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5999E" w14:textId="7DBAA13D" w:rsidR="00AF1486" w:rsidRPr="00D03349" w:rsidRDefault="000B03A8" w:rsidP="00AF1539">
      <w:pPr>
        <w:spacing w:line="480" w:lineRule="auto"/>
        <w:contextualSpacing/>
        <w:jc w:val="left"/>
        <w:rPr>
          <w:rFonts w:asciiTheme="minorHAnsi" w:hAnsiTheme="minorHAnsi" w:cstheme="minorHAnsi"/>
          <w:b/>
          <w:kern w:val="0"/>
          <w:sz w:val="22"/>
        </w:rPr>
      </w:pPr>
      <w:bookmarkStart w:id="0" w:name="_Hlk117003108"/>
      <w:r w:rsidRPr="00D03349">
        <w:rPr>
          <w:rFonts w:asciiTheme="minorHAnsi" w:hAnsiTheme="minorHAnsi" w:cstheme="minorHAnsi"/>
          <w:b/>
          <w:kern w:val="0"/>
          <w:sz w:val="22"/>
          <w:lang w:val="en-GB"/>
        </w:rPr>
        <w:t xml:space="preserve">Taxonomic and functional </w:t>
      </w:r>
      <w:proofErr w:type="spellStart"/>
      <w:ins w:id="1" w:author="authors" w:date="2022-12-15T13:45:00Z">
        <w:r w:rsidRPr="00D03349">
          <w:rPr>
            <w:rFonts w:asciiTheme="minorHAnsi" w:hAnsiTheme="minorHAnsi" w:cstheme="minorHAnsi"/>
            <w:b/>
            <w:kern w:val="0"/>
            <w:sz w:val="22"/>
            <w:lang w:val="en-GB"/>
          </w:rPr>
          <w:t>biogeographies</w:t>
        </w:r>
      </w:ins>
      <w:proofErr w:type="spellEnd"/>
      <w:r w:rsidRPr="00D03349">
        <w:rPr>
          <w:rFonts w:asciiTheme="minorHAnsi" w:hAnsiTheme="minorHAnsi" w:cstheme="minorHAnsi"/>
          <w:b/>
          <w:kern w:val="0"/>
          <w:sz w:val="22"/>
          <w:lang w:val="en-GB"/>
        </w:rPr>
        <w:t xml:space="preserve"> </w:t>
      </w:r>
      <w:r w:rsidR="005E4FA6" w:rsidRPr="00D03349">
        <w:rPr>
          <w:rFonts w:asciiTheme="minorHAnsi" w:hAnsiTheme="minorHAnsi" w:cstheme="minorHAnsi"/>
          <w:b/>
          <w:kern w:val="0"/>
          <w:sz w:val="22"/>
          <w:lang w:val="en-GB"/>
        </w:rPr>
        <w:t xml:space="preserve">of soil bacterial communities </w:t>
      </w:r>
      <w:ins w:id="2" w:author="authors" w:date="2022-12-15T13:45:00Z">
        <w:r w:rsidR="00146FC0" w:rsidRPr="00D03349">
          <w:rPr>
            <w:rFonts w:asciiTheme="minorHAnsi" w:hAnsiTheme="minorHAnsi" w:cstheme="minorHAnsi"/>
            <w:b/>
            <w:kern w:val="0"/>
            <w:sz w:val="22"/>
            <w:lang w:val="en-GB"/>
          </w:rPr>
          <w:t xml:space="preserve">across the Tibet plateau </w:t>
        </w:r>
      </w:ins>
      <w:r w:rsidRPr="00D03349">
        <w:rPr>
          <w:rFonts w:asciiTheme="minorHAnsi" w:hAnsiTheme="minorHAnsi" w:cstheme="minorHAnsi"/>
          <w:b/>
          <w:kern w:val="0"/>
          <w:sz w:val="22"/>
          <w:lang w:val="en-GB"/>
        </w:rPr>
        <w:t xml:space="preserve">are </w:t>
      </w:r>
      <w:ins w:id="3" w:author="authors" w:date="2022-12-15T13:45:00Z">
        <w:r w:rsidRPr="00D03349">
          <w:rPr>
            <w:rFonts w:asciiTheme="minorHAnsi" w:hAnsiTheme="minorHAnsi" w:cstheme="minorHAnsi"/>
            <w:b/>
            <w:kern w:val="0"/>
            <w:sz w:val="22"/>
            <w:lang w:val="en-GB"/>
          </w:rPr>
          <w:t>better explained by a</w:t>
        </w:r>
        <w:r w:rsidR="009E56A0" w:rsidRPr="00D03349">
          <w:rPr>
            <w:rFonts w:asciiTheme="minorHAnsi" w:hAnsiTheme="minorHAnsi" w:cstheme="minorHAnsi"/>
            <w:b/>
            <w:kern w:val="0"/>
            <w:sz w:val="22"/>
            <w:lang w:val="en-GB"/>
          </w:rPr>
          <w:t>biotic</w:t>
        </w:r>
        <w:r w:rsidR="00660F92" w:rsidRPr="00D03349">
          <w:rPr>
            <w:rFonts w:asciiTheme="minorHAnsi" w:hAnsiTheme="minorHAnsi" w:cstheme="minorHAnsi"/>
            <w:b/>
            <w:kern w:val="0"/>
            <w:sz w:val="22"/>
            <w:lang w:val="en-GB"/>
          </w:rPr>
          <w:t xml:space="preserve"> conditions</w:t>
        </w:r>
      </w:ins>
      <w:r w:rsidR="00660F92" w:rsidRPr="00D03349">
        <w:rPr>
          <w:rFonts w:asciiTheme="minorHAnsi" w:hAnsiTheme="minorHAnsi" w:cstheme="minorHAnsi"/>
          <w:b/>
          <w:kern w:val="0"/>
          <w:sz w:val="22"/>
          <w:lang w:val="en-GB"/>
        </w:rPr>
        <w:t xml:space="preserve"> </w:t>
      </w:r>
      <w:r w:rsidR="00AC7E71" w:rsidRPr="00D03349">
        <w:rPr>
          <w:rFonts w:asciiTheme="minorHAnsi" w:hAnsiTheme="minorHAnsi" w:cstheme="minorHAnsi"/>
          <w:b/>
          <w:kern w:val="0"/>
          <w:sz w:val="22"/>
          <w:lang w:val="en-GB"/>
        </w:rPr>
        <w:t>than distance</w:t>
      </w:r>
      <w:ins w:id="4" w:author="authors" w:date="2022-12-15T13:45:00Z">
        <w:r w:rsidR="004F0340" w:rsidRPr="00D03349">
          <w:rPr>
            <w:rFonts w:asciiTheme="minorHAnsi" w:hAnsiTheme="minorHAnsi" w:cstheme="minorHAnsi"/>
            <w:b/>
            <w:kern w:val="0"/>
            <w:sz w:val="22"/>
            <w:lang w:val="en-GB"/>
          </w:rPr>
          <w:t xml:space="preserve"> </w:t>
        </w:r>
        <w:r w:rsidR="00B70BE5" w:rsidRPr="00D03349">
          <w:rPr>
            <w:rFonts w:asciiTheme="minorHAnsi" w:hAnsiTheme="minorHAnsi" w:cstheme="minorHAnsi"/>
            <w:b/>
            <w:kern w:val="0"/>
            <w:sz w:val="22"/>
            <w:lang w:val="en-GB"/>
          </w:rPr>
          <w:t xml:space="preserve">and </w:t>
        </w:r>
        <w:r w:rsidR="004F0340" w:rsidRPr="00D03349">
          <w:rPr>
            <w:rFonts w:asciiTheme="minorHAnsi" w:hAnsiTheme="minorHAnsi" w:cstheme="minorHAnsi"/>
            <w:b/>
            <w:kern w:val="0"/>
            <w:sz w:val="22"/>
            <w:lang w:val="en-GB"/>
          </w:rPr>
          <w:t xml:space="preserve">plant community </w:t>
        </w:r>
        <w:r w:rsidR="00660F92" w:rsidRPr="00D03349">
          <w:rPr>
            <w:rFonts w:asciiTheme="minorHAnsi" w:hAnsiTheme="minorHAnsi" w:cstheme="minorHAnsi"/>
            <w:b/>
            <w:kern w:val="0"/>
            <w:sz w:val="22"/>
            <w:lang w:val="en-GB"/>
          </w:rPr>
          <w:t>composition</w:t>
        </w:r>
      </w:ins>
    </w:p>
    <w:bookmarkEnd w:id="0"/>
    <w:p w14:paraId="0521C124" w14:textId="77777777" w:rsidR="00B400EA" w:rsidRPr="00D03349" w:rsidRDefault="00B400EA" w:rsidP="00AF1539">
      <w:pPr>
        <w:spacing w:line="480" w:lineRule="auto"/>
        <w:contextualSpacing/>
        <w:jc w:val="left"/>
        <w:rPr>
          <w:rFonts w:asciiTheme="minorHAnsi" w:hAnsiTheme="minorHAnsi" w:cstheme="minorHAnsi"/>
          <w:b/>
          <w:kern w:val="0"/>
          <w:sz w:val="22"/>
        </w:rPr>
      </w:pPr>
    </w:p>
    <w:p w14:paraId="48DFEDE3" w14:textId="32490EC9" w:rsidR="00C61AAE" w:rsidRPr="00D03349" w:rsidRDefault="00C61AAE" w:rsidP="00AF1539">
      <w:pPr>
        <w:spacing w:line="480" w:lineRule="auto"/>
        <w:jc w:val="left"/>
        <w:rPr>
          <w:rFonts w:asciiTheme="minorHAnsi" w:hAnsiTheme="minorHAnsi" w:cstheme="minorHAnsi"/>
          <w:sz w:val="22"/>
          <w:vertAlign w:val="superscript"/>
          <w:lang w:val="en-GB"/>
        </w:rPr>
      </w:pPr>
      <w:bookmarkStart w:id="5" w:name="_Hlk53850351"/>
      <w:proofErr w:type="spellStart"/>
      <w:r w:rsidRPr="00D03349">
        <w:rPr>
          <w:rFonts w:asciiTheme="minorHAnsi" w:hAnsiTheme="minorHAnsi" w:cstheme="minorHAnsi"/>
          <w:kern w:val="0"/>
          <w:sz w:val="22"/>
          <w:lang w:val="en-GB"/>
        </w:rPr>
        <w:t>Qingqing</w:t>
      </w:r>
      <w:proofErr w:type="spellEnd"/>
      <w:r w:rsidRPr="00D03349">
        <w:rPr>
          <w:rFonts w:asciiTheme="minorHAnsi" w:hAnsiTheme="minorHAnsi" w:cstheme="minorHAnsi"/>
          <w:kern w:val="0"/>
          <w:sz w:val="22"/>
          <w:lang w:val="en-GB"/>
        </w:rPr>
        <w:t xml:space="preserve"> </w:t>
      </w:r>
      <w:proofErr w:type="spellStart"/>
      <w:r w:rsidRPr="00D03349">
        <w:rPr>
          <w:rFonts w:asciiTheme="minorHAnsi" w:hAnsiTheme="minorHAnsi" w:cstheme="minorHAnsi"/>
          <w:kern w:val="0"/>
          <w:sz w:val="22"/>
          <w:lang w:val="en-GB"/>
        </w:rPr>
        <w:t>Liang</w:t>
      </w:r>
      <w:r w:rsidRPr="00D03349">
        <w:rPr>
          <w:rFonts w:asciiTheme="minorHAnsi" w:hAnsiTheme="minorHAnsi" w:cstheme="minorHAnsi"/>
          <w:sz w:val="22"/>
          <w:vertAlign w:val="superscript"/>
          <w:lang w:val="en-GB"/>
        </w:rPr>
        <w:t>a,1</w:t>
      </w:r>
      <w:proofErr w:type="spellEnd"/>
      <w:r w:rsidRPr="00D03349">
        <w:rPr>
          <w:rFonts w:asciiTheme="minorHAnsi" w:hAnsiTheme="minorHAnsi" w:cstheme="minorHAnsi"/>
          <w:kern w:val="0"/>
          <w:sz w:val="22"/>
          <w:lang w:val="en-GB"/>
        </w:rPr>
        <w:t xml:space="preserve">, Heidi K. </w:t>
      </w:r>
      <w:proofErr w:type="spellStart"/>
      <w:r w:rsidRPr="00D03349">
        <w:rPr>
          <w:rFonts w:asciiTheme="minorHAnsi" w:hAnsiTheme="minorHAnsi" w:cstheme="minorHAnsi"/>
          <w:kern w:val="0"/>
          <w:sz w:val="22"/>
          <w:lang w:val="en-GB"/>
        </w:rPr>
        <w:t>Mod</w:t>
      </w:r>
      <w:ins w:id="6" w:author="authors" w:date="2022-12-29T11:05:00Z">
        <w:r w:rsidR="00F3215C">
          <w:rPr>
            <w:rFonts w:asciiTheme="minorHAnsi" w:hAnsiTheme="minorHAnsi" w:cstheme="minorHAnsi" w:hint="eastAsia"/>
            <w:kern w:val="0"/>
            <w:sz w:val="22"/>
            <w:vertAlign w:val="superscript"/>
            <w:lang w:val="en-GB"/>
          </w:rPr>
          <w:t>c</w:t>
        </w:r>
      </w:ins>
      <w:proofErr w:type="spellEnd"/>
      <w:del w:id="7" w:author="authors" w:date="2022-12-29T11:05:00Z">
        <w:r w:rsidRPr="00D03349" w:rsidDel="00F3215C">
          <w:rPr>
            <w:rFonts w:asciiTheme="minorHAnsi" w:hAnsiTheme="minorHAnsi" w:cstheme="minorHAnsi"/>
            <w:kern w:val="0"/>
            <w:sz w:val="22"/>
            <w:vertAlign w:val="superscript"/>
            <w:lang w:val="en-GB"/>
          </w:rPr>
          <w:delText>b</w:delText>
        </w:r>
      </w:del>
      <w:r w:rsidRPr="00D03349">
        <w:rPr>
          <w:rFonts w:asciiTheme="minorHAnsi" w:hAnsiTheme="minorHAnsi" w:cstheme="minorHAnsi"/>
          <w:kern w:val="0"/>
          <w:sz w:val="22"/>
          <w:vertAlign w:val="superscript"/>
          <w:lang w:val="en-GB"/>
        </w:rPr>
        <w:t xml:space="preserve">, </w:t>
      </w:r>
      <w:proofErr w:type="spellStart"/>
      <w:ins w:id="8" w:author="authors" w:date="2022-12-29T11:05:00Z">
        <w:r w:rsidR="00F3215C">
          <w:rPr>
            <w:rFonts w:asciiTheme="minorHAnsi" w:hAnsiTheme="minorHAnsi" w:cstheme="minorHAnsi"/>
            <w:kern w:val="0"/>
            <w:sz w:val="22"/>
            <w:vertAlign w:val="superscript"/>
            <w:lang w:val="en-GB"/>
          </w:rPr>
          <w:t>d</w:t>
        </w:r>
      </w:ins>
      <w:del w:id="9" w:author="authors" w:date="2022-12-29T11:05:00Z">
        <w:r w:rsidRPr="00D03349" w:rsidDel="00F3215C">
          <w:rPr>
            <w:rFonts w:asciiTheme="minorHAnsi" w:hAnsiTheme="minorHAnsi" w:cstheme="minorHAnsi"/>
            <w:kern w:val="0"/>
            <w:sz w:val="22"/>
            <w:vertAlign w:val="superscript"/>
            <w:lang w:val="en-GB"/>
          </w:rPr>
          <w:delText>c</w:delText>
        </w:r>
      </w:del>
      <w:r w:rsidRPr="00D03349">
        <w:rPr>
          <w:rFonts w:asciiTheme="minorHAnsi" w:hAnsiTheme="minorHAnsi" w:cstheme="minorHAnsi"/>
          <w:sz w:val="22"/>
          <w:vertAlign w:val="superscript"/>
          <w:lang w:val="en-GB"/>
        </w:rPr>
        <w:t>,1</w:t>
      </w:r>
      <w:proofErr w:type="spellEnd"/>
      <w:r w:rsidRPr="00D03349">
        <w:rPr>
          <w:rFonts w:asciiTheme="minorHAnsi" w:hAnsiTheme="minorHAnsi" w:cstheme="minorHAnsi"/>
          <w:kern w:val="0"/>
          <w:sz w:val="22"/>
          <w:lang w:val="en-GB"/>
        </w:rPr>
        <w:t xml:space="preserve">, </w:t>
      </w:r>
      <w:proofErr w:type="spellStart"/>
      <w:r w:rsidRPr="00D03349">
        <w:rPr>
          <w:rFonts w:asciiTheme="minorHAnsi" w:hAnsiTheme="minorHAnsi" w:cstheme="minorHAnsi"/>
          <w:kern w:val="0"/>
          <w:sz w:val="22"/>
          <w:lang w:val="en-GB"/>
        </w:rPr>
        <w:t>Shuaiwei</w:t>
      </w:r>
      <w:proofErr w:type="spellEnd"/>
      <w:r w:rsidRPr="00D03349">
        <w:rPr>
          <w:rFonts w:asciiTheme="minorHAnsi" w:hAnsiTheme="minorHAnsi" w:cstheme="minorHAnsi"/>
          <w:kern w:val="0"/>
          <w:sz w:val="22"/>
          <w:lang w:val="en-GB"/>
        </w:rPr>
        <w:t xml:space="preserve"> </w:t>
      </w:r>
      <w:proofErr w:type="spellStart"/>
      <w:r w:rsidRPr="00D03349">
        <w:rPr>
          <w:rFonts w:asciiTheme="minorHAnsi" w:hAnsiTheme="minorHAnsi" w:cstheme="minorHAnsi"/>
          <w:kern w:val="0"/>
          <w:sz w:val="22"/>
          <w:lang w:val="en-GB"/>
        </w:rPr>
        <w:t>Luo</w:t>
      </w:r>
      <w:ins w:id="10" w:author="authors" w:date="2022-12-29T11:05:00Z">
        <w:r w:rsidR="00F3215C">
          <w:rPr>
            <w:rFonts w:asciiTheme="minorHAnsi" w:hAnsiTheme="minorHAnsi" w:cstheme="minorHAnsi"/>
            <w:sz w:val="22"/>
            <w:vertAlign w:val="superscript"/>
            <w:lang w:val="en-GB"/>
          </w:rPr>
          <w:t>b</w:t>
        </w:r>
      </w:ins>
      <w:proofErr w:type="spellEnd"/>
      <w:del w:id="11" w:author="authors" w:date="2022-12-29T11:05:00Z">
        <w:r w:rsidRPr="00D03349" w:rsidDel="00F3215C">
          <w:rPr>
            <w:rFonts w:asciiTheme="minorHAnsi" w:hAnsiTheme="minorHAnsi" w:cstheme="minorHAnsi"/>
            <w:sz w:val="22"/>
            <w:vertAlign w:val="superscript"/>
            <w:lang w:val="en-GB"/>
          </w:rPr>
          <w:delText>a</w:delText>
        </w:r>
      </w:del>
      <w:r w:rsidRPr="00D03349">
        <w:rPr>
          <w:rFonts w:asciiTheme="minorHAnsi" w:hAnsiTheme="minorHAnsi" w:cstheme="minorHAnsi"/>
          <w:kern w:val="0"/>
          <w:sz w:val="22"/>
          <w:lang w:val="en-GB"/>
        </w:rPr>
        <w:t xml:space="preserve">, </w:t>
      </w:r>
      <w:r w:rsidRPr="00D03349">
        <w:rPr>
          <w:rFonts w:asciiTheme="minorHAnsi" w:hAnsiTheme="minorHAnsi" w:cstheme="minorHAnsi"/>
          <w:sz w:val="22"/>
          <w:lang w:val="en-GB"/>
        </w:rPr>
        <w:t>Beibei Ma</w:t>
      </w:r>
      <w:r w:rsidRPr="00D03349">
        <w:rPr>
          <w:rFonts w:asciiTheme="minorHAnsi" w:hAnsiTheme="minorHAnsi" w:cstheme="minorHAnsi"/>
          <w:sz w:val="22"/>
          <w:vertAlign w:val="superscript"/>
          <w:lang w:val="en-GB"/>
        </w:rPr>
        <w:t>a</w:t>
      </w:r>
      <w:r w:rsidRPr="00D03349">
        <w:rPr>
          <w:rFonts w:asciiTheme="minorHAnsi" w:hAnsiTheme="minorHAnsi" w:cstheme="minorHAnsi"/>
          <w:sz w:val="22"/>
          <w:lang w:val="en-GB"/>
        </w:rPr>
        <w:t xml:space="preserve">, </w:t>
      </w:r>
      <w:proofErr w:type="spellStart"/>
      <w:r w:rsidRPr="00D03349">
        <w:rPr>
          <w:rFonts w:asciiTheme="minorHAnsi" w:hAnsiTheme="minorHAnsi" w:cstheme="minorHAnsi"/>
          <w:sz w:val="22"/>
          <w:lang w:val="en-GB"/>
        </w:rPr>
        <w:t>Kena</w:t>
      </w:r>
      <w:proofErr w:type="spellEnd"/>
      <w:r w:rsidRPr="00D03349">
        <w:rPr>
          <w:rFonts w:asciiTheme="minorHAnsi" w:hAnsiTheme="minorHAnsi" w:cstheme="minorHAnsi"/>
          <w:sz w:val="22"/>
          <w:lang w:val="en-GB"/>
        </w:rPr>
        <w:t xml:space="preserve"> Yang</w:t>
      </w:r>
      <w:r w:rsidRPr="00D03349">
        <w:rPr>
          <w:rFonts w:asciiTheme="minorHAnsi" w:hAnsiTheme="minorHAnsi" w:cstheme="minorHAnsi"/>
          <w:sz w:val="22"/>
          <w:vertAlign w:val="superscript"/>
          <w:lang w:val="en-GB"/>
        </w:rPr>
        <w:t>a</w:t>
      </w:r>
      <w:r w:rsidRPr="00D03349">
        <w:rPr>
          <w:rFonts w:asciiTheme="minorHAnsi" w:hAnsiTheme="minorHAnsi" w:cstheme="minorHAnsi"/>
          <w:sz w:val="22"/>
          <w:lang w:val="en-GB"/>
        </w:rPr>
        <w:t>, Beibei Chen</w:t>
      </w:r>
      <w:r w:rsidRPr="00D03349">
        <w:rPr>
          <w:rFonts w:asciiTheme="minorHAnsi" w:hAnsiTheme="minorHAnsi" w:cstheme="minorHAnsi"/>
          <w:sz w:val="22"/>
          <w:vertAlign w:val="superscript"/>
          <w:lang w:val="en-GB"/>
        </w:rPr>
        <w:t>a</w:t>
      </w:r>
      <w:r w:rsidRPr="00D03349">
        <w:rPr>
          <w:rFonts w:asciiTheme="minorHAnsi" w:hAnsiTheme="minorHAnsi" w:cstheme="minorHAnsi"/>
          <w:sz w:val="22"/>
          <w:lang w:val="en-GB"/>
        </w:rPr>
        <w:t>，</w:t>
      </w:r>
      <w:r w:rsidRPr="00D03349">
        <w:rPr>
          <w:rFonts w:asciiTheme="minorHAnsi" w:hAnsiTheme="minorHAnsi" w:cstheme="minorHAnsi"/>
          <w:sz w:val="22"/>
          <w:lang w:val="en-GB"/>
        </w:rPr>
        <w:t xml:space="preserve">Wei </w:t>
      </w:r>
      <w:proofErr w:type="spellStart"/>
      <w:r w:rsidRPr="00D03349">
        <w:rPr>
          <w:rFonts w:asciiTheme="minorHAnsi" w:hAnsiTheme="minorHAnsi" w:cstheme="minorHAnsi"/>
          <w:sz w:val="22"/>
          <w:lang w:val="en-GB"/>
        </w:rPr>
        <w:t>Qi</w:t>
      </w:r>
      <w:ins w:id="12" w:author="authors" w:date="2022-12-29T11:05:00Z">
        <w:r w:rsidR="00F3215C">
          <w:rPr>
            <w:rFonts w:asciiTheme="minorHAnsi" w:hAnsiTheme="minorHAnsi" w:cstheme="minorHAnsi"/>
            <w:sz w:val="22"/>
            <w:vertAlign w:val="superscript"/>
            <w:lang w:val="en-GB"/>
          </w:rPr>
          <w:t>b</w:t>
        </w:r>
      </w:ins>
      <w:proofErr w:type="spellEnd"/>
      <w:del w:id="13" w:author="authors" w:date="2022-12-29T11:05:00Z">
        <w:r w:rsidRPr="00D03349" w:rsidDel="00F3215C">
          <w:rPr>
            <w:rFonts w:asciiTheme="minorHAnsi" w:hAnsiTheme="minorHAnsi" w:cstheme="minorHAnsi"/>
            <w:sz w:val="22"/>
            <w:vertAlign w:val="superscript"/>
            <w:lang w:val="en-GB"/>
          </w:rPr>
          <w:delText>a</w:delText>
        </w:r>
      </w:del>
      <w:r w:rsidRPr="00D03349">
        <w:rPr>
          <w:rFonts w:asciiTheme="minorHAnsi" w:hAnsiTheme="minorHAnsi" w:cstheme="minorHAnsi"/>
          <w:sz w:val="22"/>
          <w:lang w:val="en-GB"/>
        </w:rPr>
        <w:t xml:space="preserve">, </w:t>
      </w:r>
      <w:proofErr w:type="spellStart"/>
      <w:r w:rsidRPr="00D03349">
        <w:rPr>
          <w:rFonts w:asciiTheme="minorHAnsi" w:hAnsiTheme="minorHAnsi" w:cstheme="minorHAnsi"/>
          <w:sz w:val="22"/>
          <w:lang w:val="en-GB"/>
        </w:rPr>
        <w:t>Zhigang</w:t>
      </w:r>
      <w:proofErr w:type="spellEnd"/>
      <w:r w:rsidRPr="00D03349">
        <w:rPr>
          <w:rFonts w:asciiTheme="minorHAnsi" w:hAnsiTheme="minorHAnsi" w:cstheme="minorHAnsi"/>
          <w:sz w:val="22"/>
          <w:lang w:val="en-GB"/>
        </w:rPr>
        <w:t xml:space="preserve"> </w:t>
      </w:r>
      <w:proofErr w:type="spellStart"/>
      <w:r w:rsidRPr="00D03349">
        <w:rPr>
          <w:rFonts w:asciiTheme="minorHAnsi" w:hAnsiTheme="minorHAnsi" w:cstheme="minorHAnsi"/>
          <w:sz w:val="22"/>
          <w:lang w:val="en-GB"/>
        </w:rPr>
        <w:t>Zhao</w:t>
      </w:r>
      <w:ins w:id="14" w:author="authors" w:date="2022-12-29T11:05:00Z">
        <w:r w:rsidR="00F3215C">
          <w:rPr>
            <w:rFonts w:asciiTheme="minorHAnsi" w:hAnsiTheme="minorHAnsi" w:cstheme="minorHAnsi"/>
            <w:sz w:val="22"/>
            <w:vertAlign w:val="superscript"/>
            <w:lang w:val="en-GB"/>
          </w:rPr>
          <w:t>b</w:t>
        </w:r>
      </w:ins>
      <w:proofErr w:type="spellEnd"/>
      <w:ins w:id="15" w:author="Mod, Heidi K" w:date="2022-12-15T13:47:00Z">
        <w:del w:id="16" w:author="authors" w:date="2022-12-29T11:05:00Z">
          <w:r w:rsidR="009372AC" w:rsidRPr="00D03349" w:rsidDel="00F3215C">
            <w:rPr>
              <w:rFonts w:asciiTheme="minorHAnsi" w:hAnsiTheme="minorHAnsi" w:cstheme="minorHAnsi"/>
              <w:sz w:val="22"/>
              <w:vertAlign w:val="superscript"/>
              <w:lang w:val="en-GB"/>
            </w:rPr>
            <w:delText>a</w:delText>
          </w:r>
        </w:del>
      </w:ins>
      <w:r w:rsidRPr="00D03349">
        <w:rPr>
          <w:rFonts w:asciiTheme="minorHAnsi" w:hAnsiTheme="minorHAnsi" w:cstheme="minorHAnsi"/>
          <w:sz w:val="22"/>
          <w:lang w:val="en-GB"/>
        </w:rPr>
        <w:t xml:space="preserve">, </w:t>
      </w:r>
      <w:proofErr w:type="spellStart"/>
      <w:r w:rsidRPr="00D03349">
        <w:rPr>
          <w:rFonts w:asciiTheme="minorHAnsi" w:hAnsiTheme="minorHAnsi" w:cstheme="minorHAnsi"/>
          <w:sz w:val="22"/>
          <w:lang w:val="en-GB"/>
        </w:rPr>
        <w:t>Guozhen</w:t>
      </w:r>
      <w:proofErr w:type="spellEnd"/>
      <w:r w:rsidRPr="00D03349">
        <w:rPr>
          <w:rFonts w:asciiTheme="minorHAnsi" w:hAnsiTheme="minorHAnsi" w:cstheme="minorHAnsi"/>
          <w:sz w:val="22"/>
          <w:lang w:val="en-GB"/>
        </w:rPr>
        <w:t xml:space="preserve"> Du</w:t>
      </w:r>
      <w:ins w:id="17" w:author="authors" w:date="2022-12-29T11:05:00Z">
        <w:r w:rsidR="00F3215C">
          <w:rPr>
            <w:rFonts w:asciiTheme="minorHAnsi" w:hAnsiTheme="minorHAnsi" w:cstheme="minorHAnsi"/>
            <w:sz w:val="22"/>
            <w:vertAlign w:val="superscript"/>
            <w:lang w:val="en-GB"/>
          </w:rPr>
          <w:t>b</w:t>
        </w:r>
      </w:ins>
      <w:del w:id="18" w:author="authors" w:date="2022-12-29T11:05:00Z">
        <w:r w:rsidRPr="00D03349" w:rsidDel="00F3215C">
          <w:rPr>
            <w:rFonts w:asciiTheme="minorHAnsi" w:hAnsiTheme="minorHAnsi" w:cstheme="minorHAnsi"/>
            <w:sz w:val="22"/>
            <w:vertAlign w:val="superscript"/>
            <w:lang w:val="en-GB"/>
          </w:rPr>
          <w:delText>a</w:delText>
        </w:r>
      </w:del>
      <w:r w:rsidRPr="00D03349">
        <w:rPr>
          <w:rFonts w:asciiTheme="minorHAnsi" w:hAnsiTheme="minorHAnsi" w:cstheme="minorHAnsi"/>
          <w:sz w:val="22"/>
          <w:lang w:val="en-GB"/>
        </w:rPr>
        <w:t xml:space="preserve">, Antoine </w:t>
      </w:r>
      <w:proofErr w:type="spellStart"/>
      <w:r w:rsidRPr="00D03349">
        <w:rPr>
          <w:rFonts w:asciiTheme="minorHAnsi" w:hAnsiTheme="minorHAnsi" w:cstheme="minorHAnsi"/>
          <w:sz w:val="22"/>
          <w:lang w:val="en-GB"/>
        </w:rPr>
        <w:t>Guisan</w:t>
      </w:r>
      <w:ins w:id="19" w:author="authors" w:date="2022-12-29T11:05:00Z">
        <w:r w:rsidR="00F3215C">
          <w:rPr>
            <w:rFonts w:asciiTheme="minorHAnsi" w:hAnsiTheme="minorHAnsi" w:cstheme="minorHAnsi"/>
            <w:sz w:val="22"/>
            <w:vertAlign w:val="superscript"/>
            <w:lang w:val="en-GB"/>
          </w:rPr>
          <w:t>d</w:t>
        </w:r>
      </w:ins>
      <w:proofErr w:type="spellEnd"/>
      <w:del w:id="20" w:author="authors" w:date="2022-12-29T11:05:00Z">
        <w:r w:rsidRPr="00D03349" w:rsidDel="00F3215C">
          <w:rPr>
            <w:rFonts w:asciiTheme="minorHAnsi" w:hAnsiTheme="minorHAnsi" w:cstheme="minorHAnsi"/>
            <w:sz w:val="22"/>
            <w:vertAlign w:val="superscript"/>
            <w:lang w:val="en-GB"/>
          </w:rPr>
          <w:delText>c</w:delText>
        </w:r>
      </w:del>
      <w:r w:rsidRPr="00D03349">
        <w:rPr>
          <w:rFonts w:asciiTheme="minorHAnsi" w:hAnsiTheme="minorHAnsi" w:cstheme="minorHAnsi"/>
          <w:sz w:val="22"/>
          <w:vertAlign w:val="superscript"/>
          <w:lang w:val="en-GB"/>
        </w:rPr>
        <w:t xml:space="preserve">, </w:t>
      </w:r>
      <w:ins w:id="21" w:author="authors" w:date="2022-12-29T11:05:00Z">
        <w:r w:rsidR="00F3215C">
          <w:rPr>
            <w:rFonts w:asciiTheme="minorHAnsi" w:hAnsiTheme="minorHAnsi" w:cstheme="minorHAnsi"/>
            <w:sz w:val="22"/>
            <w:vertAlign w:val="superscript"/>
            <w:lang w:val="en-GB"/>
          </w:rPr>
          <w:t>e</w:t>
        </w:r>
      </w:ins>
      <w:del w:id="22" w:author="authors" w:date="2022-12-29T11:05:00Z">
        <w:r w:rsidRPr="00D03349" w:rsidDel="00F3215C">
          <w:rPr>
            <w:rFonts w:asciiTheme="minorHAnsi" w:hAnsiTheme="minorHAnsi" w:cstheme="minorHAnsi"/>
            <w:sz w:val="22"/>
            <w:vertAlign w:val="superscript"/>
            <w:lang w:val="en-GB"/>
          </w:rPr>
          <w:delText>d</w:delText>
        </w:r>
      </w:del>
      <w:r w:rsidRPr="00D03349">
        <w:rPr>
          <w:rFonts w:asciiTheme="minorHAnsi" w:hAnsiTheme="minorHAnsi" w:cstheme="minorHAnsi"/>
          <w:sz w:val="22"/>
          <w:lang w:val="en-GB"/>
        </w:rPr>
        <w:t xml:space="preserve">, </w:t>
      </w:r>
      <w:proofErr w:type="spellStart"/>
      <w:r w:rsidRPr="00D03349">
        <w:rPr>
          <w:rFonts w:asciiTheme="minorHAnsi" w:hAnsiTheme="minorHAnsi" w:cstheme="minorHAnsi"/>
          <w:sz w:val="22"/>
          <w:lang w:val="en-GB"/>
        </w:rPr>
        <w:t>Xiaojun</w:t>
      </w:r>
      <w:proofErr w:type="spellEnd"/>
      <w:r w:rsidRPr="00D03349">
        <w:rPr>
          <w:rFonts w:asciiTheme="minorHAnsi" w:hAnsiTheme="minorHAnsi" w:cstheme="minorHAnsi"/>
          <w:sz w:val="22"/>
          <w:lang w:val="en-GB"/>
        </w:rPr>
        <w:t xml:space="preserve"> Ma</w:t>
      </w:r>
      <w:r w:rsidRPr="00D03349">
        <w:rPr>
          <w:rFonts w:asciiTheme="minorHAnsi" w:hAnsiTheme="minorHAnsi" w:cstheme="minorHAnsi"/>
          <w:sz w:val="22"/>
          <w:vertAlign w:val="superscript"/>
          <w:lang w:val="en-GB"/>
        </w:rPr>
        <w:t xml:space="preserve">a, </w:t>
      </w:r>
      <w:proofErr w:type="gramStart"/>
      <w:r w:rsidRPr="00D03349">
        <w:rPr>
          <w:rFonts w:asciiTheme="minorHAnsi" w:hAnsiTheme="minorHAnsi" w:cstheme="minorHAnsi"/>
          <w:sz w:val="22"/>
          <w:vertAlign w:val="superscript"/>
          <w:lang w:val="en-GB"/>
        </w:rPr>
        <w:t>2,*</w:t>
      </w:r>
      <w:proofErr w:type="gramEnd"/>
      <w:r w:rsidRPr="00D03349">
        <w:rPr>
          <w:rFonts w:asciiTheme="minorHAnsi" w:hAnsiTheme="minorHAnsi" w:cstheme="minorHAnsi"/>
          <w:sz w:val="22"/>
          <w:lang w:val="en-GB"/>
        </w:rPr>
        <w:t xml:space="preserve"> &amp; </w:t>
      </w:r>
      <w:bookmarkStart w:id="23" w:name="OLE_LINK33"/>
      <w:r w:rsidRPr="00D03349">
        <w:rPr>
          <w:rFonts w:asciiTheme="minorHAnsi" w:hAnsiTheme="minorHAnsi" w:cstheme="minorHAnsi"/>
          <w:sz w:val="22"/>
          <w:lang w:val="en-GB"/>
        </w:rPr>
        <w:t>Xavier</w:t>
      </w:r>
      <w:bookmarkEnd w:id="23"/>
      <w:r w:rsidRPr="00D03349">
        <w:rPr>
          <w:rFonts w:asciiTheme="minorHAnsi" w:hAnsiTheme="minorHAnsi" w:cstheme="minorHAnsi"/>
          <w:sz w:val="22"/>
          <w:lang w:val="en-GB"/>
        </w:rPr>
        <w:t xml:space="preserve"> Le </w:t>
      </w:r>
      <w:proofErr w:type="spellStart"/>
      <w:r w:rsidRPr="00D03349">
        <w:rPr>
          <w:rFonts w:asciiTheme="minorHAnsi" w:hAnsiTheme="minorHAnsi" w:cstheme="minorHAnsi"/>
          <w:sz w:val="22"/>
          <w:lang w:val="en-GB"/>
        </w:rPr>
        <w:t>Roux</w:t>
      </w:r>
      <w:ins w:id="24" w:author="authors" w:date="2022-12-29T11:05:00Z">
        <w:r w:rsidR="00F3215C">
          <w:rPr>
            <w:rFonts w:asciiTheme="minorHAnsi" w:hAnsiTheme="minorHAnsi" w:cstheme="minorHAnsi"/>
            <w:sz w:val="22"/>
            <w:vertAlign w:val="superscript"/>
            <w:lang w:val="en-GB"/>
          </w:rPr>
          <w:t>f</w:t>
        </w:r>
      </w:ins>
      <w:del w:id="25" w:author="authors" w:date="2022-12-29T11:05:00Z">
        <w:r w:rsidRPr="00D03349" w:rsidDel="00F3215C">
          <w:rPr>
            <w:rFonts w:asciiTheme="minorHAnsi" w:hAnsiTheme="minorHAnsi" w:cstheme="minorHAnsi"/>
            <w:sz w:val="22"/>
            <w:vertAlign w:val="superscript"/>
            <w:lang w:val="en-GB"/>
          </w:rPr>
          <w:delText>e</w:delText>
        </w:r>
      </w:del>
      <w:r w:rsidRPr="00D03349">
        <w:rPr>
          <w:rFonts w:asciiTheme="minorHAnsi" w:hAnsiTheme="minorHAnsi" w:cstheme="minorHAnsi"/>
          <w:sz w:val="22"/>
          <w:vertAlign w:val="superscript"/>
          <w:lang w:val="en-GB"/>
        </w:rPr>
        <w:t>,2</w:t>
      </w:r>
      <w:proofErr w:type="spellEnd"/>
    </w:p>
    <w:p w14:paraId="51B5E9D1" w14:textId="77777777" w:rsidR="00C61AAE" w:rsidRPr="00D03349" w:rsidRDefault="00C61AAE" w:rsidP="00AF1539">
      <w:pPr>
        <w:spacing w:line="480" w:lineRule="auto"/>
        <w:jc w:val="left"/>
        <w:rPr>
          <w:rFonts w:asciiTheme="minorHAnsi" w:hAnsiTheme="minorHAnsi" w:cstheme="minorHAnsi"/>
          <w:sz w:val="22"/>
          <w:lang w:val="en-GB"/>
        </w:rPr>
      </w:pPr>
    </w:p>
    <w:p w14:paraId="4AD7D449" w14:textId="699137FC" w:rsidR="00C61AAE" w:rsidRDefault="00C61AAE" w:rsidP="00AF1539">
      <w:pPr>
        <w:spacing w:line="480" w:lineRule="auto"/>
        <w:jc w:val="left"/>
        <w:rPr>
          <w:ins w:id="26" w:author="authors" w:date="2022-12-29T11:06:00Z"/>
          <w:rFonts w:asciiTheme="minorHAnsi" w:hAnsiTheme="minorHAnsi" w:cstheme="minorHAnsi"/>
          <w:sz w:val="22"/>
          <w:lang w:val="en-GB"/>
        </w:rPr>
      </w:pPr>
      <w:r w:rsidRPr="00D03349">
        <w:rPr>
          <w:rFonts w:asciiTheme="minorHAnsi" w:hAnsiTheme="minorHAnsi" w:cstheme="minorHAnsi"/>
          <w:i/>
          <w:sz w:val="22"/>
          <w:vertAlign w:val="superscript"/>
          <w:lang w:val="en-GB"/>
        </w:rPr>
        <w:t>a</w:t>
      </w:r>
      <w:r w:rsidRPr="00D03349">
        <w:rPr>
          <w:rFonts w:asciiTheme="minorHAnsi" w:hAnsiTheme="minorHAnsi" w:cstheme="minorHAnsi"/>
          <w:i/>
          <w:sz w:val="22"/>
          <w:lang w:val="en-GB"/>
        </w:rPr>
        <w:t xml:space="preserve"> School of Life Sciences, </w:t>
      </w:r>
      <w:bookmarkStart w:id="27" w:name="_Hlk117000043"/>
      <w:r w:rsidRPr="00D03349">
        <w:rPr>
          <w:rFonts w:asciiTheme="minorHAnsi" w:hAnsiTheme="minorHAnsi" w:cstheme="minorHAnsi"/>
          <w:i/>
          <w:sz w:val="22"/>
          <w:lang w:val="en-GB"/>
        </w:rPr>
        <w:t>Lanzhou University</w:t>
      </w:r>
      <w:bookmarkEnd w:id="27"/>
      <w:r w:rsidRPr="00D03349">
        <w:rPr>
          <w:rFonts w:asciiTheme="minorHAnsi" w:hAnsiTheme="minorHAnsi" w:cstheme="minorHAnsi"/>
          <w:i/>
          <w:sz w:val="22"/>
          <w:lang w:val="en-GB"/>
        </w:rPr>
        <w:t>, Lanzhou, China</w:t>
      </w:r>
      <w:r w:rsidRPr="00D03349">
        <w:rPr>
          <w:rFonts w:asciiTheme="minorHAnsi" w:hAnsiTheme="minorHAnsi" w:cstheme="minorHAnsi"/>
          <w:sz w:val="22"/>
          <w:lang w:val="en-GB"/>
        </w:rPr>
        <w:t xml:space="preserve"> </w:t>
      </w:r>
    </w:p>
    <w:p w14:paraId="031DA0EF" w14:textId="2BE0EA81" w:rsidR="00F3215C" w:rsidRPr="00D03349" w:rsidRDefault="00F3215C" w:rsidP="00AF1539">
      <w:pPr>
        <w:spacing w:line="480" w:lineRule="auto"/>
        <w:jc w:val="left"/>
        <w:rPr>
          <w:rFonts w:asciiTheme="minorHAnsi" w:hAnsiTheme="minorHAnsi" w:cstheme="minorHAnsi"/>
          <w:sz w:val="22"/>
          <w:lang w:val="en-GB"/>
        </w:rPr>
      </w:pPr>
      <w:ins w:id="28" w:author="authors" w:date="2022-12-29T11:06:00Z">
        <w:r w:rsidRPr="008172E1">
          <w:rPr>
            <w:rFonts w:asciiTheme="minorHAnsi" w:hAnsiTheme="minorHAnsi" w:cstheme="minorHAnsi"/>
            <w:i/>
            <w:sz w:val="22"/>
            <w:vertAlign w:val="superscript"/>
            <w:lang w:val="en-GB"/>
          </w:rPr>
          <w:t>b</w:t>
        </w:r>
        <w:r>
          <w:rPr>
            <w:rFonts w:asciiTheme="minorHAnsi" w:hAnsiTheme="minorHAnsi" w:cstheme="minorHAnsi"/>
            <w:i/>
            <w:sz w:val="22"/>
            <w:vertAlign w:val="superscript"/>
            <w:lang w:val="en-GB"/>
          </w:rPr>
          <w:t xml:space="preserve"> </w:t>
        </w:r>
        <w:r w:rsidRPr="00A14C13">
          <w:rPr>
            <w:rFonts w:asciiTheme="minorHAnsi" w:hAnsiTheme="minorHAnsi" w:cstheme="minorHAnsi"/>
            <w:i/>
            <w:sz w:val="22"/>
            <w:lang w:val="en-GB"/>
          </w:rPr>
          <w:t xml:space="preserve">College of Ecology, Lanzhou </w:t>
        </w:r>
        <w:r w:rsidRPr="00D03349">
          <w:rPr>
            <w:rFonts w:asciiTheme="minorHAnsi" w:hAnsiTheme="minorHAnsi" w:cstheme="minorHAnsi"/>
            <w:i/>
            <w:sz w:val="22"/>
            <w:lang w:val="en-GB"/>
          </w:rPr>
          <w:t>University</w:t>
        </w:r>
        <w:r w:rsidRPr="008172E1">
          <w:rPr>
            <w:rFonts w:asciiTheme="minorHAnsi" w:hAnsiTheme="minorHAnsi" w:cstheme="minorHAnsi"/>
            <w:i/>
            <w:sz w:val="22"/>
            <w:lang w:val="en-GB"/>
          </w:rPr>
          <w:t>, Lanzhou, China</w:t>
        </w:r>
      </w:ins>
    </w:p>
    <w:p w14:paraId="54F7DACC" w14:textId="5D4DB2E5" w:rsidR="00C61AAE" w:rsidRPr="00D03349" w:rsidRDefault="00F3215C" w:rsidP="00AF1539">
      <w:pPr>
        <w:spacing w:line="480" w:lineRule="auto"/>
        <w:jc w:val="left"/>
        <w:rPr>
          <w:rFonts w:asciiTheme="minorHAnsi" w:hAnsiTheme="minorHAnsi" w:cstheme="minorHAnsi"/>
          <w:i/>
          <w:sz w:val="22"/>
          <w:lang w:val="en-GB"/>
        </w:rPr>
      </w:pPr>
      <w:ins w:id="29" w:author="authors" w:date="2022-12-29T11:06:00Z">
        <w:r>
          <w:rPr>
            <w:rFonts w:asciiTheme="minorHAnsi" w:hAnsiTheme="minorHAnsi" w:cstheme="minorHAnsi"/>
            <w:i/>
            <w:sz w:val="22"/>
            <w:vertAlign w:val="superscript"/>
            <w:lang w:val="en-GB"/>
          </w:rPr>
          <w:t>c</w:t>
        </w:r>
      </w:ins>
      <w:del w:id="30" w:author="authors" w:date="2022-12-29T11:06:00Z">
        <w:r w:rsidR="00C61AAE" w:rsidRPr="00D03349" w:rsidDel="00F3215C">
          <w:rPr>
            <w:rFonts w:asciiTheme="minorHAnsi" w:hAnsiTheme="minorHAnsi" w:cstheme="minorHAnsi"/>
            <w:i/>
            <w:sz w:val="22"/>
            <w:vertAlign w:val="superscript"/>
            <w:lang w:val="en-GB"/>
          </w:rPr>
          <w:delText>b</w:delText>
        </w:r>
      </w:del>
      <w:r w:rsidR="00C61AAE" w:rsidRPr="00D03349">
        <w:rPr>
          <w:rFonts w:asciiTheme="minorHAnsi" w:hAnsiTheme="minorHAnsi" w:cstheme="minorHAnsi"/>
          <w:i/>
          <w:sz w:val="22"/>
          <w:lang w:val="en-GB"/>
        </w:rPr>
        <w:t xml:space="preserve"> Department of Geosciences and Geography, University of Helsinki, Finland</w:t>
      </w:r>
    </w:p>
    <w:p w14:paraId="440C28F5" w14:textId="68B1CC41" w:rsidR="00C61AAE" w:rsidRPr="00D03349" w:rsidRDefault="00F3215C" w:rsidP="00AF1539">
      <w:pPr>
        <w:spacing w:line="480" w:lineRule="auto"/>
        <w:jc w:val="left"/>
        <w:rPr>
          <w:rFonts w:asciiTheme="minorHAnsi" w:hAnsiTheme="minorHAnsi" w:cstheme="minorHAnsi"/>
          <w:i/>
          <w:sz w:val="22"/>
          <w:lang w:val="en-GB"/>
        </w:rPr>
      </w:pPr>
      <w:ins w:id="31" w:author="authors" w:date="2022-12-29T11:06:00Z">
        <w:r>
          <w:rPr>
            <w:rFonts w:asciiTheme="minorHAnsi" w:hAnsiTheme="minorHAnsi" w:cstheme="minorHAnsi"/>
            <w:i/>
            <w:sz w:val="22"/>
            <w:vertAlign w:val="superscript"/>
            <w:lang w:val="en-GB"/>
          </w:rPr>
          <w:t>d</w:t>
        </w:r>
      </w:ins>
      <w:del w:id="32" w:author="authors" w:date="2022-12-29T11:06:00Z">
        <w:r w:rsidR="00C61AAE" w:rsidRPr="00D03349" w:rsidDel="00F3215C">
          <w:rPr>
            <w:rFonts w:asciiTheme="minorHAnsi" w:hAnsiTheme="minorHAnsi" w:cstheme="minorHAnsi"/>
            <w:i/>
            <w:sz w:val="22"/>
            <w:vertAlign w:val="superscript"/>
            <w:lang w:val="en-GB"/>
          </w:rPr>
          <w:delText>c</w:delText>
        </w:r>
      </w:del>
      <w:r w:rsidR="00C61AAE" w:rsidRPr="00D03349">
        <w:rPr>
          <w:rFonts w:asciiTheme="minorHAnsi" w:hAnsiTheme="minorHAnsi" w:cstheme="minorHAnsi"/>
          <w:i/>
          <w:sz w:val="22"/>
          <w:lang w:val="en-GB"/>
        </w:rPr>
        <w:t xml:space="preserve"> Department of Ecology and Evolution, University of Lausanne, Switzerland</w:t>
      </w:r>
    </w:p>
    <w:p w14:paraId="218C250F" w14:textId="401E37A7" w:rsidR="00C61AAE" w:rsidRPr="00D03349" w:rsidRDefault="00F3215C" w:rsidP="00AF1539">
      <w:pPr>
        <w:spacing w:line="480" w:lineRule="auto"/>
        <w:jc w:val="left"/>
        <w:rPr>
          <w:rFonts w:asciiTheme="minorHAnsi" w:hAnsiTheme="minorHAnsi" w:cstheme="minorHAnsi"/>
          <w:i/>
          <w:sz w:val="22"/>
          <w:lang w:val="en-GB"/>
        </w:rPr>
      </w:pPr>
      <w:ins w:id="33" w:author="authors" w:date="2022-12-29T11:06:00Z">
        <w:r>
          <w:rPr>
            <w:rFonts w:asciiTheme="minorHAnsi" w:hAnsiTheme="minorHAnsi" w:cstheme="minorHAnsi"/>
            <w:i/>
            <w:sz w:val="22"/>
            <w:vertAlign w:val="superscript"/>
            <w:lang w:val="en-GB"/>
          </w:rPr>
          <w:t>e</w:t>
        </w:r>
      </w:ins>
      <w:del w:id="34" w:author="authors" w:date="2022-12-29T11:06:00Z">
        <w:r w:rsidR="00C61AAE" w:rsidRPr="00D03349" w:rsidDel="00F3215C">
          <w:rPr>
            <w:rFonts w:asciiTheme="minorHAnsi" w:hAnsiTheme="minorHAnsi" w:cstheme="minorHAnsi"/>
            <w:i/>
            <w:sz w:val="22"/>
            <w:vertAlign w:val="superscript"/>
            <w:lang w:val="en-GB"/>
          </w:rPr>
          <w:delText>d</w:delText>
        </w:r>
      </w:del>
      <w:r w:rsidR="008A322D" w:rsidRPr="00D03349">
        <w:rPr>
          <w:rFonts w:asciiTheme="minorHAnsi" w:hAnsiTheme="minorHAnsi" w:cstheme="minorHAnsi"/>
          <w:i/>
          <w:sz w:val="22"/>
          <w:vertAlign w:val="superscript"/>
          <w:lang w:val="en-GB"/>
        </w:rPr>
        <w:t xml:space="preserve"> </w:t>
      </w:r>
      <w:r w:rsidR="00C61AAE" w:rsidRPr="00D03349">
        <w:rPr>
          <w:rFonts w:asciiTheme="minorHAnsi" w:hAnsiTheme="minorHAnsi" w:cstheme="minorHAnsi"/>
          <w:i/>
          <w:sz w:val="22"/>
          <w:lang w:val="en-GB"/>
        </w:rPr>
        <w:t>Institute of Earth Surface Dynamics, University of Lausanne, Switzerland</w:t>
      </w:r>
    </w:p>
    <w:p w14:paraId="18767310" w14:textId="06DC82C6" w:rsidR="00C61AAE" w:rsidRPr="00D03349" w:rsidRDefault="00F3215C" w:rsidP="00AF1539">
      <w:pPr>
        <w:spacing w:line="480" w:lineRule="auto"/>
        <w:jc w:val="left"/>
        <w:rPr>
          <w:rFonts w:asciiTheme="minorHAnsi" w:hAnsiTheme="minorHAnsi" w:cstheme="minorHAnsi"/>
          <w:i/>
          <w:sz w:val="22"/>
          <w:lang w:val="fr-CH"/>
        </w:rPr>
      </w:pPr>
      <w:proofErr w:type="gramStart"/>
      <w:ins w:id="35" w:author="authors" w:date="2022-12-29T11:06:00Z">
        <w:r>
          <w:rPr>
            <w:rFonts w:asciiTheme="minorHAnsi" w:hAnsiTheme="minorHAnsi" w:cstheme="minorHAnsi"/>
            <w:i/>
            <w:sz w:val="22"/>
            <w:vertAlign w:val="superscript"/>
            <w:lang w:val="fr-CH"/>
          </w:rPr>
          <w:t>f</w:t>
        </w:r>
      </w:ins>
      <w:proofErr w:type="gramEnd"/>
      <w:del w:id="36" w:author="authors" w:date="2022-12-29T11:06:00Z">
        <w:r w:rsidR="00C61AAE" w:rsidRPr="00D03349" w:rsidDel="00F3215C">
          <w:rPr>
            <w:rFonts w:asciiTheme="minorHAnsi" w:hAnsiTheme="minorHAnsi" w:cstheme="minorHAnsi"/>
            <w:i/>
            <w:sz w:val="22"/>
            <w:vertAlign w:val="superscript"/>
            <w:lang w:val="fr-CH"/>
          </w:rPr>
          <w:delText>e</w:delText>
        </w:r>
      </w:del>
      <w:r w:rsidR="00C61AAE" w:rsidRPr="00D03349">
        <w:rPr>
          <w:rFonts w:asciiTheme="minorHAnsi" w:hAnsiTheme="minorHAnsi" w:cstheme="minorHAnsi"/>
          <w:i/>
          <w:sz w:val="22"/>
          <w:vertAlign w:val="superscript"/>
          <w:lang w:val="fr-CH"/>
        </w:rPr>
        <w:t xml:space="preserve"> </w:t>
      </w:r>
      <w:proofErr w:type="spellStart"/>
      <w:r w:rsidR="00C61AAE" w:rsidRPr="00D03349">
        <w:rPr>
          <w:rFonts w:asciiTheme="minorHAnsi" w:hAnsiTheme="minorHAnsi" w:cstheme="minorHAnsi"/>
          <w:i/>
          <w:sz w:val="22"/>
          <w:lang w:val="fr-CH"/>
        </w:rPr>
        <w:t>INRAE</w:t>
      </w:r>
      <w:proofErr w:type="spellEnd"/>
      <w:r w:rsidR="00C61AAE" w:rsidRPr="00D03349">
        <w:rPr>
          <w:rFonts w:asciiTheme="minorHAnsi" w:hAnsiTheme="minorHAnsi" w:cstheme="minorHAnsi"/>
          <w:i/>
          <w:sz w:val="22"/>
          <w:lang w:val="fr-CH"/>
        </w:rPr>
        <w:t>, CNRS, Université de Lyon, Université Lyon 1, vetAgroSup, UMR 1418</w:t>
      </w:r>
      <w:r w:rsidR="00684068" w:rsidRPr="00D03349">
        <w:rPr>
          <w:rFonts w:asciiTheme="minorHAnsi" w:hAnsiTheme="minorHAnsi" w:cstheme="minorHAnsi"/>
          <w:i/>
          <w:sz w:val="22"/>
          <w:lang w:val="fr-CH"/>
        </w:rPr>
        <w:t xml:space="preserve"> INRAE</w:t>
      </w:r>
      <w:r w:rsidR="00C61AAE" w:rsidRPr="00D03349">
        <w:rPr>
          <w:rFonts w:asciiTheme="minorHAnsi" w:hAnsiTheme="minorHAnsi" w:cstheme="minorHAnsi"/>
          <w:i/>
          <w:sz w:val="22"/>
          <w:lang w:val="fr-CH"/>
        </w:rPr>
        <w:t>, UMR 5557</w:t>
      </w:r>
      <w:r w:rsidR="00684068" w:rsidRPr="00D03349">
        <w:rPr>
          <w:rFonts w:asciiTheme="minorHAnsi" w:hAnsiTheme="minorHAnsi" w:cstheme="minorHAnsi"/>
          <w:i/>
          <w:sz w:val="22"/>
          <w:lang w:val="fr-CH"/>
        </w:rPr>
        <w:t xml:space="preserve"> CNRS</w:t>
      </w:r>
      <w:r w:rsidR="00C61AAE" w:rsidRPr="00D03349">
        <w:rPr>
          <w:rFonts w:asciiTheme="minorHAnsi" w:hAnsiTheme="minorHAnsi" w:cstheme="minorHAnsi"/>
          <w:i/>
          <w:sz w:val="22"/>
          <w:lang w:val="fr-CH"/>
        </w:rPr>
        <w:t>, Ecologie Microbienne LEM, Villeurbanne, France</w:t>
      </w:r>
    </w:p>
    <w:p w14:paraId="1328F2A6" w14:textId="68E3B057" w:rsidR="00C61AAE" w:rsidRPr="00D03349" w:rsidRDefault="00C61AAE" w:rsidP="00AF1539">
      <w:pPr>
        <w:spacing w:line="480" w:lineRule="auto"/>
        <w:jc w:val="left"/>
        <w:rPr>
          <w:rFonts w:asciiTheme="minorHAnsi" w:hAnsiTheme="minorHAnsi" w:cstheme="minorHAnsi"/>
          <w:i/>
          <w:sz w:val="22"/>
          <w:lang w:val="en-GB"/>
        </w:rPr>
      </w:pPr>
      <w:r w:rsidRPr="00D03349">
        <w:rPr>
          <w:rFonts w:asciiTheme="minorHAnsi" w:hAnsiTheme="minorHAnsi" w:cstheme="minorHAnsi"/>
          <w:sz w:val="22"/>
          <w:vertAlign w:val="superscript"/>
          <w:lang w:val="en-GB"/>
        </w:rPr>
        <w:t>1</w:t>
      </w:r>
      <w:r w:rsidRPr="00D03349">
        <w:rPr>
          <w:rFonts w:asciiTheme="minorHAnsi" w:hAnsiTheme="minorHAnsi" w:cstheme="minorHAnsi"/>
          <w:sz w:val="22"/>
          <w:lang w:val="en-GB"/>
        </w:rPr>
        <w:t xml:space="preserve"> </w:t>
      </w:r>
      <w:r w:rsidRPr="00D03349">
        <w:rPr>
          <w:rFonts w:asciiTheme="minorHAnsi" w:hAnsiTheme="minorHAnsi" w:cstheme="minorHAnsi"/>
          <w:i/>
          <w:sz w:val="22"/>
          <w:lang w:val="en-GB"/>
        </w:rPr>
        <w:t>Both authors contributed equally</w:t>
      </w:r>
    </w:p>
    <w:p w14:paraId="24F188DF" w14:textId="35D35B50" w:rsidR="00C61AAE" w:rsidRPr="00D03349" w:rsidRDefault="00C61AAE" w:rsidP="00AF1539">
      <w:pPr>
        <w:spacing w:line="480" w:lineRule="auto"/>
        <w:jc w:val="left"/>
        <w:rPr>
          <w:rFonts w:asciiTheme="minorHAnsi" w:hAnsiTheme="minorHAnsi" w:cstheme="minorHAnsi"/>
          <w:i/>
          <w:sz w:val="22"/>
          <w:lang w:val="en-GB"/>
        </w:rPr>
      </w:pPr>
      <w:r w:rsidRPr="00D03349">
        <w:rPr>
          <w:rFonts w:asciiTheme="minorHAnsi" w:hAnsiTheme="minorHAnsi" w:cstheme="minorHAnsi"/>
          <w:iCs/>
          <w:sz w:val="22"/>
          <w:vertAlign w:val="superscript"/>
          <w:lang w:val="en-GB"/>
        </w:rPr>
        <w:t>2</w:t>
      </w:r>
      <w:r w:rsidRPr="00D03349">
        <w:rPr>
          <w:rFonts w:asciiTheme="minorHAnsi" w:hAnsiTheme="minorHAnsi" w:cstheme="minorHAnsi"/>
          <w:sz w:val="22"/>
          <w:lang w:val="en-GB"/>
        </w:rPr>
        <w:t xml:space="preserve"> </w:t>
      </w:r>
      <w:r w:rsidRPr="00D03349">
        <w:rPr>
          <w:rFonts w:asciiTheme="minorHAnsi" w:hAnsiTheme="minorHAnsi" w:cstheme="minorHAnsi"/>
          <w:i/>
          <w:sz w:val="22"/>
          <w:lang w:val="en-GB"/>
        </w:rPr>
        <w:t>Both authors led this work</w:t>
      </w:r>
    </w:p>
    <w:p w14:paraId="774F54AB" w14:textId="77777777" w:rsidR="00AC7E71" w:rsidRPr="00D03349" w:rsidRDefault="00AC7E71" w:rsidP="00AF1539">
      <w:pPr>
        <w:spacing w:line="480" w:lineRule="auto"/>
        <w:jc w:val="left"/>
        <w:rPr>
          <w:rFonts w:asciiTheme="minorHAnsi" w:hAnsiTheme="minorHAnsi" w:cstheme="minorHAnsi"/>
          <w:i/>
          <w:sz w:val="22"/>
          <w:lang w:val="en-GB"/>
        </w:rPr>
      </w:pPr>
    </w:p>
    <w:p w14:paraId="077D5D0D" w14:textId="7FE5FD96" w:rsidR="008A322D" w:rsidRPr="00D03349" w:rsidRDefault="00C61AAE" w:rsidP="00AF1539">
      <w:pPr>
        <w:spacing w:line="480" w:lineRule="auto"/>
        <w:jc w:val="left"/>
        <w:rPr>
          <w:rFonts w:asciiTheme="minorHAnsi" w:hAnsiTheme="minorHAnsi" w:cstheme="minorHAnsi"/>
          <w:b/>
          <w:sz w:val="22"/>
          <w:lang w:val="en-GB"/>
        </w:rPr>
      </w:pPr>
      <w:r w:rsidRPr="00D03349">
        <w:rPr>
          <w:rFonts w:asciiTheme="minorHAnsi" w:hAnsiTheme="minorHAnsi" w:cstheme="minorHAnsi"/>
          <w:i/>
          <w:sz w:val="22"/>
          <w:lang w:val="en-GB"/>
        </w:rPr>
        <w:t>*Corresponding author</w:t>
      </w:r>
      <w:bookmarkEnd w:id="5"/>
      <w:r w:rsidR="00AC7E71" w:rsidRPr="00D03349">
        <w:rPr>
          <w:rFonts w:asciiTheme="minorHAnsi" w:hAnsiTheme="minorHAnsi" w:cstheme="minorHAnsi"/>
          <w:i/>
          <w:sz w:val="22"/>
          <w:lang w:val="en-GB"/>
        </w:rPr>
        <w:t xml:space="preserve">: </w:t>
      </w:r>
      <w:proofErr w:type="spellStart"/>
      <w:r w:rsidR="00AC7E71" w:rsidRPr="00D03349">
        <w:rPr>
          <w:rFonts w:asciiTheme="minorHAnsi" w:hAnsiTheme="minorHAnsi" w:cstheme="minorHAnsi"/>
          <w:sz w:val="22"/>
          <w:lang w:val="en-GB"/>
        </w:rPr>
        <w:t>Tianyan</w:t>
      </w:r>
      <w:proofErr w:type="spellEnd"/>
      <w:r w:rsidR="00AC7E71" w:rsidRPr="00D03349">
        <w:rPr>
          <w:rFonts w:asciiTheme="minorHAnsi" w:hAnsiTheme="minorHAnsi" w:cstheme="minorHAnsi"/>
          <w:sz w:val="22"/>
          <w:lang w:val="en-GB"/>
        </w:rPr>
        <w:t xml:space="preserve"> Building, School of Life Sciences, Lanzhou University, </w:t>
      </w:r>
      <w:proofErr w:type="spellStart"/>
      <w:r w:rsidR="00AC7E71" w:rsidRPr="00D03349">
        <w:rPr>
          <w:rFonts w:asciiTheme="minorHAnsi" w:hAnsiTheme="minorHAnsi" w:cstheme="minorHAnsi"/>
          <w:sz w:val="22"/>
          <w:lang w:val="en-GB"/>
        </w:rPr>
        <w:t>NO.222</w:t>
      </w:r>
      <w:proofErr w:type="spellEnd"/>
      <w:r w:rsidR="00AC7E71" w:rsidRPr="00D03349">
        <w:rPr>
          <w:rFonts w:asciiTheme="minorHAnsi" w:hAnsiTheme="minorHAnsi" w:cstheme="minorHAnsi"/>
          <w:sz w:val="22"/>
          <w:lang w:val="en-GB"/>
        </w:rPr>
        <w:t xml:space="preserve"> </w:t>
      </w:r>
      <w:proofErr w:type="spellStart"/>
      <w:r w:rsidR="00AC7E71" w:rsidRPr="00D03349">
        <w:rPr>
          <w:rFonts w:asciiTheme="minorHAnsi" w:hAnsiTheme="minorHAnsi" w:cstheme="minorHAnsi"/>
          <w:sz w:val="22"/>
          <w:lang w:val="en-GB"/>
        </w:rPr>
        <w:t>Tianshui</w:t>
      </w:r>
      <w:proofErr w:type="spellEnd"/>
      <w:r w:rsidR="00AC7E71" w:rsidRPr="00D03349">
        <w:rPr>
          <w:rFonts w:asciiTheme="minorHAnsi" w:hAnsiTheme="minorHAnsi" w:cstheme="minorHAnsi"/>
          <w:sz w:val="22"/>
          <w:lang w:val="en-GB"/>
        </w:rPr>
        <w:t xml:space="preserve"> South Road, Lanzhou, 730000, Gansu Province, China. E-mail address: xjma@lzu.edu.cn</w:t>
      </w:r>
      <w:r w:rsidR="008A322D" w:rsidRPr="00D03349">
        <w:rPr>
          <w:rFonts w:asciiTheme="minorHAnsi" w:hAnsiTheme="minorHAnsi" w:cstheme="minorHAnsi"/>
          <w:b/>
          <w:sz w:val="22"/>
          <w:lang w:val="en-GB"/>
        </w:rPr>
        <w:br w:type="page"/>
      </w:r>
    </w:p>
    <w:p w14:paraId="0F79C86F" w14:textId="502E0405" w:rsidR="00D770D8" w:rsidRPr="00D03349" w:rsidRDefault="00D770D8" w:rsidP="00AF1539">
      <w:pPr>
        <w:spacing w:line="480" w:lineRule="auto"/>
        <w:contextualSpacing/>
        <w:jc w:val="left"/>
        <w:rPr>
          <w:rFonts w:asciiTheme="minorHAnsi" w:hAnsiTheme="minorHAnsi" w:cstheme="minorHAnsi"/>
          <w:b/>
          <w:sz w:val="22"/>
          <w:lang w:val="en-GB"/>
        </w:rPr>
      </w:pPr>
      <w:r w:rsidRPr="00D03349">
        <w:rPr>
          <w:rFonts w:asciiTheme="minorHAnsi" w:hAnsiTheme="minorHAnsi" w:cstheme="minorHAnsi"/>
          <w:b/>
          <w:sz w:val="22"/>
          <w:lang w:val="en-GB"/>
        </w:rPr>
        <w:lastRenderedPageBreak/>
        <w:t>Abstract</w:t>
      </w:r>
    </w:p>
    <w:p w14:paraId="304C3EE2" w14:textId="7F5AAE28" w:rsidR="0047559B" w:rsidRPr="00D03349" w:rsidRDefault="00AC7E71" w:rsidP="00AF1539">
      <w:pPr>
        <w:spacing w:line="480" w:lineRule="auto"/>
        <w:contextualSpacing/>
        <w:jc w:val="left"/>
        <w:rPr>
          <w:rFonts w:asciiTheme="minorHAnsi" w:hAnsiTheme="minorHAnsi" w:cstheme="minorHAnsi"/>
          <w:bCs/>
          <w:sz w:val="22"/>
          <w:lang w:val="en-GB"/>
        </w:rPr>
      </w:pPr>
      <w:r w:rsidRPr="00D03349">
        <w:rPr>
          <w:rFonts w:asciiTheme="minorHAnsi" w:hAnsiTheme="minorHAnsi" w:cstheme="minorHAnsi"/>
          <w:sz w:val="22"/>
          <w:lang w:val="en-GB"/>
        </w:rPr>
        <w:t xml:space="preserve">The processes governing soil bacteria biogeography are still not fully understood. It remains unknown how the importance of environmental filtering and dispersal differs between bacterial taxonomic and functional biogeography, and whether their importance is scale-dependent. We sampled soils across the Tibet plateau, with distances among plots ranging from 20 m to 1 550 km. Taxonomic composition of bacterial community was characterized by </w:t>
      </w:r>
      <w:proofErr w:type="spellStart"/>
      <w:r w:rsidRPr="00D03349">
        <w:rPr>
          <w:rFonts w:asciiTheme="minorHAnsi" w:hAnsiTheme="minorHAnsi" w:cstheme="minorHAnsi"/>
          <w:sz w:val="22"/>
          <w:lang w:val="en-GB"/>
        </w:rPr>
        <w:t>16S</w:t>
      </w:r>
      <w:proofErr w:type="spellEnd"/>
      <w:r w:rsidRPr="00D03349">
        <w:rPr>
          <w:rFonts w:asciiTheme="minorHAnsi" w:hAnsiTheme="minorHAnsi" w:cstheme="minorHAnsi"/>
          <w:sz w:val="22"/>
          <w:lang w:val="en-GB"/>
        </w:rPr>
        <w:t xml:space="preserve"> amplicon sequencing and functional community composition by qPCR targeting 9 functional groups involved in N dynamics. </w:t>
      </w:r>
      <w:ins w:id="37" w:author="authors" w:date="2022-12-15T13:45:00Z">
        <w:r w:rsidR="00363C77" w:rsidRPr="00D03349">
          <w:rPr>
            <w:rFonts w:asciiTheme="minorHAnsi" w:hAnsiTheme="minorHAnsi" w:cstheme="minorHAnsi"/>
            <w:sz w:val="22"/>
            <w:lang w:val="en-GB"/>
          </w:rPr>
          <w:t xml:space="preserve">Factors representing climate, </w:t>
        </w:r>
      </w:ins>
      <w:r w:rsidR="00363C77" w:rsidRPr="00D03349">
        <w:rPr>
          <w:rFonts w:asciiTheme="minorHAnsi" w:hAnsiTheme="minorHAnsi" w:cstheme="minorHAnsi"/>
          <w:sz w:val="22"/>
          <w:lang w:val="en-GB"/>
        </w:rPr>
        <w:t xml:space="preserve">soil </w:t>
      </w:r>
      <w:ins w:id="38" w:author="authors" w:date="2022-12-15T13:45:00Z">
        <w:r w:rsidR="00363C77" w:rsidRPr="00D03349">
          <w:rPr>
            <w:rFonts w:asciiTheme="minorHAnsi" w:hAnsiTheme="minorHAnsi" w:cstheme="minorHAnsi"/>
            <w:sz w:val="22"/>
            <w:lang w:val="en-GB"/>
          </w:rPr>
          <w:t>and plant community</w:t>
        </w:r>
      </w:ins>
      <w:r w:rsidRPr="00D03349">
        <w:rPr>
          <w:rFonts w:asciiTheme="minorHAnsi" w:hAnsiTheme="minorHAnsi" w:cstheme="minorHAnsi"/>
          <w:sz w:val="22"/>
          <w:lang w:val="en-GB"/>
        </w:rPr>
        <w:t xml:space="preserve"> were measured</w:t>
      </w:r>
      <w:ins w:id="39" w:author="authors" w:date="2022-12-15T13:45:00Z">
        <w:r w:rsidR="005B5C7E" w:rsidRPr="00D03349">
          <w:rPr>
            <w:rFonts w:asciiTheme="minorHAnsi" w:hAnsiTheme="minorHAnsi" w:cstheme="minorHAnsi"/>
            <w:sz w:val="22"/>
            <w:lang w:val="en-GB"/>
          </w:rPr>
          <w:t xml:space="preserve"> to </w:t>
        </w:r>
        <w:r w:rsidR="0052233C" w:rsidRPr="00D03349">
          <w:rPr>
            <w:rFonts w:asciiTheme="minorHAnsi" w:hAnsiTheme="minorHAnsi" w:cstheme="minorHAnsi"/>
            <w:sz w:val="22"/>
            <w:lang w:val="en-GB"/>
          </w:rPr>
          <w:t>assess different facets of</w:t>
        </w:r>
        <w:r w:rsidR="005B5C7E" w:rsidRPr="00D03349">
          <w:rPr>
            <w:rFonts w:asciiTheme="minorHAnsi" w:hAnsiTheme="minorHAnsi" w:cstheme="minorHAnsi"/>
            <w:sz w:val="22"/>
            <w:lang w:val="en-GB"/>
          </w:rPr>
          <w:t xml:space="preserve"> environmental dissimilarity</w:t>
        </w:r>
        <w:r w:rsidRPr="00D03349">
          <w:rPr>
            <w:rFonts w:asciiTheme="minorHAnsi" w:hAnsiTheme="minorHAnsi" w:cstheme="minorHAnsi"/>
            <w:sz w:val="22"/>
            <w:lang w:val="en-GB"/>
          </w:rPr>
          <w:t>.</w:t>
        </w:r>
      </w:ins>
      <w:r w:rsidRPr="00D03349">
        <w:rPr>
          <w:rFonts w:asciiTheme="minorHAnsi" w:hAnsiTheme="minorHAnsi" w:cstheme="minorHAnsi"/>
          <w:sz w:val="22"/>
          <w:lang w:val="en-GB"/>
        </w:rPr>
        <w:t xml:space="preserve"> Both </w:t>
      </w:r>
      <w:ins w:id="40" w:author="authors" w:date="2022-12-15T13:45:00Z">
        <w:r w:rsidR="007426DB" w:rsidRPr="00D03349">
          <w:rPr>
            <w:rFonts w:asciiTheme="minorHAnsi" w:hAnsiTheme="minorHAnsi" w:cstheme="minorHAnsi"/>
            <w:sz w:val="22"/>
            <w:lang w:val="en-GB"/>
          </w:rPr>
          <w:t xml:space="preserve">bacterial </w:t>
        </w:r>
      </w:ins>
      <w:r w:rsidRPr="00D03349">
        <w:rPr>
          <w:rFonts w:asciiTheme="minorHAnsi" w:hAnsiTheme="minorHAnsi" w:cstheme="minorHAnsi"/>
          <w:sz w:val="22"/>
          <w:lang w:val="en-GB"/>
        </w:rPr>
        <w:t>taxonomic and functional dissimilarities were m</w:t>
      </w:r>
      <w:r w:rsidR="00371B2C" w:rsidRPr="00D03349">
        <w:rPr>
          <w:rFonts w:asciiTheme="minorHAnsi" w:hAnsiTheme="minorHAnsi" w:cstheme="minorHAnsi"/>
          <w:sz w:val="22"/>
          <w:lang w:val="en-GB"/>
        </w:rPr>
        <w:t>ore</w:t>
      </w:r>
      <w:r w:rsidRPr="00D03349">
        <w:rPr>
          <w:rFonts w:asciiTheme="minorHAnsi" w:hAnsiTheme="minorHAnsi" w:cstheme="minorHAnsi"/>
          <w:sz w:val="22"/>
          <w:lang w:val="en-GB"/>
        </w:rPr>
        <w:t xml:space="preserve"> related to </w:t>
      </w:r>
      <w:ins w:id="41" w:author="authors" w:date="2022-12-15T13:45:00Z">
        <w:r w:rsidR="006E73C8" w:rsidRPr="00D03349">
          <w:rPr>
            <w:rFonts w:asciiTheme="minorHAnsi" w:hAnsiTheme="minorHAnsi" w:cstheme="minorHAnsi"/>
            <w:sz w:val="22"/>
            <w:lang w:val="en-GB"/>
          </w:rPr>
          <w:t>abiotic</w:t>
        </w:r>
      </w:ins>
      <w:r w:rsidR="006E73C8"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dissimilarity</w:t>
      </w:r>
      <w:r w:rsidR="00371B2C" w:rsidRPr="00D03349">
        <w:rPr>
          <w:rFonts w:asciiTheme="minorHAnsi" w:hAnsiTheme="minorHAnsi" w:cstheme="minorHAnsi"/>
          <w:sz w:val="22"/>
          <w:lang w:val="en-GB"/>
        </w:rPr>
        <w:t xml:space="preserve"> than </w:t>
      </w:r>
      <w:ins w:id="42" w:author="authors" w:date="2022-12-15T13:45:00Z">
        <w:r w:rsidR="00371B2C" w:rsidRPr="00D03349">
          <w:rPr>
            <w:rFonts w:asciiTheme="minorHAnsi" w:hAnsiTheme="minorHAnsi" w:cstheme="minorHAnsi"/>
            <w:sz w:val="22"/>
            <w:lang w:val="en-GB"/>
          </w:rPr>
          <w:t xml:space="preserve">biotic </w:t>
        </w:r>
        <w:r w:rsidR="0052233C" w:rsidRPr="00D03349">
          <w:rPr>
            <w:rFonts w:asciiTheme="minorHAnsi" w:hAnsiTheme="minorHAnsi" w:cstheme="minorHAnsi"/>
            <w:sz w:val="22"/>
            <w:lang w:val="en-GB"/>
          </w:rPr>
          <w:t xml:space="preserve">(vegetation) </w:t>
        </w:r>
        <w:r w:rsidR="00371B2C" w:rsidRPr="00D03349">
          <w:rPr>
            <w:rFonts w:asciiTheme="minorHAnsi" w:hAnsiTheme="minorHAnsi" w:cstheme="minorHAnsi"/>
            <w:sz w:val="22"/>
            <w:lang w:val="en-GB"/>
          </w:rPr>
          <w:t>dissimilarity or</w:t>
        </w:r>
      </w:ins>
      <w:r w:rsidR="00371B2C" w:rsidRPr="00D03349">
        <w:rPr>
          <w:rFonts w:asciiTheme="minorHAnsi" w:hAnsiTheme="minorHAnsi" w:cstheme="minorHAnsi"/>
          <w:sz w:val="22"/>
          <w:lang w:val="en-GB"/>
        </w:rPr>
        <w:t xml:space="preserve"> distance</w:t>
      </w:r>
      <w:r w:rsidRPr="00D03349">
        <w:rPr>
          <w:rFonts w:asciiTheme="minorHAnsi" w:hAnsiTheme="minorHAnsi" w:cstheme="minorHAnsi"/>
          <w:sz w:val="22"/>
          <w:lang w:val="en-GB"/>
        </w:rPr>
        <w:t xml:space="preserve">. Taxonomic dissimilarity was mostly explained by </w:t>
      </w:r>
      <w:ins w:id="43" w:author="authors" w:date="2022-12-15T13:45:00Z">
        <w:r w:rsidR="003E57BF" w:rsidRPr="00D03349">
          <w:rPr>
            <w:rFonts w:asciiTheme="minorHAnsi" w:hAnsiTheme="minorHAnsi" w:cstheme="minorHAnsi"/>
            <w:sz w:val="22"/>
            <w:lang w:val="en-GB"/>
          </w:rPr>
          <w:t xml:space="preserve">differences in </w:t>
        </w:r>
      </w:ins>
      <w:r w:rsidRPr="00D03349">
        <w:rPr>
          <w:rFonts w:asciiTheme="minorHAnsi" w:hAnsiTheme="minorHAnsi" w:cstheme="minorHAnsi"/>
          <w:sz w:val="22"/>
          <w:lang w:val="en-GB"/>
        </w:rPr>
        <w:t>soil pH</w:t>
      </w:r>
      <w:r w:rsidR="00352AC2" w:rsidRPr="00D03349">
        <w:rPr>
          <w:rFonts w:asciiTheme="minorHAnsi" w:hAnsiTheme="minorHAnsi" w:cstheme="minorHAnsi"/>
          <w:sz w:val="22"/>
          <w:lang w:val="en-GB"/>
        </w:rPr>
        <w:t xml:space="preserve"> and </w:t>
      </w:r>
      <w:ins w:id="44" w:author="authors" w:date="2022-12-15T13:45:00Z">
        <w:r w:rsidR="00352AC2" w:rsidRPr="00D03349">
          <w:rPr>
            <w:rFonts w:asciiTheme="minorHAnsi" w:hAnsiTheme="minorHAnsi" w:cstheme="minorHAnsi"/>
            <w:sz w:val="22"/>
            <w:lang w:val="en-GB"/>
          </w:rPr>
          <w:t>mean annual temperature (MAT)</w:t>
        </w:r>
        <w:r w:rsidRPr="00D03349">
          <w:rPr>
            <w:rFonts w:asciiTheme="minorHAnsi" w:hAnsiTheme="minorHAnsi" w:cstheme="minorHAnsi"/>
            <w:sz w:val="22"/>
            <w:lang w:val="en-GB"/>
          </w:rPr>
          <w:t>,</w:t>
        </w:r>
      </w:ins>
      <w:r w:rsidRPr="00D03349">
        <w:rPr>
          <w:rFonts w:asciiTheme="minorHAnsi" w:hAnsiTheme="minorHAnsi" w:cstheme="minorHAnsi"/>
          <w:sz w:val="22"/>
          <w:lang w:val="en-GB"/>
        </w:rPr>
        <w:t xml:space="preserve"> while functional dissimilarity was linked to</w:t>
      </w:r>
      <w:r w:rsidR="003E57BF" w:rsidRPr="00D03349">
        <w:rPr>
          <w:rFonts w:asciiTheme="minorHAnsi" w:hAnsiTheme="minorHAnsi" w:cstheme="minorHAnsi"/>
          <w:sz w:val="22"/>
          <w:lang w:val="en-GB"/>
        </w:rPr>
        <w:t xml:space="preserve"> </w:t>
      </w:r>
      <w:ins w:id="45" w:author="authors" w:date="2022-12-15T13:45:00Z">
        <w:r w:rsidR="003E57BF" w:rsidRPr="00D03349">
          <w:rPr>
            <w:rFonts w:asciiTheme="minorHAnsi" w:hAnsiTheme="minorHAnsi" w:cstheme="minorHAnsi"/>
            <w:sz w:val="22"/>
            <w:lang w:val="en-GB"/>
          </w:rPr>
          <w:t>differences in</w:t>
        </w:r>
        <w:r w:rsidRPr="00D03349">
          <w:rPr>
            <w:rFonts w:asciiTheme="minorHAnsi" w:hAnsiTheme="minorHAnsi" w:cstheme="minorHAnsi"/>
            <w:sz w:val="22"/>
            <w:lang w:val="en-GB"/>
          </w:rPr>
          <w:t xml:space="preserve"> </w:t>
        </w:r>
        <w:r w:rsidR="002E0A45" w:rsidRPr="00D03349">
          <w:rPr>
            <w:rFonts w:asciiTheme="minorHAnsi" w:hAnsiTheme="minorHAnsi" w:cstheme="minorHAnsi"/>
            <w:sz w:val="22"/>
            <w:lang w:val="en-GB"/>
          </w:rPr>
          <w:t xml:space="preserve">soil </w:t>
        </w:r>
        <w:r w:rsidRPr="00D03349">
          <w:rPr>
            <w:rFonts w:asciiTheme="minorHAnsi" w:hAnsiTheme="minorHAnsi" w:cstheme="minorHAnsi"/>
            <w:sz w:val="22"/>
            <w:lang w:val="en-GB"/>
          </w:rPr>
          <w:t>N</w:t>
        </w:r>
        <w:r w:rsidR="002E0A45" w:rsidRPr="00D03349">
          <w:rPr>
            <w:rFonts w:asciiTheme="minorHAnsi" w:hAnsiTheme="minorHAnsi" w:cstheme="minorHAnsi"/>
            <w:sz w:val="22"/>
            <w:lang w:val="en-GB"/>
          </w:rPr>
          <w:t xml:space="preserve"> </w:t>
        </w:r>
      </w:ins>
      <w:r w:rsidR="002E0A45" w:rsidRPr="00D03349">
        <w:rPr>
          <w:rFonts w:asciiTheme="minorHAnsi" w:hAnsiTheme="minorHAnsi" w:cstheme="minorHAnsi"/>
          <w:sz w:val="22"/>
          <w:lang w:val="en-GB"/>
        </w:rPr>
        <w:t>and</w:t>
      </w:r>
      <w:r w:rsidRPr="00D03349">
        <w:rPr>
          <w:rFonts w:asciiTheme="minorHAnsi" w:hAnsiTheme="minorHAnsi" w:cstheme="minorHAnsi"/>
          <w:sz w:val="22"/>
          <w:lang w:val="en-GB"/>
        </w:rPr>
        <w:t xml:space="preserve"> P</w:t>
      </w:r>
      <w:r w:rsidR="002E0A45" w:rsidRPr="00D03349">
        <w:rPr>
          <w:rFonts w:asciiTheme="minorHAnsi" w:hAnsiTheme="minorHAnsi" w:cstheme="minorHAnsi"/>
          <w:sz w:val="22"/>
          <w:lang w:val="en-GB"/>
        </w:rPr>
        <w:t xml:space="preserve"> availabilit</w:t>
      </w:r>
      <w:r w:rsidR="00196CDF" w:rsidRPr="00D03349">
        <w:rPr>
          <w:rFonts w:asciiTheme="minorHAnsi" w:hAnsiTheme="minorHAnsi" w:cstheme="minorHAnsi"/>
          <w:sz w:val="22"/>
          <w:lang w:val="en-GB"/>
        </w:rPr>
        <w:t>ies</w:t>
      </w:r>
      <w:ins w:id="46" w:author="authors" w:date="2022-12-15T13:45:00Z">
        <w:r w:rsidR="002E0A45" w:rsidRPr="00D03349">
          <w:rPr>
            <w:rFonts w:asciiTheme="minorHAnsi" w:hAnsiTheme="minorHAnsi" w:cstheme="minorHAnsi"/>
            <w:sz w:val="22"/>
            <w:lang w:val="en-GB"/>
          </w:rPr>
          <w:t xml:space="preserve"> and N:P ratio</w:t>
        </w:r>
        <w:r w:rsidRPr="00D03349">
          <w:rPr>
            <w:rFonts w:asciiTheme="minorHAnsi" w:hAnsiTheme="minorHAnsi" w:cstheme="minorHAnsi"/>
            <w:sz w:val="22"/>
            <w:lang w:val="en-GB"/>
          </w:rPr>
          <w:t xml:space="preserve">. </w:t>
        </w:r>
        <w:r w:rsidR="00352AC2" w:rsidRPr="00D03349">
          <w:rPr>
            <w:rFonts w:asciiTheme="minorHAnsi" w:hAnsiTheme="minorHAnsi" w:cstheme="minorHAnsi"/>
            <w:sz w:val="22"/>
            <w:lang w:val="en-GB"/>
          </w:rPr>
          <w:t>Soil</w:t>
        </w:r>
        <w:r w:rsidR="002120B0" w:rsidRPr="00D03349">
          <w:rPr>
            <w:rFonts w:asciiTheme="minorHAnsi" w:hAnsiTheme="minorHAnsi" w:cstheme="minorHAnsi"/>
            <w:sz w:val="22"/>
            <w:lang w:val="en-GB"/>
          </w:rPr>
          <w:t xml:space="preserve"> pH </w:t>
        </w:r>
        <w:r w:rsidR="00352AC2" w:rsidRPr="00D03349">
          <w:rPr>
            <w:rFonts w:asciiTheme="minorHAnsi" w:hAnsiTheme="minorHAnsi" w:cstheme="minorHAnsi"/>
            <w:sz w:val="22"/>
            <w:lang w:val="en-GB"/>
          </w:rPr>
          <w:t>and MAT remained the main determinants of</w:t>
        </w:r>
        <w:r w:rsidR="002120B0" w:rsidRPr="00D03349">
          <w:rPr>
            <w:rFonts w:asciiTheme="minorHAnsi" w:hAnsiTheme="minorHAnsi" w:cstheme="minorHAnsi"/>
            <w:sz w:val="22"/>
            <w:lang w:val="en-GB"/>
          </w:rPr>
          <w:t xml:space="preserve"> taxonomic dissimilarity across </w:t>
        </w:r>
        <w:r w:rsidR="001D5AA4" w:rsidRPr="00D03349">
          <w:rPr>
            <w:rFonts w:asciiTheme="minorHAnsi" w:hAnsiTheme="minorHAnsi" w:cstheme="minorHAnsi"/>
            <w:sz w:val="22"/>
            <w:lang w:val="en-GB"/>
          </w:rPr>
          <w:t xml:space="preserve">spatial scales. In contrast, </w:t>
        </w:r>
        <w:r w:rsidR="00C54194" w:rsidRPr="00D03349">
          <w:rPr>
            <w:rFonts w:asciiTheme="minorHAnsi" w:hAnsiTheme="minorHAnsi" w:cstheme="minorHAnsi"/>
            <w:sz w:val="22"/>
            <w:lang w:val="en-GB"/>
          </w:rPr>
          <w:t xml:space="preserve">the </w:t>
        </w:r>
        <w:r w:rsidR="00196CDF" w:rsidRPr="00D03349">
          <w:rPr>
            <w:rFonts w:asciiTheme="minorHAnsi" w:hAnsiTheme="minorHAnsi" w:cstheme="minorHAnsi"/>
            <w:sz w:val="22"/>
            <w:lang w:val="en-GB"/>
          </w:rPr>
          <w:t xml:space="preserve">explanatory variables </w:t>
        </w:r>
        <w:r w:rsidR="00352AC2" w:rsidRPr="00D03349">
          <w:rPr>
            <w:rFonts w:asciiTheme="minorHAnsi" w:hAnsiTheme="minorHAnsi" w:cstheme="minorHAnsi"/>
            <w:sz w:val="22"/>
            <w:lang w:val="en-GB"/>
          </w:rPr>
          <w:t xml:space="preserve">of </w:t>
        </w:r>
        <w:r w:rsidR="0052233C" w:rsidRPr="00D03349">
          <w:rPr>
            <w:rFonts w:asciiTheme="minorHAnsi" w:hAnsiTheme="minorHAnsi" w:cstheme="minorHAnsi"/>
            <w:sz w:val="22"/>
            <w:lang w:val="en-GB"/>
          </w:rPr>
          <w:t xml:space="preserve">N-related </w:t>
        </w:r>
        <w:r w:rsidR="00352AC2" w:rsidRPr="00D03349">
          <w:rPr>
            <w:rFonts w:asciiTheme="minorHAnsi" w:hAnsiTheme="minorHAnsi" w:cstheme="minorHAnsi"/>
            <w:sz w:val="22"/>
            <w:lang w:val="en-GB"/>
          </w:rPr>
          <w:t xml:space="preserve">functional dissimilarity </w:t>
        </w:r>
        <w:r w:rsidR="00C54194" w:rsidRPr="00D03349">
          <w:rPr>
            <w:rFonts w:asciiTheme="minorHAnsi" w:hAnsiTheme="minorHAnsi" w:cstheme="minorHAnsi"/>
            <w:sz w:val="22"/>
            <w:lang w:val="en-GB"/>
          </w:rPr>
          <w:t xml:space="preserve">varied across </w:t>
        </w:r>
        <w:r w:rsidR="00275E47" w:rsidRPr="00D03349">
          <w:rPr>
            <w:rFonts w:asciiTheme="minorHAnsi" w:hAnsiTheme="minorHAnsi" w:cstheme="minorHAnsi"/>
            <w:sz w:val="22"/>
            <w:lang w:val="en-GB"/>
          </w:rPr>
          <w:t xml:space="preserve">the </w:t>
        </w:r>
        <w:r w:rsidR="00C54194" w:rsidRPr="00D03349">
          <w:rPr>
            <w:rFonts w:asciiTheme="minorHAnsi" w:hAnsiTheme="minorHAnsi" w:cstheme="minorHAnsi"/>
            <w:sz w:val="22"/>
            <w:lang w:val="en-GB"/>
          </w:rPr>
          <w:t>scales</w:t>
        </w:r>
        <w:r w:rsidR="00352AC2" w:rsidRPr="00D03349">
          <w:rPr>
            <w:rFonts w:asciiTheme="minorHAnsi" w:hAnsiTheme="minorHAnsi" w:cstheme="minorHAnsi"/>
            <w:sz w:val="22"/>
            <w:lang w:val="en-GB"/>
          </w:rPr>
          <w:t>, with soil moisture</w:t>
        </w:r>
        <w:r w:rsidR="00C54194" w:rsidRPr="00D03349">
          <w:rPr>
            <w:rFonts w:asciiTheme="minorHAnsi" w:hAnsiTheme="minorHAnsi" w:cstheme="minorHAnsi"/>
            <w:sz w:val="22"/>
            <w:lang w:val="en-GB"/>
          </w:rPr>
          <w:t xml:space="preserve"> </w:t>
        </w:r>
        <w:r w:rsidR="00352AC2" w:rsidRPr="00D03349">
          <w:rPr>
            <w:rFonts w:asciiTheme="minorHAnsi" w:hAnsiTheme="minorHAnsi" w:cstheme="minorHAnsi"/>
            <w:sz w:val="22"/>
            <w:lang w:val="en-GB"/>
          </w:rPr>
          <w:t xml:space="preserve">and organic matter having the highest role </w:t>
        </w:r>
        <w:r w:rsidR="00275E47" w:rsidRPr="00D03349">
          <w:rPr>
            <w:rFonts w:asciiTheme="minorHAnsi" w:hAnsiTheme="minorHAnsi" w:cstheme="minorHAnsi"/>
            <w:sz w:val="22"/>
            <w:lang w:val="en-GB"/>
          </w:rPr>
          <w:t>across</w:t>
        </w:r>
      </w:ins>
      <w:r w:rsidR="00352AC2" w:rsidRPr="00D03349">
        <w:rPr>
          <w:rFonts w:asciiTheme="minorHAnsi" w:hAnsiTheme="minorHAnsi" w:cstheme="minorHAnsi"/>
          <w:sz w:val="22"/>
          <w:lang w:val="en-GB"/>
        </w:rPr>
        <w:t xml:space="preserve"> short distances (</w:t>
      </w:r>
      <w:r w:rsidR="00754968" w:rsidRPr="00D03349">
        <w:rPr>
          <w:rFonts w:asciiTheme="minorHAnsi" w:hAnsiTheme="minorHAnsi" w:cstheme="minorHAnsi"/>
          <w:sz w:val="22"/>
          <w:lang w:val="en-GB"/>
        </w:rPr>
        <w:t>&lt;~</w:t>
      </w:r>
      <w:ins w:id="47" w:author="authors" w:date="2022-12-15T13:45:00Z">
        <w:r w:rsidR="0023369D" w:rsidRPr="00D03349">
          <w:rPr>
            <w:rFonts w:asciiTheme="minorHAnsi" w:hAnsiTheme="minorHAnsi" w:cstheme="minorHAnsi"/>
            <w:sz w:val="22"/>
            <w:lang w:val="en-GB"/>
          </w:rPr>
          <w:t>33</w:t>
        </w:r>
        <w:r w:rsidR="00754968" w:rsidRPr="00D03349">
          <w:rPr>
            <w:rFonts w:asciiTheme="minorHAnsi" w:hAnsiTheme="minorHAnsi" w:cstheme="minorHAnsi"/>
            <w:sz w:val="22"/>
            <w:lang w:val="en-GB"/>
          </w:rPr>
          <w:t>0 km</w:t>
        </w:r>
        <w:r w:rsidR="00352AC2" w:rsidRPr="00D03349">
          <w:rPr>
            <w:rFonts w:asciiTheme="minorHAnsi" w:hAnsiTheme="minorHAnsi" w:cstheme="minorHAnsi"/>
            <w:sz w:val="22"/>
            <w:lang w:val="en-GB"/>
          </w:rPr>
          <w:t xml:space="preserve">), </w:t>
        </w:r>
        <w:r w:rsidR="00B90A48" w:rsidRPr="00D03349">
          <w:rPr>
            <w:rFonts w:asciiTheme="minorHAnsi" w:hAnsiTheme="minorHAnsi" w:cstheme="minorHAnsi"/>
            <w:sz w:val="22"/>
            <w:lang w:val="en-GB"/>
          </w:rPr>
          <w:t xml:space="preserve">and </w:t>
        </w:r>
        <w:r w:rsidR="00352AC2" w:rsidRPr="00D03349">
          <w:rPr>
            <w:rFonts w:asciiTheme="minorHAnsi" w:hAnsiTheme="minorHAnsi" w:cstheme="minorHAnsi"/>
            <w:sz w:val="22"/>
            <w:lang w:val="en-GB"/>
          </w:rPr>
          <w:t xml:space="preserve">available P, N:P ratio and </w:t>
        </w:r>
        <w:r w:rsidR="00B90A48" w:rsidRPr="00D03349">
          <w:rPr>
            <w:rFonts w:asciiTheme="minorHAnsi" w:hAnsiTheme="minorHAnsi" w:cstheme="minorHAnsi"/>
            <w:sz w:val="22"/>
            <w:lang w:val="en-GB"/>
          </w:rPr>
          <w:t xml:space="preserve">distance </w:t>
        </w:r>
        <w:r w:rsidR="00352AC2" w:rsidRPr="00D03349">
          <w:rPr>
            <w:rFonts w:asciiTheme="minorHAnsi" w:hAnsiTheme="minorHAnsi" w:cstheme="minorHAnsi"/>
            <w:sz w:val="22"/>
            <w:lang w:val="en-GB"/>
          </w:rPr>
          <w:t>being</w:t>
        </w:r>
        <w:r w:rsidR="00B90A48" w:rsidRPr="00D03349">
          <w:rPr>
            <w:rFonts w:asciiTheme="minorHAnsi" w:hAnsiTheme="minorHAnsi" w:cstheme="minorHAnsi"/>
            <w:sz w:val="22"/>
            <w:lang w:val="en-GB"/>
          </w:rPr>
          <w:t xml:space="preserve"> important</w:t>
        </w:r>
      </w:ins>
      <w:r w:rsidR="00B90A48"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over long distances (&gt;~</w:t>
      </w:r>
      <w:ins w:id="48" w:author="authors" w:date="2022-12-15T13:45:00Z">
        <w:r w:rsidRPr="00D03349">
          <w:rPr>
            <w:rFonts w:asciiTheme="minorHAnsi" w:hAnsiTheme="minorHAnsi" w:cstheme="minorHAnsi"/>
            <w:sz w:val="22"/>
            <w:lang w:val="en-GB"/>
          </w:rPr>
          <w:t>6</w:t>
        </w:r>
        <w:r w:rsidR="0023369D" w:rsidRPr="00D03349">
          <w:rPr>
            <w:rFonts w:asciiTheme="minorHAnsi" w:hAnsiTheme="minorHAnsi" w:cstheme="minorHAnsi"/>
            <w:sz w:val="22"/>
            <w:lang w:val="en-GB"/>
          </w:rPr>
          <w:t>6</w:t>
        </w:r>
        <w:r w:rsidRPr="00D03349">
          <w:rPr>
            <w:rFonts w:asciiTheme="minorHAnsi" w:hAnsiTheme="minorHAnsi" w:cstheme="minorHAnsi"/>
            <w:sz w:val="22"/>
            <w:lang w:val="en-GB"/>
          </w:rPr>
          <w:t>0 km).</w:t>
        </w:r>
      </w:ins>
      <w:r w:rsidRPr="00D03349">
        <w:rPr>
          <w:rFonts w:asciiTheme="minorHAnsi" w:hAnsiTheme="minorHAnsi" w:cstheme="minorHAnsi"/>
          <w:sz w:val="22"/>
          <w:lang w:val="en-GB"/>
        </w:rPr>
        <w:t xml:space="preserve"> Our results demonstrate how biodiversity dimension (taxonomic versus functional</w:t>
      </w:r>
      <w:ins w:id="49" w:author="authors" w:date="2022-12-15T13:45:00Z">
        <w:r w:rsidR="0052233C" w:rsidRPr="00D03349">
          <w:rPr>
            <w:rFonts w:asciiTheme="minorHAnsi" w:hAnsiTheme="minorHAnsi" w:cstheme="minorHAnsi"/>
            <w:sz w:val="22"/>
            <w:lang w:val="en-GB"/>
          </w:rPr>
          <w:t xml:space="preserve"> aspects</w:t>
        </w:r>
      </w:ins>
      <w:r w:rsidRPr="00D03349">
        <w:rPr>
          <w:rFonts w:asciiTheme="minorHAnsi" w:hAnsiTheme="minorHAnsi" w:cstheme="minorHAnsi"/>
          <w:sz w:val="22"/>
          <w:lang w:val="en-GB"/>
        </w:rPr>
        <w:t xml:space="preserve">) and spatial scale influence the </w:t>
      </w:r>
      <w:ins w:id="50" w:author="authors" w:date="2022-12-15T13:45:00Z">
        <w:r w:rsidR="0018794A" w:rsidRPr="00D03349">
          <w:rPr>
            <w:rFonts w:asciiTheme="minorHAnsi" w:hAnsiTheme="minorHAnsi" w:cstheme="minorHAnsi"/>
            <w:sz w:val="22"/>
            <w:lang w:val="en-GB"/>
          </w:rPr>
          <w:t>factors</w:t>
        </w:r>
        <w:r w:rsidR="00393206" w:rsidRPr="00D03349">
          <w:rPr>
            <w:rFonts w:asciiTheme="minorHAnsi" w:hAnsiTheme="minorHAnsi" w:cstheme="minorHAnsi"/>
            <w:sz w:val="22"/>
            <w:lang w:val="en-GB"/>
          </w:rPr>
          <w:t xml:space="preserve"> </w:t>
        </w:r>
        <w:r w:rsidR="0018794A" w:rsidRPr="00D03349">
          <w:rPr>
            <w:rFonts w:asciiTheme="minorHAnsi" w:hAnsiTheme="minorHAnsi" w:cstheme="minorHAnsi"/>
            <w:sz w:val="22"/>
            <w:lang w:val="en-GB"/>
          </w:rPr>
          <w:t>driving</w:t>
        </w:r>
        <w:r w:rsidR="00393206" w:rsidRPr="00D03349">
          <w:rPr>
            <w:rFonts w:asciiTheme="minorHAnsi" w:hAnsiTheme="minorHAnsi" w:cstheme="minorHAnsi"/>
            <w:sz w:val="22"/>
            <w:lang w:val="en-GB"/>
          </w:rPr>
          <w:t xml:space="preserve"> soil</w:t>
        </w:r>
      </w:ins>
      <w:r w:rsidR="00393206"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bacterial biogeography.</w:t>
      </w:r>
    </w:p>
    <w:p w14:paraId="15DA341C" w14:textId="5F616FFC" w:rsidR="00D93482" w:rsidRDefault="004D6A09" w:rsidP="00AF1539">
      <w:pPr>
        <w:spacing w:line="480" w:lineRule="auto"/>
        <w:contextualSpacing/>
        <w:jc w:val="left"/>
        <w:rPr>
          <w:rFonts w:asciiTheme="minorHAnsi" w:hAnsiTheme="minorHAnsi" w:cstheme="minorHAnsi"/>
          <w:b/>
          <w:sz w:val="22"/>
          <w:lang w:val="en-GB"/>
        </w:rPr>
      </w:pPr>
      <w:r w:rsidRPr="00D03349">
        <w:rPr>
          <w:rFonts w:asciiTheme="minorHAnsi" w:hAnsiTheme="minorHAnsi" w:cstheme="minorHAnsi"/>
          <w:sz w:val="22"/>
          <w:lang w:val="en-GB"/>
        </w:rPr>
        <w:br w:type="page"/>
      </w:r>
      <w:r w:rsidRPr="00D03349">
        <w:rPr>
          <w:rFonts w:asciiTheme="minorHAnsi" w:hAnsiTheme="minorHAnsi" w:cstheme="minorHAnsi"/>
          <w:b/>
          <w:sz w:val="22"/>
          <w:lang w:val="en-GB"/>
        </w:rPr>
        <w:lastRenderedPageBreak/>
        <w:t>Introduction</w:t>
      </w:r>
    </w:p>
    <w:p w14:paraId="3811F987" w14:textId="77777777" w:rsidR="00887DD6" w:rsidRPr="00D03349" w:rsidRDefault="00887DD6" w:rsidP="00AF1539">
      <w:pPr>
        <w:spacing w:line="480" w:lineRule="auto"/>
        <w:contextualSpacing/>
        <w:jc w:val="left"/>
        <w:rPr>
          <w:rFonts w:asciiTheme="minorHAnsi" w:hAnsiTheme="minorHAnsi" w:cstheme="minorHAnsi"/>
          <w:b/>
          <w:sz w:val="22"/>
          <w:lang w:val="en-GB"/>
        </w:rPr>
      </w:pPr>
    </w:p>
    <w:p w14:paraId="6F0DCA8B" w14:textId="541A1E68" w:rsidR="00D93482" w:rsidRPr="00D03349" w:rsidRDefault="00A1625B" w:rsidP="00AF1539">
      <w:pPr>
        <w:spacing w:line="480" w:lineRule="auto"/>
        <w:contextualSpacing/>
        <w:jc w:val="left"/>
        <w:rPr>
          <w:rFonts w:asciiTheme="minorHAnsi" w:hAnsiTheme="minorHAnsi" w:cstheme="minorHAnsi"/>
          <w:sz w:val="22"/>
          <w:lang w:val="en-GB"/>
        </w:rPr>
      </w:pPr>
      <w:r w:rsidRPr="00D03349">
        <w:rPr>
          <w:rFonts w:asciiTheme="minorHAnsi" w:hAnsiTheme="minorHAnsi" w:cstheme="minorHAnsi"/>
          <w:sz w:val="22"/>
          <w:lang w:val="en-GB"/>
        </w:rPr>
        <w:t xml:space="preserve">The composition of biological communities varies across space, </w:t>
      </w:r>
      <w:r w:rsidR="009D03D7" w:rsidRPr="00D03349">
        <w:rPr>
          <w:rFonts w:asciiTheme="minorHAnsi" w:hAnsiTheme="minorHAnsi" w:cstheme="minorHAnsi"/>
          <w:sz w:val="22"/>
          <w:lang w:val="en-GB"/>
        </w:rPr>
        <w:t>expressed as</w:t>
      </w:r>
      <w:r w:rsidRPr="00D03349">
        <w:rPr>
          <w:rFonts w:asciiTheme="minorHAnsi" w:hAnsiTheme="minorHAnsi" w:cstheme="minorHAnsi"/>
          <w:sz w:val="22"/>
          <w:lang w:val="en-GB"/>
        </w:rPr>
        <w:t xml:space="preserve"> gradually changing beta</w:t>
      </w:r>
      <w:r w:rsidR="00485A39" w:rsidRPr="00D03349">
        <w:rPr>
          <w:rFonts w:asciiTheme="minorHAnsi" w:hAnsiTheme="minorHAnsi" w:cstheme="minorHAnsi"/>
          <w:sz w:val="22"/>
          <w:lang w:val="en-GB"/>
        </w:rPr>
        <w:t>-</w:t>
      </w:r>
      <w:r w:rsidRPr="00D03349">
        <w:rPr>
          <w:rFonts w:asciiTheme="minorHAnsi" w:hAnsiTheme="minorHAnsi" w:cstheme="minorHAnsi"/>
          <w:sz w:val="22"/>
          <w:lang w:val="en-GB"/>
        </w:rPr>
        <w:t xml:space="preserve">diversity </w:t>
      </w:r>
      <w:r w:rsidR="00D57782" w:rsidRPr="00D03349">
        <w:rPr>
          <w:rFonts w:asciiTheme="minorHAnsi" w:hAnsiTheme="minorHAnsi" w:cstheme="minorHAnsi"/>
          <w:sz w:val="22"/>
          <w:lang w:val="en-GB"/>
        </w:rPr>
        <w:t xml:space="preserve">along </w:t>
      </w:r>
      <w:r w:rsidR="00114EB9" w:rsidRPr="00D03349">
        <w:rPr>
          <w:rFonts w:asciiTheme="minorHAnsi" w:hAnsiTheme="minorHAnsi" w:cstheme="minorHAnsi"/>
          <w:bCs/>
          <w:sz w:val="22"/>
          <w:lang w:val="en-GB"/>
        </w:rPr>
        <w:t xml:space="preserve">geographical and </w:t>
      </w:r>
      <w:r w:rsidR="00C94605" w:rsidRPr="00D03349">
        <w:rPr>
          <w:rFonts w:asciiTheme="minorHAnsi" w:hAnsiTheme="minorHAnsi" w:cstheme="minorHAnsi"/>
          <w:sz w:val="22"/>
          <w:lang w:val="en-GB"/>
        </w:rPr>
        <w:t>environmental</w:t>
      </w:r>
      <w:r w:rsidR="00D57782" w:rsidRPr="00D03349">
        <w:rPr>
          <w:rFonts w:asciiTheme="minorHAnsi" w:hAnsiTheme="minorHAnsi" w:cstheme="minorHAnsi"/>
          <w:sz w:val="22"/>
          <w:lang w:val="en-GB"/>
        </w:rPr>
        <w:t xml:space="preserve"> gradients</w:t>
      </w:r>
      <w:r w:rsidR="00114EB9" w:rsidRPr="00D03349">
        <w:rPr>
          <w:rFonts w:asciiTheme="minorHAnsi" w:hAnsiTheme="minorHAnsi" w:cstheme="minorHAnsi"/>
          <w:bCs/>
          <w:sz w:val="22"/>
          <w:lang w:val="en-GB"/>
        </w:rPr>
        <w:t>, with</w:t>
      </w:r>
      <w:r w:rsidRPr="00D03349">
        <w:rPr>
          <w:rFonts w:asciiTheme="minorHAnsi" w:hAnsiTheme="minorHAnsi" w:cstheme="minorHAnsi"/>
          <w:sz w:val="22"/>
          <w:lang w:val="en-GB"/>
        </w:rPr>
        <w:t xml:space="preserve"> </w:t>
      </w:r>
      <w:r w:rsidR="00E02DD9" w:rsidRPr="00D03349">
        <w:rPr>
          <w:rFonts w:asciiTheme="minorHAnsi" w:hAnsiTheme="minorHAnsi" w:cstheme="minorHAnsi"/>
          <w:sz w:val="22"/>
          <w:lang w:val="en-GB"/>
        </w:rPr>
        <w:t xml:space="preserve">a tendency to have </w:t>
      </w:r>
      <w:r w:rsidRPr="00D03349">
        <w:rPr>
          <w:rFonts w:asciiTheme="minorHAnsi" w:hAnsiTheme="minorHAnsi" w:cstheme="minorHAnsi"/>
          <w:sz w:val="22"/>
          <w:lang w:val="en-GB"/>
        </w:rPr>
        <w:t xml:space="preserve">distinct </w:t>
      </w:r>
      <w:r w:rsidR="00CF33AF" w:rsidRPr="00D03349">
        <w:rPr>
          <w:rFonts w:asciiTheme="minorHAnsi" w:hAnsiTheme="minorHAnsi" w:cstheme="minorHAnsi"/>
          <w:sz w:val="22"/>
          <w:lang w:val="en-GB"/>
        </w:rPr>
        <w:t xml:space="preserve">biological </w:t>
      </w:r>
      <w:r w:rsidRPr="00D03349">
        <w:rPr>
          <w:rFonts w:asciiTheme="minorHAnsi" w:hAnsiTheme="minorHAnsi" w:cstheme="minorHAnsi"/>
          <w:sz w:val="22"/>
          <w:lang w:val="en-GB"/>
        </w:rPr>
        <w:t>assemblages in different parts</w:t>
      </w:r>
      <w:r w:rsidR="004404FC" w:rsidRPr="00D03349">
        <w:rPr>
          <w:rFonts w:asciiTheme="minorHAnsi" w:hAnsiTheme="minorHAnsi" w:cstheme="minorHAnsi"/>
          <w:sz w:val="22"/>
          <w:lang w:val="en-GB"/>
        </w:rPr>
        <w:t xml:space="preserve"> and habitats</w:t>
      </w:r>
      <w:r w:rsidRPr="00D03349">
        <w:rPr>
          <w:rFonts w:asciiTheme="minorHAnsi" w:hAnsiTheme="minorHAnsi" w:cstheme="minorHAnsi"/>
          <w:sz w:val="22"/>
          <w:lang w:val="en-GB"/>
        </w:rPr>
        <w:t xml:space="preserve"> of a landscape</w:t>
      </w:r>
      <w:r w:rsidR="00FE05E8" w:rsidRPr="00D03349">
        <w:rPr>
          <w:rFonts w:asciiTheme="minorHAnsi" w:hAnsiTheme="minorHAnsi" w:cstheme="minorHAnsi"/>
          <w:sz w:val="22"/>
          <w:lang w:val="en-GB"/>
        </w:rPr>
        <w:t xml:space="preserve"> </w:t>
      </w:r>
      <w:r w:rsidR="00FE05E8" w:rsidRPr="00D03349">
        <w:rPr>
          <w:rFonts w:asciiTheme="minorHAnsi" w:hAnsiTheme="minorHAnsi" w:cstheme="minorHAnsi"/>
          <w:sz w:val="22"/>
          <w:lang w:val="en-GB"/>
        </w:rPr>
        <w:fldChar w:fldCharType="begin">
          <w:fldData xml:space="preserve">PEVuZE5vdGU+PENpdGU+PEF1dGhvcj5Ccm93bjwvQXV0aG9yPjxZZWFyPjE5OTU8L1llYXI+PFJl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=
</w:fldData>
        </w:fldChar>
      </w:r>
      <w:r w:rsidR="005E65FF">
        <w:rPr>
          <w:rFonts w:asciiTheme="minorHAnsi" w:hAnsiTheme="minorHAnsi" w:cstheme="minorHAnsi"/>
          <w:sz w:val="22"/>
          <w:lang w:val="en-GB"/>
        </w:rPr>
        <w:instrText xml:space="preserve"> ADDIN EN.CITE </w:instrText>
      </w:r>
      <w:r w:rsidR="005E65FF">
        <w:rPr>
          <w:rFonts w:asciiTheme="minorHAnsi" w:hAnsiTheme="minorHAnsi" w:cstheme="minorHAnsi"/>
          <w:sz w:val="22"/>
          <w:lang w:val="en-GB"/>
        </w:rPr>
        <w:fldChar w:fldCharType="begin">
          <w:fldData xml:space="preserve">PEVuZE5vdGU+PENpdGU+PEF1dGhvcj5Ccm93bjwvQXV0aG9yPjxZZWFyPjE5OTU8L1llYXI+PFJl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=
</w:fldData>
        </w:fldChar>
      </w:r>
      <w:r w:rsidR="005E65FF">
        <w:rPr>
          <w:rFonts w:asciiTheme="minorHAnsi" w:hAnsiTheme="minorHAnsi" w:cstheme="minorHAnsi"/>
          <w:sz w:val="22"/>
          <w:lang w:val="en-GB"/>
        </w:rPr>
        <w:instrText xml:space="preserve"> ADDIN EN.CITE.DATA </w:instrText>
      </w:r>
      <w:r w:rsidR="005E65FF">
        <w:rPr>
          <w:rFonts w:asciiTheme="minorHAnsi" w:hAnsiTheme="minorHAnsi" w:cstheme="minorHAnsi"/>
          <w:sz w:val="22"/>
          <w:lang w:val="en-GB"/>
        </w:rPr>
      </w:r>
      <w:r w:rsidR="005E65FF">
        <w:rPr>
          <w:rFonts w:asciiTheme="minorHAnsi" w:hAnsiTheme="minorHAnsi" w:cstheme="minorHAnsi"/>
          <w:sz w:val="22"/>
          <w:lang w:val="en-GB"/>
        </w:rPr>
        <w:fldChar w:fldCharType="end"/>
      </w:r>
      <w:r w:rsidR="00FE05E8" w:rsidRPr="00D03349">
        <w:rPr>
          <w:rFonts w:asciiTheme="minorHAnsi" w:hAnsiTheme="minorHAnsi" w:cstheme="minorHAnsi"/>
          <w:sz w:val="22"/>
          <w:lang w:val="en-GB"/>
        </w:rPr>
      </w:r>
      <w:r w:rsidR="00FE05E8" w:rsidRPr="00D03349">
        <w:rPr>
          <w:rFonts w:asciiTheme="minorHAnsi" w:hAnsiTheme="minorHAnsi" w:cstheme="minorHAnsi"/>
          <w:sz w:val="22"/>
          <w:lang w:val="en-GB"/>
        </w:rPr>
        <w:fldChar w:fldCharType="separate"/>
      </w:r>
      <w:r w:rsidR="005E65FF">
        <w:rPr>
          <w:rFonts w:asciiTheme="minorHAnsi" w:hAnsiTheme="minorHAnsi" w:cstheme="minorHAnsi"/>
          <w:noProof/>
          <w:sz w:val="22"/>
          <w:lang w:val="en-GB"/>
        </w:rPr>
        <w:t>(Aggemyr et al., 2018; Brown, 1995; Gaston &amp; Blackburn, 2008)</w:t>
      </w:r>
      <w:r w:rsidR="00FE05E8" w:rsidRPr="00D03349">
        <w:rPr>
          <w:rFonts w:asciiTheme="minorHAnsi" w:hAnsiTheme="minorHAnsi" w:cstheme="minorHAnsi"/>
          <w:sz w:val="22"/>
          <w:lang w:val="en-GB"/>
        </w:rPr>
        <w:fldChar w:fldCharType="end"/>
      </w:r>
      <w:r w:rsidRPr="00D03349">
        <w:rPr>
          <w:rFonts w:asciiTheme="minorHAnsi" w:hAnsiTheme="minorHAnsi" w:cstheme="minorHAnsi"/>
          <w:sz w:val="22"/>
          <w:lang w:val="en-GB"/>
        </w:rPr>
        <w:t xml:space="preserve">. </w:t>
      </w:r>
      <w:r w:rsidR="00D57782" w:rsidRPr="00D03349">
        <w:rPr>
          <w:rFonts w:asciiTheme="minorHAnsi" w:hAnsiTheme="minorHAnsi" w:cstheme="minorHAnsi"/>
          <w:sz w:val="22"/>
          <w:lang w:val="en-GB"/>
        </w:rPr>
        <w:t>The k</w:t>
      </w:r>
      <w:r w:rsidR="009627E7" w:rsidRPr="00D03349">
        <w:rPr>
          <w:rFonts w:asciiTheme="minorHAnsi" w:hAnsiTheme="minorHAnsi" w:cstheme="minorHAnsi"/>
          <w:sz w:val="22"/>
          <w:lang w:val="en-GB"/>
        </w:rPr>
        <w:t>nowledge o</w:t>
      </w:r>
      <w:r w:rsidR="009D03D7" w:rsidRPr="00D03349">
        <w:rPr>
          <w:rFonts w:asciiTheme="minorHAnsi" w:hAnsiTheme="minorHAnsi" w:cstheme="minorHAnsi"/>
          <w:sz w:val="22"/>
          <w:lang w:val="en-GB"/>
        </w:rPr>
        <w:t>f</w:t>
      </w:r>
      <w:r w:rsidR="009627E7" w:rsidRPr="00D03349">
        <w:rPr>
          <w:rFonts w:asciiTheme="minorHAnsi" w:hAnsiTheme="minorHAnsi" w:cstheme="minorHAnsi"/>
          <w:sz w:val="22"/>
          <w:lang w:val="en-GB"/>
        </w:rPr>
        <w:t xml:space="preserve"> </w:t>
      </w:r>
      <w:r w:rsidR="00D57782" w:rsidRPr="00D03349">
        <w:rPr>
          <w:rFonts w:asciiTheme="minorHAnsi" w:hAnsiTheme="minorHAnsi" w:cstheme="minorHAnsi"/>
          <w:sz w:val="22"/>
          <w:lang w:val="en-GB"/>
        </w:rPr>
        <w:t xml:space="preserve">such patterns </w:t>
      </w:r>
      <w:r w:rsidR="005921E5" w:rsidRPr="00D03349">
        <w:rPr>
          <w:rFonts w:asciiTheme="minorHAnsi" w:hAnsiTheme="minorHAnsi" w:cstheme="minorHAnsi"/>
          <w:sz w:val="22"/>
          <w:lang w:val="en-GB"/>
        </w:rPr>
        <w:t xml:space="preserve">and their drivers </w:t>
      </w:r>
      <w:r w:rsidR="00D57782" w:rsidRPr="00D03349">
        <w:rPr>
          <w:rFonts w:asciiTheme="minorHAnsi" w:hAnsiTheme="minorHAnsi" w:cstheme="minorHAnsi"/>
          <w:sz w:val="22"/>
          <w:lang w:val="en-GB"/>
        </w:rPr>
        <w:t xml:space="preserve">regarding </w:t>
      </w:r>
      <w:r w:rsidR="00E167DB" w:rsidRPr="00D03349">
        <w:rPr>
          <w:rFonts w:asciiTheme="minorHAnsi" w:hAnsiTheme="minorHAnsi" w:cstheme="minorHAnsi"/>
          <w:sz w:val="22"/>
          <w:lang w:val="en-GB"/>
        </w:rPr>
        <w:t>microorganisms</w:t>
      </w:r>
      <w:r w:rsidR="009D03D7" w:rsidRPr="00D03349">
        <w:rPr>
          <w:rFonts w:asciiTheme="minorHAnsi" w:hAnsiTheme="minorHAnsi" w:cstheme="minorHAnsi"/>
          <w:sz w:val="22"/>
          <w:lang w:val="en-GB"/>
        </w:rPr>
        <w:t>, however,</w:t>
      </w:r>
      <w:r w:rsidR="009627E7" w:rsidRPr="00D03349">
        <w:rPr>
          <w:rFonts w:asciiTheme="minorHAnsi" w:hAnsiTheme="minorHAnsi" w:cstheme="minorHAnsi"/>
          <w:sz w:val="22"/>
          <w:lang w:val="en-GB"/>
        </w:rPr>
        <w:t xml:space="preserve"> is </w:t>
      </w:r>
      <w:r w:rsidR="00D57782" w:rsidRPr="00D03349">
        <w:rPr>
          <w:rFonts w:asciiTheme="minorHAnsi" w:hAnsiTheme="minorHAnsi" w:cstheme="minorHAnsi"/>
          <w:sz w:val="22"/>
          <w:lang w:val="en-GB"/>
        </w:rPr>
        <w:t>scarce when compared to</w:t>
      </w:r>
      <w:r w:rsidR="005921E5" w:rsidRPr="00D03349">
        <w:rPr>
          <w:rFonts w:asciiTheme="minorHAnsi" w:hAnsiTheme="minorHAnsi" w:cstheme="minorHAnsi"/>
          <w:sz w:val="22"/>
          <w:lang w:val="en-GB"/>
        </w:rPr>
        <w:t xml:space="preserve"> </w:t>
      </w:r>
      <w:r w:rsidR="00114EB9" w:rsidRPr="00D03349">
        <w:rPr>
          <w:rFonts w:asciiTheme="minorHAnsi" w:hAnsiTheme="minorHAnsi" w:cstheme="minorHAnsi"/>
          <w:bCs/>
          <w:sz w:val="22"/>
          <w:lang w:val="en-GB"/>
        </w:rPr>
        <w:t>the knowledge available</w:t>
      </w:r>
      <w:r w:rsidR="005921E5" w:rsidRPr="00D03349">
        <w:rPr>
          <w:rFonts w:asciiTheme="minorHAnsi" w:hAnsiTheme="minorHAnsi" w:cstheme="minorHAnsi"/>
          <w:bCs/>
          <w:sz w:val="22"/>
          <w:lang w:val="en-GB"/>
        </w:rPr>
        <w:t xml:space="preserve"> </w:t>
      </w:r>
      <w:r w:rsidR="00114EB9" w:rsidRPr="00D03349">
        <w:rPr>
          <w:rFonts w:asciiTheme="minorHAnsi" w:hAnsiTheme="minorHAnsi" w:cstheme="minorHAnsi"/>
          <w:bCs/>
          <w:sz w:val="22"/>
          <w:lang w:val="en-GB"/>
        </w:rPr>
        <w:t>for</w:t>
      </w:r>
      <w:r w:rsidR="00114EB9" w:rsidRPr="00D03349">
        <w:rPr>
          <w:rFonts w:asciiTheme="minorHAnsi" w:hAnsiTheme="minorHAnsi" w:cstheme="minorHAnsi"/>
          <w:sz w:val="22"/>
          <w:lang w:val="en-GB"/>
        </w:rPr>
        <w:t xml:space="preserve"> </w:t>
      </w:r>
      <w:r w:rsidR="009627E7" w:rsidRPr="00D03349">
        <w:rPr>
          <w:rFonts w:asciiTheme="minorHAnsi" w:hAnsiTheme="minorHAnsi" w:cstheme="minorHAnsi"/>
          <w:sz w:val="22"/>
          <w:lang w:val="en-GB"/>
        </w:rPr>
        <w:t xml:space="preserve">macroscopic </w:t>
      </w:r>
      <w:r w:rsidR="00C94605" w:rsidRPr="00D03349">
        <w:rPr>
          <w:rFonts w:asciiTheme="minorHAnsi" w:hAnsiTheme="minorHAnsi" w:cstheme="minorHAnsi"/>
          <w:sz w:val="22"/>
          <w:lang w:val="en-GB"/>
        </w:rPr>
        <w:t>species</w:t>
      </w:r>
      <w:r w:rsidR="00E877BA" w:rsidRPr="00D03349">
        <w:rPr>
          <w:rFonts w:asciiTheme="minorHAnsi" w:hAnsiTheme="minorHAnsi" w:cstheme="minorHAnsi"/>
          <w:sz w:val="22"/>
          <w:lang w:val="en-GB"/>
        </w:rPr>
        <w:t xml:space="preserve"> </w:t>
      </w:r>
      <w:r w:rsidR="007C5FEC" w:rsidRPr="00D03349">
        <w:rPr>
          <w:rFonts w:asciiTheme="minorHAnsi" w:hAnsiTheme="minorHAnsi" w:cstheme="minorHAnsi"/>
          <w:sz w:val="22"/>
          <w:lang w:val="en-GB"/>
        </w:rPr>
        <w:fldChar w:fldCharType="begin">
          <w:fldData xml:space="preserve">PEVuZE5vdGU+PENpdGU+PEF1dGhvcj5GaWVyZXI8L0F1dGhvcj48WWVhcj4yMDA2PC9ZZWFyPjxS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</w:fldData>
        </w:fldChar>
      </w:r>
      <w:r w:rsidR="005E65FF">
        <w:rPr>
          <w:rFonts w:asciiTheme="minorHAnsi" w:hAnsiTheme="minorHAnsi" w:cstheme="minorHAnsi"/>
          <w:sz w:val="22"/>
          <w:lang w:val="en-GB"/>
        </w:rPr>
        <w:instrText xml:space="preserve"> ADDIN EN.CITE </w:instrText>
      </w:r>
      <w:r w:rsidR="005E65FF">
        <w:rPr>
          <w:rFonts w:asciiTheme="minorHAnsi" w:hAnsiTheme="minorHAnsi" w:cstheme="minorHAnsi"/>
          <w:sz w:val="22"/>
          <w:lang w:val="en-GB"/>
        </w:rPr>
        <w:fldChar w:fldCharType="begin">
          <w:fldData xml:space="preserve">PEVuZE5vdGU+PENpdGU+PEF1dGhvcj5GaWVyZXI8L0F1dGhvcj48WWVhcj4yMDA2PC9ZZWFyPjxS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</w:fldData>
        </w:fldChar>
      </w:r>
      <w:r w:rsidR="005E65FF">
        <w:rPr>
          <w:rFonts w:asciiTheme="minorHAnsi" w:hAnsiTheme="minorHAnsi" w:cstheme="minorHAnsi"/>
          <w:sz w:val="22"/>
          <w:lang w:val="en-GB"/>
        </w:rPr>
        <w:instrText xml:space="preserve"> ADDIN EN.CITE.DATA </w:instrText>
      </w:r>
      <w:r w:rsidR="005E65FF">
        <w:rPr>
          <w:rFonts w:asciiTheme="minorHAnsi" w:hAnsiTheme="minorHAnsi" w:cstheme="minorHAnsi"/>
          <w:sz w:val="22"/>
          <w:lang w:val="en-GB"/>
        </w:rPr>
      </w:r>
      <w:r w:rsidR="005E65FF">
        <w:rPr>
          <w:rFonts w:asciiTheme="minorHAnsi" w:hAnsiTheme="minorHAnsi" w:cstheme="minorHAnsi"/>
          <w:sz w:val="22"/>
          <w:lang w:val="en-GB"/>
        </w:rPr>
        <w:fldChar w:fldCharType="end"/>
      </w:r>
      <w:r w:rsidR="007C5FEC" w:rsidRPr="00D03349">
        <w:rPr>
          <w:rFonts w:asciiTheme="minorHAnsi" w:hAnsiTheme="minorHAnsi" w:cstheme="minorHAnsi"/>
          <w:sz w:val="22"/>
          <w:lang w:val="en-GB"/>
        </w:rPr>
      </w:r>
      <w:r w:rsidR="007C5FEC" w:rsidRPr="00D03349">
        <w:rPr>
          <w:rFonts w:asciiTheme="minorHAnsi" w:hAnsiTheme="minorHAnsi" w:cstheme="minorHAnsi"/>
          <w:sz w:val="22"/>
          <w:lang w:val="en-GB"/>
        </w:rPr>
        <w:fldChar w:fldCharType="separate"/>
      </w:r>
      <w:r w:rsidR="005E65FF">
        <w:rPr>
          <w:rFonts w:asciiTheme="minorHAnsi" w:hAnsiTheme="minorHAnsi" w:cstheme="minorHAnsi"/>
          <w:noProof/>
          <w:sz w:val="22"/>
          <w:lang w:val="en-GB"/>
        </w:rPr>
        <w:t>(Clark et al., 2017; Fierer &amp; Jackson, 2006; Griffiths et al., 2011; Hanson et al., 2012; Horner-Devine et al., 2004; Horner-Devine et al., 2007; Martiny et al., 2006; Nottingham et al., 2018)</w:t>
      </w:r>
      <w:r w:rsidR="007C5FEC" w:rsidRPr="00D03349">
        <w:rPr>
          <w:rFonts w:asciiTheme="minorHAnsi" w:hAnsiTheme="minorHAnsi" w:cstheme="minorHAnsi"/>
          <w:sz w:val="22"/>
          <w:lang w:val="en-GB"/>
        </w:rPr>
        <w:fldChar w:fldCharType="end"/>
      </w:r>
      <w:ins w:id="51" w:author="authors" w:date="2022-12-15T13:45:00Z">
        <w:r w:rsidR="00E877BA" w:rsidRPr="00D03349">
          <w:rPr>
            <w:rFonts w:asciiTheme="minorHAnsi" w:hAnsiTheme="minorHAnsi" w:cstheme="minorHAnsi"/>
            <w:sz w:val="22"/>
            <w:lang w:val="en-GB"/>
          </w:rPr>
          <w:t xml:space="preserve">. </w:t>
        </w:r>
        <w:r w:rsidR="000B5ED1" w:rsidRPr="00D03349">
          <w:rPr>
            <w:rFonts w:asciiTheme="minorHAnsi" w:hAnsiTheme="minorHAnsi" w:cstheme="minorHAnsi"/>
            <w:sz w:val="22"/>
            <w:lang w:val="en-GB"/>
          </w:rPr>
          <w:t xml:space="preserve">Baas </w:t>
        </w:r>
        <w:proofErr w:type="spellStart"/>
        <w:r w:rsidR="000B5ED1" w:rsidRPr="00D03349">
          <w:rPr>
            <w:rFonts w:asciiTheme="minorHAnsi" w:hAnsiTheme="minorHAnsi" w:cstheme="minorHAnsi"/>
            <w:sz w:val="22"/>
            <w:lang w:val="en-GB"/>
          </w:rPr>
          <w:t>Becking’s</w:t>
        </w:r>
        <w:proofErr w:type="spellEnd"/>
        <w:r w:rsidR="000B5ED1" w:rsidRPr="00D03349">
          <w:rPr>
            <w:rFonts w:asciiTheme="minorHAnsi" w:hAnsiTheme="minorHAnsi" w:cstheme="minorHAnsi"/>
            <w:sz w:val="22"/>
            <w:lang w:val="en-GB"/>
          </w:rPr>
          <w:t xml:space="preserve"> </w:t>
        </w:r>
        <w:r w:rsidR="003E57BF" w:rsidRPr="00D03349">
          <w:rPr>
            <w:rFonts w:asciiTheme="minorHAnsi" w:hAnsiTheme="minorHAnsi" w:cstheme="minorHAnsi"/>
            <w:sz w:val="22"/>
            <w:lang w:val="en-GB"/>
          </w:rPr>
          <w:fldChar w:fldCharType="begin"/>
        </w:r>
      </w:ins>
      <w:r w:rsidR="00E451D4">
        <w:rPr>
          <w:rFonts w:asciiTheme="minorHAnsi" w:hAnsiTheme="minorHAnsi" w:cstheme="minorHAnsi"/>
          <w:sz w:val="22"/>
          <w:lang w:val="en-GB"/>
        </w:rPr>
        <w:instrText xml:space="preserve"> ADDIN EN.CITE &lt;EndNote&gt;&lt;Cite ExcludeAuth="1"&gt;&lt;Author&gt;Baas Becking&lt;/Author&gt;&lt;Year&gt;1934&lt;/Year&gt;&lt;RecNum&gt;1937&lt;/RecNum&gt;&lt;DisplayText&gt;(1934)&lt;/DisplayText&gt;&lt;record&gt;&lt;rec-number&gt;1937&lt;/rec-number&gt;&lt;foreign-keys&gt;&lt;key app="EN" db-id="0pppftt0yraewvew22qxdde4pxea2xpv999e" timestamp="1591708138"&gt;1937&lt;/key&gt;&lt;/foreign-keys&gt;&lt;ref-type name="Book"&gt;6&lt;/ref-type&gt;&lt;contributors&gt;&lt;authors&gt;&lt;author&gt;Baas Becking, LGM&lt;/author&gt;&lt;/authors&gt;&lt;/contributors&gt;&lt;titles&gt;&lt;title&gt;Geobiologie of inleiding tot de milieukunde&lt;/title&gt;&lt;/titles&gt;&lt;number&gt;18-19&lt;/number&gt;&lt;dates&gt;&lt;year&gt;1934&lt;/year&gt;&lt;/dates&gt;&lt;publisher&gt;WP Van Stockum &amp;amp; Zoon&lt;/publisher&gt;&lt;urls&gt;&lt;/urls&gt;&lt;/record&gt;&lt;/Cite&gt;&lt;/EndNote&gt;</w:instrText>
      </w:r>
      <w:ins w:id="52" w:author="authors" w:date="2022-12-15T13:45:00Z">
        <w:r w:rsidR="003E57BF" w:rsidRPr="00D03349">
          <w:rPr>
            <w:rFonts w:asciiTheme="minorHAnsi" w:hAnsiTheme="minorHAnsi" w:cstheme="minorHAnsi"/>
            <w:sz w:val="22"/>
            <w:lang w:val="en-GB"/>
          </w:rPr>
          <w:fldChar w:fldCharType="separate"/>
        </w:r>
        <w:r w:rsidR="000B5ED1" w:rsidRPr="00D03349">
          <w:rPr>
            <w:rFonts w:asciiTheme="minorHAnsi" w:hAnsiTheme="minorHAnsi" w:cstheme="minorHAnsi"/>
            <w:noProof/>
            <w:sz w:val="22"/>
            <w:lang w:val="en-GB"/>
          </w:rPr>
          <w:t>(1934)</w:t>
        </w:r>
        <w:r w:rsidR="003E57BF" w:rsidRPr="00D03349">
          <w:rPr>
            <w:rFonts w:asciiTheme="minorHAnsi" w:hAnsiTheme="minorHAnsi" w:cstheme="minorHAnsi"/>
            <w:sz w:val="22"/>
            <w:lang w:val="en-GB"/>
          </w:rPr>
          <w:fldChar w:fldCharType="end"/>
        </w:r>
        <w:r w:rsidR="003E57BF" w:rsidRPr="00D03349">
          <w:rPr>
            <w:rFonts w:asciiTheme="minorHAnsi" w:hAnsiTheme="minorHAnsi" w:cstheme="minorHAnsi"/>
            <w:sz w:val="22"/>
            <w:lang w:val="en-GB"/>
          </w:rPr>
          <w:t xml:space="preserve"> </w:t>
        </w:r>
      </w:ins>
      <w:r w:rsidR="007C5518" w:rsidRPr="00D03349">
        <w:rPr>
          <w:rFonts w:asciiTheme="minorHAnsi" w:hAnsiTheme="minorHAnsi" w:cstheme="minorHAnsi"/>
          <w:sz w:val="22"/>
          <w:lang w:val="en-GB"/>
        </w:rPr>
        <w:t xml:space="preserve">famous </w:t>
      </w:r>
      <w:r w:rsidR="008F577C" w:rsidRPr="00D03349">
        <w:rPr>
          <w:rFonts w:asciiTheme="minorHAnsi" w:hAnsiTheme="minorHAnsi" w:cstheme="minorHAnsi"/>
          <w:bCs/>
          <w:sz w:val="22"/>
          <w:lang w:val="en-GB"/>
        </w:rPr>
        <w:t xml:space="preserve">hypothesis </w:t>
      </w:r>
      <w:r w:rsidR="00485A39" w:rsidRPr="00D03349">
        <w:rPr>
          <w:rFonts w:asciiTheme="minorHAnsi" w:hAnsiTheme="minorHAnsi" w:cstheme="minorHAnsi"/>
          <w:sz w:val="22"/>
          <w:lang w:val="en-GB"/>
        </w:rPr>
        <w:t>‘everything is everywhere</w:t>
      </w:r>
      <w:r w:rsidR="007C5518" w:rsidRPr="00D03349">
        <w:rPr>
          <w:rFonts w:asciiTheme="minorHAnsi" w:hAnsiTheme="minorHAnsi" w:cstheme="minorHAnsi"/>
          <w:sz w:val="22"/>
          <w:lang w:val="en-GB"/>
        </w:rPr>
        <w:t>, but environment selects</w:t>
      </w:r>
      <w:r w:rsidR="00485A39" w:rsidRPr="00D03349">
        <w:rPr>
          <w:rFonts w:asciiTheme="minorHAnsi" w:hAnsiTheme="minorHAnsi" w:cstheme="minorHAnsi"/>
          <w:sz w:val="22"/>
          <w:lang w:val="en-GB"/>
        </w:rPr>
        <w:t xml:space="preserve">’ </w:t>
      </w:r>
      <w:r w:rsidR="00C5367D" w:rsidRPr="00D03349">
        <w:rPr>
          <w:rFonts w:asciiTheme="minorHAnsi" w:hAnsiTheme="minorHAnsi" w:cstheme="minorHAnsi"/>
          <w:sz w:val="22"/>
          <w:lang w:val="en-GB"/>
        </w:rPr>
        <w:t>suggests</w:t>
      </w:r>
      <w:r w:rsidR="007C5518" w:rsidRPr="00D03349">
        <w:rPr>
          <w:rFonts w:asciiTheme="minorHAnsi" w:hAnsiTheme="minorHAnsi" w:cstheme="minorHAnsi"/>
          <w:sz w:val="22"/>
          <w:lang w:val="en-GB"/>
        </w:rPr>
        <w:t xml:space="preserve"> that </w:t>
      </w:r>
      <w:r w:rsidR="008F577C" w:rsidRPr="00D03349">
        <w:rPr>
          <w:rFonts w:asciiTheme="minorHAnsi" w:hAnsiTheme="minorHAnsi" w:cstheme="minorHAnsi"/>
          <w:bCs/>
          <w:sz w:val="22"/>
          <w:lang w:val="en-GB"/>
        </w:rPr>
        <w:t xml:space="preserve">the </w:t>
      </w:r>
      <w:r w:rsidR="007C5518" w:rsidRPr="00D03349">
        <w:rPr>
          <w:rFonts w:asciiTheme="minorHAnsi" w:hAnsiTheme="minorHAnsi" w:cstheme="minorHAnsi"/>
          <w:sz w:val="22"/>
          <w:lang w:val="en-GB"/>
        </w:rPr>
        <w:t xml:space="preserve">distribution of </w:t>
      </w:r>
      <w:r w:rsidR="00634339" w:rsidRPr="00D03349">
        <w:rPr>
          <w:rFonts w:asciiTheme="minorHAnsi" w:hAnsiTheme="minorHAnsi" w:cstheme="minorHAnsi"/>
          <w:sz w:val="22"/>
          <w:lang w:val="en-GB"/>
        </w:rPr>
        <w:t xml:space="preserve">free-living </w:t>
      </w:r>
      <w:r w:rsidR="007C5518" w:rsidRPr="00D03349">
        <w:rPr>
          <w:rFonts w:asciiTheme="minorHAnsi" w:hAnsiTheme="minorHAnsi" w:cstheme="minorHAnsi"/>
          <w:sz w:val="22"/>
          <w:lang w:val="en-GB"/>
        </w:rPr>
        <w:t xml:space="preserve">microorganisms </w:t>
      </w:r>
      <w:r w:rsidR="00C5367D" w:rsidRPr="00D03349">
        <w:rPr>
          <w:rFonts w:asciiTheme="minorHAnsi" w:hAnsiTheme="minorHAnsi" w:cstheme="minorHAnsi"/>
          <w:sz w:val="22"/>
          <w:lang w:val="en-GB"/>
        </w:rPr>
        <w:t xml:space="preserve">would </w:t>
      </w:r>
      <w:r w:rsidR="00340E18" w:rsidRPr="00D03349">
        <w:rPr>
          <w:rFonts w:asciiTheme="minorHAnsi" w:hAnsiTheme="minorHAnsi" w:cstheme="minorHAnsi"/>
          <w:sz w:val="22"/>
          <w:lang w:val="en-GB"/>
        </w:rPr>
        <w:t xml:space="preserve">be mainly governed by environmental selection </w:t>
      </w:r>
      <w:r w:rsidR="002126C0" w:rsidRPr="00D03349">
        <w:rPr>
          <w:rFonts w:asciiTheme="minorHAnsi" w:hAnsiTheme="minorHAnsi" w:cstheme="minorHAnsi"/>
          <w:sz w:val="22"/>
          <w:lang w:val="en-GB"/>
        </w:rPr>
        <w:fldChar w:fldCharType="begin"/>
      </w:r>
      <w:r w:rsidR="00E451D4">
        <w:rPr>
          <w:rFonts w:asciiTheme="minorHAnsi" w:hAnsiTheme="minorHAnsi" w:cstheme="minorHAnsi"/>
          <w:sz w:val="22"/>
          <w:lang w:val="en-GB"/>
        </w:rPr>
        <w:instrText xml:space="preserve"> ADDIN EN.CITE &lt;EndNote&gt;&lt;Cite&gt;&lt;Author&gt;O&amp;apos;Malley&lt;/Author&gt;&lt;Year&gt;2007&lt;/Year&gt;&lt;RecNum&gt;1938&lt;/RecNum&gt;&lt;DisplayText&gt;(O&amp;apos;Malley, 2007)&lt;/DisplayText&gt;&lt;record&gt;&lt;rec-number&gt;1938&lt;/rec-number&gt;&lt;foreign-keys&gt;&lt;key app="EN" db-id="0pppftt0yraewvew22qxdde4pxea2xpv999e" timestamp="1592389956"&gt;1938&lt;/key&gt;&lt;/foreign-keys&gt;&lt;ref-type name="Journal Article"&gt;17&lt;/ref-type&gt;&lt;contributors&gt;&lt;authors&gt;&lt;author&gt;O&amp;apos;Malley, Maureen A.&lt;/author&gt;&lt;/authors&gt;&lt;/contributors&gt;&lt;titles&gt;&lt;title&gt;The nineteenth century roots of &amp;apos;everything is everywhere&amp;apos;&lt;/title&gt;&lt;secondary-title&gt;Nature Reviews Microbiology&lt;/secondary-title&gt;&lt;/titles&gt;&lt;periodical&gt;&lt;full-title&gt;Nature Reviews Microbiology&lt;/full-title&gt;&lt;/periodical&gt;&lt;pages&gt;647-651&lt;/pages&gt;&lt;volume&gt;5&lt;/volume&gt;&lt;number&gt;8&lt;/number&gt;&lt;dates&gt;&lt;year&gt;2007&lt;/year&gt;&lt;pub-dates&gt;&lt;date&gt;2007/08/01&lt;/date&gt;&lt;/pub-dates&gt;&lt;/dates&gt;&lt;isbn&gt;1740-1534&lt;/isbn&gt;&lt;urls&gt;&lt;related-urls&gt;&lt;url&gt;https://doi.org/10.1038/nrmicro1711&lt;/url&gt;&lt;url&gt;https://www.nature.com/articles/nrmicro1711&lt;/url&gt;&lt;/related-urls&gt;&lt;/urls&gt;&lt;electronic-resource-num&gt;10.1038/nrmicro1711&lt;/electronic-resource-num&gt;&lt;/record&gt;&lt;/Cite&gt;&lt;/EndNote&gt;</w:instrText>
      </w:r>
      <w:r w:rsidR="002126C0" w:rsidRPr="00D03349">
        <w:rPr>
          <w:rFonts w:asciiTheme="minorHAnsi" w:hAnsiTheme="minorHAnsi" w:cstheme="minorHAnsi"/>
          <w:sz w:val="22"/>
          <w:lang w:val="en-GB"/>
        </w:rPr>
        <w:fldChar w:fldCharType="separate"/>
      </w:r>
      <w:r w:rsidR="00230540" w:rsidRPr="00D03349">
        <w:rPr>
          <w:rFonts w:asciiTheme="minorHAnsi" w:hAnsiTheme="minorHAnsi" w:cstheme="minorHAnsi"/>
          <w:noProof/>
          <w:sz w:val="22"/>
          <w:lang w:val="en-GB"/>
        </w:rPr>
        <w:t>(O'Malley, 2007)</w:t>
      </w:r>
      <w:r w:rsidR="002126C0" w:rsidRPr="00D03349">
        <w:rPr>
          <w:rFonts w:asciiTheme="minorHAnsi" w:hAnsiTheme="minorHAnsi" w:cstheme="minorHAnsi"/>
          <w:sz w:val="22"/>
          <w:lang w:val="en-GB"/>
        </w:rPr>
        <w:fldChar w:fldCharType="end"/>
      </w:r>
      <w:r w:rsidR="00C5367D" w:rsidRPr="00D03349">
        <w:rPr>
          <w:rFonts w:asciiTheme="minorHAnsi" w:hAnsiTheme="minorHAnsi" w:cstheme="minorHAnsi"/>
          <w:sz w:val="22"/>
          <w:lang w:val="en-GB"/>
        </w:rPr>
        <w:t xml:space="preserve">. </w:t>
      </w:r>
      <w:r w:rsidR="008F577C" w:rsidRPr="00D03349">
        <w:rPr>
          <w:rFonts w:asciiTheme="minorHAnsi" w:hAnsiTheme="minorHAnsi" w:cstheme="minorHAnsi"/>
          <w:bCs/>
          <w:sz w:val="22"/>
          <w:lang w:val="en-GB"/>
        </w:rPr>
        <w:t>However</w:t>
      </w:r>
      <w:r w:rsidR="00C5367D" w:rsidRPr="00D03349">
        <w:rPr>
          <w:rFonts w:asciiTheme="minorHAnsi" w:hAnsiTheme="minorHAnsi" w:cstheme="minorHAnsi"/>
          <w:sz w:val="22"/>
          <w:lang w:val="en-GB"/>
        </w:rPr>
        <w:t xml:space="preserve">, many recent studies have found that soil bacteria </w:t>
      </w:r>
      <w:r w:rsidR="00AB3F41" w:rsidRPr="00D03349">
        <w:rPr>
          <w:rFonts w:asciiTheme="minorHAnsi" w:hAnsiTheme="minorHAnsi" w:cstheme="minorHAnsi"/>
          <w:bCs/>
          <w:sz w:val="22"/>
          <w:lang w:val="en-GB"/>
        </w:rPr>
        <w:t>can</w:t>
      </w:r>
      <w:r w:rsidR="00AB3F41" w:rsidRPr="00D03349">
        <w:rPr>
          <w:rFonts w:asciiTheme="minorHAnsi" w:hAnsiTheme="minorHAnsi" w:cstheme="minorHAnsi"/>
          <w:sz w:val="22"/>
          <w:lang w:val="en-GB"/>
        </w:rPr>
        <w:t xml:space="preserve"> </w:t>
      </w:r>
      <w:r w:rsidR="00C5367D" w:rsidRPr="00D03349">
        <w:rPr>
          <w:rFonts w:asciiTheme="minorHAnsi" w:hAnsiTheme="minorHAnsi" w:cstheme="minorHAnsi"/>
          <w:sz w:val="22"/>
          <w:lang w:val="en-GB"/>
        </w:rPr>
        <w:t xml:space="preserve">show spatial patterns related to </w:t>
      </w:r>
      <w:r w:rsidR="00700AD9" w:rsidRPr="00D03349">
        <w:rPr>
          <w:rFonts w:asciiTheme="minorHAnsi" w:hAnsiTheme="minorHAnsi" w:cstheme="minorHAnsi"/>
          <w:sz w:val="22"/>
          <w:lang w:val="en-GB"/>
        </w:rPr>
        <w:t>geographic isolation</w:t>
      </w:r>
      <w:r w:rsidR="00C5367D" w:rsidRPr="00D03349">
        <w:rPr>
          <w:rFonts w:asciiTheme="minorHAnsi" w:hAnsiTheme="minorHAnsi" w:cstheme="minorHAnsi"/>
          <w:sz w:val="22"/>
          <w:lang w:val="en-GB"/>
        </w:rPr>
        <w:t xml:space="preserve"> </w:t>
      </w:r>
      <w:r w:rsidR="00A66501" w:rsidRPr="00D03349">
        <w:rPr>
          <w:rFonts w:asciiTheme="minorHAnsi" w:hAnsiTheme="minorHAnsi" w:cstheme="minorHAnsi"/>
          <w:sz w:val="22"/>
          <w:lang w:val="en-GB"/>
        </w:rPr>
        <w:fldChar w:fldCharType="begin">
          <w:fldData xml:space="preserve">PEVuZE5vdGU+PENpdGU+PEF1dGhvcj5CdXJuczwvQXV0aG9yPjxZZWFyPjIwMTU8L1llYXI+PFJl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</w:fldData>
        </w:fldChar>
      </w:r>
      <w:r w:rsidR="005E65FF">
        <w:rPr>
          <w:rFonts w:asciiTheme="minorHAnsi" w:hAnsiTheme="minorHAnsi" w:cstheme="minorHAnsi"/>
          <w:sz w:val="22"/>
          <w:lang w:val="en-GB"/>
        </w:rPr>
        <w:instrText xml:space="preserve"> ADDIN EN.CITE </w:instrText>
      </w:r>
      <w:r w:rsidR="005E65FF">
        <w:rPr>
          <w:rFonts w:asciiTheme="minorHAnsi" w:hAnsiTheme="minorHAnsi" w:cstheme="minorHAnsi"/>
          <w:sz w:val="22"/>
          <w:lang w:val="en-GB"/>
        </w:rPr>
        <w:fldChar w:fldCharType="begin">
          <w:fldData xml:space="preserve">PEVuZE5vdGU+PENpdGU+PEF1dGhvcj5CdXJuczwvQXV0aG9yPjxZZWFyPjIwMTU8L1llYXI+PFJl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</w:fldData>
        </w:fldChar>
      </w:r>
      <w:r w:rsidR="005E65FF">
        <w:rPr>
          <w:rFonts w:asciiTheme="minorHAnsi" w:hAnsiTheme="minorHAnsi" w:cstheme="minorHAnsi"/>
          <w:sz w:val="22"/>
          <w:lang w:val="en-GB"/>
        </w:rPr>
        <w:instrText xml:space="preserve"> ADDIN EN.CITE.DATA </w:instrText>
      </w:r>
      <w:r w:rsidR="005E65FF">
        <w:rPr>
          <w:rFonts w:asciiTheme="minorHAnsi" w:hAnsiTheme="minorHAnsi" w:cstheme="minorHAnsi"/>
          <w:sz w:val="22"/>
          <w:lang w:val="en-GB"/>
        </w:rPr>
      </w:r>
      <w:r w:rsidR="005E65FF">
        <w:rPr>
          <w:rFonts w:asciiTheme="minorHAnsi" w:hAnsiTheme="minorHAnsi" w:cstheme="minorHAnsi"/>
          <w:sz w:val="22"/>
          <w:lang w:val="en-GB"/>
        </w:rPr>
        <w:fldChar w:fldCharType="end"/>
      </w:r>
      <w:r w:rsidR="00A66501" w:rsidRPr="00D03349">
        <w:rPr>
          <w:rFonts w:asciiTheme="minorHAnsi" w:hAnsiTheme="minorHAnsi" w:cstheme="minorHAnsi"/>
          <w:sz w:val="22"/>
          <w:lang w:val="en-GB"/>
        </w:rPr>
      </w:r>
      <w:r w:rsidR="00A66501" w:rsidRPr="00D03349">
        <w:rPr>
          <w:rFonts w:asciiTheme="minorHAnsi" w:hAnsiTheme="minorHAnsi" w:cstheme="minorHAnsi"/>
          <w:sz w:val="22"/>
          <w:lang w:val="en-GB"/>
        </w:rPr>
        <w:fldChar w:fldCharType="separate"/>
      </w:r>
      <w:r w:rsidR="005E65FF">
        <w:rPr>
          <w:rFonts w:asciiTheme="minorHAnsi" w:hAnsiTheme="minorHAnsi" w:cstheme="minorHAnsi"/>
          <w:noProof/>
          <w:sz w:val="22"/>
          <w:lang w:val="en-GB"/>
        </w:rPr>
        <w:t>(Burns et al., 2015; Terrat et al., 2017; Whitaker et al., 2003; Zhou &amp; Ning, 2017)</w:t>
      </w:r>
      <w:r w:rsidR="00A66501" w:rsidRPr="00D03349">
        <w:rPr>
          <w:rFonts w:asciiTheme="minorHAnsi" w:hAnsiTheme="minorHAnsi" w:cstheme="minorHAnsi"/>
          <w:sz w:val="22"/>
          <w:lang w:val="en-GB"/>
        </w:rPr>
        <w:fldChar w:fldCharType="end"/>
      </w:r>
      <w:r w:rsidR="008F577C" w:rsidRPr="00D03349">
        <w:rPr>
          <w:rFonts w:asciiTheme="minorHAnsi" w:hAnsiTheme="minorHAnsi" w:cstheme="minorHAnsi"/>
          <w:bCs/>
          <w:sz w:val="22"/>
          <w:lang w:val="en-GB"/>
        </w:rPr>
        <w:t xml:space="preserve">. </w:t>
      </w:r>
      <w:r w:rsidR="00AB3F41" w:rsidRPr="00D03349">
        <w:rPr>
          <w:rFonts w:asciiTheme="minorHAnsi" w:hAnsiTheme="minorHAnsi" w:cstheme="minorHAnsi"/>
          <w:bCs/>
          <w:sz w:val="22"/>
          <w:lang w:val="en-GB"/>
        </w:rPr>
        <w:t>D</w:t>
      </w:r>
      <w:r w:rsidR="007C5518" w:rsidRPr="00D03349">
        <w:rPr>
          <w:rFonts w:asciiTheme="minorHAnsi" w:hAnsiTheme="minorHAnsi" w:cstheme="minorHAnsi"/>
          <w:bCs/>
          <w:sz w:val="22"/>
          <w:lang w:val="en-GB"/>
        </w:rPr>
        <w:t>ue</w:t>
      </w:r>
      <w:r w:rsidR="007C5518" w:rsidRPr="00D03349">
        <w:rPr>
          <w:rFonts w:asciiTheme="minorHAnsi" w:hAnsiTheme="minorHAnsi" w:cstheme="minorHAnsi"/>
          <w:sz w:val="22"/>
          <w:lang w:val="en-GB"/>
        </w:rPr>
        <w:t xml:space="preserve"> to their </w:t>
      </w:r>
      <w:r w:rsidR="00C0599F" w:rsidRPr="00D03349">
        <w:rPr>
          <w:rFonts w:asciiTheme="minorHAnsi" w:hAnsiTheme="minorHAnsi" w:cstheme="minorHAnsi"/>
          <w:sz w:val="22"/>
          <w:lang w:val="en-GB"/>
        </w:rPr>
        <w:t xml:space="preserve">dispersal </w:t>
      </w:r>
      <w:ins w:id="53" w:author="authors" w:date="2022-12-15T13:45:00Z">
        <w:r w:rsidR="00D6197E" w:rsidRPr="00D03349">
          <w:rPr>
            <w:rFonts w:asciiTheme="minorHAnsi" w:hAnsiTheme="minorHAnsi" w:cstheme="minorHAnsi"/>
            <w:sz w:val="22"/>
            <w:lang w:val="en-GB"/>
          </w:rPr>
          <w:t xml:space="preserve">modes </w:t>
        </w:r>
        <w:r w:rsidR="0067757A" w:rsidRPr="00D03349">
          <w:rPr>
            <w:rFonts w:asciiTheme="minorHAnsi" w:hAnsiTheme="minorHAnsi" w:cstheme="minorHAnsi"/>
            <w:sz w:val="22"/>
            <w:lang w:val="en-GB"/>
          </w:rPr>
          <w:fldChar w:fldCharType="begin"/>
        </w:r>
        <w:r w:rsidR="0031362C" w:rsidRPr="00D03349">
          <w:rPr>
            <w:rFonts w:asciiTheme="minorHAnsi" w:hAnsiTheme="minorHAnsi" w:cstheme="minorHAnsi"/>
            <w:sz w:val="22"/>
            <w:lang w:val="en-GB"/>
          </w:rPr>
          <w:instrText xml:space="preserve"> ADDIN EN.CITE &lt;EndNote&gt;&lt;Cite&gt;&lt;Author&gt;Choudoir&lt;/Author&gt;&lt;Year&gt;2022&lt;/Year&gt;&lt;RecNum&gt;2118&lt;/RecNum&gt;&lt;DisplayText&gt;(Choudoir &amp;amp; DeAngelis, 2022)&lt;/DisplayText&gt;&lt;record&gt;&lt;rec-number&gt;2118&lt;/rec-number&gt;&lt;foreign-keys&gt;&lt;key app="EN" db-id="55szs95egwevpber5v8xxppsavzewtad0se9" timestamp="1660137362"&gt;2118&lt;/key&gt;&lt;/foreign-keys&gt;&lt;ref-type name="Journal Article"&gt;17&lt;/ref-type&gt;&lt;contributors&gt;&lt;authors&gt;&lt;author&gt;Choudoir, Mallory J.&lt;/author&gt;&lt;author&gt;DeAngelis, Kristen M.&lt;/author&gt;&lt;/authors&gt;&lt;/contributors&gt;&lt;titles&gt;&lt;title&gt;A framework for integrating microbial dispersal modes into soil ecosystem ecology&lt;/title&gt;&lt;secondary-title&gt;iScience&lt;/secondary-title&gt;&lt;/titles&gt;&lt;periodical&gt;&lt;full-title&gt;iScience&lt;/full-title&gt;&lt;/periodical&gt;&lt;pages&gt;103887&lt;/pages&gt;&lt;volume&gt;25&lt;/volume&gt;&lt;number&gt;3&lt;/number&gt;&lt;keywords&gt;&lt;keyword&gt;Soil science&lt;/keyword&gt;&lt;keyword&gt;Microbiology&lt;/keyword&gt;&lt;keyword&gt;Soil ecology&lt;/keyword&gt;&lt;/keywords&gt;&lt;dates&gt;&lt;year&gt;2022&lt;/year&gt;&lt;pub-dates&gt;&lt;date&gt;2022/03/18/&lt;/date&gt;&lt;/pub-dates&gt;&lt;/dates&gt;&lt;isbn&gt;2589-0042&lt;/isbn&gt;&lt;urls&gt;&lt;related-urls&gt;&lt;url&gt;https://www.sciencedirect.com/science/article/pii/S2589004222001572&lt;/url&gt;&lt;url&gt;https://www.ncbi.nlm.nih.gov/pmc/articles/PMC8866892/pdf/main.pdf&lt;/url&gt;&lt;/related-urls&gt;&lt;/urls&gt;&lt;electronic-resource-num&gt;https://doi.org/10.1016/j.isci.2022.103887&lt;/electronic-resource-num&gt;&lt;/record&gt;&lt;/Cite&gt;&lt;/EndNote&gt;</w:instrText>
        </w:r>
        <w:r w:rsidR="0067757A" w:rsidRPr="00D03349">
          <w:rPr>
            <w:rFonts w:asciiTheme="minorHAnsi" w:hAnsiTheme="minorHAnsi" w:cstheme="minorHAnsi"/>
            <w:sz w:val="22"/>
            <w:lang w:val="en-GB"/>
          </w:rPr>
          <w:fldChar w:fldCharType="separate"/>
        </w:r>
        <w:r w:rsidR="0067757A" w:rsidRPr="00D03349">
          <w:rPr>
            <w:rFonts w:asciiTheme="minorHAnsi" w:hAnsiTheme="minorHAnsi" w:cstheme="minorHAnsi"/>
            <w:noProof/>
            <w:sz w:val="22"/>
            <w:lang w:val="en-GB"/>
          </w:rPr>
          <w:t>(Choudoir &amp; DeAngelis, 2022)</w:t>
        </w:r>
        <w:r w:rsidR="0067757A" w:rsidRPr="00D03349">
          <w:rPr>
            <w:rFonts w:asciiTheme="minorHAnsi" w:hAnsiTheme="minorHAnsi" w:cstheme="minorHAnsi"/>
            <w:sz w:val="22"/>
            <w:lang w:val="en-GB"/>
          </w:rPr>
          <w:fldChar w:fldCharType="end"/>
        </w:r>
        <w:r w:rsidR="00A441DB" w:rsidRPr="00D03349">
          <w:rPr>
            <w:rFonts w:asciiTheme="minorHAnsi" w:hAnsiTheme="minorHAnsi" w:cstheme="minorHAnsi"/>
            <w:sz w:val="22"/>
            <w:lang w:val="en-GB"/>
          </w:rPr>
          <w:t>,</w:t>
        </w:r>
      </w:ins>
      <w:r w:rsidR="00A441DB" w:rsidRPr="00D03349">
        <w:rPr>
          <w:rFonts w:asciiTheme="minorHAnsi" w:hAnsiTheme="minorHAnsi" w:cstheme="minorHAnsi"/>
          <w:sz w:val="22"/>
          <w:lang w:val="en-GB"/>
        </w:rPr>
        <w:t xml:space="preserve"> soil bacteria</w:t>
      </w:r>
      <w:r w:rsidR="00C5367D" w:rsidRPr="00D03349">
        <w:rPr>
          <w:rFonts w:asciiTheme="minorHAnsi" w:hAnsiTheme="minorHAnsi" w:cstheme="minorHAnsi"/>
          <w:sz w:val="22"/>
          <w:lang w:val="en-GB"/>
        </w:rPr>
        <w:t xml:space="preserve"> might indeed be more dispersal</w:t>
      </w:r>
      <w:r w:rsidR="00AB3F41" w:rsidRPr="00D03349">
        <w:rPr>
          <w:rFonts w:asciiTheme="minorHAnsi" w:hAnsiTheme="minorHAnsi" w:cstheme="minorHAnsi"/>
          <w:bCs/>
          <w:sz w:val="22"/>
          <w:lang w:val="en-GB"/>
        </w:rPr>
        <w:t>-</w:t>
      </w:r>
      <w:r w:rsidR="002126C0" w:rsidRPr="00D03349">
        <w:rPr>
          <w:rFonts w:asciiTheme="minorHAnsi" w:hAnsiTheme="minorHAnsi" w:cstheme="minorHAnsi"/>
          <w:sz w:val="22"/>
          <w:lang w:val="en-GB"/>
        </w:rPr>
        <w:t xml:space="preserve">constrained than macroscopic </w:t>
      </w:r>
      <w:r w:rsidR="00AB3F41" w:rsidRPr="00D03349">
        <w:rPr>
          <w:rFonts w:asciiTheme="minorHAnsi" w:hAnsiTheme="minorHAnsi" w:cstheme="minorHAnsi"/>
          <w:bCs/>
          <w:sz w:val="22"/>
          <w:lang w:val="en-GB"/>
        </w:rPr>
        <w:t>and</w:t>
      </w:r>
      <w:r w:rsidR="00AB3F41" w:rsidRPr="00D03349">
        <w:rPr>
          <w:rFonts w:asciiTheme="minorHAnsi" w:hAnsiTheme="minorHAnsi" w:cstheme="minorHAnsi"/>
          <w:sz w:val="22"/>
          <w:lang w:val="en-GB"/>
        </w:rPr>
        <w:t xml:space="preserve"> </w:t>
      </w:r>
      <w:r w:rsidR="002126C0" w:rsidRPr="00D03349">
        <w:rPr>
          <w:rFonts w:asciiTheme="minorHAnsi" w:hAnsiTheme="minorHAnsi" w:cstheme="minorHAnsi"/>
          <w:sz w:val="22"/>
          <w:lang w:val="en-GB"/>
        </w:rPr>
        <w:t>aquatic organisms</w:t>
      </w:r>
      <w:r w:rsidR="00C94605" w:rsidRPr="00D03349">
        <w:rPr>
          <w:rFonts w:asciiTheme="minorHAnsi" w:hAnsiTheme="minorHAnsi" w:cstheme="minorHAnsi"/>
          <w:sz w:val="22"/>
          <w:lang w:val="en-GB"/>
        </w:rPr>
        <w:t xml:space="preserve"> </w:t>
      </w:r>
      <w:r w:rsidR="00C94605" w:rsidRPr="00D03349">
        <w:rPr>
          <w:rFonts w:asciiTheme="minorHAnsi" w:hAnsiTheme="minorHAnsi" w:cstheme="minorHAnsi"/>
          <w:sz w:val="22"/>
          <w:lang w:val="en-GB"/>
        </w:rPr>
        <w:fldChar w:fldCharType="begin">
          <w:fldData xml:space="preserve">PEVuZE5vdGU+PENpdGU+PEF1dGhvcj5Bc3RvcmdhPC9BdXRob3I+PFllYXI+MjAxMjwvWWVhcj48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</w:fldData>
        </w:fldChar>
      </w:r>
      <w:r w:rsidR="005E65FF">
        <w:rPr>
          <w:rFonts w:asciiTheme="minorHAnsi" w:hAnsiTheme="minorHAnsi" w:cstheme="minorHAnsi"/>
          <w:sz w:val="22"/>
          <w:lang w:val="en-GB"/>
        </w:rPr>
        <w:instrText xml:space="preserve"> ADDIN EN.CITE </w:instrText>
      </w:r>
      <w:r w:rsidR="005E65FF">
        <w:rPr>
          <w:rFonts w:asciiTheme="minorHAnsi" w:hAnsiTheme="minorHAnsi" w:cstheme="minorHAnsi"/>
          <w:sz w:val="22"/>
          <w:lang w:val="en-GB"/>
        </w:rPr>
        <w:fldChar w:fldCharType="begin">
          <w:fldData xml:space="preserve">PEVuZE5vdGU+PENpdGU+PEF1dGhvcj5Bc3RvcmdhPC9BdXRob3I+PFllYXI+MjAxMjwvWWVhcj48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</w:fldData>
        </w:fldChar>
      </w:r>
      <w:r w:rsidR="005E65FF">
        <w:rPr>
          <w:rFonts w:asciiTheme="minorHAnsi" w:hAnsiTheme="minorHAnsi" w:cstheme="minorHAnsi"/>
          <w:sz w:val="22"/>
          <w:lang w:val="en-GB"/>
        </w:rPr>
        <w:instrText xml:space="preserve"> ADDIN EN.CITE.DATA </w:instrText>
      </w:r>
      <w:r w:rsidR="005E65FF">
        <w:rPr>
          <w:rFonts w:asciiTheme="minorHAnsi" w:hAnsiTheme="minorHAnsi" w:cstheme="minorHAnsi"/>
          <w:sz w:val="22"/>
          <w:lang w:val="en-GB"/>
        </w:rPr>
      </w:r>
      <w:r w:rsidR="005E65FF">
        <w:rPr>
          <w:rFonts w:asciiTheme="minorHAnsi" w:hAnsiTheme="minorHAnsi" w:cstheme="minorHAnsi"/>
          <w:sz w:val="22"/>
          <w:lang w:val="en-GB"/>
        </w:rPr>
        <w:fldChar w:fldCharType="end"/>
      </w:r>
      <w:r w:rsidR="00C94605" w:rsidRPr="00D03349">
        <w:rPr>
          <w:rFonts w:asciiTheme="minorHAnsi" w:hAnsiTheme="minorHAnsi" w:cstheme="minorHAnsi"/>
          <w:sz w:val="22"/>
          <w:lang w:val="en-GB"/>
        </w:rPr>
      </w:r>
      <w:r w:rsidR="00C94605" w:rsidRPr="00D03349">
        <w:rPr>
          <w:rFonts w:asciiTheme="minorHAnsi" w:hAnsiTheme="minorHAnsi" w:cstheme="minorHAnsi"/>
          <w:sz w:val="22"/>
          <w:lang w:val="en-GB"/>
        </w:rPr>
        <w:fldChar w:fldCharType="separate"/>
      </w:r>
      <w:r w:rsidR="005E65FF">
        <w:rPr>
          <w:rFonts w:asciiTheme="minorHAnsi" w:hAnsiTheme="minorHAnsi" w:cstheme="minorHAnsi"/>
          <w:noProof/>
          <w:sz w:val="22"/>
          <w:lang w:val="en-GB"/>
        </w:rPr>
        <w:t>(Astorga et al., 2012; Bell, 2010; Lenoir et al., 2012; Powell et al., 2015; Soininen et al., 2007a)</w:t>
      </w:r>
      <w:r w:rsidR="00C94605" w:rsidRPr="00D03349">
        <w:rPr>
          <w:rFonts w:asciiTheme="minorHAnsi" w:hAnsiTheme="minorHAnsi" w:cstheme="minorHAnsi"/>
          <w:sz w:val="22"/>
          <w:lang w:val="en-GB"/>
        </w:rPr>
        <w:fldChar w:fldCharType="end"/>
      </w:r>
      <w:r w:rsidR="00B40F88" w:rsidRPr="00D03349">
        <w:rPr>
          <w:rFonts w:asciiTheme="minorHAnsi" w:hAnsiTheme="minorHAnsi" w:cstheme="minorHAnsi"/>
          <w:sz w:val="22"/>
          <w:lang w:val="en-GB"/>
        </w:rPr>
        <w:t xml:space="preserve">. </w:t>
      </w:r>
      <w:r w:rsidR="00AB3F41" w:rsidRPr="00D03349">
        <w:rPr>
          <w:rFonts w:asciiTheme="minorHAnsi" w:hAnsiTheme="minorHAnsi" w:cstheme="minorHAnsi"/>
          <w:bCs/>
          <w:sz w:val="22"/>
          <w:lang w:val="en-GB"/>
        </w:rPr>
        <w:t>Overall, an</w:t>
      </w:r>
      <w:r w:rsidR="00700AD9" w:rsidRPr="00D03349">
        <w:rPr>
          <w:rFonts w:asciiTheme="minorHAnsi" w:hAnsiTheme="minorHAnsi" w:cstheme="minorHAnsi"/>
          <w:sz w:val="22"/>
          <w:lang w:val="en-GB"/>
        </w:rPr>
        <w:t xml:space="preserve"> i</w:t>
      </w:r>
      <w:r w:rsidR="005F73BD" w:rsidRPr="00D03349">
        <w:rPr>
          <w:rFonts w:asciiTheme="minorHAnsi" w:hAnsiTheme="minorHAnsi" w:cstheme="minorHAnsi"/>
          <w:sz w:val="22"/>
          <w:lang w:val="en-GB"/>
        </w:rPr>
        <w:t>ncreased u</w:t>
      </w:r>
      <w:r w:rsidR="00B40F88" w:rsidRPr="00D03349">
        <w:rPr>
          <w:rFonts w:asciiTheme="minorHAnsi" w:hAnsiTheme="minorHAnsi" w:cstheme="minorHAnsi"/>
          <w:sz w:val="22"/>
          <w:lang w:val="en-GB"/>
        </w:rPr>
        <w:t xml:space="preserve">nderstanding </w:t>
      </w:r>
      <w:r w:rsidR="00340E18" w:rsidRPr="00D03349">
        <w:rPr>
          <w:rFonts w:asciiTheme="minorHAnsi" w:hAnsiTheme="minorHAnsi" w:cstheme="minorHAnsi"/>
          <w:sz w:val="22"/>
          <w:lang w:val="en-GB"/>
        </w:rPr>
        <w:t xml:space="preserve">of </w:t>
      </w:r>
      <w:r w:rsidR="00AB3F41" w:rsidRPr="00D03349">
        <w:rPr>
          <w:rFonts w:asciiTheme="minorHAnsi" w:hAnsiTheme="minorHAnsi" w:cstheme="minorHAnsi"/>
          <w:bCs/>
          <w:sz w:val="22"/>
          <w:lang w:val="en-GB"/>
        </w:rPr>
        <w:t xml:space="preserve">the </w:t>
      </w:r>
      <w:r w:rsidR="00B40F88" w:rsidRPr="00D03349">
        <w:rPr>
          <w:rFonts w:asciiTheme="minorHAnsi" w:hAnsiTheme="minorHAnsi" w:cstheme="minorHAnsi"/>
          <w:bCs/>
          <w:sz w:val="22"/>
          <w:lang w:val="en-GB"/>
        </w:rPr>
        <w:t>drive</w:t>
      </w:r>
      <w:r w:rsidR="00AB3F41" w:rsidRPr="00D03349">
        <w:rPr>
          <w:rFonts w:asciiTheme="minorHAnsi" w:hAnsiTheme="minorHAnsi" w:cstheme="minorHAnsi"/>
          <w:bCs/>
          <w:sz w:val="22"/>
          <w:lang w:val="en-GB"/>
        </w:rPr>
        <w:t>r</w:t>
      </w:r>
      <w:r w:rsidR="00B40F88" w:rsidRPr="00D03349">
        <w:rPr>
          <w:rFonts w:asciiTheme="minorHAnsi" w:hAnsiTheme="minorHAnsi" w:cstheme="minorHAnsi"/>
          <w:bCs/>
          <w:sz w:val="22"/>
          <w:lang w:val="en-GB"/>
        </w:rPr>
        <w:t xml:space="preserve">s </w:t>
      </w:r>
      <w:r w:rsidR="00AB3F41" w:rsidRPr="00D03349">
        <w:rPr>
          <w:rFonts w:asciiTheme="minorHAnsi" w:hAnsiTheme="minorHAnsi" w:cstheme="minorHAnsi"/>
          <w:bCs/>
          <w:sz w:val="22"/>
          <w:lang w:val="en-GB"/>
        </w:rPr>
        <w:t xml:space="preserve">of </w:t>
      </w:r>
      <w:r w:rsidR="00B40F88" w:rsidRPr="00D03349">
        <w:rPr>
          <w:rFonts w:asciiTheme="minorHAnsi" w:hAnsiTheme="minorHAnsi" w:cstheme="minorHAnsi"/>
          <w:sz w:val="22"/>
          <w:lang w:val="en-GB"/>
        </w:rPr>
        <w:t xml:space="preserve">the distribution of </w:t>
      </w:r>
      <w:r w:rsidR="00A3716A" w:rsidRPr="00D03349">
        <w:rPr>
          <w:rFonts w:asciiTheme="minorHAnsi" w:hAnsiTheme="minorHAnsi" w:cstheme="minorHAnsi"/>
          <w:bCs/>
          <w:sz w:val="22"/>
          <w:lang w:val="en-GB"/>
        </w:rPr>
        <w:t xml:space="preserve">soil </w:t>
      </w:r>
      <w:r w:rsidR="00B40F88" w:rsidRPr="00D03349">
        <w:rPr>
          <w:rFonts w:asciiTheme="minorHAnsi" w:hAnsiTheme="minorHAnsi" w:cstheme="minorHAnsi"/>
          <w:sz w:val="22"/>
          <w:lang w:val="en-GB"/>
        </w:rPr>
        <w:t xml:space="preserve">microorganisms and </w:t>
      </w:r>
      <w:r w:rsidR="00E94AB6" w:rsidRPr="00D03349">
        <w:rPr>
          <w:rFonts w:asciiTheme="minorHAnsi" w:hAnsiTheme="minorHAnsi" w:cstheme="minorHAnsi"/>
          <w:bCs/>
          <w:sz w:val="22"/>
          <w:lang w:val="en-GB"/>
        </w:rPr>
        <w:t xml:space="preserve">of </w:t>
      </w:r>
      <w:r w:rsidR="00B40F88" w:rsidRPr="00D03349">
        <w:rPr>
          <w:rFonts w:asciiTheme="minorHAnsi" w:hAnsiTheme="minorHAnsi" w:cstheme="minorHAnsi"/>
          <w:sz w:val="22"/>
          <w:lang w:val="en-GB"/>
        </w:rPr>
        <w:t xml:space="preserve">their community composition is </w:t>
      </w:r>
      <w:r w:rsidR="00C5367D" w:rsidRPr="00D03349">
        <w:rPr>
          <w:rFonts w:asciiTheme="minorHAnsi" w:hAnsiTheme="minorHAnsi" w:cstheme="minorHAnsi"/>
          <w:sz w:val="22"/>
          <w:lang w:val="en-GB"/>
        </w:rPr>
        <w:t>still</w:t>
      </w:r>
      <w:r w:rsidR="00B40F88" w:rsidRPr="00D03349">
        <w:rPr>
          <w:rFonts w:asciiTheme="minorHAnsi" w:hAnsiTheme="minorHAnsi" w:cstheme="minorHAnsi"/>
          <w:sz w:val="22"/>
          <w:lang w:val="en-GB"/>
        </w:rPr>
        <w:t xml:space="preserve"> needed. This need is further intensified </w:t>
      </w:r>
      <w:r w:rsidR="00E02DD9" w:rsidRPr="00D03349">
        <w:rPr>
          <w:rFonts w:asciiTheme="minorHAnsi" w:hAnsiTheme="minorHAnsi" w:cstheme="minorHAnsi"/>
          <w:sz w:val="22"/>
          <w:lang w:val="en-GB"/>
        </w:rPr>
        <w:t>in the context of</w:t>
      </w:r>
      <w:r w:rsidR="00B40F88" w:rsidRPr="00D03349">
        <w:rPr>
          <w:rFonts w:asciiTheme="minorHAnsi" w:hAnsiTheme="minorHAnsi" w:cstheme="minorHAnsi"/>
          <w:sz w:val="22"/>
          <w:lang w:val="en-GB"/>
        </w:rPr>
        <w:t xml:space="preserve"> ongoing global changes, such as climate warming</w:t>
      </w:r>
      <w:r w:rsidR="00E94AB6" w:rsidRPr="00D03349">
        <w:rPr>
          <w:rFonts w:asciiTheme="minorHAnsi" w:hAnsiTheme="minorHAnsi" w:cstheme="minorHAnsi"/>
          <w:bCs/>
          <w:sz w:val="22"/>
          <w:lang w:val="en-GB"/>
        </w:rPr>
        <w:t>, N deposition</w:t>
      </w:r>
      <w:r w:rsidR="00E02DD9" w:rsidRPr="00D03349">
        <w:rPr>
          <w:rFonts w:asciiTheme="minorHAnsi" w:hAnsiTheme="minorHAnsi" w:cstheme="minorHAnsi"/>
          <w:bCs/>
          <w:sz w:val="22"/>
          <w:lang w:val="en-GB"/>
        </w:rPr>
        <w:t xml:space="preserve"> and acidification</w:t>
      </w:r>
      <w:r w:rsidR="00B40F88" w:rsidRPr="00D03349">
        <w:rPr>
          <w:rFonts w:asciiTheme="minorHAnsi" w:hAnsiTheme="minorHAnsi" w:cstheme="minorHAnsi"/>
          <w:bCs/>
          <w:sz w:val="22"/>
          <w:lang w:val="en-GB"/>
        </w:rPr>
        <w:t xml:space="preserve"> </w:t>
      </w:r>
      <w:r w:rsidR="00A3716A" w:rsidRPr="00D03349">
        <w:rPr>
          <w:rFonts w:asciiTheme="minorHAnsi" w:hAnsiTheme="minorHAnsi" w:cstheme="minorHAnsi"/>
          <w:bCs/>
          <w:sz w:val="22"/>
          <w:lang w:val="en-GB"/>
        </w:rPr>
        <w:t xml:space="preserve">which </w:t>
      </w:r>
      <w:r w:rsidR="00B40F88" w:rsidRPr="00D03349">
        <w:rPr>
          <w:rFonts w:asciiTheme="minorHAnsi" w:hAnsiTheme="minorHAnsi" w:cstheme="minorHAnsi"/>
          <w:bCs/>
          <w:sz w:val="22"/>
          <w:lang w:val="en-GB"/>
        </w:rPr>
        <w:t xml:space="preserve">affect </w:t>
      </w:r>
      <w:ins w:id="54" w:author="authors" w:date="2022-12-15T13:45:00Z">
        <w:r w:rsidR="003E57BF" w:rsidRPr="00D03349">
          <w:rPr>
            <w:rFonts w:asciiTheme="minorHAnsi" w:hAnsiTheme="minorHAnsi" w:cstheme="minorHAnsi"/>
            <w:bCs/>
            <w:sz w:val="22"/>
            <w:lang w:val="en-GB"/>
          </w:rPr>
          <w:t xml:space="preserve">soil </w:t>
        </w:r>
      </w:ins>
      <w:r w:rsidR="008C0C8C" w:rsidRPr="00D03349">
        <w:rPr>
          <w:rFonts w:asciiTheme="minorHAnsi" w:hAnsiTheme="minorHAnsi" w:cstheme="minorHAnsi"/>
          <w:bCs/>
          <w:sz w:val="22"/>
          <w:lang w:val="en-GB"/>
        </w:rPr>
        <w:t xml:space="preserve">biota </w:t>
      </w:r>
      <w:r w:rsidR="00B40F88" w:rsidRPr="00D03349">
        <w:rPr>
          <w:rFonts w:asciiTheme="minorHAnsi" w:hAnsiTheme="minorHAnsi" w:cstheme="minorHAnsi"/>
          <w:bCs/>
          <w:sz w:val="22"/>
          <w:lang w:val="en-GB"/>
        </w:rPr>
        <w:t xml:space="preserve">distribution and assemblages </w:t>
      </w:r>
      <w:r w:rsidR="00457BC5" w:rsidRPr="00D03349">
        <w:rPr>
          <w:rFonts w:asciiTheme="minorHAnsi" w:hAnsiTheme="minorHAnsi" w:cstheme="minorHAnsi"/>
          <w:bCs/>
          <w:sz w:val="22"/>
          <w:lang w:val="en-GB"/>
        </w:rPr>
        <w:fldChar w:fldCharType="begin">
          <w:fldData xml:space="preserve">PEVuZE5vdGU+PENpdGU+PEF1dGhvcj5HdW88L0F1dGhvcj48WWVhcj4yMDE4PC9ZZWFyPjxSZWNO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</w:fldData>
        </w:fldChar>
      </w:r>
      <w:r w:rsidR="005E65FF">
        <w:rPr>
          <w:rFonts w:asciiTheme="minorHAnsi" w:hAnsiTheme="minorHAnsi" w:cstheme="minorHAnsi"/>
          <w:bCs/>
          <w:sz w:val="22"/>
          <w:lang w:val="en-GB"/>
        </w:rPr>
        <w:instrText xml:space="preserve"> ADDIN EN.CITE </w:instrText>
      </w:r>
      <w:r w:rsidR="005E65FF">
        <w:rPr>
          <w:rFonts w:asciiTheme="minorHAnsi" w:hAnsiTheme="minorHAnsi" w:cstheme="minorHAnsi"/>
          <w:bCs/>
          <w:sz w:val="22"/>
          <w:lang w:val="en-GB"/>
        </w:rPr>
        <w:fldChar w:fldCharType="begin">
          <w:fldData xml:space="preserve">PEVuZE5vdGU+PENpdGU+PEF1dGhvcj5HdW88L0F1dGhvcj48WWVhcj4yMDE4PC9ZZWFyPjxSZWNO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</w:fldData>
        </w:fldChar>
      </w:r>
      <w:r w:rsidR="005E65FF">
        <w:rPr>
          <w:rFonts w:asciiTheme="minorHAnsi" w:hAnsiTheme="minorHAnsi" w:cstheme="minorHAnsi"/>
          <w:bCs/>
          <w:sz w:val="22"/>
          <w:lang w:val="en-GB"/>
        </w:rPr>
        <w:instrText xml:space="preserve"> ADDIN EN.CITE.DATA </w:instrText>
      </w:r>
      <w:r w:rsidR="005E65FF">
        <w:rPr>
          <w:rFonts w:asciiTheme="minorHAnsi" w:hAnsiTheme="minorHAnsi" w:cstheme="minorHAnsi"/>
          <w:bCs/>
          <w:sz w:val="22"/>
          <w:lang w:val="en-GB"/>
        </w:rPr>
      </w:r>
      <w:r w:rsidR="005E65FF">
        <w:rPr>
          <w:rFonts w:asciiTheme="minorHAnsi" w:hAnsiTheme="minorHAnsi" w:cstheme="minorHAnsi"/>
          <w:bCs/>
          <w:sz w:val="22"/>
          <w:lang w:val="en-GB"/>
        </w:rPr>
        <w:fldChar w:fldCharType="end"/>
      </w:r>
      <w:r w:rsidR="00457BC5" w:rsidRPr="00D03349">
        <w:rPr>
          <w:rFonts w:asciiTheme="minorHAnsi" w:hAnsiTheme="minorHAnsi" w:cstheme="minorHAnsi"/>
          <w:bCs/>
          <w:sz w:val="22"/>
          <w:lang w:val="en-GB"/>
        </w:rPr>
      </w:r>
      <w:r w:rsidR="00457BC5" w:rsidRPr="00D03349">
        <w:rPr>
          <w:rFonts w:asciiTheme="minorHAnsi" w:hAnsiTheme="minorHAnsi" w:cstheme="minorHAnsi"/>
          <w:bCs/>
          <w:sz w:val="22"/>
          <w:lang w:val="en-GB"/>
        </w:rPr>
        <w:fldChar w:fldCharType="separate"/>
      </w:r>
      <w:r w:rsidR="005E65FF">
        <w:rPr>
          <w:rFonts w:asciiTheme="minorHAnsi" w:hAnsiTheme="minorHAnsi" w:cstheme="minorHAnsi"/>
          <w:bCs/>
          <w:noProof/>
          <w:sz w:val="22"/>
          <w:lang w:val="en-GB"/>
        </w:rPr>
        <w:t>(Guo et al., 2018; Zhang et al., 2013)</w:t>
      </w:r>
      <w:r w:rsidR="00457BC5" w:rsidRPr="00D03349">
        <w:rPr>
          <w:rFonts w:asciiTheme="minorHAnsi" w:hAnsiTheme="minorHAnsi" w:cstheme="minorHAnsi"/>
          <w:bCs/>
          <w:sz w:val="22"/>
          <w:lang w:val="en-GB"/>
        </w:rPr>
        <w:fldChar w:fldCharType="end"/>
      </w:r>
      <w:r w:rsidR="00373887" w:rsidRPr="00D03349">
        <w:rPr>
          <w:rFonts w:asciiTheme="minorHAnsi" w:hAnsiTheme="minorHAnsi" w:cstheme="minorHAnsi"/>
          <w:sz w:val="22"/>
          <w:lang w:val="en-GB"/>
        </w:rPr>
        <w:t xml:space="preserve">. </w:t>
      </w:r>
    </w:p>
    <w:p w14:paraId="7F20356C" w14:textId="06268C78" w:rsidR="005F73BD" w:rsidRPr="00D03349" w:rsidRDefault="008C10E5" w:rsidP="00AF1539">
      <w:pPr>
        <w:spacing w:line="480" w:lineRule="auto"/>
        <w:contextualSpacing/>
        <w:jc w:val="left"/>
        <w:rPr>
          <w:rFonts w:asciiTheme="minorHAnsi" w:hAnsiTheme="minorHAnsi" w:cstheme="minorHAnsi"/>
          <w:sz w:val="22"/>
          <w:lang w:val="en-GB"/>
        </w:rPr>
      </w:pPr>
      <w:r w:rsidRPr="00D03349">
        <w:rPr>
          <w:rFonts w:asciiTheme="minorHAnsi" w:hAnsiTheme="minorHAnsi" w:cstheme="minorHAnsi"/>
          <w:sz w:val="22"/>
        </w:rPr>
        <w:lastRenderedPageBreak/>
        <w:tab/>
      </w:r>
      <w:r w:rsidR="00FB499C" w:rsidRPr="00D03349">
        <w:rPr>
          <w:rFonts w:asciiTheme="minorHAnsi" w:hAnsiTheme="minorHAnsi" w:cstheme="minorHAnsi"/>
          <w:sz w:val="22"/>
        </w:rPr>
        <w:t xml:space="preserve"> </w:t>
      </w:r>
      <w:r w:rsidR="009372AC" w:rsidRPr="00D03349">
        <w:rPr>
          <w:rFonts w:asciiTheme="minorHAnsi" w:hAnsiTheme="minorHAnsi" w:cstheme="minorHAnsi"/>
          <w:sz w:val="22"/>
        </w:rPr>
        <w:fldChar w:fldCharType="begin"/>
      </w:r>
      <w:r w:rsidR="00E451D4">
        <w:rPr>
          <w:rFonts w:asciiTheme="minorHAnsi" w:hAnsiTheme="minorHAnsi" w:cstheme="minorHAnsi"/>
          <w:sz w:val="22"/>
        </w:rPr>
        <w:instrText xml:space="preserve"> ADDIN EN.CITE &lt;EndNote&gt;&lt;Cite AuthorYear="1"&gt;&lt;Author&gt;Hanson&lt;/Author&gt;&lt;Year&gt;2012&lt;/Year&gt;&lt;RecNum&gt;1532&lt;/RecNum&gt;&lt;DisplayText&gt;Hanson et al. (2012)&lt;/DisplayText&gt;&lt;record&gt;&lt;rec-number&gt;1532&lt;/rec-number&gt;&lt;foreign-keys&gt;&lt;key app="EN" db-id="0pppftt0yraewvew22qxdde4pxea2xpv999e" timestamp="1551108792"&gt;1532&lt;/key&gt;&lt;/foreign-keys&gt;&lt;ref-type name="Journal Article"&gt;17&lt;/ref-type&gt;&lt;contributors&gt;&lt;authors&gt;&lt;author&gt;Hanson, C. A.&lt;/author&gt;&lt;author&gt;Fuhrman, J. A.&lt;/author&gt;&lt;author&gt;Horner-Devine, M. C.&lt;/author&gt;&lt;author&gt;Martiny, J. B.&lt;/author&gt;&lt;/authors&gt;&lt;/contributors&gt;&lt;auth-address&gt;Department of Ecology and Evolutionary Biology, University of California, Irvine, California 92697, USA. cahanson@uci.edu&lt;/auth-address&gt;&lt;titles&gt;&lt;title&gt;Beyond biogeographic patterns: processes shaping the microbial landscape&lt;/title&gt;&lt;secondary-title&gt;Nature Reviews Microbiology&lt;/secondary-title&gt;&lt;alt-title&gt;Nature reviews. Microbiology&lt;/alt-title&gt;&lt;/titles&gt;&lt;periodical&gt;&lt;full-title&gt;Nature Reviews Microbiology&lt;/full-title&gt;&lt;/periodical&gt;&lt;alt-periodical&gt;&lt;full-title&gt;Nat Rev Microbiol&lt;/full-title&gt;&lt;abbr-1&gt;Nature reviews. Microbiology&lt;/abbr-1&gt;&lt;/alt-periodical&gt;&lt;pages&gt;497-506&lt;/pages&gt;&lt;volume&gt;10&lt;/volume&gt;&lt;number&gt;7&lt;/number&gt;&lt;edition&gt;2012/05/15&lt;/edition&gt;&lt;keywords&gt;&lt;keyword&gt;Bacteria/*classification/*genetics&lt;/keyword&gt;&lt;keyword&gt;Biodiversity&lt;/keyword&gt;&lt;keyword&gt;Gene Expression Regulation, Bacterial/*physiology&lt;/keyword&gt;&lt;keyword&gt;Mutation&lt;/keyword&gt;&lt;keyword&gt;Phylogeny&lt;/keyword&gt;&lt;keyword&gt;Phylogeography/*methods&lt;/keyword&gt;&lt;/keywords&gt;&lt;dates&gt;&lt;year&gt;2012&lt;/year&gt;&lt;pub-dates&gt;&lt;date&gt;May 14&lt;/date&gt;&lt;/pub-dates&gt;&lt;/dates&gt;&lt;isbn&gt;1740-1526&lt;/isbn&gt;&lt;accession-num&gt;22580365&lt;/accession-num&gt;&lt;urls&gt;&lt;related-urls&gt;&lt;url&gt;https://www.nature.com/articles/nrmicro2795.pdf&lt;/url&gt;&lt;/related-urls&gt;&lt;/urls&gt;&lt;electronic-resource-num&gt;10.1038/nrmicro2795&lt;/electronic-resource-num&gt;&lt;remote-database-provider&gt;NLM&lt;/remote-database-provider&gt;&lt;language&gt;eng&lt;/language&gt;&lt;/record&gt;&lt;/Cite&gt;&lt;/EndNote&gt;</w:instrText>
      </w:r>
      <w:r w:rsidR="009372AC" w:rsidRPr="00D03349">
        <w:rPr>
          <w:rFonts w:asciiTheme="minorHAnsi" w:hAnsiTheme="minorHAnsi" w:cstheme="minorHAnsi"/>
          <w:sz w:val="22"/>
        </w:rPr>
        <w:fldChar w:fldCharType="separate"/>
      </w:r>
      <w:r w:rsidR="007C5FEC" w:rsidRPr="00D03349">
        <w:rPr>
          <w:rFonts w:asciiTheme="minorHAnsi" w:hAnsiTheme="minorHAnsi" w:cstheme="minorHAnsi"/>
          <w:noProof/>
          <w:sz w:val="22"/>
        </w:rPr>
        <w:t>Hanson et al. (2012)</w:t>
      </w:r>
      <w:r w:rsidR="009372AC" w:rsidRPr="00D03349">
        <w:rPr>
          <w:rFonts w:asciiTheme="minorHAnsi" w:hAnsiTheme="minorHAnsi" w:cstheme="minorHAnsi"/>
          <w:sz w:val="22"/>
        </w:rPr>
        <w:fldChar w:fldCharType="end"/>
      </w:r>
      <w:r w:rsidR="009372AC" w:rsidRPr="00D03349">
        <w:rPr>
          <w:rFonts w:asciiTheme="minorHAnsi" w:hAnsiTheme="minorHAnsi" w:cstheme="minorHAnsi"/>
          <w:sz w:val="22"/>
        </w:rPr>
        <w:t xml:space="preserve"> </w:t>
      </w:r>
      <w:r w:rsidR="00AE78A0" w:rsidRPr="00D03349">
        <w:rPr>
          <w:rFonts w:asciiTheme="minorHAnsi" w:hAnsiTheme="minorHAnsi" w:cstheme="minorHAnsi"/>
          <w:sz w:val="22"/>
        </w:rPr>
        <w:t xml:space="preserve">and </w:t>
      </w:r>
      <w:r w:rsidR="00AE78A0" w:rsidRPr="00D03349">
        <w:rPr>
          <w:rFonts w:asciiTheme="minorHAnsi" w:hAnsiTheme="minorHAnsi" w:cstheme="minorHAnsi"/>
          <w:sz w:val="22"/>
          <w:lang w:val="en-GB"/>
        </w:rPr>
        <w:fldChar w:fldCharType="begin">
          <w:fldData xml:space="preserve">PEVuZE5vdGU+PENpdGUgQXV0aG9yWWVhcj0iMSI+PEF1dGhvcj5OZW1lcmd1dDwvQXV0aG9yPjxZ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</w:fldData>
        </w:fldChar>
      </w:r>
      <w:r w:rsidR="00E451D4">
        <w:rPr>
          <w:rFonts w:asciiTheme="minorHAnsi" w:hAnsiTheme="minorHAnsi" w:cstheme="minorHAnsi"/>
          <w:sz w:val="22"/>
          <w:lang w:val="en-GB"/>
        </w:rPr>
        <w:instrText xml:space="preserve"> ADDIN EN.CITE </w:instrText>
      </w:r>
      <w:r w:rsidR="00E451D4">
        <w:rPr>
          <w:rFonts w:asciiTheme="minorHAnsi" w:hAnsiTheme="minorHAnsi" w:cstheme="minorHAnsi"/>
          <w:sz w:val="22"/>
          <w:lang w:val="en-GB"/>
        </w:rPr>
        <w:fldChar w:fldCharType="begin">
          <w:fldData xml:space="preserve">PEVuZE5vdGU+PENpdGUgQXV0aG9yWWVhcj0iMSI+PEF1dGhvcj5OZW1lcmd1dDwvQXV0aG9yPjxZ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</w:fldData>
        </w:fldChar>
      </w:r>
      <w:r w:rsidR="00E451D4">
        <w:rPr>
          <w:rFonts w:asciiTheme="minorHAnsi" w:hAnsiTheme="minorHAnsi" w:cstheme="minorHAnsi"/>
          <w:sz w:val="22"/>
          <w:lang w:val="en-GB"/>
        </w:rPr>
        <w:instrText xml:space="preserve"> ADDIN EN.CITE.DATA </w:instrText>
      </w:r>
      <w:r w:rsidR="00E451D4">
        <w:rPr>
          <w:rFonts w:asciiTheme="minorHAnsi" w:hAnsiTheme="minorHAnsi" w:cstheme="minorHAnsi"/>
          <w:sz w:val="22"/>
          <w:lang w:val="en-GB"/>
        </w:rPr>
      </w:r>
      <w:r w:rsidR="00E451D4">
        <w:rPr>
          <w:rFonts w:asciiTheme="minorHAnsi" w:hAnsiTheme="minorHAnsi" w:cstheme="minorHAnsi"/>
          <w:sz w:val="22"/>
          <w:lang w:val="en-GB"/>
        </w:rPr>
        <w:fldChar w:fldCharType="end"/>
      </w:r>
      <w:r w:rsidR="00AE78A0" w:rsidRPr="00D03349">
        <w:rPr>
          <w:rFonts w:asciiTheme="minorHAnsi" w:hAnsiTheme="minorHAnsi" w:cstheme="minorHAnsi"/>
          <w:sz w:val="22"/>
          <w:lang w:val="en-GB"/>
        </w:rPr>
      </w:r>
      <w:r w:rsidR="00AE78A0" w:rsidRPr="00D03349">
        <w:rPr>
          <w:rFonts w:asciiTheme="minorHAnsi" w:hAnsiTheme="minorHAnsi" w:cstheme="minorHAnsi"/>
          <w:sz w:val="22"/>
          <w:lang w:val="en-GB"/>
        </w:rPr>
        <w:fldChar w:fldCharType="separate"/>
      </w:r>
      <w:r w:rsidR="00230540" w:rsidRPr="00D03349">
        <w:rPr>
          <w:rFonts w:asciiTheme="minorHAnsi" w:hAnsiTheme="minorHAnsi" w:cstheme="minorHAnsi"/>
          <w:noProof/>
          <w:sz w:val="22"/>
        </w:rPr>
        <w:t>Nemergut et al. (2013)</w:t>
      </w:r>
      <w:r w:rsidR="00AE78A0" w:rsidRPr="00D03349">
        <w:rPr>
          <w:rFonts w:asciiTheme="minorHAnsi" w:hAnsiTheme="minorHAnsi" w:cstheme="minorHAnsi"/>
          <w:sz w:val="22"/>
          <w:lang w:val="en-GB"/>
        </w:rPr>
        <w:fldChar w:fldCharType="end"/>
      </w:r>
      <w:r w:rsidR="003A22FA" w:rsidRPr="00D03349">
        <w:rPr>
          <w:rFonts w:asciiTheme="minorHAnsi" w:hAnsiTheme="minorHAnsi" w:cstheme="minorHAnsi"/>
          <w:sz w:val="22"/>
          <w:lang w:val="en-GB"/>
        </w:rPr>
        <w:t xml:space="preserve">, </w:t>
      </w:r>
      <w:ins w:id="55" w:author="Mod, Heidi K" w:date="2022-12-15T13:57:00Z">
        <w:r w:rsidR="003A22FA" w:rsidRPr="00D03349">
          <w:rPr>
            <w:rFonts w:asciiTheme="minorHAnsi" w:hAnsiTheme="minorHAnsi" w:cstheme="minorHAnsi"/>
            <w:sz w:val="22"/>
            <w:lang w:val="en-GB"/>
          </w:rPr>
          <w:t xml:space="preserve">following the synthesis by </w:t>
        </w:r>
      </w:ins>
      <w:r w:rsidR="003A22FA" w:rsidRPr="00D03349">
        <w:rPr>
          <w:rFonts w:asciiTheme="minorHAnsi" w:hAnsiTheme="minorHAnsi" w:cstheme="minorHAnsi"/>
          <w:sz w:val="22"/>
          <w:lang w:val="en-GB"/>
        </w:rPr>
        <w:fldChar w:fldCharType="begin"/>
      </w:r>
      <w:r w:rsidR="00E451D4">
        <w:rPr>
          <w:rFonts w:asciiTheme="minorHAnsi" w:hAnsiTheme="minorHAnsi" w:cstheme="minorHAnsi"/>
          <w:sz w:val="22"/>
          <w:lang w:val="en-GB"/>
        </w:rPr>
        <w:instrText xml:space="preserve"> ADDIN EN.CITE &lt;EndNote&gt;&lt;Cite AuthorYear="1"&gt;&lt;Author&gt;Vellend&lt;/Author&gt;&lt;Year&gt;2010&lt;/Year&gt;&lt;RecNum&gt;1609&lt;/RecNum&gt;&lt;DisplayText&gt;Vellend (2010)&lt;/DisplayText&gt;&lt;record&gt;&lt;rec-number&gt;1609&lt;/rec-number&gt;&lt;foreign-keys&gt;&lt;key app="EN" db-id="0pppftt0yraewvew22qxdde4pxea2xpv999e" timestamp="1561449356"&gt;1609&lt;/key&gt;&lt;/foreign-keys&gt;&lt;ref-type name="Journal Article"&gt;17&lt;/ref-type&gt;&lt;contributors&gt;&lt;authors&gt;&lt;author&gt;Vellend, M.&lt;/author&gt;&lt;/authors&gt;&lt;/contributors&gt;&lt;auth-address&gt;Department of Botany, Biodiversity Research Centre, University of British Columbia, Vancouver, British Columbia, Canada, V6T 1Z4. mvellend@interchange.ubc.ca&lt;/auth-address&gt;&lt;titles&gt;&lt;title&gt;Conceptual synthesis in community ecology&lt;/title&gt;&lt;secondary-title&gt;The Quarterly Review of Biology&lt;/secondary-title&gt;&lt;alt-title&gt;The Quarterly review of biology&lt;/alt-title&gt;&lt;/titles&gt;&lt;periodical&gt;&lt;full-title&gt;The Quarterly Review of Biology&lt;/full-title&gt;&lt;/periodical&gt;&lt;alt-periodical&gt;&lt;full-title&gt;The Quarterly Review of Biology&lt;/full-title&gt;&lt;/alt-periodical&gt;&lt;pages&gt;183-206&lt;/pages&gt;&lt;volume&gt;85&lt;/volume&gt;&lt;number&gt;2&lt;/number&gt;&lt;edition&gt;2010/06/23&lt;/edition&gt;&lt;keywords&gt;&lt;keyword&gt;Animals&lt;/keyword&gt;&lt;keyword&gt;Cultural Diversity&lt;/keyword&gt;&lt;keyword&gt;*Ecology&lt;/keyword&gt;&lt;keyword&gt;Genetics, Population&lt;/keyword&gt;&lt;keyword&gt;Humans&lt;/keyword&gt;&lt;keyword&gt;Models, Theoretical&lt;/keyword&gt;&lt;keyword&gt;Population Density&lt;/keyword&gt;&lt;keyword&gt;Population Dynamics&lt;/keyword&gt;&lt;keyword&gt;*Residence Characteristics&lt;/keyword&gt;&lt;keyword&gt;Species Specificity&lt;/keyword&gt;&lt;/keywords&gt;&lt;dates&gt;&lt;year&gt;2010&lt;/year&gt;&lt;pub-dates&gt;&lt;date&gt;Jun&lt;/date&gt;&lt;/pub-dates&gt;&lt;/dates&gt;&lt;isbn&gt;0033-5770 (Print)&amp;#xD;0033-5770 (Linking)&lt;/isbn&gt;&lt;accession-num&gt;20565040&lt;/accession-num&gt;&lt;urls&gt;&lt;related-urls&gt;&lt;url&gt;https://www.ncbi.nlm.nih.gov/pubmed/20565040&lt;/url&gt;&lt;/related-urls&gt;&lt;/urls&gt;&lt;electronic-resource-num&gt;10.1086/652373&lt;/electronic-resource-num&gt;&lt;remote-database-provider&gt;NLM&lt;/remote-database-provider&gt;&lt;language&gt;eng&lt;/language&gt;&lt;/record&gt;&lt;/Cite&gt;&lt;/EndNote&gt;</w:instrText>
      </w:r>
      <w:r w:rsidR="003A22FA" w:rsidRPr="00D03349">
        <w:rPr>
          <w:rFonts w:asciiTheme="minorHAnsi" w:hAnsiTheme="minorHAnsi" w:cstheme="minorHAnsi"/>
          <w:sz w:val="22"/>
          <w:lang w:val="en-GB"/>
        </w:rPr>
        <w:fldChar w:fldCharType="separate"/>
      </w:r>
      <w:r w:rsidR="003A22FA" w:rsidRPr="00D03349">
        <w:rPr>
          <w:rFonts w:asciiTheme="minorHAnsi" w:hAnsiTheme="minorHAnsi" w:cstheme="minorHAnsi"/>
          <w:noProof/>
          <w:sz w:val="22"/>
          <w:lang w:val="en-GB"/>
        </w:rPr>
        <w:t>Vellend (2010)</w:t>
      </w:r>
      <w:r w:rsidR="003A22FA" w:rsidRPr="00D03349">
        <w:rPr>
          <w:rFonts w:asciiTheme="minorHAnsi" w:hAnsiTheme="minorHAnsi" w:cstheme="minorHAnsi"/>
          <w:sz w:val="22"/>
          <w:lang w:val="en-GB"/>
        </w:rPr>
        <w:fldChar w:fldCharType="end"/>
      </w:r>
      <w:r w:rsidR="00D018AE" w:rsidRPr="00D03349">
        <w:rPr>
          <w:rFonts w:asciiTheme="minorHAnsi" w:hAnsiTheme="minorHAnsi" w:cstheme="minorHAnsi"/>
          <w:sz w:val="22"/>
          <w:lang w:val="en-GB"/>
        </w:rPr>
        <w:t>,</w:t>
      </w:r>
      <w:r w:rsidR="00AE78A0" w:rsidRPr="00D03349">
        <w:rPr>
          <w:rFonts w:asciiTheme="minorHAnsi" w:hAnsiTheme="minorHAnsi" w:cstheme="minorHAnsi"/>
          <w:sz w:val="22"/>
        </w:rPr>
        <w:t xml:space="preserve"> </w:t>
      </w:r>
      <w:r w:rsidR="00AA5B4A" w:rsidRPr="00D03349">
        <w:rPr>
          <w:rFonts w:asciiTheme="minorHAnsi" w:hAnsiTheme="minorHAnsi" w:cstheme="minorHAnsi"/>
          <w:sz w:val="22"/>
        </w:rPr>
        <w:t>distinguish</w:t>
      </w:r>
      <w:r w:rsidR="00563D67" w:rsidRPr="00D03349">
        <w:rPr>
          <w:rFonts w:asciiTheme="minorHAnsi" w:hAnsiTheme="minorHAnsi" w:cstheme="minorHAnsi"/>
          <w:sz w:val="22"/>
        </w:rPr>
        <w:t>ed</w:t>
      </w:r>
      <w:r w:rsidR="00AE56B4" w:rsidRPr="00D03349">
        <w:rPr>
          <w:rFonts w:asciiTheme="minorHAnsi" w:hAnsiTheme="minorHAnsi" w:cstheme="minorHAnsi"/>
          <w:sz w:val="22"/>
        </w:rPr>
        <w:t xml:space="preserve"> four</w:t>
      </w:r>
      <w:r w:rsidR="007B6D21" w:rsidRPr="00D03349">
        <w:rPr>
          <w:rFonts w:asciiTheme="minorHAnsi" w:hAnsiTheme="minorHAnsi" w:cstheme="minorHAnsi"/>
          <w:sz w:val="22"/>
        </w:rPr>
        <w:t xml:space="preserve"> </w:t>
      </w:r>
      <w:r w:rsidR="009C3B63" w:rsidRPr="00D03349">
        <w:rPr>
          <w:rFonts w:asciiTheme="minorHAnsi" w:hAnsiTheme="minorHAnsi" w:cstheme="minorHAnsi"/>
          <w:sz w:val="22"/>
        </w:rPr>
        <w:t>fundamental</w:t>
      </w:r>
      <w:r w:rsidR="00AE56B4" w:rsidRPr="00D03349">
        <w:rPr>
          <w:rFonts w:asciiTheme="minorHAnsi" w:hAnsiTheme="minorHAnsi" w:cstheme="minorHAnsi"/>
          <w:sz w:val="22"/>
        </w:rPr>
        <w:t xml:space="preserve"> </w:t>
      </w:r>
      <w:r w:rsidR="00B44D41" w:rsidRPr="00D03349">
        <w:rPr>
          <w:rFonts w:asciiTheme="minorHAnsi" w:hAnsiTheme="minorHAnsi" w:cstheme="minorHAnsi"/>
          <w:sz w:val="22"/>
        </w:rPr>
        <w:t xml:space="preserve">assembly </w:t>
      </w:r>
      <w:r w:rsidR="00AE56B4" w:rsidRPr="00D03349">
        <w:rPr>
          <w:rFonts w:asciiTheme="minorHAnsi" w:hAnsiTheme="minorHAnsi" w:cstheme="minorHAnsi"/>
          <w:sz w:val="22"/>
        </w:rPr>
        <w:t>processes</w:t>
      </w:r>
      <w:r w:rsidR="00FE6C37" w:rsidRPr="00D03349">
        <w:rPr>
          <w:rFonts w:asciiTheme="minorHAnsi" w:hAnsiTheme="minorHAnsi" w:cstheme="minorHAnsi"/>
          <w:sz w:val="22"/>
        </w:rPr>
        <w:t xml:space="preserve"> </w:t>
      </w:r>
      <w:r w:rsidR="009C3B63" w:rsidRPr="00D03349">
        <w:rPr>
          <w:rFonts w:asciiTheme="minorHAnsi" w:hAnsiTheme="minorHAnsi" w:cstheme="minorHAnsi"/>
          <w:sz w:val="22"/>
        </w:rPr>
        <w:t xml:space="preserve">defining </w:t>
      </w:r>
      <w:r w:rsidR="00563D67" w:rsidRPr="00D03349">
        <w:rPr>
          <w:rFonts w:asciiTheme="minorHAnsi" w:hAnsiTheme="minorHAnsi" w:cstheme="minorHAnsi"/>
          <w:sz w:val="22"/>
        </w:rPr>
        <w:t xml:space="preserve">the </w:t>
      </w:r>
      <w:r w:rsidR="009C3B63" w:rsidRPr="00D03349">
        <w:rPr>
          <w:rFonts w:asciiTheme="minorHAnsi" w:hAnsiTheme="minorHAnsi" w:cstheme="minorHAnsi"/>
          <w:sz w:val="22"/>
        </w:rPr>
        <w:t>spatial patterns in diversity and composition</w:t>
      </w:r>
      <w:r w:rsidR="00AE56B4" w:rsidRPr="00D03349">
        <w:rPr>
          <w:rFonts w:asciiTheme="minorHAnsi" w:hAnsiTheme="minorHAnsi" w:cstheme="minorHAnsi"/>
          <w:sz w:val="22"/>
        </w:rPr>
        <w:t xml:space="preserve"> of </w:t>
      </w:r>
      <w:r w:rsidR="00871FEC" w:rsidRPr="00D03349">
        <w:rPr>
          <w:rFonts w:asciiTheme="minorHAnsi" w:hAnsiTheme="minorHAnsi" w:cstheme="minorHAnsi"/>
          <w:sz w:val="22"/>
        </w:rPr>
        <w:t xml:space="preserve">microbial </w:t>
      </w:r>
      <w:r w:rsidR="00AE56B4" w:rsidRPr="00D03349">
        <w:rPr>
          <w:rFonts w:asciiTheme="minorHAnsi" w:hAnsiTheme="minorHAnsi" w:cstheme="minorHAnsi"/>
          <w:sz w:val="22"/>
        </w:rPr>
        <w:t>communities</w:t>
      </w:r>
      <w:ins w:id="56" w:author="authors" w:date="2022-12-15T13:45:00Z">
        <w:r w:rsidR="002801CE" w:rsidRPr="00D03349">
          <w:rPr>
            <w:rFonts w:asciiTheme="minorHAnsi" w:hAnsiTheme="minorHAnsi" w:cstheme="minorHAnsi"/>
            <w:sz w:val="22"/>
          </w:rPr>
          <w:t>.</w:t>
        </w:r>
        <w:r w:rsidR="00AE56B4" w:rsidRPr="00D03349">
          <w:rPr>
            <w:rFonts w:asciiTheme="minorHAnsi" w:hAnsiTheme="minorHAnsi" w:cstheme="minorHAnsi"/>
            <w:sz w:val="22"/>
          </w:rPr>
          <w:t xml:space="preserve"> </w:t>
        </w:r>
        <w:r w:rsidR="002801CE" w:rsidRPr="00D03349">
          <w:rPr>
            <w:rFonts w:asciiTheme="minorHAnsi" w:hAnsiTheme="minorHAnsi" w:cstheme="minorHAnsi"/>
            <w:sz w:val="22"/>
          </w:rPr>
          <w:t xml:space="preserve">These </w:t>
        </w:r>
        <w:r w:rsidR="00756B27" w:rsidRPr="00D03349">
          <w:rPr>
            <w:rFonts w:asciiTheme="minorHAnsi" w:hAnsiTheme="minorHAnsi" w:cstheme="minorHAnsi"/>
            <w:sz w:val="22"/>
          </w:rPr>
          <w:t>processes are</w:t>
        </w:r>
      </w:ins>
      <w:r w:rsidR="00756B27" w:rsidRPr="00D03349">
        <w:rPr>
          <w:rFonts w:asciiTheme="minorHAnsi" w:hAnsiTheme="minorHAnsi" w:cstheme="minorHAnsi"/>
          <w:sz w:val="22"/>
        </w:rPr>
        <w:t xml:space="preserve"> </w:t>
      </w:r>
      <w:r w:rsidR="00AE56B4" w:rsidRPr="00D03349">
        <w:rPr>
          <w:rFonts w:asciiTheme="minorHAnsi" w:hAnsiTheme="minorHAnsi" w:cstheme="minorHAnsi"/>
          <w:sz w:val="22"/>
        </w:rPr>
        <w:t>selection</w:t>
      </w:r>
      <w:r w:rsidR="00753134" w:rsidRPr="00D03349">
        <w:rPr>
          <w:rFonts w:asciiTheme="minorHAnsi" w:hAnsiTheme="minorHAnsi" w:cstheme="minorHAnsi"/>
          <w:sz w:val="22"/>
        </w:rPr>
        <w:t xml:space="preserve"> </w:t>
      </w:r>
      <w:r w:rsidR="00E2621A" w:rsidRPr="00D03349">
        <w:rPr>
          <w:rFonts w:asciiTheme="minorHAnsi" w:hAnsiTheme="minorHAnsi" w:cstheme="minorHAnsi"/>
          <w:sz w:val="22"/>
        </w:rPr>
        <w:t>(</w:t>
      </w:r>
      <w:r w:rsidR="005166E1" w:rsidRPr="00D03349">
        <w:rPr>
          <w:rFonts w:asciiTheme="minorHAnsi" w:hAnsiTheme="minorHAnsi" w:cstheme="minorHAnsi"/>
          <w:sz w:val="22"/>
        </w:rPr>
        <w:t xml:space="preserve">through </w:t>
      </w:r>
      <w:r w:rsidR="00E2621A" w:rsidRPr="00D03349">
        <w:rPr>
          <w:rFonts w:asciiTheme="minorHAnsi" w:hAnsiTheme="minorHAnsi" w:cstheme="minorHAnsi"/>
          <w:sz w:val="22"/>
        </w:rPr>
        <w:t>environmental filtering</w:t>
      </w:r>
      <w:r w:rsidR="00B44D41" w:rsidRPr="00D03349">
        <w:rPr>
          <w:rFonts w:asciiTheme="minorHAnsi" w:hAnsiTheme="minorHAnsi" w:cstheme="minorHAnsi"/>
          <w:sz w:val="22"/>
        </w:rPr>
        <w:t xml:space="preserve"> and biotic interactions</w:t>
      </w:r>
      <w:r w:rsidR="00E2621A" w:rsidRPr="00D03349">
        <w:rPr>
          <w:rFonts w:asciiTheme="minorHAnsi" w:hAnsiTheme="minorHAnsi" w:cstheme="minorHAnsi"/>
          <w:sz w:val="22"/>
        </w:rPr>
        <w:t>)</w:t>
      </w:r>
      <w:r w:rsidR="00AE56B4" w:rsidRPr="00D03349">
        <w:rPr>
          <w:rFonts w:asciiTheme="minorHAnsi" w:hAnsiTheme="minorHAnsi" w:cstheme="minorHAnsi"/>
          <w:sz w:val="22"/>
        </w:rPr>
        <w:t>, dispersal</w:t>
      </w:r>
      <w:r w:rsidR="00033F8C" w:rsidRPr="00D03349">
        <w:rPr>
          <w:rFonts w:asciiTheme="minorHAnsi" w:hAnsiTheme="minorHAnsi" w:cstheme="minorHAnsi"/>
          <w:sz w:val="22"/>
        </w:rPr>
        <w:t>, drift</w:t>
      </w:r>
      <w:r w:rsidR="00AE56B4" w:rsidRPr="00D03349">
        <w:rPr>
          <w:rFonts w:asciiTheme="minorHAnsi" w:hAnsiTheme="minorHAnsi" w:cstheme="minorHAnsi"/>
          <w:sz w:val="22"/>
        </w:rPr>
        <w:t xml:space="preserve"> and mutation</w:t>
      </w:r>
      <w:r w:rsidR="000614E0" w:rsidRPr="00D03349">
        <w:rPr>
          <w:rFonts w:asciiTheme="minorHAnsi" w:hAnsiTheme="minorHAnsi" w:cstheme="minorHAnsi"/>
          <w:sz w:val="22"/>
        </w:rPr>
        <w:t>/diversification</w:t>
      </w:r>
      <w:r w:rsidR="002316F2" w:rsidRPr="00D03349">
        <w:rPr>
          <w:rFonts w:asciiTheme="minorHAnsi" w:hAnsiTheme="minorHAnsi" w:cstheme="minorHAnsi"/>
          <w:sz w:val="22"/>
        </w:rPr>
        <w:t>,</w:t>
      </w:r>
      <w:r w:rsidR="00656F50" w:rsidRPr="00D03349">
        <w:rPr>
          <w:rFonts w:asciiTheme="minorHAnsi" w:hAnsiTheme="minorHAnsi" w:cstheme="minorHAnsi"/>
          <w:sz w:val="22"/>
        </w:rPr>
        <w:t xml:space="preserve"> </w:t>
      </w:r>
      <w:ins w:id="57" w:author="authors" w:date="2022-12-15T13:45:00Z">
        <w:r w:rsidR="00656F50" w:rsidRPr="00D03349">
          <w:rPr>
            <w:rFonts w:asciiTheme="minorHAnsi" w:hAnsiTheme="minorHAnsi" w:cstheme="minorHAnsi"/>
            <w:bCs/>
            <w:sz w:val="22"/>
          </w:rPr>
          <w:t>with</w:t>
        </w:r>
        <w:r w:rsidR="002316F2" w:rsidRPr="00D03349">
          <w:rPr>
            <w:rFonts w:asciiTheme="minorHAnsi" w:hAnsiTheme="minorHAnsi" w:cstheme="minorHAnsi"/>
            <w:bCs/>
            <w:sz w:val="22"/>
          </w:rPr>
          <w:t xml:space="preserve"> </w:t>
        </w:r>
      </w:ins>
      <w:r w:rsidR="002316F2" w:rsidRPr="00D03349">
        <w:rPr>
          <w:rFonts w:asciiTheme="minorHAnsi" w:hAnsiTheme="minorHAnsi" w:cstheme="minorHAnsi"/>
          <w:sz w:val="22"/>
        </w:rPr>
        <w:t xml:space="preserve">the main processes </w:t>
      </w:r>
      <w:r w:rsidR="00487A63" w:rsidRPr="00D03349">
        <w:rPr>
          <w:rFonts w:asciiTheme="minorHAnsi" w:hAnsiTheme="minorHAnsi" w:cstheme="minorHAnsi"/>
          <w:sz w:val="22"/>
        </w:rPr>
        <w:t xml:space="preserve">identified </w:t>
      </w:r>
      <w:r w:rsidR="002316F2" w:rsidRPr="00D03349">
        <w:rPr>
          <w:rFonts w:asciiTheme="minorHAnsi" w:hAnsiTheme="minorHAnsi" w:cstheme="minorHAnsi"/>
          <w:sz w:val="22"/>
        </w:rPr>
        <w:t>being</w:t>
      </w:r>
      <w:r w:rsidR="00832C71" w:rsidRPr="00D03349">
        <w:rPr>
          <w:rFonts w:asciiTheme="minorHAnsi" w:hAnsiTheme="minorHAnsi" w:cstheme="minorHAnsi"/>
          <w:sz w:val="22"/>
        </w:rPr>
        <w:t xml:space="preserve"> </w:t>
      </w:r>
      <w:r w:rsidR="008D2390" w:rsidRPr="00D03349">
        <w:rPr>
          <w:rFonts w:asciiTheme="minorHAnsi" w:hAnsiTheme="minorHAnsi" w:cstheme="minorHAnsi"/>
          <w:sz w:val="22"/>
        </w:rPr>
        <w:t xml:space="preserve">environmental filtering </w:t>
      </w:r>
      <w:r w:rsidR="00101C35" w:rsidRPr="00D03349">
        <w:rPr>
          <w:rFonts w:asciiTheme="minorHAnsi" w:hAnsiTheme="minorHAnsi" w:cstheme="minorHAnsi"/>
          <w:sz w:val="22"/>
        </w:rPr>
        <w:t>and dispersal</w:t>
      </w:r>
      <w:r w:rsidR="008C0283" w:rsidRPr="00D03349">
        <w:rPr>
          <w:rFonts w:asciiTheme="minorHAnsi" w:hAnsiTheme="minorHAnsi" w:cstheme="minorHAnsi"/>
          <w:sz w:val="22"/>
        </w:rPr>
        <w:t xml:space="preserve"> </w:t>
      </w:r>
      <w:r w:rsidR="00093327" w:rsidRPr="00D03349">
        <w:rPr>
          <w:rFonts w:asciiTheme="minorHAnsi" w:hAnsiTheme="minorHAnsi" w:cstheme="minorHAnsi"/>
          <w:sz w:val="22"/>
          <w:lang w:val="en-GB"/>
        </w:rPr>
        <w:fldChar w:fldCharType="begin">
          <w:fldData xml:space="preserve">PEVuZE5vdGU+PENpdGU+PEF1dGhvcj5DaGFsbWFuZHJpZXI8L0F1dGhvcj48WWVhcj4yMDE5PC9Z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</w:fldData>
        </w:fldChar>
      </w:r>
      <w:r w:rsidR="005E65FF">
        <w:rPr>
          <w:rFonts w:asciiTheme="minorHAnsi" w:hAnsiTheme="minorHAnsi" w:cstheme="minorHAnsi"/>
          <w:sz w:val="22"/>
          <w:lang w:val="en-GB"/>
        </w:rPr>
        <w:instrText xml:space="preserve"> ADDIN EN.CITE </w:instrText>
      </w:r>
      <w:r w:rsidR="005E65FF">
        <w:rPr>
          <w:rFonts w:asciiTheme="minorHAnsi" w:hAnsiTheme="minorHAnsi" w:cstheme="minorHAnsi"/>
          <w:sz w:val="22"/>
          <w:lang w:val="en-GB"/>
        </w:rPr>
        <w:fldChar w:fldCharType="begin">
          <w:fldData xml:space="preserve">PEVuZE5vdGU+PENpdGU+PEF1dGhvcj5DaGFsbWFuZHJpZXI8L0F1dGhvcj48WWVhcj4yMDE5PC9Z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</w:fldData>
        </w:fldChar>
      </w:r>
      <w:r w:rsidR="005E65FF">
        <w:rPr>
          <w:rFonts w:asciiTheme="minorHAnsi" w:hAnsiTheme="minorHAnsi" w:cstheme="minorHAnsi"/>
          <w:sz w:val="22"/>
          <w:lang w:val="en-GB"/>
        </w:rPr>
        <w:instrText xml:space="preserve"> ADDIN EN.CITE.DATA </w:instrText>
      </w:r>
      <w:r w:rsidR="005E65FF">
        <w:rPr>
          <w:rFonts w:asciiTheme="minorHAnsi" w:hAnsiTheme="minorHAnsi" w:cstheme="minorHAnsi"/>
          <w:sz w:val="22"/>
          <w:lang w:val="en-GB"/>
        </w:rPr>
      </w:r>
      <w:r w:rsidR="005E65FF">
        <w:rPr>
          <w:rFonts w:asciiTheme="minorHAnsi" w:hAnsiTheme="minorHAnsi" w:cstheme="minorHAnsi"/>
          <w:sz w:val="22"/>
          <w:lang w:val="en-GB"/>
        </w:rPr>
        <w:fldChar w:fldCharType="end"/>
      </w:r>
      <w:r w:rsidR="00093327" w:rsidRPr="00D03349">
        <w:rPr>
          <w:rFonts w:asciiTheme="minorHAnsi" w:hAnsiTheme="minorHAnsi" w:cstheme="minorHAnsi"/>
          <w:sz w:val="22"/>
          <w:lang w:val="en-GB"/>
        </w:rPr>
      </w:r>
      <w:r w:rsidR="00093327" w:rsidRPr="00D03349">
        <w:rPr>
          <w:rFonts w:asciiTheme="minorHAnsi" w:hAnsiTheme="minorHAnsi" w:cstheme="minorHAnsi"/>
          <w:sz w:val="22"/>
          <w:lang w:val="en-GB"/>
        </w:rPr>
        <w:fldChar w:fldCharType="separate"/>
      </w:r>
      <w:r w:rsidR="005E65FF">
        <w:rPr>
          <w:rFonts w:asciiTheme="minorHAnsi" w:hAnsiTheme="minorHAnsi" w:cstheme="minorHAnsi"/>
          <w:noProof/>
          <w:sz w:val="22"/>
          <w:lang w:val="en-GB"/>
        </w:rPr>
        <w:t>(Chalmandrier et al., 2019; Landesman et al., 2014; Lenoir et al., 2012; Martiny et al., 2006; Noguez et al., 2005; Wang et al., 2013; Whitaker et al., 2003; Xiao et al., 2018; Yao et al., 2017; Yashiro et al., 2016)</w:t>
      </w:r>
      <w:r w:rsidR="00093327" w:rsidRPr="00D03349">
        <w:rPr>
          <w:rFonts w:asciiTheme="minorHAnsi" w:hAnsiTheme="minorHAnsi" w:cstheme="minorHAnsi"/>
          <w:sz w:val="22"/>
          <w:lang w:val="en-GB"/>
        </w:rPr>
        <w:fldChar w:fldCharType="end"/>
      </w:r>
      <w:r w:rsidR="00487A63" w:rsidRPr="00D03349">
        <w:rPr>
          <w:rFonts w:asciiTheme="minorHAnsi" w:hAnsiTheme="minorHAnsi" w:cstheme="minorHAnsi"/>
          <w:sz w:val="22"/>
        </w:rPr>
        <w:t xml:space="preserve">. </w:t>
      </w:r>
      <w:r w:rsidR="00860097" w:rsidRPr="00D03349">
        <w:rPr>
          <w:rFonts w:asciiTheme="minorHAnsi" w:hAnsiTheme="minorHAnsi" w:cstheme="minorHAnsi"/>
          <w:sz w:val="22"/>
          <w:lang w:val="en-GB"/>
        </w:rPr>
        <w:t>Environmental filtering</w:t>
      </w:r>
      <w:r w:rsidR="00860097" w:rsidRPr="00D03349" w:rsidDel="00860097">
        <w:rPr>
          <w:rFonts w:asciiTheme="minorHAnsi" w:hAnsiTheme="minorHAnsi" w:cstheme="minorHAnsi"/>
          <w:sz w:val="22"/>
          <w:lang w:val="en-GB"/>
        </w:rPr>
        <w:t xml:space="preserve"> </w:t>
      </w:r>
      <w:r w:rsidR="00064250" w:rsidRPr="00D03349">
        <w:rPr>
          <w:rFonts w:asciiTheme="minorHAnsi" w:hAnsiTheme="minorHAnsi" w:cstheme="minorHAnsi"/>
          <w:sz w:val="22"/>
          <w:lang w:val="en-GB"/>
        </w:rPr>
        <w:t xml:space="preserve">represents a process where </w:t>
      </w:r>
      <w:r w:rsidR="00AA41A5" w:rsidRPr="00D03349">
        <w:rPr>
          <w:rFonts w:asciiTheme="minorHAnsi" w:hAnsiTheme="minorHAnsi" w:cstheme="minorHAnsi"/>
          <w:sz w:val="22"/>
          <w:lang w:val="en-GB"/>
        </w:rPr>
        <w:t>environmental</w:t>
      </w:r>
      <w:r w:rsidR="00064250" w:rsidRPr="00D03349">
        <w:rPr>
          <w:rFonts w:asciiTheme="minorHAnsi" w:hAnsiTheme="minorHAnsi" w:cstheme="minorHAnsi"/>
          <w:sz w:val="22"/>
          <w:lang w:val="en-GB"/>
        </w:rPr>
        <w:t xml:space="preserve"> </w:t>
      </w:r>
      <w:r w:rsidR="00AE78A0" w:rsidRPr="00D03349">
        <w:rPr>
          <w:rFonts w:asciiTheme="minorHAnsi" w:hAnsiTheme="minorHAnsi" w:cstheme="minorHAnsi"/>
          <w:sz w:val="22"/>
          <w:lang w:val="en-GB"/>
        </w:rPr>
        <w:t>conditions</w:t>
      </w:r>
      <w:r w:rsidR="00064250" w:rsidRPr="00D03349">
        <w:rPr>
          <w:rFonts w:asciiTheme="minorHAnsi" w:hAnsiTheme="minorHAnsi" w:cstheme="minorHAnsi"/>
          <w:sz w:val="22"/>
          <w:lang w:val="en-GB"/>
        </w:rPr>
        <w:t xml:space="preserve"> </w:t>
      </w:r>
      <w:r w:rsidR="00AA41A5" w:rsidRPr="00D03349">
        <w:rPr>
          <w:rFonts w:asciiTheme="minorHAnsi" w:hAnsiTheme="minorHAnsi" w:cstheme="minorHAnsi"/>
          <w:sz w:val="22"/>
          <w:lang w:val="en-GB"/>
        </w:rPr>
        <w:t>shape community composition by filtering</w:t>
      </w:r>
      <w:r w:rsidR="00064250" w:rsidRPr="00D03349">
        <w:rPr>
          <w:rFonts w:asciiTheme="minorHAnsi" w:hAnsiTheme="minorHAnsi" w:cstheme="minorHAnsi"/>
          <w:sz w:val="22"/>
          <w:lang w:val="en-GB"/>
        </w:rPr>
        <w:t xml:space="preserve"> taxa </w:t>
      </w:r>
      <w:r w:rsidR="00E02DD9" w:rsidRPr="00D03349">
        <w:rPr>
          <w:rFonts w:asciiTheme="minorHAnsi" w:hAnsiTheme="minorHAnsi" w:cstheme="minorHAnsi"/>
          <w:sz w:val="22"/>
          <w:lang w:val="en-GB"/>
        </w:rPr>
        <w:t>that have</w:t>
      </w:r>
      <w:r w:rsidR="00064250" w:rsidRPr="00D03349">
        <w:rPr>
          <w:rFonts w:asciiTheme="minorHAnsi" w:hAnsiTheme="minorHAnsi" w:cstheme="minorHAnsi"/>
          <w:sz w:val="22"/>
          <w:lang w:val="en-GB"/>
        </w:rPr>
        <w:t xml:space="preserve"> suitable strategies to </w:t>
      </w:r>
      <w:r w:rsidR="00AE78A0" w:rsidRPr="00D03349">
        <w:rPr>
          <w:rFonts w:asciiTheme="minorHAnsi" w:hAnsiTheme="minorHAnsi" w:cstheme="minorHAnsi"/>
          <w:sz w:val="22"/>
          <w:lang w:val="en-GB"/>
        </w:rPr>
        <w:t>establish</w:t>
      </w:r>
      <w:r w:rsidR="00064250" w:rsidRPr="00D03349">
        <w:rPr>
          <w:rFonts w:asciiTheme="minorHAnsi" w:hAnsiTheme="minorHAnsi" w:cstheme="minorHAnsi"/>
          <w:sz w:val="22"/>
          <w:lang w:val="en-GB"/>
        </w:rPr>
        <w:t xml:space="preserve"> in a site. </w:t>
      </w:r>
      <w:ins w:id="58" w:author="authors" w:date="2022-12-15T13:45:00Z">
        <w:r w:rsidR="0091785F" w:rsidRPr="00D03349">
          <w:rPr>
            <w:rFonts w:asciiTheme="minorHAnsi" w:hAnsiTheme="minorHAnsi" w:cstheme="minorHAnsi"/>
            <w:sz w:val="22"/>
            <w:lang w:val="en-GB"/>
          </w:rPr>
          <w:t xml:space="preserve">For soil bacteria, this includes abiotic (mostly climate and physio-chemical soil conditions) and biotic variables, mostly the composition of plant communities </w:t>
        </w:r>
        <w:r w:rsidR="00E85A07" w:rsidRPr="00D03349">
          <w:rPr>
            <w:rFonts w:asciiTheme="minorHAnsi" w:hAnsiTheme="minorHAnsi" w:cstheme="minorHAnsi"/>
            <w:sz w:val="22"/>
            <w:lang w:val="en-GB"/>
          </w:rPr>
          <w:t>since plant species</w:t>
        </w:r>
        <w:r w:rsidR="0091785F" w:rsidRPr="00D03349">
          <w:rPr>
            <w:rFonts w:asciiTheme="minorHAnsi" w:hAnsiTheme="minorHAnsi" w:cstheme="minorHAnsi"/>
            <w:sz w:val="22"/>
            <w:lang w:val="en-GB"/>
          </w:rPr>
          <w:t xml:space="preserve"> can shape soil bacterial communities through exudation of specific organic compounds</w:t>
        </w:r>
        <w:r w:rsidR="00965DBF" w:rsidRPr="00D03349">
          <w:rPr>
            <w:rFonts w:asciiTheme="minorHAnsi" w:hAnsiTheme="minorHAnsi" w:cstheme="minorHAnsi"/>
            <w:sz w:val="22"/>
            <w:lang w:val="en-GB"/>
          </w:rPr>
          <w:t>, modification of soil characteristics</w:t>
        </w:r>
        <w:r w:rsidR="0091785F" w:rsidRPr="00D03349">
          <w:rPr>
            <w:rFonts w:asciiTheme="minorHAnsi" w:hAnsiTheme="minorHAnsi" w:cstheme="minorHAnsi"/>
            <w:sz w:val="22"/>
            <w:lang w:val="en-GB"/>
          </w:rPr>
          <w:t xml:space="preserve"> and selective recruitment of soil bacteria </w:t>
        </w:r>
        <w:r w:rsidR="0064266C" w:rsidRPr="00D03349">
          <w:rPr>
            <w:rFonts w:asciiTheme="minorHAnsi" w:hAnsiTheme="minorHAnsi" w:cstheme="minorHAnsi"/>
            <w:sz w:val="22"/>
            <w:lang w:val="en-GB"/>
          </w:rPr>
          <w:fldChar w:fldCharType="begin">
            <w:fldData xml:space="preserve">PEVuZE5vdGU+PENpdGU+PEF1dGhvcj5FbCBNb3VqYWhpZDwvQXV0aG9yPjxZZWFyPjIwMTc8L1ll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</w:fldData>
          </w:fldChar>
        </w:r>
      </w:ins>
      <w:r w:rsidR="005E65FF">
        <w:rPr>
          <w:rFonts w:asciiTheme="minorHAnsi" w:hAnsiTheme="minorHAnsi" w:cstheme="minorHAnsi"/>
          <w:sz w:val="22"/>
          <w:lang w:val="en-GB"/>
        </w:rPr>
        <w:instrText xml:space="preserve"> ADDIN EN.CITE </w:instrText>
      </w:r>
      <w:r w:rsidR="005E65FF">
        <w:rPr>
          <w:rFonts w:asciiTheme="minorHAnsi" w:hAnsiTheme="minorHAnsi" w:cstheme="minorHAnsi"/>
          <w:sz w:val="22"/>
          <w:lang w:val="en-GB"/>
        </w:rPr>
        <w:fldChar w:fldCharType="begin">
          <w:fldData xml:space="preserve">PEVuZE5vdGU+PENpdGU+PEF1dGhvcj5FbCBNb3VqYWhpZDwvQXV0aG9yPjxZZWFyPjIwMTc8L1ll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</w:fldData>
        </w:fldChar>
      </w:r>
      <w:r w:rsidR="005E65FF">
        <w:rPr>
          <w:rFonts w:asciiTheme="minorHAnsi" w:hAnsiTheme="minorHAnsi" w:cstheme="minorHAnsi"/>
          <w:sz w:val="22"/>
          <w:lang w:val="en-GB"/>
        </w:rPr>
        <w:instrText xml:space="preserve"> ADDIN EN.CITE.DATA </w:instrText>
      </w:r>
      <w:r w:rsidR="005E65FF">
        <w:rPr>
          <w:rFonts w:asciiTheme="minorHAnsi" w:hAnsiTheme="minorHAnsi" w:cstheme="minorHAnsi"/>
          <w:sz w:val="22"/>
          <w:lang w:val="en-GB"/>
        </w:rPr>
      </w:r>
      <w:r w:rsidR="005E65FF">
        <w:rPr>
          <w:rFonts w:asciiTheme="minorHAnsi" w:hAnsiTheme="minorHAnsi" w:cstheme="minorHAnsi"/>
          <w:sz w:val="22"/>
          <w:lang w:val="en-GB"/>
        </w:rPr>
        <w:fldChar w:fldCharType="end"/>
      </w:r>
      <w:ins w:id="59" w:author="authors" w:date="2022-12-15T13:45:00Z">
        <w:r w:rsidR="0064266C" w:rsidRPr="00D03349">
          <w:rPr>
            <w:rFonts w:asciiTheme="minorHAnsi" w:hAnsiTheme="minorHAnsi" w:cstheme="minorHAnsi"/>
            <w:sz w:val="22"/>
            <w:lang w:val="en-GB"/>
          </w:rPr>
        </w:r>
        <w:r w:rsidR="0064266C" w:rsidRPr="00D03349">
          <w:rPr>
            <w:rFonts w:asciiTheme="minorHAnsi" w:hAnsiTheme="minorHAnsi" w:cstheme="minorHAnsi"/>
            <w:sz w:val="22"/>
            <w:lang w:val="en-GB"/>
          </w:rPr>
          <w:fldChar w:fldCharType="separate"/>
        </w:r>
      </w:ins>
      <w:r w:rsidR="005E65FF">
        <w:rPr>
          <w:rFonts w:asciiTheme="minorHAnsi" w:hAnsiTheme="minorHAnsi" w:cstheme="minorHAnsi"/>
          <w:noProof/>
          <w:sz w:val="22"/>
          <w:lang w:val="en-GB"/>
        </w:rPr>
        <w:t>(Bulgarelli et al., 2013; El Moujahid et al., 2017; Yang et al., 2020)</w:t>
      </w:r>
      <w:ins w:id="60" w:author="authors" w:date="2022-12-15T13:45:00Z">
        <w:r w:rsidR="0064266C" w:rsidRPr="00D03349">
          <w:rPr>
            <w:rFonts w:asciiTheme="minorHAnsi" w:hAnsiTheme="minorHAnsi" w:cstheme="minorHAnsi"/>
            <w:sz w:val="22"/>
            <w:lang w:val="en-GB"/>
          </w:rPr>
          <w:fldChar w:fldCharType="end"/>
        </w:r>
        <w:r w:rsidR="0064266C" w:rsidRPr="00D03349">
          <w:rPr>
            <w:rFonts w:asciiTheme="minorHAnsi" w:hAnsiTheme="minorHAnsi" w:cstheme="minorHAnsi"/>
            <w:sz w:val="22"/>
            <w:lang w:val="en-GB"/>
          </w:rPr>
          <w:t xml:space="preserve">. </w:t>
        </w:r>
      </w:ins>
      <w:r w:rsidR="00064250" w:rsidRPr="00D03349">
        <w:rPr>
          <w:rFonts w:asciiTheme="minorHAnsi" w:hAnsiTheme="minorHAnsi" w:cstheme="minorHAnsi"/>
          <w:sz w:val="22"/>
          <w:lang w:val="en-GB"/>
        </w:rPr>
        <w:t>Dispersal</w:t>
      </w:r>
      <w:r w:rsidR="00AE78A0" w:rsidRPr="00D03349">
        <w:rPr>
          <w:rFonts w:asciiTheme="minorHAnsi" w:hAnsiTheme="minorHAnsi" w:cstheme="minorHAnsi"/>
          <w:sz w:val="22"/>
          <w:lang w:val="en-GB"/>
        </w:rPr>
        <w:t xml:space="preserve"> affects</w:t>
      </w:r>
      <w:r w:rsidR="00064250" w:rsidRPr="00D03349">
        <w:rPr>
          <w:rFonts w:asciiTheme="minorHAnsi" w:hAnsiTheme="minorHAnsi" w:cstheme="minorHAnsi"/>
          <w:sz w:val="22"/>
          <w:lang w:val="en-GB"/>
        </w:rPr>
        <w:t xml:space="preserve"> community composition by </w:t>
      </w:r>
      <w:r w:rsidR="00670B5F" w:rsidRPr="00D03349">
        <w:rPr>
          <w:rFonts w:asciiTheme="minorHAnsi" w:hAnsiTheme="minorHAnsi" w:cstheme="minorHAnsi"/>
          <w:sz w:val="22"/>
          <w:lang w:val="en-GB"/>
        </w:rPr>
        <w:t>influencing</w:t>
      </w:r>
      <w:r w:rsidR="005949FF" w:rsidRPr="00D03349">
        <w:rPr>
          <w:rFonts w:asciiTheme="minorHAnsi" w:hAnsiTheme="minorHAnsi" w:cstheme="minorHAnsi"/>
          <w:bCs/>
          <w:sz w:val="22"/>
          <w:lang w:val="en-GB"/>
        </w:rPr>
        <w:t xml:space="preserve"> </w:t>
      </w:r>
      <w:r w:rsidR="00E553A6" w:rsidRPr="00D03349">
        <w:rPr>
          <w:rFonts w:asciiTheme="minorHAnsi" w:hAnsiTheme="minorHAnsi" w:cstheme="minorHAnsi"/>
          <w:bCs/>
          <w:sz w:val="22"/>
          <w:lang w:val="en-GB"/>
        </w:rPr>
        <w:t>the</w:t>
      </w:r>
      <w:r w:rsidR="00AA5B4A" w:rsidRPr="00D03349">
        <w:rPr>
          <w:rFonts w:asciiTheme="minorHAnsi" w:hAnsiTheme="minorHAnsi" w:cstheme="minorHAnsi"/>
          <w:sz w:val="22"/>
          <w:lang w:val="en-GB"/>
        </w:rPr>
        <w:t xml:space="preserve"> establishment of organisms in new sites</w:t>
      </w:r>
      <w:ins w:id="61" w:author="authors" w:date="2022-12-15T13:45:00Z">
        <w:r w:rsidR="00A755CF" w:rsidRPr="00D03349">
          <w:rPr>
            <w:rFonts w:asciiTheme="minorHAnsi" w:hAnsiTheme="minorHAnsi" w:cstheme="minorHAnsi"/>
            <w:sz w:val="22"/>
            <w:lang w:val="en-GB"/>
          </w:rPr>
          <w:t xml:space="preserve">, with </w:t>
        </w:r>
        <w:r w:rsidR="0077419E" w:rsidRPr="00D03349">
          <w:rPr>
            <w:rFonts w:asciiTheme="minorHAnsi" w:hAnsiTheme="minorHAnsi" w:cstheme="minorHAnsi"/>
            <w:sz w:val="22"/>
            <w:lang w:val="en-GB"/>
          </w:rPr>
          <w:t xml:space="preserve">increasing </w:t>
        </w:r>
        <w:r w:rsidR="00276C3D" w:rsidRPr="00D03349">
          <w:rPr>
            <w:rFonts w:asciiTheme="minorHAnsi" w:hAnsiTheme="minorHAnsi" w:cstheme="minorHAnsi"/>
            <w:sz w:val="22"/>
            <w:lang w:val="en-GB"/>
          </w:rPr>
          <w:t xml:space="preserve">geographic </w:t>
        </w:r>
        <w:r w:rsidR="0077419E" w:rsidRPr="00D03349">
          <w:rPr>
            <w:rFonts w:asciiTheme="minorHAnsi" w:hAnsiTheme="minorHAnsi" w:cstheme="minorHAnsi"/>
            <w:sz w:val="22"/>
            <w:lang w:val="en-GB"/>
          </w:rPr>
          <w:t xml:space="preserve">distance </w:t>
        </w:r>
        <w:r w:rsidR="0061012D" w:rsidRPr="00D03349">
          <w:rPr>
            <w:rFonts w:asciiTheme="minorHAnsi" w:hAnsiTheme="minorHAnsi" w:cstheme="minorHAnsi"/>
            <w:sz w:val="22"/>
            <w:lang w:val="en-GB"/>
          </w:rPr>
          <w:t xml:space="preserve">hindering </w:t>
        </w:r>
        <w:r w:rsidR="007C7545" w:rsidRPr="00D03349">
          <w:rPr>
            <w:rFonts w:asciiTheme="minorHAnsi" w:hAnsiTheme="minorHAnsi" w:cstheme="minorHAnsi"/>
            <w:sz w:val="22"/>
            <w:lang w:val="en-GB"/>
          </w:rPr>
          <w:t xml:space="preserve">the </w:t>
        </w:r>
        <w:r w:rsidR="0061012D" w:rsidRPr="00D03349">
          <w:rPr>
            <w:rFonts w:asciiTheme="minorHAnsi" w:hAnsiTheme="minorHAnsi" w:cstheme="minorHAnsi"/>
            <w:sz w:val="22"/>
            <w:lang w:val="en-GB"/>
          </w:rPr>
          <w:t>movement</w:t>
        </w:r>
        <w:r w:rsidR="007C341A" w:rsidRPr="00D03349">
          <w:rPr>
            <w:rFonts w:asciiTheme="minorHAnsi" w:hAnsiTheme="minorHAnsi" w:cstheme="minorHAnsi"/>
            <w:sz w:val="22"/>
            <w:lang w:val="en-GB"/>
          </w:rPr>
          <w:t xml:space="preserve"> of </w:t>
        </w:r>
        <w:r w:rsidR="00282EAD" w:rsidRPr="00D03349">
          <w:rPr>
            <w:rFonts w:asciiTheme="minorHAnsi" w:hAnsiTheme="minorHAnsi" w:cstheme="minorHAnsi"/>
            <w:sz w:val="22"/>
            <w:lang w:val="en-GB"/>
          </w:rPr>
          <w:t>micro-</w:t>
        </w:r>
        <w:r w:rsidR="007C341A" w:rsidRPr="00D03349">
          <w:rPr>
            <w:rFonts w:asciiTheme="minorHAnsi" w:hAnsiTheme="minorHAnsi" w:cstheme="minorHAnsi"/>
            <w:sz w:val="22"/>
            <w:lang w:val="en-GB"/>
          </w:rPr>
          <w:t>organisms</w:t>
        </w:r>
        <w:r w:rsidR="0061012D" w:rsidRPr="00D03349">
          <w:rPr>
            <w:rFonts w:asciiTheme="minorHAnsi" w:hAnsiTheme="minorHAnsi" w:cstheme="minorHAnsi"/>
            <w:sz w:val="22"/>
            <w:lang w:val="en-GB"/>
          </w:rPr>
          <w:t xml:space="preserve"> </w:t>
        </w:r>
        <w:r w:rsidR="008B4941" w:rsidRPr="00D03349">
          <w:rPr>
            <w:rFonts w:asciiTheme="minorHAnsi" w:hAnsiTheme="minorHAnsi" w:cstheme="minorHAnsi"/>
            <w:sz w:val="22"/>
            <w:lang w:val="en-GB"/>
          </w:rPr>
          <w:t>depend</w:t>
        </w:r>
        <w:r w:rsidR="007C7545" w:rsidRPr="00D03349">
          <w:rPr>
            <w:rFonts w:asciiTheme="minorHAnsi" w:hAnsiTheme="minorHAnsi" w:cstheme="minorHAnsi"/>
            <w:sz w:val="22"/>
            <w:lang w:val="en-GB"/>
          </w:rPr>
          <w:t>ing</w:t>
        </w:r>
        <w:r w:rsidR="008B4941" w:rsidRPr="00D03349">
          <w:rPr>
            <w:rFonts w:asciiTheme="minorHAnsi" w:hAnsiTheme="minorHAnsi" w:cstheme="minorHAnsi"/>
            <w:sz w:val="22"/>
            <w:lang w:val="en-GB"/>
          </w:rPr>
          <w:t xml:space="preserve"> on </w:t>
        </w:r>
        <w:r w:rsidR="007C7545" w:rsidRPr="00D03349">
          <w:rPr>
            <w:rFonts w:asciiTheme="minorHAnsi" w:hAnsiTheme="minorHAnsi" w:cstheme="minorHAnsi"/>
            <w:sz w:val="22"/>
            <w:lang w:val="en-GB"/>
          </w:rPr>
          <w:t>their</w:t>
        </w:r>
        <w:r w:rsidR="008B4941" w:rsidRPr="00D03349">
          <w:rPr>
            <w:rFonts w:asciiTheme="minorHAnsi" w:hAnsiTheme="minorHAnsi" w:cstheme="minorHAnsi"/>
            <w:sz w:val="22"/>
            <w:lang w:val="en-GB"/>
          </w:rPr>
          <w:t xml:space="preserve"> dispersal ability and</w:t>
        </w:r>
        <w:r w:rsidR="00F56D8D" w:rsidRPr="00D03349">
          <w:rPr>
            <w:rFonts w:asciiTheme="minorHAnsi" w:hAnsiTheme="minorHAnsi" w:cstheme="minorHAnsi"/>
            <w:sz w:val="22"/>
            <w:lang w:val="en-GB"/>
          </w:rPr>
          <w:t xml:space="preserve"> </w:t>
        </w:r>
        <w:r w:rsidR="00292C15" w:rsidRPr="00D03349">
          <w:rPr>
            <w:rFonts w:asciiTheme="minorHAnsi" w:hAnsiTheme="minorHAnsi" w:cstheme="minorHAnsi"/>
            <w:sz w:val="22"/>
            <w:lang w:val="en-GB"/>
          </w:rPr>
          <w:t>–</w:t>
        </w:r>
      </w:ins>
      <w:r w:rsidR="00A67260">
        <w:rPr>
          <w:rFonts w:asciiTheme="minorHAnsi" w:hAnsiTheme="minorHAnsi" w:cstheme="minorHAnsi"/>
          <w:sz w:val="22"/>
          <w:lang w:val="en-GB"/>
        </w:rPr>
        <w:t xml:space="preserve"> </w:t>
      </w:r>
      <w:ins w:id="62" w:author="authors" w:date="2022-12-15T13:45:00Z">
        <w:r w:rsidR="00292C15" w:rsidRPr="00D03349">
          <w:rPr>
            <w:rFonts w:asciiTheme="minorHAnsi" w:hAnsiTheme="minorHAnsi" w:cstheme="minorHAnsi"/>
            <w:sz w:val="22"/>
            <w:lang w:val="en-GB"/>
          </w:rPr>
          <w:t>when relevant</w:t>
        </w:r>
      </w:ins>
      <w:r w:rsidR="00A67260">
        <w:rPr>
          <w:rFonts w:asciiTheme="minorHAnsi" w:hAnsiTheme="minorHAnsi" w:cstheme="minorHAnsi"/>
          <w:sz w:val="22"/>
          <w:lang w:val="en-GB"/>
        </w:rPr>
        <w:t xml:space="preserve"> </w:t>
      </w:r>
      <w:ins w:id="63" w:author="authors" w:date="2022-12-15T13:45:00Z">
        <w:r w:rsidR="00292C15" w:rsidRPr="00D03349">
          <w:rPr>
            <w:rFonts w:asciiTheme="minorHAnsi" w:hAnsiTheme="minorHAnsi" w:cstheme="minorHAnsi"/>
            <w:sz w:val="22"/>
            <w:lang w:val="en-GB"/>
          </w:rPr>
          <w:t>–</w:t>
        </w:r>
        <w:r w:rsidR="008B4941" w:rsidRPr="00D03349">
          <w:rPr>
            <w:rFonts w:asciiTheme="minorHAnsi" w:hAnsiTheme="minorHAnsi" w:cstheme="minorHAnsi"/>
            <w:sz w:val="22"/>
            <w:lang w:val="en-GB"/>
          </w:rPr>
          <w:t xml:space="preserve"> dispersal vectors </w:t>
        </w:r>
        <w:r w:rsidR="00876E37" w:rsidRPr="00D03349">
          <w:rPr>
            <w:rFonts w:asciiTheme="minorHAnsi" w:hAnsiTheme="minorHAnsi" w:cstheme="minorHAnsi"/>
            <w:sz w:val="22"/>
            <w:lang w:val="en-GB"/>
          </w:rPr>
          <w:fldChar w:fldCharType="begin"/>
        </w:r>
        <w:r w:rsidR="00876E37" w:rsidRPr="00D03349">
          <w:rPr>
            <w:rFonts w:asciiTheme="minorHAnsi" w:hAnsiTheme="minorHAnsi" w:cstheme="minorHAnsi"/>
            <w:sz w:val="22"/>
            <w:lang w:val="en-GB"/>
          </w:rPr>
          <w:instrText xml:space="preserve"> ADDIN EN.CITE &lt;EndNote&gt;&lt;Cite&gt;&lt;Author&gt;Choudoir&lt;/Author&gt;&lt;Year&gt;2022&lt;/Year&gt;&lt;RecNum&gt;2118&lt;/RecNum&gt;&lt;DisplayText&gt;(Choudoir &amp;amp; DeAngelis, 2022)&lt;/DisplayText&gt;&lt;record&gt;&lt;rec-number&gt;2118&lt;/rec-number&gt;&lt;foreign-keys&gt;&lt;key app="EN" db-id="55szs95egwevpber5v8xxppsavzewtad0se9" timestamp="1660137362"&gt;2118&lt;/key&gt;&lt;/foreign-keys&gt;&lt;ref-type name="Journal Article"&gt;17&lt;/ref-type&gt;&lt;contributors&gt;&lt;authors&gt;&lt;author&gt;Choudoir, Mallory J.&lt;/author&gt;&lt;author&gt;DeAngelis, Kristen M.&lt;/author&gt;&lt;/authors&gt;&lt;/contributors&gt;&lt;titles&gt;&lt;title&gt;A framework for integrating microbial dispersal modes into soil ecosystem ecology&lt;/title&gt;&lt;secondary-title&gt;iScience&lt;/secondary-title&gt;&lt;/titles&gt;&lt;periodical&gt;&lt;full-title&gt;iScience&lt;/full-title&gt;&lt;/periodical&gt;&lt;pages&gt;103887&lt;/pages&gt;&lt;volume&gt;25&lt;/volume&gt;&lt;number&gt;3&lt;/number&gt;&lt;keywords&gt;&lt;keyword&gt;Soil science&lt;/keyword&gt;&lt;keyword&gt;Microbiology&lt;/keyword&gt;&lt;keyword&gt;Soil ecology&lt;/keyword&gt;&lt;/keywords&gt;&lt;dates&gt;&lt;year&gt;2022&lt;/year&gt;&lt;pub-dates&gt;&lt;date&gt;2022/03/18/&lt;/date&gt;&lt;/pub-dates&gt;&lt;/dates&gt;&lt;isbn&gt;2589-0042&lt;/isbn&gt;&lt;urls&gt;&lt;related-urls&gt;&lt;url&gt;https://www.sciencedirect.com/science/article/pii/S2589004222001572&lt;/url&gt;&lt;url&gt;https://www.ncbi.nlm.nih.gov/pmc/articles/PMC8866892/pdf/main.pdf&lt;/url&gt;&lt;/related-urls&gt;&lt;/urls&gt;&lt;electronic-resource-num&gt;https://doi.org/10.1016/j.isci.2022.103887&lt;/electronic-resource-num&gt;&lt;/record&gt;&lt;/Cite&gt;&lt;/EndNote&gt;</w:instrText>
        </w:r>
        <w:r w:rsidR="00876E37" w:rsidRPr="00D03349">
          <w:rPr>
            <w:rFonts w:asciiTheme="minorHAnsi" w:hAnsiTheme="minorHAnsi" w:cstheme="minorHAnsi"/>
            <w:sz w:val="22"/>
            <w:lang w:val="en-GB"/>
          </w:rPr>
          <w:fldChar w:fldCharType="separate"/>
        </w:r>
        <w:r w:rsidR="00876E37" w:rsidRPr="00D03349">
          <w:rPr>
            <w:rFonts w:asciiTheme="minorHAnsi" w:hAnsiTheme="minorHAnsi" w:cstheme="minorHAnsi"/>
            <w:noProof/>
            <w:sz w:val="22"/>
            <w:lang w:val="en-GB"/>
          </w:rPr>
          <w:t>(Choudoir &amp; DeAngelis, 2022)</w:t>
        </w:r>
        <w:r w:rsidR="00876E37" w:rsidRPr="00D03349">
          <w:rPr>
            <w:rFonts w:asciiTheme="minorHAnsi" w:hAnsiTheme="minorHAnsi" w:cstheme="minorHAnsi"/>
            <w:sz w:val="22"/>
            <w:lang w:val="en-GB"/>
          </w:rPr>
          <w:fldChar w:fldCharType="end"/>
        </w:r>
        <w:r w:rsidR="00876E37" w:rsidRPr="00D03349">
          <w:rPr>
            <w:rFonts w:asciiTheme="minorHAnsi" w:hAnsiTheme="minorHAnsi" w:cstheme="minorHAnsi"/>
            <w:sz w:val="22"/>
            <w:lang w:val="en-GB"/>
          </w:rPr>
          <w:t>.</w:t>
        </w:r>
      </w:ins>
      <w:r w:rsidR="00AA5B4A" w:rsidRPr="00D03349">
        <w:rPr>
          <w:rFonts w:asciiTheme="minorHAnsi" w:hAnsiTheme="minorHAnsi" w:cstheme="minorHAnsi"/>
          <w:sz w:val="22"/>
          <w:lang w:val="en-GB"/>
        </w:rPr>
        <w:t xml:space="preserve"> </w:t>
      </w:r>
      <w:r w:rsidR="00D32D8A" w:rsidRPr="00D03349">
        <w:rPr>
          <w:rFonts w:asciiTheme="minorHAnsi" w:hAnsiTheme="minorHAnsi" w:cstheme="minorHAnsi"/>
          <w:bCs/>
          <w:sz w:val="22"/>
          <w:lang w:val="en-GB"/>
        </w:rPr>
        <w:t xml:space="preserve">Taken </w:t>
      </w:r>
      <w:r w:rsidR="00AA5B4A" w:rsidRPr="00D03349">
        <w:rPr>
          <w:rFonts w:asciiTheme="minorHAnsi" w:hAnsiTheme="minorHAnsi" w:cstheme="minorHAnsi"/>
          <w:bCs/>
          <w:sz w:val="22"/>
          <w:lang w:val="en-GB"/>
        </w:rPr>
        <w:t xml:space="preserve">together, </w:t>
      </w:r>
      <w:ins w:id="64" w:author="authors" w:date="2022-12-15T13:45:00Z">
        <w:r w:rsidR="005A588F" w:rsidRPr="00D03349">
          <w:rPr>
            <w:rFonts w:asciiTheme="minorHAnsi" w:hAnsiTheme="minorHAnsi" w:cstheme="minorHAnsi"/>
            <w:bCs/>
            <w:sz w:val="22"/>
            <w:lang w:val="en-GB"/>
          </w:rPr>
          <w:t>these</w:t>
        </w:r>
      </w:ins>
      <w:r w:rsidR="005A588F" w:rsidRPr="00D03349">
        <w:rPr>
          <w:rFonts w:asciiTheme="minorHAnsi" w:hAnsiTheme="minorHAnsi" w:cstheme="minorHAnsi"/>
          <w:sz w:val="22"/>
          <w:lang w:val="en-GB"/>
        </w:rPr>
        <w:t xml:space="preserve"> </w:t>
      </w:r>
      <w:r w:rsidR="00AA5B4A" w:rsidRPr="00D03349">
        <w:rPr>
          <w:rFonts w:asciiTheme="minorHAnsi" w:hAnsiTheme="minorHAnsi" w:cstheme="minorHAnsi"/>
          <w:sz w:val="22"/>
          <w:lang w:val="en-GB"/>
        </w:rPr>
        <w:t>processes lead to</w:t>
      </w:r>
      <w:r w:rsidR="00B9799D" w:rsidRPr="00D03349">
        <w:rPr>
          <w:rFonts w:asciiTheme="minorHAnsi" w:hAnsiTheme="minorHAnsi" w:cstheme="minorHAnsi"/>
          <w:sz w:val="22"/>
          <w:lang w:val="en-GB"/>
        </w:rPr>
        <w:t xml:space="preserve"> a</w:t>
      </w:r>
      <w:r w:rsidR="00AA5B4A" w:rsidRPr="00D03349">
        <w:rPr>
          <w:rFonts w:asciiTheme="minorHAnsi" w:hAnsiTheme="minorHAnsi" w:cstheme="minorHAnsi"/>
          <w:sz w:val="22"/>
          <w:lang w:val="en-GB"/>
        </w:rPr>
        <w:t xml:space="preserve"> distance</w:t>
      </w:r>
      <w:r w:rsidR="00B9799D" w:rsidRPr="00D03349">
        <w:rPr>
          <w:rFonts w:asciiTheme="minorHAnsi" w:hAnsiTheme="minorHAnsi" w:cstheme="minorHAnsi"/>
          <w:sz w:val="22"/>
          <w:lang w:val="en-GB"/>
        </w:rPr>
        <w:t xml:space="preserve"> </w:t>
      </w:r>
      <w:r w:rsidR="00AA5B4A" w:rsidRPr="00D03349">
        <w:rPr>
          <w:rFonts w:asciiTheme="minorHAnsi" w:hAnsiTheme="minorHAnsi" w:cstheme="minorHAnsi"/>
          <w:sz w:val="22"/>
          <w:lang w:val="en-GB"/>
        </w:rPr>
        <w:t>decay effect where communities further away are less similar than the communities close-by</w:t>
      </w:r>
      <w:r w:rsidR="00395640" w:rsidRPr="00D03349">
        <w:rPr>
          <w:rFonts w:asciiTheme="minorHAnsi" w:hAnsiTheme="minorHAnsi" w:cstheme="minorHAnsi"/>
          <w:sz w:val="22"/>
          <w:lang w:val="en-GB"/>
        </w:rPr>
        <w:t>,</w:t>
      </w:r>
      <w:r w:rsidR="00AA5B4A" w:rsidRPr="00D03349">
        <w:rPr>
          <w:rFonts w:asciiTheme="minorHAnsi" w:hAnsiTheme="minorHAnsi" w:cstheme="minorHAnsi"/>
          <w:sz w:val="22"/>
          <w:lang w:val="en-GB"/>
        </w:rPr>
        <w:t xml:space="preserve"> because of </w:t>
      </w:r>
      <w:r w:rsidR="00D32D8A" w:rsidRPr="00D03349">
        <w:rPr>
          <w:rFonts w:asciiTheme="minorHAnsi" w:hAnsiTheme="minorHAnsi" w:cstheme="minorHAnsi"/>
          <w:bCs/>
          <w:sz w:val="22"/>
          <w:lang w:val="en-GB"/>
        </w:rPr>
        <w:t>increasingly different</w:t>
      </w:r>
      <w:r w:rsidR="00AA5B4A" w:rsidRPr="00D03349">
        <w:rPr>
          <w:rFonts w:asciiTheme="minorHAnsi" w:hAnsiTheme="minorHAnsi" w:cstheme="minorHAnsi"/>
          <w:sz w:val="22"/>
          <w:lang w:val="en-GB"/>
        </w:rPr>
        <w:t xml:space="preserve"> environmental conditions and/or</w:t>
      </w:r>
      <w:r w:rsidR="00AE78A0" w:rsidRPr="00D03349">
        <w:rPr>
          <w:rFonts w:asciiTheme="minorHAnsi" w:hAnsiTheme="minorHAnsi" w:cstheme="minorHAnsi"/>
          <w:sz w:val="22"/>
          <w:lang w:val="en-GB"/>
        </w:rPr>
        <w:t xml:space="preserve"> </w:t>
      </w:r>
      <w:r w:rsidR="004438E6" w:rsidRPr="00D03349">
        <w:rPr>
          <w:rFonts w:asciiTheme="minorHAnsi" w:hAnsiTheme="minorHAnsi" w:cstheme="minorHAnsi"/>
          <w:sz w:val="22"/>
          <w:lang w:val="en-GB"/>
        </w:rPr>
        <w:t>higher</w:t>
      </w:r>
      <w:r w:rsidR="00634339" w:rsidRPr="00D03349">
        <w:rPr>
          <w:rFonts w:asciiTheme="minorHAnsi" w:hAnsiTheme="minorHAnsi" w:cstheme="minorHAnsi"/>
          <w:sz w:val="22"/>
          <w:lang w:val="en-GB"/>
        </w:rPr>
        <w:t xml:space="preserve"> </w:t>
      </w:r>
      <w:r w:rsidR="004D7886" w:rsidRPr="00D03349">
        <w:rPr>
          <w:rFonts w:asciiTheme="minorHAnsi" w:hAnsiTheme="minorHAnsi" w:cstheme="minorHAnsi"/>
          <w:sz w:val="22"/>
          <w:lang w:val="en-GB"/>
        </w:rPr>
        <w:t xml:space="preserve">isolation </w:t>
      </w:r>
      <w:r w:rsidR="0006206A" w:rsidRPr="00D03349">
        <w:rPr>
          <w:rFonts w:asciiTheme="minorHAnsi" w:hAnsiTheme="minorHAnsi" w:cstheme="minorHAnsi"/>
          <w:bCs/>
          <w:sz w:val="22"/>
          <w:lang w:val="en-GB"/>
        </w:rPr>
        <w:t xml:space="preserve">with </w:t>
      </w:r>
      <w:r w:rsidR="00AE78A0" w:rsidRPr="00D03349">
        <w:rPr>
          <w:rFonts w:asciiTheme="minorHAnsi" w:hAnsiTheme="minorHAnsi" w:cstheme="minorHAnsi"/>
          <w:sz w:val="22"/>
          <w:lang w:val="en-GB"/>
        </w:rPr>
        <w:t>increasing</w:t>
      </w:r>
      <w:r w:rsidR="00AA5B4A" w:rsidRPr="00D03349">
        <w:rPr>
          <w:rFonts w:asciiTheme="minorHAnsi" w:hAnsiTheme="minorHAnsi" w:cstheme="minorHAnsi"/>
          <w:sz w:val="22"/>
          <w:lang w:val="en-GB"/>
        </w:rPr>
        <w:t xml:space="preserve"> distance</w:t>
      </w:r>
      <w:r w:rsidR="007F6732" w:rsidRPr="00D03349">
        <w:rPr>
          <w:rFonts w:asciiTheme="minorHAnsi" w:hAnsiTheme="minorHAnsi" w:cstheme="minorHAnsi"/>
          <w:sz w:val="22"/>
          <w:lang w:val="en-GB"/>
        </w:rPr>
        <w:t xml:space="preserve"> </w:t>
      </w:r>
      <w:r w:rsidR="007F6732" w:rsidRPr="00D03349">
        <w:rPr>
          <w:rFonts w:asciiTheme="minorHAnsi" w:hAnsiTheme="minorHAnsi" w:cstheme="minorHAnsi"/>
          <w:sz w:val="22"/>
          <w:lang w:val="en-GB"/>
        </w:rPr>
        <w:fldChar w:fldCharType="begin">
          <w:fldData xml:space="preserve">PEVuZE5vdGU+PENpdGU+PEF1dGhvcj5OZWtvbGE8L0F1dGhvcj48WWVhcj4xOTk5PC9ZZWFyPjxS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</w:fldData>
        </w:fldChar>
      </w:r>
      <w:r w:rsidR="005E65FF">
        <w:rPr>
          <w:rFonts w:asciiTheme="minorHAnsi" w:hAnsiTheme="minorHAnsi" w:cstheme="minorHAnsi"/>
          <w:sz w:val="22"/>
          <w:lang w:val="en-GB"/>
        </w:rPr>
        <w:instrText xml:space="preserve"> ADDIN EN.CITE </w:instrText>
      </w:r>
      <w:r w:rsidR="005E65FF">
        <w:rPr>
          <w:rFonts w:asciiTheme="minorHAnsi" w:hAnsiTheme="minorHAnsi" w:cstheme="minorHAnsi"/>
          <w:sz w:val="22"/>
          <w:lang w:val="en-GB"/>
        </w:rPr>
        <w:fldChar w:fldCharType="begin">
          <w:fldData xml:space="preserve">PEVuZE5vdGU+PENpdGU+PEF1dGhvcj5OZWtvbGE8L0F1dGhvcj48WWVhcj4xOTk5PC9ZZWFyPjxS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</w:fldData>
        </w:fldChar>
      </w:r>
      <w:r w:rsidR="005E65FF">
        <w:rPr>
          <w:rFonts w:asciiTheme="minorHAnsi" w:hAnsiTheme="minorHAnsi" w:cstheme="minorHAnsi"/>
          <w:sz w:val="22"/>
          <w:lang w:val="en-GB"/>
        </w:rPr>
        <w:instrText xml:space="preserve"> ADDIN EN.CITE.DATA </w:instrText>
      </w:r>
      <w:r w:rsidR="005E65FF">
        <w:rPr>
          <w:rFonts w:asciiTheme="minorHAnsi" w:hAnsiTheme="minorHAnsi" w:cstheme="minorHAnsi"/>
          <w:sz w:val="22"/>
          <w:lang w:val="en-GB"/>
        </w:rPr>
      </w:r>
      <w:r w:rsidR="005E65FF">
        <w:rPr>
          <w:rFonts w:asciiTheme="minorHAnsi" w:hAnsiTheme="minorHAnsi" w:cstheme="minorHAnsi"/>
          <w:sz w:val="22"/>
          <w:lang w:val="en-GB"/>
        </w:rPr>
        <w:fldChar w:fldCharType="end"/>
      </w:r>
      <w:r w:rsidR="007F6732" w:rsidRPr="00D03349">
        <w:rPr>
          <w:rFonts w:asciiTheme="minorHAnsi" w:hAnsiTheme="minorHAnsi" w:cstheme="minorHAnsi"/>
          <w:sz w:val="22"/>
          <w:lang w:val="en-GB"/>
        </w:rPr>
      </w:r>
      <w:r w:rsidR="007F6732" w:rsidRPr="00D03349">
        <w:rPr>
          <w:rFonts w:asciiTheme="minorHAnsi" w:hAnsiTheme="minorHAnsi" w:cstheme="minorHAnsi"/>
          <w:sz w:val="22"/>
          <w:lang w:val="en-GB"/>
        </w:rPr>
        <w:fldChar w:fldCharType="separate"/>
      </w:r>
      <w:r w:rsidR="005E65FF">
        <w:rPr>
          <w:rFonts w:asciiTheme="minorHAnsi" w:hAnsiTheme="minorHAnsi" w:cstheme="minorHAnsi"/>
          <w:noProof/>
          <w:sz w:val="22"/>
          <w:lang w:val="en-GB"/>
        </w:rPr>
        <w:t>(Clark et al., 2021; Nekola &amp; White, 1999; Ranjard et al., 2013; Soininen et al., 2007b; Zeng et al., 2019)</w:t>
      </w:r>
      <w:r w:rsidR="007F6732" w:rsidRPr="00D03349">
        <w:rPr>
          <w:rFonts w:asciiTheme="minorHAnsi" w:hAnsiTheme="minorHAnsi" w:cstheme="minorHAnsi"/>
          <w:sz w:val="22"/>
          <w:lang w:val="en-GB"/>
        </w:rPr>
        <w:fldChar w:fldCharType="end"/>
      </w:r>
      <w:r w:rsidR="00AA5B4A" w:rsidRPr="00D03349">
        <w:rPr>
          <w:rFonts w:asciiTheme="minorHAnsi" w:hAnsiTheme="minorHAnsi" w:cstheme="minorHAnsi"/>
          <w:sz w:val="22"/>
          <w:lang w:val="en-GB"/>
        </w:rPr>
        <w:t xml:space="preserve">. </w:t>
      </w:r>
      <w:r w:rsidR="006006B2" w:rsidRPr="00D03349">
        <w:rPr>
          <w:rFonts w:asciiTheme="minorHAnsi" w:hAnsiTheme="minorHAnsi" w:cstheme="minorHAnsi"/>
          <w:sz w:val="22"/>
          <w:lang w:val="en-GB"/>
        </w:rPr>
        <w:t>While</w:t>
      </w:r>
      <w:r w:rsidR="00072B07" w:rsidRPr="00D03349">
        <w:rPr>
          <w:rFonts w:asciiTheme="minorHAnsi" w:hAnsiTheme="minorHAnsi" w:cstheme="minorHAnsi"/>
          <w:sz w:val="22"/>
          <w:lang w:val="en-GB"/>
        </w:rPr>
        <w:t xml:space="preserve"> </w:t>
      </w:r>
      <w:r w:rsidR="007F6732" w:rsidRPr="00D03349">
        <w:rPr>
          <w:rFonts w:asciiTheme="minorHAnsi" w:hAnsiTheme="minorHAnsi" w:cstheme="minorHAnsi"/>
          <w:sz w:val="22"/>
          <w:lang w:val="en-GB"/>
        </w:rPr>
        <w:t xml:space="preserve">dissimilarity of environmental conditions </w:t>
      </w:r>
      <w:r w:rsidR="006006B2" w:rsidRPr="00D03349">
        <w:rPr>
          <w:rFonts w:asciiTheme="minorHAnsi" w:hAnsiTheme="minorHAnsi" w:cstheme="minorHAnsi"/>
          <w:sz w:val="22"/>
          <w:lang w:val="en-GB"/>
        </w:rPr>
        <w:t>can correlate with</w:t>
      </w:r>
      <w:r w:rsidR="007F6732" w:rsidRPr="00D03349">
        <w:rPr>
          <w:rFonts w:asciiTheme="minorHAnsi" w:hAnsiTheme="minorHAnsi" w:cstheme="minorHAnsi"/>
          <w:sz w:val="22"/>
          <w:lang w:val="en-GB"/>
        </w:rPr>
        <w:t xml:space="preserve"> geographical distance</w:t>
      </w:r>
      <w:r w:rsidR="00072B07" w:rsidRPr="00D03349">
        <w:rPr>
          <w:rFonts w:asciiTheme="minorHAnsi" w:hAnsiTheme="minorHAnsi" w:cstheme="minorHAnsi"/>
          <w:sz w:val="22"/>
          <w:lang w:val="en-GB"/>
        </w:rPr>
        <w:t xml:space="preserve">, </w:t>
      </w:r>
      <w:r w:rsidR="007F6732" w:rsidRPr="00D03349">
        <w:rPr>
          <w:rFonts w:asciiTheme="minorHAnsi" w:hAnsiTheme="minorHAnsi" w:cstheme="minorHAnsi"/>
          <w:sz w:val="22"/>
          <w:lang w:val="en-GB"/>
        </w:rPr>
        <w:lastRenderedPageBreak/>
        <w:t xml:space="preserve">environmentally similar conditions can be found </w:t>
      </w:r>
      <w:r w:rsidR="00DA640D" w:rsidRPr="00D03349">
        <w:rPr>
          <w:rFonts w:asciiTheme="minorHAnsi" w:hAnsiTheme="minorHAnsi" w:cstheme="minorHAnsi"/>
          <w:sz w:val="22"/>
          <w:lang w:val="en-GB"/>
        </w:rPr>
        <w:t xml:space="preserve">from distant locations </w:t>
      </w:r>
      <w:r w:rsidR="007F6732" w:rsidRPr="00D03349">
        <w:rPr>
          <w:rFonts w:asciiTheme="minorHAnsi" w:hAnsiTheme="minorHAnsi" w:cstheme="minorHAnsi"/>
          <w:sz w:val="22"/>
          <w:lang w:val="en-GB"/>
        </w:rPr>
        <w:t>too</w:t>
      </w:r>
      <w:r w:rsidR="004D7886" w:rsidRPr="00D03349">
        <w:rPr>
          <w:rFonts w:asciiTheme="minorHAnsi" w:hAnsiTheme="minorHAnsi" w:cstheme="minorHAnsi"/>
          <w:sz w:val="22"/>
          <w:lang w:val="en-GB"/>
        </w:rPr>
        <w:t>,</w:t>
      </w:r>
      <w:r w:rsidR="003551F5" w:rsidRPr="00D03349">
        <w:rPr>
          <w:rFonts w:asciiTheme="minorHAnsi" w:hAnsiTheme="minorHAnsi" w:cstheme="minorHAnsi"/>
          <w:bCs/>
          <w:sz w:val="22"/>
          <w:lang w:val="en-GB"/>
        </w:rPr>
        <w:t xml:space="preserve"> or reversely</w:t>
      </w:r>
      <w:r w:rsidR="004D7886" w:rsidRPr="00D03349">
        <w:rPr>
          <w:rFonts w:asciiTheme="minorHAnsi" w:hAnsiTheme="minorHAnsi" w:cstheme="minorHAnsi"/>
          <w:bCs/>
          <w:sz w:val="22"/>
          <w:lang w:val="en-GB"/>
        </w:rPr>
        <w:t>,</w:t>
      </w:r>
      <w:r w:rsidR="003551F5" w:rsidRPr="00D03349">
        <w:rPr>
          <w:rFonts w:asciiTheme="minorHAnsi" w:hAnsiTheme="minorHAnsi" w:cstheme="minorHAnsi"/>
          <w:bCs/>
          <w:sz w:val="22"/>
          <w:lang w:val="en-GB"/>
        </w:rPr>
        <w:t xml:space="preserve"> sharp environmental transitions can occur across small distances</w:t>
      </w:r>
      <w:r w:rsidR="002F5C91" w:rsidRPr="00D03349">
        <w:rPr>
          <w:rFonts w:asciiTheme="minorHAnsi" w:hAnsiTheme="minorHAnsi" w:cstheme="minorHAnsi"/>
          <w:bCs/>
          <w:sz w:val="22"/>
          <w:lang w:val="en-GB"/>
        </w:rPr>
        <w:t xml:space="preserve"> </w:t>
      </w:r>
      <w:r w:rsidR="002F5C91" w:rsidRPr="00D03349">
        <w:rPr>
          <w:rFonts w:asciiTheme="minorHAnsi" w:hAnsiTheme="minorHAnsi" w:cstheme="minorHAnsi"/>
          <w:bCs/>
          <w:sz w:val="22"/>
          <w:lang w:val="en-GB"/>
        </w:rPr>
        <w:fldChar w:fldCharType="begin"/>
      </w:r>
      <w:r w:rsidR="005E65FF">
        <w:rPr>
          <w:rFonts w:asciiTheme="minorHAnsi" w:hAnsiTheme="minorHAnsi" w:cstheme="minorHAnsi"/>
          <w:bCs/>
          <w:sz w:val="22"/>
          <w:lang w:val="en-GB"/>
        </w:rPr>
        <w:instrText xml:space="preserve"> ADDIN EN.CITE &lt;EndNote&gt;&lt;Cite&gt;&lt;Author&gt;Stenger&lt;/Author&gt;&lt;Year&gt;2002&lt;/Year&gt;&lt;RecNum&gt;2036&lt;/RecNum&gt;&lt;DisplayText&gt;(Stenger et al., 2002)&lt;/DisplayText&gt;&lt;record&gt;&lt;rec-number&gt;2036&lt;/rec-number&gt;&lt;foreign-keys&gt;&lt;key app="EN" db-id="0pppftt0yraewvew22qxdde4pxea2xpv999e" timestamp="1611242949"&gt;2036&lt;/key&gt;&lt;/foreign-keys&gt;&lt;ref-type name="Journal Article"&gt;17&lt;/ref-type&gt;&lt;contributors&gt;&lt;authors&gt;&lt;author&gt;Stenger, R.&lt;/author&gt;&lt;author&gt;Priesack, E.&lt;/author&gt;&lt;author&gt;Beese, F.&lt;/author&gt;&lt;/authors&gt;&lt;/contributors&gt;&lt;titles&gt;&lt;title&gt;Spatial variation of nitrate–N and related soil properties at the plot-scale&lt;/title&gt;&lt;secondary-title&gt;Geoderma&lt;/secondary-title&gt;&lt;/titles&gt;&lt;periodical&gt;&lt;full-title&gt;Geoderma&lt;/full-title&gt;&lt;/periodical&gt;&lt;pages&gt;259-275&lt;/pages&gt;&lt;volume&gt;105&lt;/volume&gt;&lt;number&gt;3&lt;/number&gt;&lt;keywords&gt;&lt;keyword&gt;Site-specific management&lt;/keyword&gt;&lt;keyword&gt;Spatial variation&lt;/keyword&gt;&lt;keyword&gt;Temporal variation&lt;/keyword&gt;&lt;keyword&gt;Heterogeneity&lt;/keyword&gt;&lt;/keywords&gt;&lt;dates&gt;&lt;year&gt;2002&lt;/year&gt;&lt;pub-dates&gt;&lt;date&gt;2002/02/01/&lt;/date&gt;&lt;/pub-dates&gt;&lt;/dates&gt;&lt;isbn&gt;0016-7061&lt;/isbn&gt;&lt;urls&gt;&lt;related-urls&gt;&lt;url&gt;http://www.sciencedirect.com/science/article/pii/S0016706101001070&lt;/url&gt;&lt;/related-urls&gt;&lt;/urls&gt;&lt;electronic-resource-num&gt;https://doi.org/10.1016/S0016-7061(01)00107-0&lt;/electronic-resource-num&gt;&lt;/record&gt;&lt;/Cite&gt;&lt;/EndNote&gt;</w:instrText>
      </w:r>
      <w:r w:rsidR="002F5C91" w:rsidRPr="00D03349">
        <w:rPr>
          <w:rFonts w:asciiTheme="minorHAnsi" w:hAnsiTheme="minorHAnsi" w:cstheme="minorHAnsi"/>
          <w:bCs/>
          <w:sz w:val="22"/>
          <w:lang w:val="en-GB"/>
        </w:rPr>
        <w:fldChar w:fldCharType="separate"/>
      </w:r>
      <w:r w:rsidR="005E65FF">
        <w:rPr>
          <w:rFonts w:asciiTheme="minorHAnsi" w:hAnsiTheme="minorHAnsi" w:cstheme="minorHAnsi"/>
          <w:bCs/>
          <w:noProof/>
          <w:sz w:val="22"/>
          <w:lang w:val="en-GB"/>
        </w:rPr>
        <w:t>(Stenger et al., 2002)</w:t>
      </w:r>
      <w:r w:rsidR="002F5C91" w:rsidRPr="00D03349">
        <w:rPr>
          <w:rFonts w:asciiTheme="minorHAnsi" w:hAnsiTheme="minorHAnsi" w:cstheme="minorHAnsi"/>
          <w:bCs/>
          <w:sz w:val="22"/>
          <w:lang w:val="en-GB"/>
        </w:rPr>
        <w:fldChar w:fldCharType="end"/>
      </w:r>
      <w:r w:rsidR="007F6732" w:rsidRPr="00D03349">
        <w:rPr>
          <w:rFonts w:asciiTheme="minorHAnsi" w:hAnsiTheme="minorHAnsi" w:cstheme="minorHAnsi"/>
          <w:bCs/>
          <w:sz w:val="22"/>
          <w:lang w:val="en-GB"/>
        </w:rPr>
        <w:t>.</w:t>
      </w:r>
      <w:r w:rsidR="007F6732" w:rsidRPr="00D03349">
        <w:rPr>
          <w:rFonts w:asciiTheme="minorHAnsi" w:hAnsiTheme="minorHAnsi" w:cstheme="minorHAnsi"/>
          <w:sz w:val="22"/>
          <w:lang w:val="en-GB"/>
        </w:rPr>
        <w:t xml:space="preserve"> Thus, </w:t>
      </w:r>
      <w:r w:rsidR="00072B07" w:rsidRPr="00D03349">
        <w:rPr>
          <w:rFonts w:asciiTheme="minorHAnsi" w:hAnsiTheme="minorHAnsi" w:cstheme="minorHAnsi"/>
          <w:sz w:val="22"/>
          <w:lang w:val="en-GB"/>
        </w:rPr>
        <w:t xml:space="preserve">sampling </w:t>
      </w:r>
      <w:r w:rsidR="00AC52A3" w:rsidRPr="00D03349">
        <w:rPr>
          <w:rFonts w:asciiTheme="minorHAnsi" w:hAnsiTheme="minorHAnsi" w:cstheme="minorHAnsi"/>
          <w:bCs/>
          <w:sz w:val="22"/>
          <w:lang w:val="en-GB"/>
        </w:rPr>
        <w:t xml:space="preserve">soil </w:t>
      </w:r>
      <w:r w:rsidR="006006B2" w:rsidRPr="00D03349">
        <w:rPr>
          <w:rFonts w:asciiTheme="minorHAnsi" w:hAnsiTheme="minorHAnsi" w:cstheme="minorHAnsi"/>
          <w:sz w:val="22"/>
          <w:lang w:val="en-GB"/>
        </w:rPr>
        <w:t xml:space="preserve">bacterial </w:t>
      </w:r>
      <w:ins w:id="65" w:author="authors" w:date="2022-12-15T13:45:00Z">
        <w:r w:rsidR="002A4554" w:rsidRPr="00D03349">
          <w:rPr>
            <w:rFonts w:asciiTheme="minorHAnsi" w:hAnsiTheme="minorHAnsi" w:cstheme="minorHAnsi"/>
            <w:sz w:val="22"/>
            <w:lang w:val="en-GB"/>
          </w:rPr>
          <w:t>habitats</w:t>
        </w:r>
      </w:ins>
      <w:r w:rsidR="002A4554" w:rsidRPr="00D03349">
        <w:rPr>
          <w:rFonts w:asciiTheme="minorHAnsi" w:hAnsiTheme="minorHAnsi" w:cstheme="minorHAnsi"/>
          <w:sz w:val="22"/>
          <w:lang w:val="en-GB"/>
        </w:rPr>
        <w:t xml:space="preserve"> </w:t>
      </w:r>
      <w:r w:rsidR="00072B07" w:rsidRPr="00D03349">
        <w:rPr>
          <w:rFonts w:asciiTheme="minorHAnsi" w:hAnsiTheme="minorHAnsi" w:cstheme="minorHAnsi"/>
          <w:sz w:val="22"/>
          <w:lang w:val="en-GB"/>
        </w:rPr>
        <w:t xml:space="preserve">over broad spatial </w:t>
      </w:r>
      <w:r w:rsidR="003551F5" w:rsidRPr="00D03349">
        <w:rPr>
          <w:rFonts w:asciiTheme="minorHAnsi" w:hAnsiTheme="minorHAnsi" w:cstheme="minorHAnsi"/>
          <w:bCs/>
          <w:sz w:val="22"/>
          <w:lang w:val="en-GB"/>
        </w:rPr>
        <w:t xml:space="preserve">and environmental </w:t>
      </w:r>
      <w:r w:rsidR="00072B07" w:rsidRPr="00D03349">
        <w:rPr>
          <w:rFonts w:asciiTheme="minorHAnsi" w:hAnsiTheme="minorHAnsi" w:cstheme="minorHAnsi"/>
          <w:sz w:val="22"/>
          <w:lang w:val="en-GB"/>
        </w:rPr>
        <w:t>transects</w:t>
      </w:r>
      <w:r w:rsidR="00085E82" w:rsidRPr="00D03349">
        <w:rPr>
          <w:rFonts w:asciiTheme="minorHAnsi" w:hAnsiTheme="minorHAnsi" w:cstheme="minorHAnsi"/>
          <w:sz w:val="22"/>
          <w:lang w:val="en-GB"/>
        </w:rPr>
        <w:t xml:space="preserve"> including both </w:t>
      </w:r>
      <w:r w:rsidR="00237972" w:rsidRPr="00D03349">
        <w:rPr>
          <w:rFonts w:asciiTheme="minorHAnsi" w:hAnsiTheme="minorHAnsi" w:cstheme="minorHAnsi"/>
          <w:sz w:val="22"/>
          <w:lang w:val="en-GB"/>
        </w:rPr>
        <w:t>fine</w:t>
      </w:r>
      <w:r w:rsidR="00085E82" w:rsidRPr="00D03349">
        <w:rPr>
          <w:rFonts w:asciiTheme="minorHAnsi" w:hAnsiTheme="minorHAnsi" w:cstheme="minorHAnsi"/>
          <w:sz w:val="22"/>
          <w:lang w:val="en-GB"/>
        </w:rPr>
        <w:t xml:space="preserve">- and </w:t>
      </w:r>
      <w:r w:rsidR="00237972" w:rsidRPr="00D03349">
        <w:rPr>
          <w:rFonts w:asciiTheme="minorHAnsi" w:hAnsiTheme="minorHAnsi" w:cstheme="minorHAnsi"/>
          <w:sz w:val="22"/>
          <w:lang w:val="en-GB"/>
        </w:rPr>
        <w:t>broad</w:t>
      </w:r>
      <w:r w:rsidR="00085E82" w:rsidRPr="00D03349">
        <w:rPr>
          <w:rFonts w:asciiTheme="minorHAnsi" w:hAnsiTheme="minorHAnsi" w:cstheme="minorHAnsi"/>
          <w:sz w:val="22"/>
          <w:lang w:val="en-GB"/>
        </w:rPr>
        <w:t>-scale variations</w:t>
      </w:r>
      <w:r w:rsidR="00072B07" w:rsidRPr="00D03349">
        <w:rPr>
          <w:rFonts w:asciiTheme="minorHAnsi" w:hAnsiTheme="minorHAnsi" w:cstheme="minorHAnsi"/>
          <w:sz w:val="22"/>
          <w:lang w:val="en-GB"/>
        </w:rPr>
        <w:t xml:space="preserve"> can allow tearing the effects of </w:t>
      </w:r>
      <w:ins w:id="66" w:author="authors" w:date="2022-12-15T13:45:00Z">
        <w:r w:rsidR="00E37C35" w:rsidRPr="00D03349">
          <w:rPr>
            <w:rFonts w:asciiTheme="minorHAnsi" w:hAnsiTheme="minorHAnsi" w:cstheme="minorHAnsi"/>
            <w:sz w:val="22"/>
            <w:lang w:val="en-GB"/>
          </w:rPr>
          <w:t xml:space="preserve">environmental filtering and </w:t>
        </w:r>
      </w:ins>
      <w:ins w:id="67" w:author="Mod, Heidi K" w:date="2022-12-15T16:16:00Z">
        <w:r w:rsidR="00887DD6">
          <w:rPr>
            <w:rFonts w:asciiTheme="minorHAnsi" w:hAnsiTheme="minorHAnsi" w:cstheme="minorHAnsi"/>
            <w:sz w:val="22"/>
            <w:lang w:val="en-GB"/>
          </w:rPr>
          <w:t>dispersal</w:t>
        </w:r>
      </w:ins>
      <w:r w:rsidR="00072B07" w:rsidRPr="00D03349">
        <w:rPr>
          <w:rFonts w:asciiTheme="minorHAnsi" w:hAnsiTheme="minorHAnsi" w:cstheme="minorHAnsi"/>
          <w:sz w:val="22"/>
          <w:lang w:val="en-GB"/>
        </w:rPr>
        <w:t xml:space="preserve"> apart</w:t>
      </w:r>
      <w:r w:rsidR="00AC52A3" w:rsidRPr="00D03349">
        <w:rPr>
          <w:rFonts w:asciiTheme="minorHAnsi" w:hAnsiTheme="minorHAnsi" w:cstheme="minorHAnsi"/>
          <w:bCs/>
          <w:sz w:val="22"/>
          <w:lang w:val="en-GB"/>
        </w:rPr>
        <w:t xml:space="preserve"> </w:t>
      </w:r>
      <w:r w:rsidR="004E7A22" w:rsidRPr="00D03349">
        <w:rPr>
          <w:rFonts w:asciiTheme="minorHAnsi" w:hAnsiTheme="minorHAnsi" w:cstheme="minorHAnsi"/>
          <w:bCs/>
          <w:sz w:val="22"/>
          <w:lang w:val="en-GB"/>
        </w:rPr>
        <w:t xml:space="preserve">based on the covariance between bacterial </w:t>
      </w:r>
      <w:r w:rsidR="004E7A22" w:rsidRPr="00D03349">
        <w:rPr>
          <w:rFonts w:asciiTheme="minorHAnsi" w:hAnsiTheme="minorHAnsi" w:cstheme="minorHAnsi"/>
          <w:sz w:val="22"/>
          <w:lang w:val="en-GB"/>
        </w:rPr>
        <w:t xml:space="preserve">community dissimilarity </w:t>
      </w:r>
      <w:r w:rsidR="008E17EA" w:rsidRPr="00D03349">
        <w:rPr>
          <w:rFonts w:asciiTheme="minorHAnsi" w:hAnsiTheme="minorHAnsi" w:cstheme="minorHAnsi"/>
          <w:bCs/>
          <w:sz w:val="22"/>
          <w:lang w:val="en-GB"/>
        </w:rPr>
        <w:t>and environmental dissimilarity and geograph</w:t>
      </w:r>
      <w:r w:rsidR="004A4EA5" w:rsidRPr="00D03349">
        <w:rPr>
          <w:rFonts w:asciiTheme="minorHAnsi" w:hAnsiTheme="minorHAnsi" w:cstheme="minorHAnsi"/>
          <w:bCs/>
          <w:sz w:val="22"/>
          <w:lang w:val="en-GB"/>
        </w:rPr>
        <w:t>ic distance</w:t>
      </w:r>
      <w:r w:rsidR="00B675FD" w:rsidRPr="00D03349">
        <w:rPr>
          <w:rFonts w:asciiTheme="minorHAnsi" w:hAnsiTheme="minorHAnsi" w:cstheme="minorHAnsi"/>
          <w:bCs/>
          <w:sz w:val="22"/>
          <w:lang w:val="en-GB"/>
        </w:rPr>
        <w:t xml:space="preserve"> </w:t>
      </w:r>
      <w:r w:rsidR="00B675FD" w:rsidRPr="00D03349">
        <w:rPr>
          <w:rFonts w:asciiTheme="minorHAnsi" w:hAnsiTheme="minorHAnsi" w:cstheme="minorHAnsi"/>
          <w:bCs/>
          <w:sz w:val="22"/>
          <w:lang w:val="en-GB"/>
        </w:rPr>
        <w:fldChar w:fldCharType="begin">
          <w:fldData xml:space="preserve">PEVuZE5vdGU+PENpdGU+PEF1dGhvcj5XYW5nPC9BdXRob3I+PFllYXI+MjAxNDwvWWVhcj48UmVj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</w:fldData>
        </w:fldChar>
      </w:r>
      <w:r w:rsidR="005E65FF">
        <w:rPr>
          <w:rFonts w:asciiTheme="minorHAnsi" w:hAnsiTheme="minorHAnsi" w:cstheme="minorHAnsi"/>
          <w:bCs/>
          <w:sz w:val="22"/>
          <w:lang w:val="en-GB"/>
        </w:rPr>
        <w:instrText xml:space="preserve"> ADDIN EN.CITE </w:instrText>
      </w:r>
      <w:r w:rsidR="005E65FF">
        <w:rPr>
          <w:rFonts w:asciiTheme="minorHAnsi" w:hAnsiTheme="minorHAnsi" w:cstheme="minorHAnsi"/>
          <w:bCs/>
          <w:sz w:val="22"/>
          <w:lang w:val="en-GB"/>
        </w:rPr>
        <w:fldChar w:fldCharType="begin">
          <w:fldData xml:space="preserve">PEVuZE5vdGU+PENpdGU+PEF1dGhvcj5XYW5nPC9BdXRob3I+PFllYXI+MjAxNDwvWWVhcj48UmVj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</w:fldData>
        </w:fldChar>
      </w:r>
      <w:r w:rsidR="005E65FF">
        <w:rPr>
          <w:rFonts w:asciiTheme="minorHAnsi" w:hAnsiTheme="minorHAnsi" w:cstheme="minorHAnsi"/>
          <w:bCs/>
          <w:sz w:val="22"/>
          <w:lang w:val="en-GB"/>
        </w:rPr>
        <w:instrText xml:space="preserve"> ADDIN EN.CITE.DATA </w:instrText>
      </w:r>
      <w:r w:rsidR="005E65FF">
        <w:rPr>
          <w:rFonts w:asciiTheme="minorHAnsi" w:hAnsiTheme="minorHAnsi" w:cstheme="minorHAnsi"/>
          <w:bCs/>
          <w:sz w:val="22"/>
          <w:lang w:val="en-GB"/>
        </w:rPr>
      </w:r>
      <w:r w:rsidR="005E65FF">
        <w:rPr>
          <w:rFonts w:asciiTheme="minorHAnsi" w:hAnsiTheme="minorHAnsi" w:cstheme="minorHAnsi"/>
          <w:bCs/>
          <w:sz w:val="22"/>
          <w:lang w:val="en-GB"/>
        </w:rPr>
        <w:fldChar w:fldCharType="end"/>
      </w:r>
      <w:r w:rsidR="00B675FD" w:rsidRPr="00D03349">
        <w:rPr>
          <w:rFonts w:asciiTheme="minorHAnsi" w:hAnsiTheme="minorHAnsi" w:cstheme="minorHAnsi"/>
          <w:bCs/>
          <w:sz w:val="22"/>
          <w:lang w:val="en-GB"/>
        </w:rPr>
      </w:r>
      <w:r w:rsidR="00B675FD" w:rsidRPr="00D03349">
        <w:rPr>
          <w:rFonts w:asciiTheme="minorHAnsi" w:hAnsiTheme="minorHAnsi" w:cstheme="minorHAnsi"/>
          <w:bCs/>
          <w:sz w:val="22"/>
          <w:lang w:val="en-GB"/>
        </w:rPr>
        <w:fldChar w:fldCharType="separate"/>
      </w:r>
      <w:r w:rsidR="005E65FF">
        <w:rPr>
          <w:rFonts w:asciiTheme="minorHAnsi" w:hAnsiTheme="minorHAnsi" w:cstheme="minorHAnsi"/>
          <w:bCs/>
          <w:noProof/>
          <w:sz w:val="22"/>
          <w:lang w:val="en-GB"/>
        </w:rPr>
        <w:t>(Karimi et al., 2020; Wang &amp; Bradburd, 2014)</w:t>
      </w:r>
      <w:r w:rsidR="00B675FD" w:rsidRPr="00D03349">
        <w:rPr>
          <w:rFonts w:asciiTheme="minorHAnsi" w:hAnsiTheme="minorHAnsi" w:cstheme="minorHAnsi"/>
          <w:bCs/>
          <w:sz w:val="22"/>
          <w:lang w:val="en-GB"/>
        </w:rPr>
        <w:fldChar w:fldCharType="end"/>
      </w:r>
      <w:r w:rsidR="00B675FD" w:rsidRPr="00D03349">
        <w:rPr>
          <w:rFonts w:asciiTheme="minorHAnsi" w:hAnsiTheme="minorHAnsi" w:cstheme="minorHAnsi"/>
          <w:bCs/>
          <w:sz w:val="22"/>
          <w:lang w:val="en-GB"/>
        </w:rPr>
        <w:t>.</w:t>
      </w:r>
      <w:r w:rsidR="00B675FD" w:rsidRPr="00D03349">
        <w:rPr>
          <w:rFonts w:asciiTheme="minorHAnsi" w:hAnsiTheme="minorHAnsi" w:cstheme="minorHAnsi"/>
          <w:sz w:val="22"/>
          <w:lang w:val="en-GB"/>
        </w:rPr>
        <w:t xml:space="preserve"> </w:t>
      </w:r>
    </w:p>
    <w:p w14:paraId="11AE650D" w14:textId="66653F9F" w:rsidR="00A84022" w:rsidRPr="00D03349" w:rsidRDefault="00C67F9F" w:rsidP="00AF1539">
      <w:pPr>
        <w:spacing w:line="480" w:lineRule="auto"/>
        <w:contextualSpacing/>
        <w:jc w:val="left"/>
        <w:rPr>
          <w:rFonts w:asciiTheme="minorHAnsi" w:hAnsiTheme="minorHAnsi" w:cstheme="minorHAnsi"/>
          <w:bCs/>
          <w:sz w:val="22"/>
          <w:lang w:val="en-GB"/>
        </w:rPr>
      </w:pPr>
      <w:r w:rsidRPr="00D03349">
        <w:rPr>
          <w:rFonts w:asciiTheme="minorHAnsi" w:hAnsiTheme="minorHAnsi" w:cstheme="minorHAnsi"/>
          <w:bCs/>
          <w:sz w:val="22"/>
          <w:lang w:val="en-GB"/>
        </w:rPr>
        <w:tab/>
      </w:r>
      <w:r w:rsidR="007C2C50" w:rsidRPr="00D03349">
        <w:rPr>
          <w:rFonts w:asciiTheme="minorHAnsi" w:hAnsiTheme="minorHAnsi" w:cstheme="minorHAnsi"/>
          <w:bCs/>
          <w:sz w:val="22"/>
          <w:lang w:val="en-GB"/>
        </w:rPr>
        <w:t>F</w:t>
      </w:r>
      <w:r w:rsidR="00AF6C3D" w:rsidRPr="00D03349">
        <w:rPr>
          <w:rFonts w:asciiTheme="minorHAnsi" w:hAnsiTheme="minorHAnsi" w:cstheme="minorHAnsi"/>
          <w:bCs/>
          <w:sz w:val="22"/>
          <w:lang w:val="en-GB"/>
        </w:rPr>
        <w:t xml:space="preserve">or soil bacteria, </w:t>
      </w:r>
      <w:r w:rsidR="00091931" w:rsidRPr="00D03349">
        <w:rPr>
          <w:rFonts w:asciiTheme="minorHAnsi" w:hAnsiTheme="minorHAnsi" w:cstheme="minorHAnsi"/>
          <w:bCs/>
          <w:sz w:val="22"/>
          <w:lang w:val="en-GB"/>
        </w:rPr>
        <w:t>m</w:t>
      </w:r>
      <w:r w:rsidR="003638A1" w:rsidRPr="00D03349">
        <w:rPr>
          <w:rFonts w:asciiTheme="minorHAnsi" w:hAnsiTheme="minorHAnsi" w:cstheme="minorHAnsi"/>
          <w:bCs/>
          <w:sz w:val="22"/>
          <w:lang w:val="en-GB"/>
        </w:rPr>
        <w:t>ost st</w:t>
      </w:r>
      <w:r w:rsidR="00002687" w:rsidRPr="00D03349">
        <w:rPr>
          <w:rFonts w:asciiTheme="minorHAnsi" w:hAnsiTheme="minorHAnsi" w:cstheme="minorHAnsi"/>
          <w:bCs/>
          <w:sz w:val="22"/>
          <w:lang w:val="en-GB"/>
        </w:rPr>
        <w:t xml:space="preserve">udies on the </w:t>
      </w:r>
      <w:r w:rsidR="00C8013E" w:rsidRPr="00D03349">
        <w:rPr>
          <w:rFonts w:asciiTheme="minorHAnsi" w:hAnsiTheme="minorHAnsi" w:cstheme="minorHAnsi"/>
          <w:bCs/>
          <w:sz w:val="22"/>
          <w:lang w:val="en-GB"/>
        </w:rPr>
        <w:t xml:space="preserve">relative </w:t>
      </w:r>
      <w:r w:rsidR="00002687" w:rsidRPr="00D03349">
        <w:rPr>
          <w:rFonts w:asciiTheme="minorHAnsi" w:hAnsiTheme="minorHAnsi" w:cstheme="minorHAnsi"/>
          <w:bCs/>
          <w:sz w:val="22"/>
          <w:lang w:val="en-GB"/>
        </w:rPr>
        <w:t xml:space="preserve">roles of </w:t>
      </w:r>
      <w:r w:rsidR="00860097" w:rsidRPr="00D03349">
        <w:rPr>
          <w:rFonts w:asciiTheme="minorHAnsi" w:hAnsiTheme="minorHAnsi" w:cstheme="minorHAnsi"/>
          <w:bCs/>
          <w:sz w:val="22"/>
          <w:lang w:val="en-GB"/>
        </w:rPr>
        <w:t xml:space="preserve">environmental filtering </w:t>
      </w:r>
      <w:r w:rsidR="00002687" w:rsidRPr="00D03349">
        <w:rPr>
          <w:rFonts w:asciiTheme="minorHAnsi" w:hAnsiTheme="minorHAnsi" w:cstheme="minorHAnsi"/>
          <w:bCs/>
          <w:sz w:val="22"/>
          <w:lang w:val="en-GB"/>
        </w:rPr>
        <w:t xml:space="preserve">and </w:t>
      </w:r>
      <w:r w:rsidR="00033F8C" w:rsidRPr="00D03349">
        <w:rPr>
          <w:rFonts w:asciiTheme="minorHAnsi" w:hAnsiTheme="minorHAnsi" w:cstheme="minorHAnsi"/>
          <w:bCs/>
          <w:sz w:val="22"/>
          <w:lang w:val="en-GB"/>
        </w:rPr>
        <w:t>dispersal</w:t>
      </w:r>
      <w:r w:rsidR="00002687" w:rsidRPr="00D03349">
        <w:rPr>
          <w:rFonts w:asciiTheme="minorHAnsi" w:hAnsiTheme="minorHAnsi" w:cstheme="minorHAnsi"/>
          <w:bCs/>
          <w:sz w:val="22"/>
          <w:lang w:val="en-GB"/>
        </w:rPr>
        <w:t xml:space="preserve"> </w:t>
      </w:r>
      <w:r w:rsidR="00A24FCA" w:rsidRPr="00D03349">
        <w:rPr>
          <w:rFonts w:asciiTheme="minorHAnsi" w:hAnsiTheme="minorHAnsi" w:cstheme="minorHAnsi"/>
          <w:bCs/>
          <w:sz w:val="22"/>
          <w:lang w:val="en-GB"/>
        </w:rPr>
        <w:t>have focused</w:t>
      </w:r>
      <w:r w:rsidR="00002687" w:rsidRPr="00D03349">
        <w:rPr>
          <w:rFonts w:asciiTheme="minorHAnsi" w:hAnsiTheme="minorHAnsi" w:cstheme="minorHAnsi"/>
          <w:bCs/>
          <w:sz w:val="22"/>
          <w:lang w:val="en-GB"/>
        </w:rPr>
        <w:t xml:space="preserve"> on community dissimilarity based on </w:t>
      </w:r>
      <w:r w:rsidR="00A24FCA" w:rsidRPr="00D03349">
        <w:rPr>
          <w:rFonts w:asciiTheme="minorHAnsi" w:hAnsiTheme="minorHAnsi" w:cstheme="minorHAnsi"/>
          <w:bCs/>
          <w:sz w:val="22"/>
          <w:lang w:val="en-GB"/>
        </w:rPr>
        <w:t xml:space="preserve">the </w:t>
      </w:r>
      <w:r w:rsidR="00002687" w:rsidRPr="00D03349">
        <w:rPr>
          <w:rFonts w:asciiTheme="minorHAnsi" w:hAnsiTheme="minorHAnsi" w:cstheme="minorHAnsi"/>
          <w:bCs/>
          <w:sz w:val="22"/>
          <w:lang w:val="en-GB"/>
        </w:rPr>
        <w:t xml:space="preserve">taxonomic compositions of communities </w:t>
      </w:r>
      <w:ins w:id="68" w:author="authors" w:date="2022-12-15T13:45:00Z">
        <w:r w:rsidR="00002687" w:rsidRPr="00D03349">
          <w:rPr>
            <w:rFonts w:asciiTheme="minorHAnsi" w:hAnsiTheme="minorHAnsi" w:cstheme="minorHAnsi"/>
            <w:bCs/>
            <w:sz w:val="22"/>
            <w:lang w:val="en-GB"/>
          </w:rPr>
          <w:fldChar w:fldCharType="begin">
            <w:fldData xml:space="preserve">PEVuZE5vdGU+PENpdGU+PEF1dGhvcj5LaW5nPC9BdXRob3I+PFllYXI+MjAxMDwvWWVhcj48UmVj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</w:fldData>
          </w:fldChar>
        </w:r>
      </w:ins>
      <w:r w:rsidR="00E451D4">
        <w:rPr>
          <w:rFonts w:asciiTheme="minorHAnsi" w:hAnsiTheme="minorHAnsi" w:cstheme="minorHAnsi"/>
          <w:bCs/>
          <w:sz w:val="22"/>
          <w:lang w:val="en-GB"/>
        </w:rPr>
        <w:instrText xml:space="preserve"> ADDIN EN.CITE </w:instrText>
      </w:r>
      <w:r w:rsidR="00E451D4">
        <w:rPr>
          <w:rFonts w:asciiTheme="minorHAnsi" w:hAnsiTheme="minorHAnsi" w:cstheme="minorHAnsi"/>
          <w:bCs/>
          <w:sz w:val="22"/>
          <w:lang w:val="en-GB"/>
        </w:rPr>
        <w:fldChar w:fldCharType="begin">
          <w:fldData xml:space="preserve">PEVuZE5vdGU+PENpdGU+PEF1dGhvcj5LaW5nPC9BdXRob3I+PFllYXI+MjAxMDwvWWVhcj48UmVj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</w:fldData>
        </w:fldChar>
      </w:r>
      <w:r w:rsidR="00E451D4">
        <w:rPr>
          <w:rFonts w:asciiTheme="minorHAnsi" w:hAnsiTheme="minorHAnsi" w:cstheme="minorHAnsi"/>
          <w:bCs/>
          <w:sz w:val="22"/>
          <w:lang w:val="en-GB"/>
        </w:rPr>
        <w:instrText xml:space="preserve"> ADDIN EN.CITE.DATA </w:instrText>
      </w:r>
      <w:r w:rsidR="00E451D4">
        <w:rPr>
          <w:rFonts w:asciiTheme="minorHAnsi" w:hAnsiTheme="minorHAnsi" w:cstheme="minorHAnsi"/>
          <w:bCs/>
          <w:sz w:val="22"/>
          <w:lang w:val="en-GB"/>
        </w:rPr>
      </w:r>
      <w:r w:rsidR="00E451D4">
        <w:rPr>
          <w:rFonts w:asciiTheme="minorHAnsi" w:hAnsiTheme="minorHAnsi" w:cstheme="minorHAnsi"/>
          <w:bCs/>
          <w:sz w:val="22"/>
          <w:lang w:val="en-GB"/>
        </w:rPr>
        <w:fldChar w:fldCharType="end"/>
      </w:r>
      <w:ins w:id="69" w:author="authors" w:date="2022-12-15T13:45:00Z">
        <w:r w:rsidR="00002687" w:rsidRPr="00D03349">
          <w:rPr>
            <w:rFonts w:asciiTheme="minorHAnsi" w:hAnsiTheme="minorHAnsi" w:cstheme="minorHAnsi"/>
            <w:bCs/>
            <w:sz w:val="22"/>
            <w:lang w:val="en-GB"/>
          </w:rPr>
        </w:r>
        <w:r w:rsidR="00002687" w:rsidRPr="00D03349">
          <w:rPr>
            <w:rFonts w:asciiTheme="minorHAnsi" w:hAnsiTheme="minorHAnsi" w:cstheme="minorHAnsi"/>
            <w:bCs/>
            <w:sz w:val="22"/>
            <w:lang w:val="en-GB"/>
          </w:rPr>
          <w:fldChar w:fldCharType="separate"/>
        </w:r>
        <w:r w:rsidR="002F7190" w:rsidRPr="00D03349">
          <w:rPr>
            <w:rFonts w:asciiTheme="minorHAnsi" w:hAnsiTheme="minorHAnsi" w:cstheme="minorHAnsi"/>
            <w:bCs/>
            <w:noProof/>
            <w:sz w:val="22"/>
            <w:lang w:val="en-GB"/>
          </w:rPr>
          <w:t>(using e.g. phyla or operational taxonomic units = OTUs; Burns et al., 2015; Karimi et al., 2020; King et al., 2010; Yashiro et al., 2016)</w:t>
        </w:r>
        <w:r w:rsidR="00002687" w:rsidRPr="00D03349">
          <w:rPr>
            <w:rFonts w:asciiTheme="minorHAnsi" w:hAnsiTheme="minorHAnsi" w:cstheme="minorHAnsi"/>
            <w:bCs/>
            <w:sz w:val="22"/>
            <w:lang w:val="en-GB"/>
          </w:rPr>
          <w:fldChar w:fldCharType="end"/>
        </w:r>
        <w:r w:rsidR="00175989" w:rsidRPr="00D03349">
          <w:rPr>
            <w:rFonts w:asciiTheme="minorHAnsi" w:hAnsiTheme="minorHAnsi" w:cstheme="minorHAnsi"/>
            <w:bCs/>
            <w:sz w:val="22"/>
            <w:lang w:val="en-GB"/>
          </w:rPr>
          <w:t>.</w:t>
        </w:r>
      </w:ins>
      <w:r w:rsidR="00175989" w:rsidRPr="00D03349">
        <w:rPr>
          <w:rFonts w:asciiTheme="minorHAnsi" w:hAnsiTheme="minorHAnsi" w:cstheme="minorHAnsi"/>
          <w:bCs/>
          <w:sz w:val="22"/>
          <w:lang w:val="en-GB"/>
        </w:rPr>
        <w:t xml:space="preserve"> However,</w:t>
      </w:r>
      <w:r w:rsidR="00CE4F12" w:rsidRPr="00D03349">
        <w:rPr>
          <w:rFonts w:asciiTheme="minorHAnsi" w:hAnsiTheme="minorHAnsi" w:cstheme="minorHAnsi"/>
          <w:bCs/>
          <w:sz w:val="22"/>
          <w:lang w:val="en-GB"/>
        </w:rPr>
        <w:t xml:space="preserve"> </w:t>
      </w:r>
      <w:r w:rsidR="00A24FCA" w:rsidRPr="00D03349">
        <w:rPr>
          <w:rFonts w:asciiTheme="minorHAnsi" w:hAnsiTheme="minorHAnsi" w:cstheme="minorHAnsi"/>
          <w:bCs/>
          <w:sz w:val="22"/>
          <w:lang w:val="en-GB"/>
        </w:rPr>
        <w:t xml:space="preserve">bacterial </w:t>
      </w:r>
      <w:r w:rsidR="00175989" w:rsidRPr="00D03349">
        <w:rPr>
          <w:rFonts w:asciiTheme="minorHAnsi" w:hAnsiTheme="minorHAnsi" w:cstheme="minorHAnsi"/>
          <w:bCs/>
          <w:sz w:val="22"/>
          <w:lang w:val="en-GB"/>
        </w:rPr>
        <w:t>communities can be assessed using other entities too, such as functional attributes, that do not necessarily correlate with taxonom</w:t>
      </w:r>
      <w:r w:rsidR="00CE4F12" w:rsidRPr="00D03349">
        <w:rPr>
          <w:rFonts w:asciiTheme="minorHAnsi" w:hAnsiTheme="minorHAnsi" w:cstheme="minorHAnsi"/>
          <w:bCs/>
          <w:sz w:val="22"/>
          <w:lang w:val="en-GB"/>
        </w:rPr>
        <w:t xml:space="preserve">y </w:t>
      </w:r>
      <w:r w:rsidR="00175989" w:rsidRPr="00D03349">
        <w:rPr>
          <w:rFonts w:asciiTheme="minorHAnsi" w:hAnsiTheme="minorHAnsi" w:cstheme="minorHAnsi"/>
          <w:bCs/>
          <w:sz w:val="22"/>
          <w:lang w:val="en-GB"/>
        </w:rPr>
        <w:fldChar w:fldCharType="begin">
          <w:fldData xml:space="preserve">PEVuZE5vdGU+PENpdGU+PEF1dGhvcj5Mb3VjYTwvQXV0aG9yPjxZZWFyPjIwMTg8L1llYXI+PFJl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</w:fldData>
        </w:fldChar>
      </w:r>
      <w:r w:rsidR="005E65FF">
        <w:rPr>
          <w:rFonts w:asciiTheme="minorHAnsi" w:hAnsiTheme="minorHAnsi" w:cstheme="minorHAnsi"/>
          <w:bCs/>
          <w:sz w:val="22"/>
          <w:lang w:val="en-GB"/>
        </w:rPr>
        <w:instrText xml:space="preserve"> ADDIN EN.CITE </w:instrText>
      </w:r>
      <w:r w:rsidR="005E65FF">
        <w:rPr>
          <w:rFonts w:asciiTheme="minorHAnsi" w:hAnsiTheme="minorHAnsi" w:cstheme="minorHAnsi"/>
          <w:bCs/>
          <w:sz w:val="22"/>
          <w:lang w:val="en-GB"/>
        </w:rPr>
        <w:fldChar w:fldCharType="begin">
          <w:fldData xml:space="preserve">PEVuZE5vdGU+PENpdGU+PEF1dGhvcj5Mb3VjYTwvQXV0aG9yPjxZZWFyPjIwMTg8L1llYXI+PFJl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</w:fldData>
        </w:fldChar>
      </w:r>
      <w:r w:rsidR="005E65FF">
        <w:rPr>
          <w:rFonts w:asciiTheme="minorHAnsi" w:hAnsiTheme="minorHAnsi" w:cstheme="minorHAnsi"/>
          <w:bCs/>
          <w:sz w:val="22"/>
          <w:lang w:val="en-GB"/>
        </w:rPr>
        <w:instrText xml:space="preserve"> ADDIN EN.CITE.DATA </w:instrText>
      </w:r>
      <w:r w:rsidR="005E65FF">
        <w:rPr>
          <w:rFonts w:asciiTheme="minorHAnsi" w:hAnsiTheme="minorHAnsi" w:cstheme="minorHAnsi"/>
          <w:bCs/>
          <w:sz w:val="22"/>
          <w:lang w:val="en-GB"/>
        </w:rPr>
      </w:r>
      <w:r w:rsidR="005E65FF">
        <w:rPr>
          <w:rFonts w:asciiTheme="minorHAnsi" w:hAnsiTheme="minorHAnsi" w:cstheme="minorHAnsi"/>
          <w:bCs/>
          <w:sz w:val="22"/>
          <w:lang w:val="en-GB"/>
        </w:rPr>
        <w:fldChar w:fldCharType="end"/>
      </w:r>
      <w:r w:rsidR="00175989" w:rsidRPr="00D03349">
        <w:rPr>
          <w:rFonts w:asciiTheme="minorHAnsi" w:hAnsiTheme="minorHAnsi" w:cstheme="minorHAnsi"/>
          <w:bCs/>
          <w:sz w:val="22"/>
          <w:lang w:val="en-GB"/>
        </w:rPr>
      </w:r>
      <w:r w:rsidR="00175989" w:rsidRPr="00D03349">
        <w:rPr>
          <w:rFonts w:asciiTheme="minorHAnsi" w:hAnsiTheme="minorHAnsi" w:cstheme="minorHAnsi"/>
          <w:bCs/>
          <w:sz w:val="22"/>
          <w:lang w:val="en-GB"/>
        </w:rPr>
        <w:fldChar w:fldCharType="separate"/>
      </w:r>
      <w:r w:rsidR="005E65FF">
        <w:rPr>
          <w:rFonts w:asciiTheme="minorHAnsi" w:hAnsiTheme="minorHAnsi" w:cstheme="minorHAnsi"/>
          <w:bCs/>
          <w:noProof/>
          <w:sz w:val="22"/>
          <w:lang w:val="en-GB"/>
        </w:rPr>
        <w:t>(Cardoso et al., 2014; Fierer et al., 2012; Louca et al., 2018; Nelson et al., 2016)</w:t>
      </w:r>
      <w:r w:rsidR="00175989" w:rsidRPr="00D03349">
        <w:rPr>
          <w:rFonts w:asciiTheme="minorHAnsi" w:hAnsiTheme="minorHAnsi" w:cstheme="minorHAnsi"/>
          <w:bCs/>
          <w:sz w:val="22"/>
          <w:lang w:val="en-GB"/>
        </w:rPr>
        <w:fldChar w:fldCharType="end"/>
      </w:r>
      <w:r w:rsidR="00F8663B" w:rsidRPr="00D03349">
        <w:rPr>
          <w:rFonts w:asciiTheme="minorHAnsi" w:hAnsiTheme="minorHAnsi" w:cstheme="minorHAnsi"/>
          <w:bCs/>
          <w:sz w:val="22"/>
          <w:lang w:val="en-GB"/>
        </w:rPr>
        <w:t xml:space="preserve"> because functional redundancy</w:t>
      </w:r>
      <w:ins w:id="70" w:author="authors" w:date="2022-12-15T13:45:00Z">
        <w:r w:rsidR="00660F92" w:rsidRPr="00D03349">
          <w:rPr>
            <w:rFonts w:asciiTheme="minorHAnsi" w:hAnsiTheme="minorHAnsi" w:cstheme="minorHAnsi"/>
            <w:bCs/>
            <w:sz w:val="22"/>
            <w:lang w:val="en-GB"/>
          </w:rPr>
          <w:t xml:space="preserve">, i.e. the capacity of multiple species representing a variety of taxonomic groups to </w:t>
        </w:r>
        <w:r w:rsidR="001A4766" w:rsidRPr="00D03349">
          <w:rPr>
            <w:rFonts w:asciiTheme="minorHAnsi" w:hAnsiTheme="minorHAnsi" w:cstheme="minorHAnsi"/>
            <w:bCs/>
            <w:sz w:val="22"/>
            <w:lang w:val="en-GB"/>
          </w:rPr>
          <w:t>ensure</w:t>
        </w:r>
        <w:r w:rsidR="00660F92" w:rsidRPr="00D03349">
          <w:rPr>
            <w:rFonts w:asciiTheme="minorHAnsi" w:hAnsiTheme="minorHAnsi" w:cstheme="minorHAnsi"/>
            <w:bCs/>
            <w:sz w:val="22"/>
            <w:lang w:val="en-GB"/>
          </w:rPr>
          <w:t xml:space="preserve"> similar </w:t>
        </w:r>
        <w:r w:rsidR="001A4766" w:rsidRPr="00D03349">
          <w:rPr>
            <w:rFonts w:asciiTheme="minorHAnsi" w:hAnsiTheme="minorHAnsi" w:cstheme="minorHAnsi"/>
            <w:bCs/>
            <w:sz w:val="22"/>
            <w:lang w:val="en-GB"/>
          </w:rPr>
          <w:t>functions</w:t>
        </w:r>
        <w:r w:rsidR="00660F92" w:rsidRPr="00D03349">
          <w:rPr>
            <w:rFonts w:asciiTheme="minorHAnsi" w:hAnsiTheme="minorHAnsi" w:cstheme="minorHAnsi"/>
            <w:bCs/>
            <w:sz w:val="22"/>
            <w:lang w:val="en-GB"/>
          </w:rPr>
          <w:t xml:space="preserve"> in ecosystem</w:t>
        </w:r>
        <w:r w:rsidR="001A4766" w:rsidRPr="00D03349">
          <w:rPr>
            <w:rFonts w:asciiTheme="minorHAnsi" w:hAnsiTheme="minorHAnsi" w:cstheme="minorHAnsi"/>
            <w:bCs/>
            <w:sz w:val="22"/>
            <w:lang w:val="en-GB"/>
          </w:rPr>
          <w:t>s</w:t>
        </w:r>
        <w:r w:rsidR="00660F92" w:rsidRPr="00D03349">
          <w:rPr>
            <w:rFonts w:asciiTheme="minorHAnsi" w:hAnsiTheme="minorHAnsi" w:cstheme="minorHAnsi"/>
            <w:bCs/>
            <w:sz w:val="22"/>
            <w:lang w:val="en-GB"/>
          </w:rPr>
          <w:t xml:space="preserve"> </w:t>
        </w:r>
        <w:r w:rsidR="00C6782C" w:rsidRPr="00D03349">
          <w:rPr>
            <w:rFonts w:asciiTheme="minorHAnsi" w:hAnsiTheme="minorHAnsi" w:cstheme="minorHAnsi"/>
            <w:bCs/>
            <w:sz w:val="22"/>
            <w:lang w:val="en-GB"/>
          </w:rPr>
          <w:fldChar w:fldCharType="begin"/>
        </w:r>
        <w:r w:rsidR="00C6782C" w:rsidRPr="00D03349">
          <w:rPr>
            <w:rFonts w:asciiTheme="minorHAnsi" w:hAnsiTheme="minorHAnsi" w:cstheme="minorHAnsi"/>
            <w:bCs/>
            <w:sz w:val="22"/>
            <w:lang w:val="en-GB"/>
          </w:rPr>
          <w:instrText xml:space="preserve"> ADDIN EN.CITE &lt;EndNote&gt;&lt;Cite&gt;&lt;Author&gt;Hubbell&lt;/Author&gt;&lt;Year&gt;2005&lt;/Year&gt;&lt;RecNum&gt;2131&lt;/RecNum&gt;&lt;DisplayText&gt;(Hubbell, 2005)&lt;/DisplayText&gt;&lt;record&gt;&lt;rec-number&gt;2131&lt;/rec-number&gt;&lt;foreign-keys&gt;&lt;key app="EN" db-id="55szs95egwevpber5v8xxppsavzewtad0se9" timestamp="1660745510"&gt;2131&lt;/key&gt;&lt;/foreign-keys&gt;&lt;ref-type name="Journal Article"&gt;17&lt;/ref-type&gt;&lt;contributors&gt;&lt;authors&gt;&lt;author&gt;Hubbell, Stephen P.&lt;/author&gt;&lt;/authors&gt;&lt;/contributors&gt;&lt;titles&gt;&lt;title&gt;Neutral Theory in Community Ecology and the Hypothesis of Functional Equivalence&lt;/title&gt;&lt;secondary-title&gt;Functional Ecology&lt;/secondary-title&gt;&lt;/titles&gt;&lt;periodical&gt;&lt;full-title&gt;Functional Ecology&lt;/full-title&gt;&lt;/periodical&gt;&lt;pages&gt;166-172&lt;/pages&gt;&lt;volume&gt;19&lt;/volume&gt;&lt;number&gt;1&lt;/number&gt;&lt;dates&gt;&lt;year&gt;2005&lt;/year&gt;&lt;/dates&gt;&lt;publisher&gt;[British Ecological Society, Wiley]&lt;/publisher&gt;&lt;isbn&gt;02698463, 13652435&lt;/isbn&gt;&lt;urls&gt;&lt;related-urls&gt;&lt;url&gt;http://www.jstor.org/stable/3599285&lt;/url&gt;&lt;/related-urls&gt;&lt;/urls&gt;&lt;custom1&gt;Full publication date: Feb., 2005&lt;/custom1&gt;&lt;remote-database-name&gt;JSTOR&lt;/remote-database-name&gt;&lt;access-date&gt;2022/08/17/&lt;/access-date&gt;&lt;/record&gt;&lt;/Cite&gt;&lt;/EndNote&gt;</w:instrText>
        </w:r>
        <w:r w:rsidR="00C6782C" w:rsidRPr="00D03349">
          <w:rPr>
            <w:rFonts w:asciiTheme="minorHAnsi" w:hAnsiTheme="minorHAnsi" w:cstheme="minorHAnsi"/>
            <w:bCs/>
            <w:sz w:val="22"/>
            <w:lang w:val="en-GB"/>
          </w:rPr>
          <w:fldChar w:fldCharType="separate"/>
        </w:r>
        <w:r w:rsidR="00C6782C" w:rsidRPr="00D03349">
          <w:rPr>
            <w:rFonts w:asciiTheme="minorHAnsi" w:hAnsiTheme="minorHAnsi" w:cstheme="minorHAnsi"/>
            <w:bCs/>
            <w:noProof/>
            <w:sz w:val="22"/>
            <w:lang w:val="en-GB"/>
          </w:rPr>
          <w:t>(Hubbell, 2005)</w:t>
        </w:r>
        <w:r w:rsidR="00C6782C" w:rsidRPr="00D03349">
          <w:rPr>
            <w:rFonts w:asciiTheme="minorHAnsi" w:hAnsiTheme="minorHAnsi" w:cstheme="minorHAnsi"/>
            <w:bCs/>
            <w:sz w:val="22"/>
            <w:lang w:val="en-GB"/>
          </w:rPr>
          <w:fldChar w:fldCharType="end"/>
        </w:r>
        <w:r w:rsidR="00660F92" w:rsidRPr="00D03349">
          <w:rPr>
            <w:rFonts w:asciiTheme="minorHAnsi" w:hAnsiTheme="minorHAnsi" w:cstheme="minorHAnsi"/>
            <w:bCs/>
            <w:sz w:val="22"/>
            <w:lang w:val="en-GB"/>
          </w:rPr>
          <w:t>,</w:t>
        </w:r>
      </w:ins>
      <w:r w:rsidR="002336B9" w:rsidRPr="00D03349">
        <w:rPr>
          <w:rFonts w:asciiTheme="minorHAnsi" w:hAnsiTheme="minorHAnsi" w:cstheme="minorHAnsi"/>
          <w:bCs/>
          <w:sz w:val="22"/>
          <w:lang w:val="en-GB"/>
        </w:rPr>
        <w:t xml:space="preserve"> </w:t>
      </w:r>
      <w:r w:rsidR="00F8663B" w:rsidRPr="00D03349">
        <w:rPr>
          <w:rFonts w:asciiTheme="minorHAnsi" w:hAnsiTheme="minorHAnsi" w:cstheme="minorHAnsi"/>
          <w:bCs/>
          <w:sz w:val="22"/>
          <w:lang w:val="en-GB"/>
        </w:rPr>
        <w:t xml:space="preserve">can be particularly high within </w:t>
      </w:r>
      <w:r w:rsidR="00C3457C" w:rsidRPr="00D03349">
        <w:rPr>
          <w:rFonts w:asciiTheme="minorHAnsi" w:hAnsiTheme="minorHAnsi" w:cstheme="minorHAnsi"/>
          <w:bCs/>
          <w:sz w:val="22"/>
          <w:lang w:val="en-GB"/>
        </w:rPr>
        <w:t>bacterial</w:t>
      </w:r>
      <w:r w:rsidR="00F8663B" w:rsidRPr="00D03349">
        <w:rPr>
          <w:rFonts w:asciiTheme="minorHAnsi" w:hAnsiTheme="minorHAnsi" w:cstheme="minorHAnsi"/>
          <w:bCs/>
          <w:sz w:val="22"/>
          <w:lang w:val="en-GB"/>
        </w:rPr>
        <w:t xml:space="preserve"> communities </w:t>
      </w:r>
      <w:r w:rsidR="00F8663B" w:rsidRPr="00D03349">
        <w:rPr>
          <w:rFonts w:asciiTheme="minorHAnsi" w:hAnsiTheme="minorHAnsi" w:cstheme="minorHAnsi"/>
          <w:bCs/>
          <w:sz w:val="22"/>
          <w:lang w:val="en-GB"/>
        </w:rPr>
        <w:fldChar w:fldCharType="begin">
          <w:fldData xml:space="preserve">PEVuZE5vdGU+PENpdGU+PEF1dGhvcj5XZXJ0ejwvQXV0aG9yPjxZZWFyPjIwMDY8L1llYXI+PFJl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</w:fldData>
        </w:fldChar>
      </w:r>
      <w:r w:rsidR="00E451D4">
        <w:rPr>
          <w:rFonts w:asciiTheme="minorHAnsi" w:hAnsiTheme="minorHAnsi" w:cstheme="minorHAnsi"/>
          <w:bCs/>
          <w:sz w:val="22"/>
          <w:lang w:val="en-GB"/>
        </w:rPr>
        <w:instrText xml:space="preserve"> ADDIN EN.CITE </w:instrText>
      </w:r>
      <w:r w:rsidR="00E451D4">
        <w:rPr>
          <w:rFonts w:asciiTheme="minorHAnsi" w:hAnsiTheme="minorHAnsi" w:cstheme="minorHAnsi"/>
          <w:bCs/>
          <w:sz w:val="22"/>
          <w:lang w:val="en-GB"/>
        </w:rPr>
        <w:fldChar w:fldCharType="begin">
          <w:fldData xml:space="preserve">PEVuZE5vdGU+PENpdGU+PEF1dGhvcj5XZXJ0ejwvQXV0aG9yPjxZZWFyPjIwMDY8L1llYXI+PFJl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</w:fldData>
        </w:fldChar>
      </w:r>
      <w:r w:rsidR="00E451D4">
        <w:rPr>
          <w:rFonts w:asciiTheme="minorHAnsi" w:hAnsiTheme="minorHAnsi" w:cstheme="minorHAnsi"/>
          <w:bCs/>
          <w:sz w:val="22"/>
          <w:lang w:val="en-GB"/>
        </w:rPr>
        <w:instrText xml:space="preserve"> ADDIN EN.CITE.DATA </w:instrText>
      </w:r>
      <w:r w:rsidR="00E451D4">
        <w:rPr>
          <w:rFonts w:asciiTheme="minorHAnsi" w:hAnsiTheme="minorHAnsi" w:cstheme="minorHAnsi"/>
          <w:bCs/>
          <w:sz w:val="22"/>
          <w:lang w:val="en-GB"/>
        </w:rPr>
      </w:r>
      <w:r w:rsidR="00E451D4">
        <w:rPr>
          <w:rFonts w:asciiTheme="minorHAnsi" w:hAnsiTheme="minorHAnsi" w:cstheme="minorHAnsi"/>
          <w:bCs/>
          <w:sz w:val="22"/>
          <w:lang w:val="en-GB"/>
        </w:rPr>
        <w:fldChar w:fldCharType="end"/>
      </w:r>
      <w:r w:rsidR="00F8663B" w:rsidRPr="00D03349">
        <w:rPr>
          <w:rFonts w:asciiTheme="minorHAnsi" w:hAnsiTheme="minorHAnsi" w:cstheme="minorHAnsi"/>
          <w:bCs/>
          <w:sz w:val="22"/>
          <w:lang w:val="en-GB"/>
        </w:rPr>
      </w:r>
      <w:r w:rsidR="00F8663B" w:rsidRPr="00D03349">
        <w:rPr>
          <w:rFonts w:asciiTheme="minorHAnsi" w:hAnsiTheme="minorHAnsi" w:cstheme="minorHAnsi"/>
          <w:bCs/>
          <w:sz w:val="22"/>
          <w:lang w:val="en-GB"/>
        </w:rPr>
        <w:fldChar w:fldCharType="separate"/>
      </w:r>
      <w:r w:rsidR="00230540" w:rsidRPr="00D03349">
        <w:rPr>
          <w:rFonts w:asciiTheme="minorHAnsi" w:hAnsiTheme="minorHAnsi" w:cstheme="minorHAnsi"/>
          <w:bCs/>
          <w:noProof/>
          <w:sz w:val="22"/>
          <w:lang w:val="en-GB"/>
        </w:rPr>
        <w:t>(Wertz et al., 2006)</w:t>
      </w:r>
      <w:r w:rsidR="00F8663B" w:rsidRPr="00D03349">
        <w:rPr>
          <w:rFonts w:asciiTheme="minorHAnsi" w:hAnsiTheme="minorHAnsi" w:cstheme="minorHAnsi"/>
          <w:bCs/>
          <w:sz w:val="22"/>
          <w:lang w:val="en-GB"/>
        </w:rPr>
        <w:fldChar w:fldCharType="end"/>
      </w:r>
      <w:r w:rsidR="00175989" w:rsidRPr="00D03349">
        <w:rPr>
          <w:rFonts w:asciiTheme="minorHAnsi" w:hAnsiTheme="minorHAnsi" w:cstheme="minorHAnsi"/>
          <w:bCs/>
          <w:sz w:val="22"/>
          <w:lang w:val="en-GB"/>
        </w:rPr>
        <w:t xml:space="preserve">. For example, </w:t>
      </w:r>
      <w:r w:rsidR="00AF28F4" w:rsidRPr="00D03349">
        <w:rPr>
          <w:rFonts w:asciiTheme="minorHAnsi" w:hAnsiTheme="minorHAnsi" w:cstheme="minorHAnsi"/>
          <w:bCs/>
          <w:sz w:val="22"/>
          <w:lang w:val="en-GB"/>
        </w:rPr>
        <w:t>communities in two distant</w:t>
      </w:r>
      <w:r w:rsidR="00D43131" w:rsidRPr="00D03349">
        <w:rPr>
          <w:rFonts w:asciiTheme="minorHAnsi" w:hAnsiTheme="minorHAnsi" w:cstheme="minorHAnsi"/>
          <w:bCs/>
          <w:sz w:val="22"/>
          <w:lang w:val="en-GB"/>
        </w:rPr>
        <w:t xml:space="preserve"> but environmentally similar</w:t>
      </w:r>
      <w:r w:rsidR="00AF28F4" w:rsidRPr="00D03349">
        <w:rPr>
          <w:rFonts w:asciiTheme="minorHAnsi" w:hAnsiTheme="minorHAnsi" w:cstheme="minorHAnsi"/>
          <w:bCs/>
          <w:sz w:val="22"/>
          <w:lang w:val="en-GB"/>
        </w:rPr>
        <w:t xml:space="preserve"> places might </w:t>
      </w:r>
      <w:r w:rsidR="007E6AA5" w:rsidRPr="00D03349">
        <w:rPr>
          <w:rFonts w:asciiTheme="minorHAnsi" w:hAnsiTheme="minorHAnsi" w:cstheme="minorHAnsi"/>
          <w:bCs/>
          <w:sz w:val="22"/>
          <w:lang w:val="en-GB"/>
        </w:rPr>
        <w:t xml:space="preserve">considerably differ </w:t>
      </w:r>
      <w:r w:rsidR="00AF28F4" w:rsidRPr="00D03349">
        <w:rPr>
          <w:rFonts w:asciiTheme="minorHAnsi" w:hAnsiTheme="minorHAnsi" w:cstheme="minorHAnsi"/>
          <w:bCs/>
          <w:sz w:val="22"/>
          <w:lang w:val="en-GB"/>
        </w:rPr>
        <w:t>taxonomically due to</w:t>
      </w:r>
      <w:r w:rsidR="00B9799D" w:rsidRPr="00D03349">
        <w:rPr>
          <w:rFonts w:asciiTheme="minorHAnsi" w:hAnsiTheme="minorHAnsi" w:cstheme="minorHAnsi"/>
          <w:bCs/>
          <w:sz w:val="22"/>
          <w:lang w:val="en-GB"/>
        </w:rPr>
        <w:t xml:space="preserve"> the</w:t>
      </w:r>
      <w:r w:rsidR="00AF28F4" w:rsidRPr="00D03349">
        <w:rPr>
          <w:rFonts w:asciiTheme="minorHAnsi" w:hAnsiTheme="minorHAnsi" w:cstheme="minorHAnsi"/>
          <w:bCs/>
          <w:sz w:val="22"/>
          <w:lang w:val="en-GB"/>
        </w:rPr>
        <w:t xml:space="preserve"> </w:t>
      </w:r>
      <w:r w:rsidR="00A24FCA" w:rsidRPr="00D03349">
        <w:rPr>
          <w:rFonts w:asciiTheme="minorHAnsi" w:hAnsiTheme="minorHAnsi" w:cstheme="minorHAnsi"/>
          <w:bCs/>
          <w:sz w:val="22"/>
          <w:lang w:val="en-GB"/>
        </w:rPr>
        <w:t>dispersal</w:t>
      </w:r>
      <w:r w:rsidR="007C2C50" w:rsidRPr="00D03349">
        <w:rPr>
          <w:rFonts w:asciiTheme="minorHAnsi" w:hAnsiTheme="minorHAnsi" w:cstheme="minorHAnsi"/>
          <w:bCs/>
          <w:sz w:val="22"/>
          <w:lang w:val="en-GB"/>
        </w:rPr>
        <w:t xml:space="preserve"> barrier</w:t>
      </w:r>
      <w:r w:rsidR="00A24FCA" w:rsidRPr="00D03349">
        <w:rPr>
          <w:rFonts w:asciiTheme="minorHAnsi" w:hAnsiTheme="minorHAnsi" w:cstheme="minorHAnsi"/>
          <w:bCs/>
          <w:sz w:val="22"/>
          <w:lang w:val="en-GB"/>
        </w:rPr>
        <w:t>, whereas</w:t>
      </w:r>
      <w:r w:rsidR="00D43131" w:rsidRPr="00D03349">
        <w:rPr>
          <w:rFonts w:asciiTheme="minorHAnsi" w:hAnsiTheme="minorHAnsi" w:cstheme="minorHAnsi"/>
          <w:bCs/>
          <w:sz w:val="22"/>
          <w:lang w:val="en-GB"/>
        </w:rPr>
        <w:t xml:space="preserve"> their functional composition might be </w:t>
      </w:r>
      <w:r w:rsidR="007E6AA5" w:rsidRPr="00D03349">
        <w:rPr>
          <w:rFonts w:asciiTheme="minorHAnsi" w:hAnsiTheme="minorHAnsi" w:cstheme="minorHAnsi"/>
          <w:bCs/>
          <w:sz w:val="22"/>
          <w:lang w:val="en-GB"/>
        </w:rPr>
        <w:t xml:space="preserve">relatively </w:t>
      </w:r>
      <w:r w:rsidR="00D43131" w:rsidRPr="00D03349">
        <w:rPr>
          <w:rFonts w:asciiTheme="minorHAnsi" w:hAnsiTheme="minorHAnsi" w:cstheme="minorHAnsi"/>
          <w:bCs/>
          <w:sz w:val="22"/>
          <w:lang w:val="en-GB"/>
        </w:rPr>
        <w:t xml:space="preserve">more similar due to </w:t>
      </w:r>
      <w:r w:rsidR="00650EC3" w:rsidRPr="00D03349">
        <w:rPr>
          <w:rFonts w:asciiTheme="minorHAnsi" w:hAnsiTheme="minorHAnsi" w:cstheme="minorHAnsi"/>
          <w:bCs/>
          <w:sz w:val="22"/>
          <w:lang w:val="en-GB"/>
        </w:rPr>
        <w:t xml:space="preserve">prevailing </w:t>
      </w:r>
      <w:r w:rsidR="00D43131" w:rsidRPr="00D03349">
        <w:rPr>
          <w:rFonts w:asciiTheme="minorHAnsi" w:hAnsiTheme="minorHAnsi" w:cstheme="minorHAnsi"/>
          <w:bCs/>
          <w:sz w:val="22"/>
          <w:lang w:val="en-GB"/>
        </w:rPr>
        <w:t xml:space="preserve">environmental </w:t>
      </w:r>
      <w:r w:rsidR="00650EC3" w:rsidRPr="00D03349">
        <w:rPr>
          <w:rFonts w:asciiTheme="minorHAnsi" w:hAnsiTheme="minorHAnsi" w:cstheme="minorHAnsi"/>
          <w:bCs/>
          <w:sz w:val="22"/>
          <w:lang w:val="en-GB"/>
        </w:rPr>
        <w:t>conditions</w:t>
      </w:r>
      <w:r w:rsidR="00D43131" w:rsidRPr="00D03349">
        <w:rPr>
          <w:rFonts w:asciiTheme="minorHAnsi" w:hAnsiTheme="minorHAnsi" w:cstheme="minorHAnsi"/>
          <w:bCs/>
          <w:sz w:val="22"/>
          <w:lang w:val="en-GB"/>
        </w:rPr>
        <w:t xml:space="preserve"> </w:t>
      </w:r>
      <w:r w:rsidR="00AF28F4" w:rsidRPr="00D03349">
        <w:rPr>
          <w:rFonts w:asciiTheme="minorHAnsi" w:hAnsiTheme="minorHAnsi" w:cstheme="minorHAnsi"/>
          <w:bCs/>
          <w:sz w:val="22"/>
          <w:lang w:val="en-GB"/>
        </w:rPr>
        <w:t>favour</w:t>
      </w:r>
      <w:r w:rsidR="00D43131" w:rsidRPr="00D03349">
        <w:rPr>
          <w:rFonts w:asciiTheme="minorHAnsi" w:hAnsiTheme="minorHAnsi" w:cstheme="minorHAnsi"/>
          <w:bCs/>
          <w:sz w:val="22"/>
          <w:lang w:val="en-GB"/>
        </w:rPr>
        <w:t xml:space="preserve">ing </w:t>
      </w:r>
      <w:r w:rsidR="00D209E4" w:rsidRPr="00D03349">
        <w:rPr>
          <w:rFonts w:asciiTheme="minorHAnsi" w:hAnsiTheme="minorHAnsi" w:cstheme="minorHAnsi"/>
          <w:bCs/>
          <w:sz w:val="22"/>
          <w:lang w:val="en-GB"/>
        </w:rPr>
        <w:t xml:space="preserve">or requiring </w:t>
      </w:r>
      <w:r w:rsidR="00D43131" w:rsidRPr="00D03349">
        <w:rPr>
          <w:rFonts w:asciiTheme="minorHAnsi" w:hAnsiTheme="minorHAnsi" w:cstheme="minorHAnsi"/>
          <w:bCs/>
          <w:sz w:val="22"/>
          <w:lang w:val="en-GB"/>
        </w:rPr>
        <w:t xml:space="preserve">certain </w:t>
      </w:r>
      <w:r w:rsidR="00C8013E" w:rsidRPr="00D03349">
        <w:rPr>
          <w:rFonts w:asciiTheme="minorHAnsi" w:hAnsiTheme="minorHAnsi" w:cstheme="minorHAnsi"/>
          <w:bCs/>
          <w:sz w:val="22"/>
          <w:lang w:val="en-GB"/>
        </w:rPr>
        <w:t xml:space="preserve">functions or </w:t>
      </w:r>
      <w:r w:rsidR="00650EC3" w:rsidRPr="00D03349">
        <w:rPr>
          <w:rFonts w:asciiTheme="minorHAnsi" w:hAnsiTheme="minorHAnsi" w:cstheme="minorHAnsi"/>
          <w:bCs/>
          <w:sz w:val="22"/>
          <w:lang w:val="en-GB"/>
        </w:rPr>
        <w:t>functional attributes</w:t>
      </w:r>
      <w:r w:rsidR="00D43131" w:rsidRPr="00D03349">
        <w:rPr>
          <w:rFonts w:asciiTheme="minorHAnsi" w:hAnsiTheme="minorHAnsi" w:cstheme="minorHAnsi"/>
          <w:bCs/>
          <w:sz w:val="22"/>
          <w:lang w:val="en-GB"/>
        </w:rPr>
        <w:t xml:space="preserve"> </w:t>
      </w:r>
      <w:r w:rsidR="006705D3" w:rsidRPr="00D03349">
        <w:rPr>
          <w:rFonts w:asciiTheme="minorHAnsi" w:hAnsiTheme="minorHAnsi" w:cstheme="minorHAnsi"/>
          <w:bCs/>
          <w:sz w:val="22"/>
          <w:lang w:val="en-GB"/>
        </w:rPr>
        <w:fldChar w:fldCharType="begin"/>
      </w:r>
      <w:r w:rsidR="00E451D4">
        <w:rPr>
          <w:rFonts w:asciiTheme="minorHAnsi" w:hAnsiTheme="minorHAnsi" w:cstheme="minorHAnsi"/>
          <w:bCs/>
          <w:sz w:val="22"/>
          <w:lang w:val="en-GB"/>
        </w:rPr>
        <w:instrText xml:space="preserve"> ADDIN EN.CITE &lt;EndNote&gt;&lt;Cite&gt;&lt;Author&gt;Louca&lt;/Author&gt;&lt;Year&gt;2018&lt;/Year&gt;&lt;RecNum&gt;1408&lt;/RecNum&gt;&lt;DisplayText&gt;(Louca et al., 2018)&lt;/DisplayText&gt;&lt;record&gt;&lt;rec-number&gt;1408&lt;/rec-number&gt;&lt;foreign-keys&gt;&lt;key app="EN" db-id="0pppftt0yraewvew22qxdde4pxea2xpv999e" timestamp="1531313590"&gt;1408&lt;/key&gt;&lt;/foreign-keys&gt;&lt;ref-type name="Journal Article"&gt;17&lt;/ref-type&gt;&lt;contributors&gt;&lt;authors&gt;&lt;author&gt;Louca, Stilianos&lt;/author&gt;&lt;author&gt;Polz, Martin F.&lt;/author&gt;&lt;author&gt;Mazel, Florent&lt;/author&gt;&lt;author&gt;Albright, Michaeline B. N.&lt;/author&gt;&lt;author&gt;Huber, Julie A.&lt;/author&gt;&lt;author&gt;O’Connor, Mary I.&lt;/author&gt;&lt;author&gt;Ackermann, Martin&lt;/author&gt;&lt;author&gt;Hahn, Aria S.&lt;/author&gt;&lt;author&gt;Srivastava, Diane S.&lt;/author&gt;&lt;author&gt;Crowe, Sean A.&lt;/author&gt;&lt;author&gt;Doebeli, Michael&lt;/author&gt;&lt;author&gt;Parfrey, Laura Wegener&lt;/author&gt;&lt;/authors&gt;&lt;/contributors&gt;&lt;titles&gt;&lt;title&gt;Function and functional redundancy in microbial systems&lt;/title&gt;&lt;secondary-title&gt;Nature Ecology &amp;amp; Evolution&lt;/secondary-title&gt;&lt;/titles&gt;&lt;periodical&gt;&lt;full-title&gt;Nature Ecology &amp;amp; Evolution&lt;/full-title&gt;&lt;/periodical&gt;&lt;pages&gt;936-943&lt;/pages&gt;&lt;volume&gt;2&lt;/volume&gt;&lt;number&gt;6&lt;/number&gt;&lt;dates&gt;&lt;year&gt;2018&lt;/year&gt;&lt;pub-dates&gt;&lt;date&gt;2018/06/01&lt;/date&gt;&lt;/pub-dates&gt;&lt;/dates&gt;&lt;isbn&gt;2397-334X&lt;/isbn&gt;&lt;urls&gt;&lt;related-urls&gt;&lt;url&gt;https://doi.org/10.1038/s41559-018-0519-1&lt;/url&gt;&lt;url&gt;https://www.nature.com/articles/s41559-018-0519-1.pdf&lt;/url&gt;&lt;/related-urls&gt;&lt;/urls&gt;&lt;electronic-resource-num&gt;10.1038/s41559-018-0519-1&lt;/electronic-resource-num&gt;&lt;/record&gt;&lt;/Cite&gt;&lt;/EndNote&gt;</w:instrText>
      </w:r>
      <w:r w:rsidR="006705D3" w:rsidRPr="00D03349">
        <w:rPr>
          <w:rFonts w:asciiTheme="minorHAnsi" w:hAnsiTheme="minorHAnsi" w:cstheme="minorHAnsi"/>
          <w:bCs/>
          <w:sz w:val="22"/>
          <w:lang w:val="en-GB"/>
        </w:rPr>
        <w:fldChar w:fldCharType="separate"/>
      </w:r>
      <w:r w:rsidR="002F7190" w:rsidRPr="00D03349">
        <w:rPr>
          <w:rFonts w:asciiTheme="minorHAnsi" w:hAnsiTheme="minorHAnsi" w:cstheme="minorHAnsi"/>
          <w:bCs/>
          <w:noProof/>
          <w:sz w:val="22"/>
          <w:lang w:val="en-GB"/>
        </w:rPr>
        <w:t>(Louca et al., 2018)</w:t>
      </w:r>
      <w:r w:rsidR="006705D3" w:rsidRPr="00D03349">
        <w:rPr>
          <w:rFonts w:asciiTheme="minorHAnsi" w:hAnsiTheme="minorHAnsi" w:cstheme="minorHAnsi"/>
          <w:bCs/>
          <w:sz w:val="22"/>
          <w:lang w:val="en-GB"/>
        </w:rPr>
        <w:fldChar w:fldCharType="end"/>
      </w:r>
      <w:r w:rsidR="00AF28F4" w:rsidRPr="00D03349">
        <w:rPr>
          <w:rFonts w:asciiTheme="minorHAnsi" w:hAnsiTheme="minorHAnsi" w:cstheme="minorHAnsi"/>
          <w:bCs/>
          <w:sz w:val="22"/>
          <w:lang w:val="en-GB"/>
        </w:rPr>
        <w:t xml:space="preserve">. </w:t>
      </w:r>
      <w:r w:rsidR="0040184B" w:rsidRPr="00D03349">
        <w:rPr>
          <w:rFonts w:asciiTheme="minorHAnsi" w:hAnsiTheme="minorHAnsi" w:cstheme="minorHAnsi"/>
          <w:bCs/>
          <w:sz w:val="22"/>
          <w:lang w:val="en-GB"/>
        </w:rPr>
        <w:t xml:space="preserve">Thus, the </w:t>
      </w:r>
      <w:r w:rsidR="00F07D09" w:rsidRPr="00D03349">
        <w:rPr>
          <w:rFonts w:asciiTheme="minorHAnsi" w:hAnsiTheme="minorHAnsi" w:cstheme="minorHAnsi"/>
          <w:bCs/>
          <w:sz w:val="22"/>
          <w:lang w:val="en-GB"/>
        </w:rPr>
        <w:t xml:space="preserve">importance </w:t>
      </w:r>
      <w:r w:rsidR="0040184B" w:rsidRPr="00D03349">
        <w:rPr>
          <w:rFonts w:asciiTheme="minorHAnsi" w:hAnsiTheme="minorHAnsi" w:cstheme="minorHAnsi"/>
          <w:bCs/>
          <w:sz w:val="22"/>
          <w:lang w:val="en-GB"/>
        </w:rPr>
        <w:t xml:space="preserve">of </w:t>
      </w:r>
      <w:r w:rsidR="00E2621A" w:rsidRPr="00D03349">
        <w:rPr>
          <w:rFonts w:asciiTheme="minorHAnsi" w:hAnsiTheme="minorHAnsi" w:cstheme="minorHAnsi"/>
          <w:bCs/>
          <w:sz w:val="22"/>
          <w:lang w:val="en-GB"/>
        </w:rPr>
        <w:t xml:space="preserve">environmental </w:t>
      </w:r>
      <w:r w:rsidR="008D2390" w:rsidRPr="00D03349">
        <w:rPr>
          <w:rFonts w:asciiTheme="minorHAnsi" w:hAnsiTheme="minorHAnsi" w:cstheme="minorHAnsi"/>
          <w:bCs/>
          <w:sz w:val="22"/>
          <w:lang w:val="en-GB"/>
        </w:rPr>
        <w:t>filtering</w:t>
      </w:r>
      <w:r w:rsidR="0040184B" w:rsidRPr="00D03349">
        <w:rPr>
          <w:rFonts w:asciiTheme="minorHAnsi" w:hAnsiTheme="minorHAnsi" w:cstheme="minorHAnsi"/>
          <w:bCs/>
          <w:sz w:val="22"/>
          <w:lang w:val="en-GB"/>
        </w:rPr>
        <w:t xml:space="preserve"> and dispersal </w:t>
      </w:r>
      <w:r w:rsidR="00F07D09" w:rsidRPr="00D03349">
        <w:rPr>
          <w:rFonts w:asciiTheme="minorHAnsi" w:hAnsiTheme="minorHAnsi" w:cstheme="minorHAnsi"/>
          <w:bCs/>
          <w:sz w:val="22"/>
          <w:lang w:val="en-GB"/>
        </w:rPr>
        <w:t xml:space="preserve">as drivers </w:t>
      </w:r>
      <w:r w:rsidR="008319CE" w:rsidRPr="00D03349">
        <w:rPr>
          <w:rFonts w:asciiTheme="minorHAnsi" w:hAnsiTheme="minorHAnsi" w:cstheme="minorHAnsi"/>
          <w:bCs/>
          <w:sz w:val="22"/>
          <w:lang w:val="en-GB"/>
        </w:rPr>
        <w:t>of</w:t>
      </w:r>
      <w:r w:rsidR="00F07D09" w:rsidRPr="00D03349">
        <w:rPr>
          <w:rFonts w:asciiTheme="minorHAnsi" w:hAnsiTheme="minorHAnsi" w:cstheme="minorHAnsi"/>
          <w:bCs/>
          <w:sz w:val="22"/>
          <w:lang w:val="en-GB"/>
        </w:rPr>
        <w:t xml:space="preserve"> soil bacteria biogeography </w:t>
      </w:r>
      <w:r w:rsidR="0040184B" w:rsidRPr="00D03349">
        <w:rPr>
          <w:rFonts w:asciiTheme="minorHAnsi" w:hAnsiTheme="minorHAnsi" w:cstheme="minorHAnsi"/>
          <w:bCs/>
          <w:sz w:val="22"/>
          <w:lang w:val="en-GB"/>
        </w:rPr>
        <w:t xml:space="preserve">might vary depending </w:t>
      </w:r>
      <w:r w:rsidR="00BC7200" w:rsidRPr="00D03349">
        <w:rPr>
          <w:rFonts w:asciiTheme="minorHAnsi" w:hAnsiTheme="minorHAnsi" w:cstheme="minorHAnsi"/>
          <w:bCs/>
          <w:sz w:val="22"/>
          <w:lang w:val="en-GB"/>
        </w:rPr>
        <w:t xml:space="preserve">on the </w:t>
      </w:r>
      <w:r w:rsidR="0040184B" w:rsidRPr="00D03349">
        <w:rPr>
          <w:rFonts w:asciiTheme="minorHAnsi" w:hAnsiTheme="minorHAnsi" w:cstheme="minorHAnsi"/>
          <w:bCs/>
          <w:sz w:val="22"/>
          <w:lang w:val="en-GB"/>
        </w:rPr>
        <w:t xml:space="preserve">type of </w:t>
      </w:r>
      <w:ins w:id="71" w:author="authors" w:date="2022-12-15T13:45:00Z">
        <w:r w:rsidR="0085457A" w:rsidRPr="00D03349">
          <w:rPr>
            <w:rFonts w:asciiTheme="minorHAnsi" w:hAnsiTheme="minorHAnsi" w:cstheme="minorHAnsi"/>
            <w:bCs/>
            <w:sz w:val="22"/>
            <w:lang w:val="en-GB"/>
          </w:rPr>
          <w:t xml:space="preserve">the </w:t>
        </w:r>
        <w:r w:rsidR="0040184B" w:rsidRPr="00D03349">
          <w:rPr>
            <w:rFonts w:asciiTheme="minorHAnsi" w:hAnsiTheme="minorHAnsi" w:cstheme="minorHAnsi"/>
            <w:bCs/>
            <w:sz w:val="22"/>
            <w:lang w:val="en-GB"/>
          </w:rPr>
          <w:t>communit</w:t>
        </w:r>
        <w:r w:rsidR="0085457A" w:rsidRPr="00D03349">
          <w:rPr>
            <w:rFonts w:asciiTheme="minorHAnsi" w:hAnsiTheme="minorHAnsi" w:cstheme="minorHAnsi"/>
            <w:bCs/>
            <w:sz w:val="22"/>
            <w:lang w:val="en-GB"/>
          </w:rPr>
          <w:t xml:space="preserve">y </w:t>
        </w:r>
      </w:ins>
      <w:r w:rsidR="0085457A" w:rsidRPr="00D03349">
        <w:rPr>
          <w:rFonts w:asciiTheme="minorHAnsi" w:hAnsiTheme="minorHAnsi" w:cstheme="minorHAnsi"/>
          <w:bCs/>
          <w:sz w:val="22"/>
          <w:lang w:val="en-GB"/>
        </w:rPr>
        <w:t>measure</w:t>
      </w:r>
      <w:r w:rsidR="0040184B" w:rsidRPr="00D03349">
        <w:rPr>
          <w:rFonts w:asciiTheme="minorHAnsi" w:hAnsiTheme="minorHAnsi" w:cstheme="minorHAnsi"/>
          <w:bCs/>
          <w:sz w:val="22"/>
          <w:lang w:val="en-GB"/>
        </w:rPr>
        <w:t xml:space="preserve"> used </w:t>
      </w:r>
      <w:r w:rsidR="00C13B4E" w:rsidRPr="00D03349">
        <w:rPr>
          <w:rFonts w:asciiTheme="minorHAnsi" w:hAnsiTheme="minorHAnsi" w:cstheme="minorHAnsi"/>
          <w:bCs/>
          <w:sz w:val="22"/>
          <w:lang w:val="en-GB"/>
        </w:rPr>
        <w:lastRenderedPageBreak/>
        <w:fldChar w:fldCharType="begin">
          <w:fldData xml:space="preserve">PEVuZE5vdGU+PENpdGU+PEF1dGhvcj5NZXluYXJkPC9BdXRob3I+PFllYXI+MjAxMTwvWWVhcj48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</w:fldData>
        </w:fldChar>
      </w:r>
      <w:r w:rsidR="00E451D4">
        <w:rPr>
          <w:rFonts w:asciiTheme="minorHAnsi" w:hAnsiTheme="minorHAnsi" w:cstheme="minorHAnsi"/>
          <w:bCs/>
          <w:sz w:val="22"/>
          <w:lang w:val="en-GB"/>
        </w:rPr>
        <w:instrText xml:space="preserve"> ADDIN EN.CITE </w:instrText>
      </w:r>
      <w:r w:rsidR="00E451D4">
        <w:rPr>
          <w:rFonts w:asciiTheme="minorHAnsi" w:hAnsiTheme="minorHAnsi" w:cstheme="minorHAnsi"/>
          <w:bCs/>
          <w:sz w:val="22"/>
          <w:lang w:val="en-GB"/>
        </w:rPr>
        <w:fldChar w:fldCharType="begin">
          <w:fldData xml:space="preserve">PEVuZE5vdGU+PENpdGU+PEF1dGhvcj5NZXluYXJkPC9BdXRob3I+PFllYXI+MjAxMTwvWWVhcj48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</w:fldData>
        </w:fldChar>
      </w:r>
      <w:r w:rsidR="00E451D4">
        <w:rPr>
          <w:rFonts w:asciiTheme="minorHAnsi" w:hAnsiTheme="minorHAnsi" w:cstheme="minorHAnsi"/>
          <w:bCs/>
          <w:sz w:val="22"/>
          <w:lang w:val="en-GB"/>
        </w:rPr>
        <w:instrText xml:space="preserve"> ADDIN EN.CITE.DATA </w:instrText>
      </w:r>
      <w:r w:rsidR="00E451D4">
        <w:rPr>
          <w:rFonts w:asciiTheme="minorHAnsi" w:hAnsiTheme="minorHAnsi" w:cstheme="minorHAnsi"/>
          <w:bCs/>
          <w:sz w:val="22"/>
          <w:lang w:val="en-GB"/>
        </w:rPr>
      </w:r>
      <w:r w:rsidR="00E451D4">
        <w:rPr>
          <w:rFonts w:asciiTheme="minorHAnsi" w:hAnsiTheme="minorHAnsi" w:cstheme="minorHAnsi"/>
          <w:bCs/>
          <w:sz w:val="22"/>
          <w:lang w:val="en-GB"/>
        </w:rPr>
        <w:fldChar w:fldCharType="end"/>
      </w:r>
      <w:r w:rsidR="00C13B4E" w:rsidRPr="00D03349">
        <w:rPr>
          <w:rFonts w:asciiTheme="minorHAnsi" w:hAnsiTheme="minorHAnsi" w:cstheme="minorHAnsi"/>
          <w:bCs/>
          <w:sz w:val="22"/>
          <w:lang w:val="en-GB"/>
        </w:rPr>
      </w:r>
      <w:r w:rsidR="00C13B4E" w:rsidRPr="00D03349">
        <w:rPr>
          <w:rFonts w:asciiTheme="minorHAnsi" w:hAnsiTheme="minorHAnsi" w:cstheme="minorHAnsi"/>
          <w:bCs/>
          <w:sz w:val="22"/>
          <w:lang w:val="en-GB"/>
        </w:rPr>
        <w:fldChar w:fldCharType="separate"/>
      </w:r>
      <w:r w:rsidR="00C13B4E" w:rsidRPr="00D03349">
        <w:rPr>
          <w:rFonts w:asciiTheme="minorHAnsi" w:hAnsiTheme="minorHAnsi" w:cstheme="minorHAnsi"/>
          <w:bCs/>
          <w:noProof/>
          <w:sz w:val="22"/>
          <w:lang w:val="en-GB"/>
        </w:rPr>
        <w:t>(Graco-Roza et al., 2022; Meynard et al., 2011; Rocha et al., 2019; Shi et al., 2015)</w:t>
      </w:r>
      <w:r w:rsidR="00C13B4E" w:rsidRPr="00D03349">
        <w:rPr>
          <w:rFonts w:asciiTheme="minorHAnsi" w:hAnsiTheme="minorHAnsi" w:cstheme="minorHAnsi"/>
          <w:bCs/>
          <w:sz w:val="22"/>
          <w:lang w:val="en-GB"/>
        </w:rPr>
        <w:fldChar w:fldCharType="end"/>
      </w:r>
      <w:r w:rsidR="00707017" w:rsidRPr="00D03349">
        <w:rPr>
          <w:rFonts w:asciiTheme="minorHAnsi" w:hAnsiTheme="minorHAnsi" w:cstheme="minorHAnsi"/>
          <w:bCs/>
          <w:sz w:val="22"/>
          <w:lang w:val="en-GB"/>
        </w:rPr>
        <w:t xml:space="preserve">. More </w:t>
      </w:r>
      <w:r w:rsidR="00714DC5" w:rsidRPr="00D03349">
        <w:rPr>
          <w:rFonts w:asciiTheme="minorHAnsi" w:hAnsiTheme="minorHAnsi" w:cstheme="minorHAnsi"/>
          <w:bCs/>
          <w:sz w:val="22"/>
          <w:lang w:val="en-GB"/>
        </w:rPr>
        <w:t>particularly</w:t>
      </w:r>
      <w:r w:rsidR="00650EC3" w:rsidRPr="00D03349">
        <w:rPr>
          <w:rFonts w:asciiTheme="minorHAnsi" w:hAnsiTheme="minorHAnsi" w:cstheme="minorHAnsi"/>
          <w:bCs/>
          <w:sz w:val="22"/>
          <w:lang w:val="en-GB"/>
        </w:rPr>
        <w:t>,</w:t>
      </w:r>
      <w:r w:rsidR="00714DC5" w:rsidRPr="00D03349">
        <w:rPr>
          <w:rFonts w:asciiTheme="minorHAnsi" w:hAnsiTheme="minorHAnsi" w:cstheme="minorHAnsi"/>
          <w:bCs/>
          <w:sz w:val="22"/>
          <w:lang w:val="en-GB"/>
        </w:rPr>
        <w:t xml:space="preserve"> </w:t>
      </w:r>
      <w:r w:rsidR="00CE147D" w:rsidRPr="00D03349">
        <w:rPr>
          <w:rFonts w:asciiTheme="minorHAnsi" w:hAnsiTheme="minorHAnsi" w:cstheme="minorHAnsi"/>
          <w:bCs/>
          <w:sz w:val="22"/>
          <w:lang w:val="en-GB"/>
        </w:rPr>
        <w:t xml:space="preserve">geographic distance </w:t>
      </w:r>
      <w:r w:rsidR="00BC7200" w:rsidRPr="00D03349">
        <w:rPr>
          <w:rFonts w:asciiTheme="minorHAnsi" w:hAnsiTheme="minorHAnsi" w:cstheme="minorHAnsi"/>
          <w:bCs/>
          <w:sz w:val="22"/>
          <w:lang w:val="en-GB"/>
        </w:rPr>
        <w:t>w</w:t>
      </w:r>
      <w:r w:rsidR="00707017" w:rsidRPr="00D03349">
        <w:rPr>
          <w:rFonts w:asciiTheme="minorHAnsi" w:hAnsiTheme="minorHAnsi" w:cstheme="minorHAnsi"/>
          <w:bCs/>
          <w:sz w:val="22"/>
          <w:lang w:val="en-GB"/>
        </w:rPr>
        <w:t xml:space="preserve">ould </w:t>
      </w:r>
      <w:r w:rsidR="00714DC5" w:rsidRPr="00D03349">
        <w:rPr>
          <w:rFonts w:asciiTheme="minorHAnsi" w:hAnsiTheme="minorHAnsi" w:cstheme="minorHAnsi"/>
          <w:bCs/>
          <w:sz w:val="22"/>
          <w:lang w:val="en-GB"/>
        </w:rPr>
        <w:t xml:space="preserve">better explain taxonomic dissimilarity </w:t>
      </w:r>
      <w:r w:rsidR="00B82167" w:rsidRPr="00D03349">
        <w:rPr>
          <w:rFonts w:asciiTheme="minorHAnsi" w:hAnsiTheme="minorHAnsi" w:cstheme="minorHAnsi"/>
          <w:bCs/>
          <w:sz w:val="22"/>
          <w:lang w:val="en-GB"/>
        </w:rPr>
        <w:t>among</w:t>
      </w:r>
      <w:r w:rsidR="00872BAE" w:rsidRPr="00D03349">
        <w:rPr>
          <w:rFonts w:asciiTheme="minorHAnsi" w:hAnsiTheme="minorHAnsi" w:cstheme="minorHAnsi"/>
          <w:bCs/>
          <w:sz w:val="22"/>
          <w:lang w:val="en-GB"/>
        </w:rPr>
        <w:t xml:space="preserve"> soil bacterial </w:t>
      </w:r>
      <w:r w:rsidR="00714DC5" w:rsidRPr="00D03349">
        <w:rPr>
          <w:rFonts w:asciiTheme="minorHAnsi" w:hAnsiTheme="minorHAnsi" w:cstheme="minorHAnsi"/>
          <w:bCs/>
          <w:sz w:val="22"/>
          <w:lang w:val="en-GB"/>
        </w:rPr>
        <w:t>communities</w:t>
      </w:r>
      <w:ins w:id="72" w:author="authors" w:date="2022-12-15T13:45:00Z">
        <w:r w:rsidR="007351BF" w:rsidRPr="00D03349">
          <w:rPr>
            <w:rFonts w:asciiTheme="minorHAnsi" w:hAnsiTheme="minorHAnsi" w:cstheme="minorHAnsi"/>
            <w:bCs/>
            <w:sz w:val="22"/>
            <w:lang w:val="en-GB"/>
          </w:rPr>
          <w:t xml:space="preserve"> if dispersal plays an important role</w:t>
        </w:r>
      </w:ins>
      <w:r w:rsidR="00714DC5" w:rsidRPr="00D03349">
        <w:rPr>
          <w:rFonts w:asciiTheme="minorHAnsi" w:hAnsiTheme="minorHAnsi" w:cstheme="minorHAnsi"/>
          <w:bCs/>
          <w:sz w:val="22"/>
          <w:lang w:val="en-GB"/>
        </w:rPr>
        <w:t xml:space="preserve">, whereas </w:t>
      </w:r>
      <w:r w:rsidR="00C71BD5" w:rsidRPr="00D03349">
        <w:rPr>
          <w:rFonts w:asciiTheme="minorHAnsi" w:hAnsiTheme="minorHAnsi" w:cstheme="minorHAnsi"/>
          <w:bCs/>
          <w:sz w:val="22"/>
          <w:lang w:val="en-GB"/>
        </w:rPr>
        <w:t>some previous reports suggested that</w:t>
      </w:r>
      <w:r w:rsidR="004D7997" w:rsidRPr="00D03349">
        <w:rPr>
          <w:rFonts w:asciiTheme="minorHAnsi" w:hAnsiTheme="minorHAnsi" w:cstheme="minorHAnsi"/>
          <w:bCs/>
          <w:sz w:val="22"/>
          <w:lang w:val="en-GB"/>
        </w:rPr>
        <w:t xml:space="preserve"> </w:t>
      </w:r>
      <w:r w:rsidR="00EC1D5F" w:rsidRPr="00D03349">
        <w:rPr>
          <w:rFonts w:asciiTheme="minorHAnsi" w:hAnsiTheme="minorHAnsi" w:cstheme="minorHAnsi"/>
          <w:bCs/>
          <w:sz w:val="22"/>
          <w:lang w:val="en-GB"/>
        </w:rPr>
        <w:t xml:space="preserve">community </w:t>
      </w:r>
      <w:r w:rsidR="00364F63" w:rsidRPr="00D03349">
        <w:rPr>
          <w:rFonts w:asciiTheme="minorHAnsi" w:hAnsiTheme="minorHAnsi" w:cstheme="minorHAnsi"/>
          <w:bCs/>
          <w:sz w:val="22"/>
          <w:lang w:val="en-GB"/>
        </w:rPr>
        <w:t>functional dissimilarity</w:t>
      </w:r>
      <w:r w:rsidR="004D7997" w:rsidRPr="00D03349">
        <w:rPr>
          <w:rFonts w:asciiTheme="minorHAnsi" w:hAnsiTheme="minorHAnsi" w:cstheme="minorHAnsi"/>
          <w:bCs/>
          <w:sz w:val="22"/>
          <w:lang w:val="en-GB"/>
        </w:rPr>
        <w:t xml:space="preserve">, which is affected by local gradients in resource availability, might be less related to distance and more to environmental </w:t>
      </w:r>
      <w:ins w:id="73" w:author="authors" w:date="2022-12-15T13:45:00Z">
        <w:r w:rsidR="00987331" w:rsidRPr="00D03349">
          <w:rPr>
            <w:rFonts w:asciiTheme="minorHAnsi" w:hAnsiTheme="minorHAnsi" w:cstheme="minorHAnsi"/>
            <w:bCs/>
            <w:sz w:val="22"/>
            <w:lang w:val="en-GB"/>
          </w:rPr>
          <w:t>dissimilarity</w:t>
        </w:r>
      </w:ins>
      <w:r w:rsidR="00C96087" w:rsidRPr="00D03349">
        <w:rPr>
          <w:rFonts w:asciiTheme="minorHAnsi" w:hAnsiTheme="minorHAnsi" w:cstheme="minorHAnsi"/>
          <w:bCs/>
          <w:sz w:val="22"/>
          <w:lang w:val="en-GB"/>
        </w:rPr>
        <w:t xml:space="preserve"> </w:t>
      </w:r>
      <w:r w:rsidR="00F62A6F" w:rsidRPr="00D03349">
        <w:rPr>
          <w:rFonts w:asciiTheme="minorHAnsi" w:hAnsiTheme="minorHAnsi" w:cstheme="minorHAnsi"/>
          <w:bCs/>
          <w:sz w:val="22"/>
          <w:lang w:val="en-GB"/>
        </w:rPr>
        <w:fldChar w:fldCharType="begin"/>
      </w:r>
      <w:r w:rsidR="005E65FF">
        <w:rPr>
          <w:rFonts w:asciiTheme="minorHAnsi" w:hAnsiTheme="minorHAnsi" w:cstheme="minorHAnsi"/>
          <w:bCs/>
          <w:sz w:val="22"/>
          <w:lang w:val="en-GB"/>
        </w:rPr>
        <w:instrText xml:space="preserve"> ADDIN EN.CITE &lt;EndNote&gt;&lt;Cite&gt;&lt;Author&gt;Zhang&lt;/Author&gt;&lt;Year&gt;2016&lt;/Year&gt;&lt;RecNum&gt;1942&lt;/RecNum&gt;&lt;DisplayText&gt;(Zhang et al., 2016)&lt;/DisplayText&gt;&lt;record&gt;&lt;rec-number&gt;1942&lt;/rec-number&gt;&lt;foreign-keys&gt;&lt;key app="EN" db-id="0pppftt0yraewvew22qxdde4pxea2xpv999e" timestamp="1592395004"&gt;1942&lt;/key&gt;&lt;/foreign-keys&gt;&lt;ref-type name="Journal Article"&gt;17&lt;/ref-type&gt;&lt;contributors&gt;&lt;authors&gt;&lt;author&gt;Zhang, Yuguang&lt;/author&gt;&lt;author&gt;Cong, Jing&lt;/author&gt;&lt;author&gt;Lu, Hui&lt;/author&gt;&lt;author&gt;Deng, Ye&lt;/author&gt;&lt;author&gt;Liu, Xiao&lt;/author&gt;&lt;author&gt;Zhou, Jizhong&lt;/author&gt;&lt;author&gt;Li, Diqiang&lt;/author&gt;&lt;/authors&gt;&lt;/contributors&gt;&lt;titles&gt;&lt;title&gt;Soil bacterial endemism and potential functional redundancy in natural broadleaf forest along a latitudinal gradient&lt;/title&gt;&lt;secondary-title&gt;Scientific Reports&lt;/secondary-title&gt;&lt;/titles&gt;&lt;periodical&gt;&lt;full-title&gt;Scientific Reports&lt;/full-title&gt;&lt;/periodical&gt;&lt;pages&gt;28819&lt;/pages&gt;&lt;volume&gt;6&lt;/volume&gt;&lt;number&gt;1&lt;/number&gt;&lt;dates&gt;&lt;year&gt;2016&lt;/year&gt;&lt;pub-dates&gt;&lt;date&gt;2016/06/30&lt;/date&gt;&lt;/pub-dates&gt;&lt;/dates&gt;&lt;isbn&gt;2045-2322&lt;/isbn&gt;&lt;urls&gt;&lt;related-urls&gt;&lt;url&gt;https://doi.org/10.1038/srep28819&lt;/url&gt;&lt;url&gt;https://www.nature.com/articles/srep28819.pdf&lt;/url&gt;&lt;/related-urls&gt;&lt;/urls&gt;&lt;electronic-resource-num&gt;10.1038/srep28819&lt;/electronic-resource-num&gt;&lt;/record&gt;&lt;/Cite&gt;&lt;/EndNote&gt;</w:instrText>
      </w:r>
      <w:r w:rsidR="00F62A6F" w:rsidRPr="00D03349">
        <w:rPr>
          <w:rFonts w:asciiTheme="minorHAnsi" w:hAnsiTheme="minorHAnsi" w:cstheme="minorHAnsi"/>
          <w:bCs/>
          <w:sz w:val="22"/>
          <w:lang w:val="en-GB"/>
        </w:rPr>
        <w:fldChar w:fldCharType="separate"/>
      </w:r>
      <w:r w:rsidR="005E65FF">
        <w:rPr>
          <w:rFonts w:asciiTheme="minorHAnsi" w:hAnsiTheme="minorHAnsi" w:cstheme="minorHAnsi"/>
          <w:bCs/>
          <w:noProof/>
          <w:sz w:val="22"/>
          <w:lang w:val="en-GB"/>
        </w:rPr>
        <w:t>(Zhang et al., 2016)</w:t>
      </w:r>
      <w:r w:rsidR="00F62A6F" w:rsidRPr="00D03349">
        <w:rPr>
          <w:rFonts w:asciiTheme="minorHAnsi" w:hAnsiTheme="minorHAnsi" w:cstheme="minorHAnsi"/>
          <w:bCs/>
          <w:sz w:val="22"/>
          <w:lang w:val="en-GB"/>
        </w:rPr>
        <w:fldChar w:fldCharType="end"/>
      </w:r>
      <w:r w:rsidR="00C96087" w:rsidRPr="00D03349">
        <w:rPr>
          <w:rFonts w:asciiTheme="minorHAnsi" w:hAnsiTheme="minorHAnsi" w:cstheme="minorHAnsi"/>
          <w:bCs/>
          <w:sz w:val="22"/>
          <w:lang w:val="en-GB"/>
        </w:rPr>
        <w:t xml:space="preserve"> </w:t>
      </w:r>
      <w:r w:rsidR="00700690" w:rsidRPr="00D03349">
        <w:rPr>
          <w:rFonts w:asciiTheme="minorHAnsi" w:hAnsiTheme="minorHAnsi" w:cstheme="minorHAnsi"/>
          <w:bCs/>
          <w:sz w:val="22"/>
          <w:lang w:val="en-GB"/>
        </w:rPr>
        <w:t>(Fig</w:t>
      </w:r>
      <w:r w:rsidR="006C494F" w:rsidRPr="00D03349">
        <w:rPr>
          <w:rFonts w:asciiTheme="minorHAnsi" w:hAnsiTheme="minorHAnsi" w:cstheme="minorHAnsi"/>
          <w:bCs/>
          <w:sz w:val="22"/>
          <w:lang w:val="en-GB"/>
        </w:rPr>
        <w:t>.</w:t>
      </w:r>
      <w:r w:rsidR="00700690" w:rsidRPr="00D03349">
        <w:rPr>
          <w:rFonts w:asciiTheme="minorHAnsi" w:hAnsiTheme="minorHAnsi" w:cstheme="minorHAnsi"/>
          <w:bCs/>
          <w:sz w:val="22"/>
          <w:lang w:val="en-GB"/>
        </w:rPr>
        <w:t xml:space="preserve"> 1)</w:t>
      </w:r>
      <w:r w:rsidR="0040184B" w:rsidRPr="00D03349">
        <w:rPr>
          <w:rFonts w:asciiTheme="minorHAnsi" w:hAnsiTheme="minorHAnsi" w:cstheme="minorHAnsi"/>
          <w:bCs/>
          <w:sz w:val="22"/>
          <w:lang w:val="en-GB"/>
        </w:rPr>
        <w:t>.</w:t>
      </w:r>
      <w:r w:rsidR="00714DC5" w:rsidRPr="00D03349">
        <w:rPr>
          <w:rFonts w:asciiTheme="minorHAnsi" w:hAnsiTheme="minorHAnsi" w:cstheme="minorHAnsi"/>
          <w:bCs/>
          <w:sz w:val="22"/>
          <w:lang w:val="en-GB"/>
        </w:rPr>
        <w:t xml:space="preserve"> </w:t>
      </w:r>
      <w:r w:rsidR="0092679C" w:rsidRPr="00D03349">
        <w:rPr>
          <w:rFonts w:asciiTheme="minorHAnsi" w:hAnsiTheme="minorHAnsi" w:cstheme="minorHAnsi"/>
          <w:bCs/>
          <w:sz w:val="22"/>
          <w:lang w:val="en-GB"/>
        </w:rPr>
        <w:t>I</w:t>
      </w:r>
      <w:r w:rsidR="00714DC5" w:rsidRPr="00D03349">
        <w:rPr>
          <w:rFonts w:asciiTheme="minorHAnsi" w:hAnsiTheme="minorHAnsi" w:cstheme="minorHAnsi"/>
          <w:bCs/>
          <w:sz w:val="22"/>
          <w:lang w:val="en-GB"/>
        </w:rPr>
        <w:t xml:space="preserve">ncorporating both taxonomic and functional compositions of communities might better reveal </w:t>
      </w:r>
      <w:r w:rsidR="0092679C" w:rsidRPr="00D03349">
        <w:rPr>
          <w:rFonts w:asciiTheme="minorHAnsi" w:hAnsiTheme="minorHAnsi" w:cstheme="minorHAnsi"/>
          <w:bCs/>
          <w:sz w:val="22"/>
          <w:lang w:val="en-GB"/>
        </w:rPr>
        <w:t xml:space="preserve">the major </w:t>
      </w:r>
      <w:r w:rsidR="00650EC3" w:rsidRPr="00D03349">
        <w:rPr>
          <w:rFonts w:asciiTheme="minorHAnsi" w:hAnsiTheme="minorHAnsi" w:cstheme="minorHAnsi"/>
          <w:bCs/>
          <w:sz w:val="22"/>
          <w:lang w:val="en-GB"/>
        </w:rPr>
        <w:t xml:space="preserve">drivers of </w:t>
      </w:r>
      <w:r w:rsidR="000124CA" w:rsidRPr="00D03349">
        <w:rPr>
          <w:rFonts w:asciiTheme="minorHAnsi" w:hAnsiTheme="minorHAnsi" w:cstheme="minorHAnsi"/>
          <w:bCs/>
          <w:sz w:val="22"/>
          <w:lang w:val="en-GB"/>
        </w:rPr>
        <w:t xml:space="preserve">soil </w:t>
      </w:r>
      <w:r w:rsidR="007E6AA5" w:rsidRPr="00D03349">
        <w:rPr>
          <w:rFonts w:asciiTheme="minorHAnsi" w:hAnsiTheme="minorHAnsi" w:cstheme="minorHAnsi"/>
          <w:bCs/>
          <w:sz w:val="22"/>
          <w:lang w:val="en-GB"/>
        </w:rPr>
        <w:t xml:space="preserve">bacterial </w:t>
      </w:r>
      <w:r w:rsidR="00650EC3" w:rsidRPr="00D03349">
        <w:rPr>
          <w:rFonts w:asciiTheme="minorHAnsi" w:hAnsiTheme="minorHAnsi" w:cstheme="minorHAnsi"/>
          <w:bCs/>
          <w:sz w:val="22"/>
          <w:lang w:val="en-GB"/>
        </w:rPr>
        <w:t>biogeography</w:t>
      </w:r>
      <w:r w:rsidR="000124CA" w:rsidRPr="00D03349">
        <w:rPr>
          <w:rFonts w:asciiTheme="minorHAnsi" w:hAnsiTheme="minorHAnsi" w:cstheme="minorHAnsi"/>
          <w:bCs/>
          <w:sz w:val="22"/>
          <w:lang w:val="en-GB"/>
        </w:rPr>
        <w:t xml:space="preserve"> </w:t>
      </w:r>
      <w:r w:rsidR="000124CA" w:rsidRPr="00D03349">
        <w:rPr>
          <w:rFonts w:asciiTheme="minorHAnsi" w:hAnsiTheme="minorHAnsi" w:cstheme="minorHAnsi"/>
          <w:bCs/>
          <w:sz w:val="22"/>
          <w:lang w:val="en-GB"/>
        </w:rPr>
        <w:fldChar w:fldCharType="begin">
          <w:fldData xml:space="preserve">PEVuZE5vdGU+PENpdGU+PEF1dGhvcj5IYWdnZXJ0eTwvQXV0aG9yPjxZZWFyPjIwMTc8L1llYXI+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</w:fldData>
        </w:fldChar>
      </w:r>
      <w:r w:rsidR="005E65FF">
        <w:rPr>
          <w:rFonts w:asciiTheme="minorHAnsi" w:hAnsiTheme="minorHAnsi" w:cstheme="minorHAnsi"/>
          <w:bCs/>
          <w:sz w:val="22"/>
          <w:lang w:val="en-GB"/>
        </w:rPr>
        <w:instrText xml:space="preserve"> ADDIN EN.CITE </w:instrText>
      </w:r>
      <w:r w:rsidR="005E65FF">
        <w:rPr>
          <w:rFonts w:asciiTheme="minorHAnsi" w:hAnsiTheme="minorHAnsi" w:cstheme="minorHAnsi"/>
          <w:bCs/>
          <w:sz w:val="22"/>
          <w:lang w:val="en-GB"/>
        </w:rPr>
        <w:fldChar w:fldCharType="begin">
          <w:fldData xml:space="preserve">PEVuZE5vdGU+PENpdGU+PEF1dGhvcj5IYWdnZXJ0eTwvQXV0aG9yPjxZZWFyPjIwMTc8L1llYXI+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</w:fldData>
        </w:fldChar>
      </w:r>
      <w:r w:rsidR="005E65FF">
        <w:rPr>
          <w:rFonts w:asciiTheme="minorHAnsi" w:hAnsiTheme="minorHAnsi" w:cstheme="minorHAnsi"/>
          <w:bCs/>
          <w:sz w:val="22"/>
          <w:lang w:val="en-GB"/>
        </w:rPr>
        <w:instrText xml:space="preserve"> ADDIN EN.CITE.DATA </w:instrText>
      </w:r>
      <w:r w:rsidR="005E65FF">
        <w:rPr>
          <w:rFonts w:asciiTheme="minorHAnsi" w:hAnsiTheme="minorHAnsi" w:cstheme="minorHAnsi"/>
          <w:bCs/>
          <w:sz w:val="22"/>
          <w:lang w:val="en-GB"/>
        </w:rPr>
      </w:r>
      <w:r w:rsidR="005E65FF">
        <w:rPr>
          <w:rFonts w:asciiTheme="minorHAnsi" w:hAnsiTheme="minorHAnsi" w:cstheme="minorHAnsi"/>
          <w:bCs/>
          <w:sz w:val="22"/>
          <w:lang w:val="en-GB"/>
        </w:rPr>
        <w:fldChar w:fldCharType="end"/>
      </w:r>
      <w:r w:rsidR="000124CA" w:rsidRPr="00D03349">
        <w:rPr>
          <w:rFonts w:asciiTheme="minorHAnsi" w:hAnsiTheme="minorHAnsi" w:cstheme="minorHAnsi"/>
          <w:bCs/>
          <w:sz w:val="22"/>
          <w:lang w:val="en-GB"/>
        </w:rPr>
      </w:r>
      <w:r w:rsidR="000124CA" w:rsidRPr="00D03349">
        <w:rPr>
          <w:rFonts w:asciiTheme="minorHAnsi" w:hAnsiTheme="minorHAnsi" w:cstheme="minorHAnsi"/>
          <w:bCs/>
          <w:sz w:val="22"/>
          <w:lang w:val="en-GB"/>
        </w:rPr>
        <w:fldChar w:fldCharType="separate"/>
      </w:r>
      <w:r w:rsidR="005E65FF">
        <w:rPr>
          <w:rFonts w:asciiTheme="minorHAnsi" w:hAnsiTheme="minorHAnsi" w:cstheme="minorHAnsi"/>
          <w:bCs/>
          <w:noProof/>
          <w:sz w:val="22"/>
          <w:lang w:val="en-GB"/>
        </w:rPr>
        <w:t>(Haggerty &amp; Dinsdale, 2017; Louca et al., 2016; Nelson et al., 2016)</w:t>
      </w:r>
      <w:r w:rsidR="000124CA" w:rsidRPr="00D03349">
        <w:rPr>
          <w:rFonts w:asciiTheme="minorHAnsi" w:hAnsiTheme="minorHAnsi" w:cstheme="minorHAnsi"/>
          <w:bCs/>
          <w:sz w:val="22"/>
          <w:lang w:val="en-GB"/>
        </w:rPr>
        <w:fldChar w:fldCharType="end"/>
      </w:r>
      <w:r w:rsidR="00650EC3" w:rsidRPr="00D03349">
        <w:rPr>
          <w:rFonts w:asciiTheme="minorHAnsi" w:hAnsiTheme="minorHAnsi" w:cstheme="minorHAnsi"/>
          <w:bCs/>
          <w:sz w:val="22"/>
          <w:lang w:val="en-GB"/>
        </w:rPr>
        <w:t>.</w:t>
      </w:r>
      <w:r w:rsidR="005908D6" w:rsidRPr="00D03349">
        <w:rPr>
          <w:rFonts w:asciiTheme="minorHAnsi" w:hAnsiTheme="minorHAnsi" w:cstheme="minorHAnsi"/>
          <w:bCs/>
          <w:sz w:val="22"/>
          <w:lang w:val="en-GB"/>
        </w:rPr>
        <w:t xml:space="preserve"> </w:t>
      </w:r>
      <w:r w:rsidR="00470317" w:rsidRPr="00D03349">
        <w:rPr>
          <w:rFonts w:asciiTheme="minorHAnsi" w:hAnsiTheme="minorHAnsi" w:cstheme="minorHAnsi"/>
          <w:bCs/>
          <w:sz w:val="22"/>
          <w:lang w:val="en-GB"/>
        </w:rPr>
        <w:t>Since</w:t>
      </w:r>
      <w:r w:rsidR="0039061D" w:rsidRPr="00D03349">
        <w:rPr>
          <w:rFonts w:asciiTheme="minorHAnsi" w:hAnsiTheme="minorHAnsi" w:cstheme="minorHAnsi"/>
          <w:bCs/>
          <w:sz w:val="22"/>
          <w:lang w:val="en-GB"/>
        </w:rPr>
        <w:t xml:space="preserve"> </w:t>
      </w:r>
      <w:r w:rsidR="008D54D1" w:rsidRPr="00D03349">
        <w:rPr>
          <w:rFonts w:asciiTheme="minorHAnsi" w:hAnsiTheme="minorHAnsi" w:cstheme="minorHAnsi"/>
          <w:bCs/>
          <w:sz w:val="22"/>
          <w:lang w:val="en-GB"/>
        </w:rPr>
        <w:t>s</w:t>
      </w:r>
      <w:r w:rsidR="0039061D" w:rsidRPr="00D03349">
        <w:rPr>
          <w:rFonts w:asciiTheme="minorHAnsi" w:hAnsiTheme="minorHAnsi" w:cstheme="minorHAnsi"/>
          <w:bCs/>
          <w:sz w:val="22"/>
          <w:lang w:val="en-GB"/>
        </w:rPr>
        <w:t xml:space="preserve">oil bacteria </w:t>
      </w:r>
      <w:r w:rsidR="008D54D1" w:rsidRPr="00D03349">
        <w:rPr>
          <w:rFonts w:asciiTheme="minorHAnsi" w:hAnsiTheme="minorHAnsi" w:cstheme="minorHAnsi"/>
          <w:bCs/>
          <w:sz w:val="22"/>
          <w:lang w:val="en-GB"/>
        </w:rPr>
        <w:t xml:space="preserve">communities </w:t>
      </w:r>
      <w:r w:rsidR="0039061D" w:rsidRPr="00D03349">
        <w:rPr>
          <w:rFonts w:asciiTheme="minorHAnsi" w:hAnsiTheme="minorHAnsi" w:cstheme="minorHAnsi"/>
          <w:bCs/>
          <w:sz w:val="22"/>
          <w:lang w:val="en-GB"/>
        </w:rPr>
        <w:t>are connected to ecosystem functioning such as nutrient and carbon cycles</w:t>
      </w:r>
      <w:r w:rsidR="008D54D1" w:rsidRPr="00D03349">
        <w:rPr>
          <w:rFonts w:asciiTheme="minorHAnsi" w:hAnsiTheme="minorHAnsi" w:cstheme="minorHAnsi"/>
          <w:bCs/>
          <w:sz w:val="22"/>
          <w:lang w:val="en-GB"/>
        </w:rPr>
        <w:t xml:space="preserve"> </w:t>
      </w:r>
      <w:r w:rsidR="00B348C4" w:rsidRPr="00D03349">
        <w:rPr>
          <w:rFonts w:asciiTheme="minorHAnsi" w:hAnsiTheme="minorHAnsi" w:cstheme="minorHAnsi"/>
          <w:bCs/>
          <w:sz w:val="22"/>
          <w:lang w:val="en-GB"/>
        </w:rPr>
        <w:fldChar w:fldCharType="begin">
          <w:fldData xml:space="preserve">PEVuZE5vdGU+PENpdGU+PEF1dGhvcj5DYXZpY2NoaW9saTwvQXV0aG9yPjxZZWFyPjIwMTk8L1ll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</w:fldData>
        </w:fldChar>
      </w:r>
      <w:r w:rsidR="005E65FF">
        <w:rPr>
          <w:rFonts w:asciiTheme="minorHAnsi" w:hAnsiTheme="minorHAnsi" w:cstheme="minorHAnsi"/>
          <w:bCs/>
          <w:sz w:val="22"/>
          <w:lang w:val="en-GB"/>
        </w:rPr>
        <w:instrText xml:space="preserve"> ADDIN EN.CITE </w:instrText>
      </w:r>
      <w:r w:rsidR="005E65FF">
        <w:rPr>
          <w:rFonts w:asciiTheme="minorHAnsi" w:hAnsiTheme="minorHAnsi" w:cstheme="minorHAnsi"/>
          <w:bCs/>
          <w:sz w:val="22"/>
          <w:lang w:val="en-GB"/>
        </w:rPr>
        <w:fldChar w:fldCharType="begin">
          <w:fldData xml:space="preserve">PEVuZE5vdGU+PENpdGU+PEF1dGhvcj5DYXZpY2NoaW9saTwvQXV0aG9yPjxZZWFyPjIwMTk8L1ll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</w:fldData>
        </w:fldChar>
      </w:r>
      <w:r w:rsidR="005E65FF">
        <w:rPr>
          <w:rFonts w:asciiTheme="minorHAnsi" w:hAnsiTheme="minorHAnsi" w:cstheme="minorHAnsi"/>
          <w:bCs/>
          <w:sz w:val="22"/>
          <w:lang w:val="en-GB"/>
        </w:rPr>
        <w:instrText xml:space="preserve"> ADDIN EN.CITE.DATA </w:instrText>
      </w:r>
      <w:r w:rsidR="005E65FF">
        <w:rPr>
          <w:rFonts w:asciiTheme="minorHAnsi" w:hAnsiTheme="minorHAnsi" w:cstheme="minorHAnsi"/>
          <w:bCs/>
          <w:sz w:val="22"/>
          <w:lang w:val="en-GB"/>
        </w:rPr>
      </w:r>
      <w:r w:rsidR="005E65FF">
        <w:rPr>
          <w:rFonts w:asciiTheme="minorHAnsi" w:hAnsiTheme="minorHAnsi" w:cstheme="minorHAnsi"/>
          <w:bCs/>
          <w:sz w:val="22"/>
          <w:lang w:val="en-GB"/>
        </w:rPr>
        <w:fldChar w:fldCharType="end"/>
      </w:r>
      <w:r w:rsidR="00B348C4" w:rsidRPr="00D03349">
        <w:rPr>
          <w:rFonts w:asciiTheme="minorHAnsi" w:hAnsiTheme="minorHAnsi" w:cstheme="minorHAnsi"/>
          <w:bCs/>
          <w:sz w:val="22"/>
          <w:lang w:val="en-GB"/>
        </w:rPr>
      </w:r>
      <w:r w:rsidR="00B348C4" w:rsidRPr="00D03349">
        <w:rPr>
          <w:rFonts w:asciiTheme="minorHAnsi" w:hAnsiTheme="minorHAnsi" w:cstheme="minorHAnsi"/>
          <w:bCs/>
          <w:sz w:val="22"/>
          <w:lang w:val="en-GB"/>
        </w:rPr>
        <w:fldChar w:fldCharType="separate"/>
      </w:r>
      <w:r w:rsidR="005E65FF">
        <w:rPr>
          <w:rFonts w:asciiTheme="minorHAnsi" w:hAnsiTheme="minorHAnsi" w:cstheme="minorHAnsi"/>
          <w:bCs/>
          <w:noProof/>
          <w:sz w:val="22"/>
          <w:lang w:val="en-GB"/>
        </w:rPr>
        <w:t>(Bardgett &amp; van der Putten, 2014; Cavicchioli et al., 2019; Van Der Heijden et al., 2008)</w:t>
      </w:r>
      <w:r w:rsidR="00B348C4" w:rsidRPr="00D03349">
        <w:rPr>
          <w:rFonts w:asciiTheme="minorHAnsi" w:hAnsiTheme="minorHAnsi" w:cstheme="minorHAnsi"/>
          <w:bCs/>
          <w:sz w:val="22"/>
          <w:lang w:val="en-GB"/>
        </w:rPr>
        <w:fldChar w:fldCharType="end"/>
      </w:r>
      <w:r w:rsidR="0039061D" w:rsidRPr="00D03349">
        <w:rPr>
          <w:rFonts w:asciiTheme="minorHAnsi" w:hAnsiTheme="minorHAnsi" w:cstheme="minorHAnsi"/>
          <w:bCs/>
          <w:sz w:val="22"/>
          <w:lang w:val="en-GB"/>
        </w:rPr>
        <w:t xml:space="preserve">, understanding bacterial biogeography </w:t>
      </w:r>
      <w:r w:rsidR="008D54D1" w:rsidRPr="00D03349">
        <w:rPr>
          <w:rFonts w:asciiTheme="minorHAnsi" w:hAnsiTheme="minorHAnsi" w:cstheme="minorHAnsi"/>
          <w:bCs/>
          <w:sz w:val="22"/>
          <w:lang w:val="en-GB"/>
        </w:rPr>
        <w:t>from both the taxonomic and functional point</w:t>
      </w:r>
      <w:r w:rsidR="00B348C4" w:rsidRPr="00D03349">
        <w:rPr>
          <w:rFonts w:asciiTheme="minorHAnsi" w:hAnsiTheme="minorHAnsi" w:cstheme="minorHAnsi"/>
          <w:bCs/>
          <w:sz w:val="22"/>
          <w:lang w:val="en-GB"/>
        </w:rPr>
        <w:t>s</w:t>
      </w:r>
      <w:r w:rsidR="008D54D1" w:rsidRPr="00D03349">
        <w:rPr>
          <w:rFonts w:asciiTheme="minorHAnsi" w:hAnsiTheme="minorHAnsi" w:cstheme="minorHAnsi"/>
          <w:bCs/>
          <w:sz w:val="22"/>
          <w:lang w:val="en-GB"/>
        </w:rPr>
        <w:t xml:space="preserve"> of view </w:t>
      </w:r>
      <w:r w:rsidR="0039061D" w:rsidRPr="00D03349">
        <w:rPr>
          <w:rFonts w:asciiTheme="minorHAnsi" w:hAnsiTheme="minorHAnsi" w:cstheme="minorHAnsi"/>
          <w:bCs/>
          <w:sz w:val="22"/>
          <w:lang w:val="en-GB"/>
        </w:rPr>
        <w:t>is crucial to forecast</w:t>
      </w:r>
      <w:r w:rsidR="00D209E4" w:rsidRPr="00D03349">
        <w:rPr>
          <w:rFonts w:asciiTheme="minorHAnsi" w:hAnsiTheme="minorHAnsi" w:cstheme="minorHAnsi"/>
          <w:bCs/>
          <w:sz w:val="22"/>
          <w:lang w:val="en-GB"/>
        </w:rPr>
        <w:t>ing</w:t>
      </w:r>
      <w:r w:rsidR="0039061D" w:rsidRPr="00D03349">
        <w:rPr>
          <w:rFonts w:asciiTheme="minorHAnsi" w:hAnsiTheme="minorHAnsi" w:cstheme="minorHAnsi"/>
          <w:bCs/>
          <w:sz w:val="22"/>
          <w:lang w:val="en-GB"/>
        </w:rPr>
        <w:t xml:space="preserve"> future </w:t>
      </w:r>
      <w:r w:rsidR="00030538" w:rsidRPr="00D03349">
        <w:rPr>
          <w:rFonts w:asciiTheme="minorHAnsi" w:hAnsiTheme="minorHAnsi" w:cstheme="minorHAnsi"/>
          <w:bCs/>
          <w:sz w:val="22"/>
          <w:lang w:val="en-GB"/>
        </w:rPr>
        <w:t>impacts of</w:t>
      </w:r>
      <w:r w:rsidR="009D5DF4" w:rsidRPr="00D03349">
        <w:rPr>
          <w:rFonts w:asciiTheme="minorHAnsi" w:hAnsiTheme="minorHAnsi" w:cstheme="minorHAnsi"/>
          <w:bCs/>
          <w:sz w:val="22"/>
          <w:lang w:val="en-GB"/>
        </w:rPr>
        <w:t xml:space="preserve"> global changes</w:t>
      </w:r>
      <w:r w:rsidR="00030538" w:rsidRPr="00D03349">
        <w:rPr>
          <w:rFonts w:asciiTheme="minorHAnsi" w:hAnsiTheme="minorHAnsi" w:cstheme="minorHAnsi"/>
          <w:bCs/>
          <w:sz w:val="22"/>
          <w:lang w:val="en-GB"/>
        </w:rPr>
        <w:t xml:space="preserve"> on ecosystems</w:t>
      </w:r>
      <w:r w:rsidR="0039061D" w:rsidRPr="00D03349">
        <w:rPr>
          <w:rFonts w:asciiTheme="minorHAnsi" w:hAnsiTheme="minorHAnsi" w:cstheme="minorHAnsi"/>
          <w:bCs/>
          <w:sz w:val="22"/>
          <w:lang w:val="en-GB"/>
        </w:rPr>
        <w:t>.</w:t>
      </w:r>
    </w:p>
    <w:p w14:paraId="6A675E17" w14:textId="6347A561" w:rsidR="004C56C3" w:rsidRPr="00D03349" w:rsidRDefault="00870309" w:rsidP="00AF1539">
      <w:pPr>
        <w:spacing w:line="480" w:lineRule="auto"/>
        <w:contextualSpacing/>
        <w:jc w:val="left"/>
        <w:rPr>
          <w:rFonts w:asciiTheme="minorHAnsi" w:hAnsiTheme="minorHAnsi" w:cstheme="minorHAnsi"/>
          <w:sz w:val="22"/>
          <w:lang w:val="en-GB"/>
        </w:rPr>
      </w:pPr>
      <w:r w:rsidRPr="00D03349">
        <w:rPr>
          <w:rFonts w:asciiTheme="minorHAnsi" w:hAnsiTheme="minorHAnsi" w:cstheme="minorHAnsi"/>
          <w:bCs/>
          <w:sz w:val="22"/>
          <w:lang w:val="en-GB"/>
        </w:rPr>
        <w:tab/>
      </w:r>
      <w:r w:rsidR="00C07746" w:rsidRPr="00D03349">
        <w:rPr>
          <w:rFonts w:asciiTheme="minorHAnsi" w:hAnsiTheme="minorHAnsi" w:cstheme="minorHAnsi"/>
          <w:bCs/>
          <w:sz w:val="22"/>
          <w:lang w:val="en-GB"/>
        </w:rPr>
        <w:t>In this study we</w:t>
      </w:r>
      <w:r w:rsidR="00F308B4" w:rsidRPr="00D03349">
        <w:rPr>
          <w:rFonts w:asciiTheme="minorHAnsi" w:hAnsiTheme="minorHAnsi" w:cstheme="minorHAnsi"/>
          <w:bCs/>
          <w:sz w:val="22"/>
          <w:lang w:val="en-GB"/>
        </w:rPr>
        <w:t xml:space="preserve"> </w:t>
      </w:r>
      <w:ins w:id="74" w:author="authors" w:date="2022-12-15T13:45:00Z">
        <w:r w:rsidR="00F308B4" w:rsidRPr="00D03349">
          <w:rPr>
            <w:rFonts w:asciiTheme="minorHAnsi" w:hAnsiTheme="minorHAnsi" w:cstheme="minorHAnsi"/>
            <w:bCs/>
            <w:sz w:val="22"/>
            <w:lang w:val="en-GB"/>
          </w:rPr>
          <w:t>thus</w:t>
        </w:r>
        <w:r w:rsidR="00C07746" w:rsidRPr="00D03349">
          <w:rPr>
            <w:rFonts w:asciiTheme="minorHAnsi" w:hAnsiTheme="minorHAnsi" w:cstheme="minorHAnsi"/>
            <w:bCs/>
            <w:sz w:val="22"/>
            <w:lang w:val="en-GB"/>
          </w:rPr>
          <w:t xml:space="preserve"> </w:t>
        </w:r>
      </w:ins>
      <w:r w:rsidR="00C07746" w:rsidRPr="00D03349">
        <w:rPr>
          <w:rFonts w:asciiTheme="minorHAnsi" w:hAnsiTheme="minorHAnsi" w:cstheme="minorHAnsi"/>
          <w:bCs/>
          <w:sz w:val="22"/>
          <w:lang w:val="en-GB"/>
        </w:rPr>
        <w:t xml:space="preserve">aim to advance </w:t>
      </w:r>
      <w:r w:rsidR="00B22D16" w:rsidRPr="00D03349">
        <w:rPr>
          <w:rFonts w:asciiTheme="minorHAnsi" w:hAnsiTheme="minorHAnsi" w:cstheme="minorHAnsi"/>
          <w:bCs/>
          <w:sz w:val="22"/>
          <w:lang w:val="en-GB"/>
        </w:rPr>
        <w:t xml:space="preserve">the </w:t>
      </w:r>
      <w:r w:rsidR="00C07746" w:rsidRPr="00D03349">
        <w:rPr>
          <w:rFonts w:asciiTheme="minorHAnsi" w:hAnsiTheme="minorHAnsi" w:cstheme="minorHAnsi"/>
          <w:bCs/>
          <w:sz w:val="22"/>
          <w:lang w:val="en-GB"/>
        </w:rPr>
        <w:t xml:space="preserve">understanding of soil bacteria biogeography by incorporating both taxonomic and functional </w:t>
      </w:r>
      <w:r w:rsidR="00B22D16" w:rsidRPr="00D03349">
        <w:rPr>
          <w:rFonts w:asciiTheme="minorHAnsi" w:hAnsiTheme="minorHAnsi" w:cstheme="minorHAnsi"/>
          <w:bCs/>
          <w:sz w:val="22"/>
          <w:lang w:val="en-GB"/>
        </w:rPr>
        <w:t xml:space="preserve">dissimilarities </w:t>
      </w:r>
      <w:r w:rsidR="00C07746" w:rsidRPr="00D03349">
        <w:rPr>
          <w:rFonts w:asciiTheme="minorHAnsi" w:hAnsiTheme="minorHAnsi" w:cstheme="minorHAnsi"/>
          <w:bCs/>
          <w:sz w:val="22"/>
          <w:lang w:val="en-GB"/>
        </w:rPr>
        <w:t xml:space="preserve">of </w:t>
      </w:r>
      <w:r w:rsidR="00B22D16" w:rsidRPr="00D03349">
        <w:rPr>
          <w:rFonts w:asciiTheme="minorHAnsi" w:hAnsiTheme="minorHAnsi" w:cstheme="minorHAnsi"/>
          <w:bCs/>
          <w:sz w:val="22"/>
          <w:lang w:val="en-GB"/>
        </w:rPr>
        <w:t>bacterial</w:t>
      </w:r>
      <w:r w:rsidR="00B22D16" w:rsidRPr="00D03349">
        <w:rPr>
          <w:rFonts w:asciiTheme="minorHAnsi" w:hAnsiTheme="minorHAnsi" w:cstheme="minorHAnsi"/>
          <w:sz w:val="22"/>
          <w:lang w:val="en-GB"/>
        </w:rPr>
        <w:t xml:space="preserve"> </w:t>
      </w:r>
      <w:r w:rsidR="00C07746" w:rsidRPr="00D03349">
        <w:rPr>
          <w:rFonts w:asciiTheme="minorHAnsi" w:hAnsiTheme="minorHAnsi" w:cstheme="minorHAnsi"/>
          <w:sz w:val="22"/>
          <w:lang w:val="en-GB"/>
        </w:rPr>
        <w:t>communities</w:t>
      </w:r>
      <w:ins w:id="75" w:author="authors" w:date="2022-12-15T13:45:00Z">
        <w:r w:rsidR="0002480D" w:rsidRPr="00D03349">
          <w:rPr>
            <w:rFonts w:asciiTheme="minorHAnsi" w:hAnsiTheme="minorHAnsi" w:cstheme="minorHAnsi"/>
            <w:sz w:val="22"/>
            <w:lang w:val="en-GB"/>
          </w:rPr>
          <w:t xml:space="preserve"> </w:t>
        </w:r>
        <w:r w:rsidR="005725FC" w:rsidRPr="00D03349">
          <w:rPr>
            <w:rFonts w:asciiTheme="minorHAnsi" w:hAnsiTheme="minorHAnsi" w:cstheme="minorHAnsi"/>
            <w:sz w:val="22"/>
            <w:lang w:val="en-GB"/>
          </w:rPr>
          <w:t>and linking these to</w:t>
        </w:r>
        <w:r w:rsidR="005725FC" w:rsidRPr="00D03349">
          <w:rPr>
            <w:rFonts w:asciiTheme="minorHAnsi" w:hAnsiTheme="minorHAnsi" w:cstheme="minorHAnsi"/>
            <w:bCs/>
            <w:sz w:val="22"/>
            <w:lang w:val="en-GB"/>
          </w:rPr>
          <w:t xml:space="preserve"> </w:t>
        </w:r>
        <w:r w:rsidR="0002480D" w:rsidRPr="00D03349">
          <w:rPr>
            <w:rFonts w:asciiTheme="minorHAnsi" w:hAnsiTheme="minorHAnsi" w:cstheme="minorHAnsi"/>
            <w:bCs/>
            <w:sz w:val="22"/>
            <w:lang w:val="en-GB"/>
          </w:rPr>
          <w:t>a large range of abiotic conditions, plant communit</w:t>
        </w:r>
        <w:r w:rsidR="005725FC" w:rsidRPr="00D03349">
          <w:rPr>
            <w:rFonts w:asciiTheme="minorHAnsi" w:hAnsiTheme="minorHAnsi" w:cstheme="minorHAnsi"/>
            <w:bCs/>
            <w:sz w:val="22"/>
            <w:lang w:val="en-GB"/>
          </w:rPr>
          <w:t>y compositions</w:t>
        </w:r>
        <w:r w:rsidR="0002480D" w:rsidRPr="00D03349">
          <w:rPr>
            <w:rFonts w:asciiTheme="minorHAnsi" w:hAnsiTheme="minorHAnsi" w:cstheme="minorHAnsi"/>
            <w:bCs/>
            <w:sz w:val="22"/>
            <w:lang w:val="en-GB"/>
          </w:rPr>
          <w:t>, and geographic distance</w:t>
        </w:r>
        <w:r w:rsidR="005725FC" w:rsidRPr="00D03349">
          <w:rPr>
            <w:rFonts w:asciiTheme="minorHAnsi" w:hAnsiTheme="minorHAnsi" w:cstheme="minorHAnsi"/>
            <w:bCs/>
            <w:sz w:val="22"/>
            <w:lang w:val="en-GB"/>
          </w:rPr>
          <w:t>s</w:t>
        </w:r>
        <w:r w:rsidR="004E51DB" w:rsidRPr="00D03349">
          <w:rPr>
            <w:rFonts w:asciiTheme="minorHAnsi" w:hAnsiTheme="minorHAnsi" w:cstheme="minorHAnsi"/>
            <w:bCs/>
            <w:sz w:val="22"/>
            <w:lang w:val="en-GB"/>
          </w:rPr>
          <w:t xml:space="preserve">, </w:t>
        </w:r>
      </w:ins>
      <w:r w:rsidR="004E51DB" w:rsidRPr="00D03349">
        <w:rPr>
          <w:rFonts w:asciiTheme="minorHAnsi" w:hAnsiTheme="minorHAnsi" w:cstheme="minorHAnsi"/>
          <w:bCs/>
          <w:sz w:val="22"/>
          <w:lang w:val="en-GB"/>
        </w:rPr>
        <w:t>in order to</w:t>
      </w:r>
      <w:r w:rsidR="00C07746" w:rsidRPr="00D03349">
        <w:rPr>
          <w:rFonts w:asciiTheme="minorHAnsi" w:hAnsiTheme="minorHAnsi" w:cstheme="minorHAnsi"/>
          <w:sz w:val="22"/>
          <w:lang w:val="en-GB"/>
        </w:rPr>
        <w:t xml:space="preserve"> compare the relative roles of</w:t>
      </w:r>
      <w:r w:rsidR="00033F8C" w:rsidRPr="00D03349">
        <w:rPr>
          <w:rFonts w:asciiTheme="minorHAnsi" w:hAnsiTheme="minorHAnsi" w:cstheme="minorHAnsi"/>
          <w:sz w:val="22"/>
          <w:lang w:val="en-GB"/>
        </w:rPr>
        <w:t xml:space="preserve"> </w:t>
      </w:r>
      <w:r w:rsidR="00860097" w:rsidRPr="00D03349">
        <w:rPr>
          <w:rFonts w:asciiTheme="minorHAnsi" w:hAnsiTheme="minorHAnsi" w:cstheme="minorHAnsi"/>
          <w:sz w:val="22"/>
          <w:lang w:val="en-GB"/>
        </w:rPr>
        <w:t xml:space="preserve">environmental </w:t>
      </w:r>
      <w:ins w:id="76" w:author="authors" w:date="2022-12-15T13:45:00Z">
        <w:r w:rsidR="00192794" w:rsidRPr="00D03349">
          <w:rPr>
            <w:rFonts w:asciiTheme="minorHAnsi" w:hAnsiTheme="minorHAnsi" w:cstheme="minorHAnsi"/>
            <w:sz w:val="22"/>
            <w:lang w:val="en-GB"/>
          </w:rPr>
          <w:t xml:space="preserve">dissimilarity (a surrogate for environmental </w:t>
        </w:r>
      </w:ins>
      <w:r w:rsidR="00192794" w:rsidRPr="00D03349">
        <w:rPr>
          <w:rFonts w:asciiTheme="minorHAnsi" w:hAnsiTheme="minorHAnsi" w:cstheme="minorHAnsi"/>
          <w:sz w:val="22"/>
          <w:lang w:val="en-GB"/>
        </w:rPr>
        <w:t>filtering</w:t>
      </w:r>
      <w:r w:rsidR="00482A36" w:rsidRPr="00D03349">
        <w:rPr>
          <w:rFonts w:asciiTheme="minorHAnsi" w:hAnsiTheme="minorHAnsi" w:cstheme="minorHAnsi"/>
          <w:sz w:val="22"/>
          <w:lang w:val="en-GB"/>
        </w:rPr>
        <w:t xml:space="preserve"> </w:t>
      </w:r>
      <w:ins w:id="77" w:author="authors" w:date="2022-12-15T13:45:00Z">
        <w:r w:rsidR="00482A36" w:rsidRPr="00D03349">
          <w:rPr>
            <w:rFonts w:asciiTheme="minorHAnsi" w:hAnsiTheme="minorHAnsi" w:cstheme="minorHAnsi"/>
            <w:sz w:val="22"/>
            <w:lang w:val="en-GB"/>
          </w:rPr>
          <w:t xml:space="preserve">by abiotic </w:t>
        </w:r>
      </w:ins>
      <w:r w:rsidR="00482A36" w:rsidRPr="00D03349">
        <w:rPr>
          <w:rFonts w:asciiTheme="minorHAnsi" w:hAnsiTheme="minorHAnsi" w:cstheme="minorHAnsi"/>
          <w:sz w:val="22"/>
          <w:lang w:val="en-GB"/>
        </w:rPr>
        <w:t xml:space="preserve">and </w:t>
      </w:r>
      <w:ins w:id="78" w:author="authors" w:date="2022-12-15T13:45:00Z">
        <w:r w:rsidR="00482A36" w:rsidRPr="00D03349">
          <w:rPr>
            <w:rFonts w:asciiTheme="minorHAnsi" w:hAnsiTheme="minorHAnsi" w:cstheme="minorHAnsi"/>
            <w:sz w:val="22"/>
            <w:lang w:val="en-GB"/>
          </w:rPr>
          <w:t>biotic variables</w:t>
        </w:r>
        <w:r w:rsidR="00192794" w:rsidRPr="00D03349">
          <w:rPr>
            <w:rFonts w:asciiTheme="minorHAnsi" w:hAnsiTheme="minorHAnsi" w:cstheme="minorHAnsi"/>
            <w:sz w:val="22"/>
            <w:lang w:val="en-GB"/>
          </w:rPr>
          <w:t>)</w:t>
        </w:r>
        <w:r w:rsidR="00192794" w:rsidRPr="00D03349" w:rsidDel="00860097">
          <w:rPr>
            <w:rFonts w:asciiTheme="minorHAnsi" w:hAnsiTheme="minorHAnsi" w:cstheme="minorHAnsi"/>
            <w:sz w:val="22"/>
            <w:lang w:val="en-GB"/>
          </w:rPr>
          <w:t xml:space="preserve"> </w:t>
        </w:r>
        <w:r w:rsidR="00033F8C" w:rsidRPr="00D03349">
          <w:rPr>
            <w:rFonts w:asciiTheme="minorHAnsi" w:hAnsiTheme="minorHAnsi" w:cstheme="minorHAnsi"/>
            <w:sz w:val="22"/>
            <w:lang w:val="en-GB"/>
          </w:rPr>
          <w:t>and</w:t>
        </w:r>
        <w:r w:rsidR="00C07746" w:rsidRPr="00D03349">
          <w:rPr>
            <w:rFonts w:asciiTheme="minorHAnsi" w:hAnsiTheme="minorHAnsi" w:cstheme="minorHAnsi"/>
            <w:sz w:val="22"/>
            <w:lang w:val="en-GB"/>
          </w:rPr>
          <w:t xml:space="preserve"> </w:t>
        </w:r>
        <w:r w:rsidR="009D5290" w:rsidRPr="00D03349">
          <w:rPr>
            <w:rFonts w:asciiTheme="minorHAnsi" w:hAnsiTheme="minorHAnsi" w:cstheme="minorHAnsi"/>
            <w:sz w:val="22"/>
            <w:lang w:val="en-GB"/>
          </w:rPr>
          <w:t>geographic distance (</w:t>
        </w:r>
        <w:r w:rsidR="00482A36" w:rsidRPr="00D03349">
          <w:rPr>
            <w:rFonts w:asciiTheme="minorHAnsi" w:hAnsiTheme="minorHAnsi" w:cstheme="minorHAnsi"/>
            <w:sz w:val="22"/>
            <w:lang w:val="en-GB"/>
          </w:rPr>
          <w:t xml:space="preserve">seen here as </w:t>
        </w:r>
        <w:r w:rsidR="009D5290" w:rsidRPr="00D03349">
          <w:rPr>
            <w:rFonts w:asciiTheme="minorHAnsi" w:hAnsiTheme="minorHAnsi" w:cstheme="minorHAnsi"/>
            <w:sz w:val="22"/>
            <w:lang w:val="en-GB"/>
          </w:rPr>
          <w:t xml:space="preserve">a surrogate for </w:t>
        </w:r>
      </w:ins>
      <w:r w:rsidR="00C07746" w:rsidRPr="00D03349">
        <w:rPr>
          <w:rFonts w:asciiTheme="minorHAnsi" w:hAnsiTheme="minorHAnsi" w:cstheme="minorHAnsi"/>
          <w:sz w:val="22"/>
          <w:lang w:val="en-GB"/>
        </w:rPr>
        <w:t>dispersal</w:t>
      </w:r>
      <w:ins w:id="79" w:author="authors" w:date="2022-12-15T13:45:00Z">
        <w:r w:rsidR="009D5290" w:rsidRPr="00D03349">
          <w:rPr>
            <w:rFonts w:asciiTheme="minorHAnsi" w:hAnsiTheme="minorHAnsi" w:cstheme="minorHAnsi"/>
            <w:sz w:val="22"/>
            <w:lang w:val="en-GB"/>
          </w:rPr>
          <w:t>)</w:t>
        </w:r>
      </w:ins>
      <w:r w:rsidR="00C07746" w:rsidRPr="00D03349">
        <w:rPr>
          <w:rFonts w:asciiTheme="minorHAnsi" w:hAnsiTheme="minorHAnsi" w:cstheme="minorHAnsi"/>
          <w:sz w:val="22"/>
          <w:lang w:val="en-GB"/>
        </w:rPr>
        <w:t xml:space="preserve"> in explaining the</w:t>
      </w:r>
      <w:r w:rsidR="004E51DB" w:rsidRPr="00D03349">
        <w:rPr>
          <w:rFonts w:asciiTheme="minorHAnsi" w:hAnsiTheme="minorHAnsi" w:cstheme="minorHAnsi"/>
          <w:sz w:val="22"/>
          <w:lang w:val="en-GB"/>
        </w:rPr>
        <w:t xml:space="preserve"> </w:t>
      </w:r>
      <w:r w:rsidR="004E51DB" w:rsidRPr="00D03349">
        <w:rPr>
          <w:rFonts w:asciiTheme="minorHAnsi" w:hAnsiTheme="minorHAnsi" w:cstheme="minorHAnsi"/>
          <w:bCs/>
          <w:sz w:val="22"/>
          <w:lang w:val="en-GB"/>
        </w:rPr>
        <w:t>taxonomic and functional biogeography</w:t>
      </w:r>
      <w:r w:rsidR="003657C8" w:rsidRPr="00D03349">
        <w:rPr>
          <w:rFonts w:asciiTheme="minorHAnsi" w:hAnsiTheme="minorHAnsi" w:cstheme="minorHAnsi"/>
          <w:sz w:val="22"/>
          <w:lang w:val="en-GB"/>
        </w:rPr>
        <w:t xml:space="preserve"> of soil bacteria</w:t>
      </w:r>
      <w:r w:rsidR="00C07746" w:rsidRPr="00D03349">
        <w:rPr>
          <w:rFonts w:asciiTheme="minorHAnsi" w:hAnsiTheme="minorHAnsi" w:cstheme="minorHAnsi"/>
          <w:bCs/>
          <w:sz w:val="22"/>
          <w:lang w:val="en-GB"/>
        </w:rPr>
        <w:t>.</w:t>
      </w:r>
      <w:r w:rsidR="0026308F" w:rsidRPr="00D03349">
        <w:rPr>
          <w:rFonts w:asciiTheme="minorHAnsi" w:hAnsiTheme="minorHAnsi" w:cstheme="minorHAnsi"/>
          <w:bCs/>
          <w:sz w:val="22"/>
          <w:lang w:val="en-GB"/>
        </w:rPr>
        <w:t xml:space="preserve"> </w:t>
      </w:r>
      <w:r w:rsidR="00D209E4" w:rsidRPr="00D03349">
        <w:rPr>
          <w:rFonts w:asciiTheme="minorHAnsi" w:hAnsiTheme="minorHAnsi" w:cstheme="minorHAnsi"/>
          <w:bCs/>
          <w:sz w:val="22"/>
          <w:lang w:val="en-GB"/>
        </w:rPr>
        <w:t>For this purpose, we</w:t>
      </w:r>
      <w:r w:rsidR="00D209E4" w:rsidRPr="00D03349">
        <w:rPr>
          <w:rFonts w:asciiTheme="minorHAnsi" w:hAnsiTheme="minorHAnsi" w:cstheme="minorHAnsi"/>
          <w:sz w:val="22"/>
          <w:lang w:val="en-GB"/>
        </w:rPr>
        <w:t xml:space="preserve"> </w:t>
      </w:r>
      <w:r w:rsidR="00A74E30" w:rsidRPr="00D03349">
        <w:rPr>
          <w:rFonts w:asciiTheme="minorHAnsi" w:hAnsiTheme="minorHAnsi" w:cstheme="minorHAnsi"/>
          <w:sz w:val="22"/>
          <w:lang w:val="en-GB"/>
        </w:rPr>
        <w:t>sampled soil</w:t>
      </w:r>
      <w:r w:rsidR="001F6EF3" w:rsidRPr="00D03349">
        <w:rPr>
          <w:rFonts w:asciiTheme="minorHAnsi" w:hAnsiTheme="minorHAnsi" w:cstheme="minorHAnsi"/>
          <w:bCs/>
          <w:sz w:val="22"/>
          <w:lang w:val="en-GB"/>
        </w:rPr>
        <w:t>s</w:t>
      </w:r>
      <w:r w:rsidR="00A74E30" w:rsidRPr="00D03349">
        <w:rPr>
          <w:rFonts w:asciiTheme="minorHAnsi" w:hAnsiTheme="minorHAnsi" w:cstheme="minorHAnsi"/>
          <w:sz w:val="22"/>
          <w:lang w:val="en-GB"/>
        </w:rPr>
        <w:t xml:space="preserve"> </w:t>
      </w:r>
      <w:r w:rsidR="0026308F" w:rsidRPr="00D03349">
        <w:rPr>
          <w:rFonts w:asciiTheme="minorHAnsi" w:hAnsiTheme="minorHAnsi" w:cstheme="minorHAnsi"/>
          <w:sz w:val="22"/>
          <w:lang w:val="en-GB"/>
        </w:rPr>
        <w:t>along</w:t>
      </w:r>
      <w:r w:rsidR="00A74E30" w:rsidRPr="00D03349">
        <w:rPr>
          <w:rFonts w:asciiTheme="minorHAnsi" w:hAnsiTheme="minorHAnsi" w:cstheme="minorHAnsi"/>
          <w:sz w:val="22"/>
          <w:lang w:val="en-GB"/>
        </w:rPr>
        <w:t xml:space="preserve"> a </w:t>
      </w:r>
      <w:r w:rsidR="00A74E30" w:rsidRPr="00D03349">
        <w:rPr>
          <w:rFonts w:asciiTheme="minorHAnsi" w:hAnsiTheme="minorHAnsi" w:cstheme="minorHAnsi"/>
          <w:bCs/>
          <w:sz w:val="22"/>
          <w:lang w:val="en-GB"/>
        </w:rPr>
        <w:t>1</w:t>
      </w:r>
      <w:r w:rsidR="0044425B" w:rsidRPr="00D03349">
        <w:rPr>
          <w:rFonts w:asciiTheme="minorHAnsi" w:hAnsiTheme="minorHAnsi" w:cstheme="minorHAnsi"/>
          <w:bCs/>
          <w:sz w:val="22"/>
          <w:lang w:val="en-GB"/>
        </w:rPr>
        <w:t xml:space="preserve"> </w:t>
      </w:r>
      <w:r w:rsidR="00A74E30" w:rsidRPr="00D03349">
        <w:rPr>
          <w:rFonts w:asciiTheme="minorHAnsi" w:hAnsiTheme="minorHAnsi" w:cstheme="minorHAnsi"/>
          <w:bCs/>
          <w:sz w:val="22"/>
          <w:lang w:val="en-GB"/>
        </w:rPr>
        <w:t>5</w:t>
      </w:r>
      <w:r w:rsidR="00305565" w:rsidRPr="00D03349">
        <w:rPr>
          <w:rFonts w:asciiTheme="minorHAnsi" w:hAnsiTheme="minorHAnsi" w:cstheme="minorHAnsi"/>
          <w:bCs/>
          <w:sz w:val="22"/>
          <w:lang w:val="en-GB"/>
        </w:rPr>
        <w:t>5</w:t>
      </w:r>
      <w:r w:rsidR="00A74E30" w:rsidRPr="00D03349">
        <w:rPr>
          <w:rFonts w:asciiTheme="minorHAnsi" w:hAnsiTheme="minorHAnsi" w:cstheme="minorHAnsi"/>
          <w:bCs/>
          <w:sz w:val="22"/>
          <w:lang w:val="en-GB"/>
        </w:rPr>
        <w:t>0</w:t>
      </w:r>
      <w:r w:rsidR="00A74E30" w:rsidRPr="00D03349">
        <w:rPr>
          <w:rFonts w:asciiTheme="minorHAnsi" w:hAnsiTheme="minorHAnsi" w:cstheme="minorHAnsi"/>
          <w:sz w:val="22"/>
          <w:lang w:val="en-GB"/>
        </w:rPr>
        <w:t xml:space="preserve"> km transect across </w:t>
      </w:r>
      <w:r w:rsidR="001F6EF3" w:rsidRPr="00D03349">
        <w:rPr>
          <w:rFonts w:asciiTheme="minorHAnsi" w:hAnsiTheme="minorHAnsi" w:cstheme="minorHAnsi"/>
          <w:sz w:val="22"/>
          <w:lang w:val="en-GB"/>
        </w:rPr>
        <w:t xml:space="preserve">the </w:t>
      </w:r>
      <w:r w:rsidR="00A74E30" w:rsidRPr="00D03349">
        <w:rPr>
          <w:rFonts w:asciiTheme="minorHAnsi" w:hAnsiTheme="minorHAnsi" w:cstheme="minorHAnsi"/>
          <w:sz w:val="22"/>
          <w:lang w:val="en-GB"/>
        </w:rPr>
        <w:t>Tibet plateau</w:t>
      </w:r>
      <w:r w:rsidR="00337768" w:rsidRPr="00D03349">
        <w:rPr>
          <w:rFonts w:asciiTheme="minorHAnsi" w:hAnsiTheme="minorHAnsi" w:cstheme="minorHAnsi"/>
          <w:bCs/>
          <w:sz w:val="22"/>
          <w:lang w:val="en-GB"/>
        </w:rPr>
        <w:t xml:space="preserve"> (Fig. 1)</w:t>
      </w:r>
      <w:r w:rsidR="0026308F" w:rsidRPr="00D03349">
        <w:rPr>
          <w:rFonts w:asciiTheme="minorHAnsi" w:hAnsiTheme="minorHAnsi" w:cstheme="minorHAnsi"/>
          <w:bCs/>
          <w:sz w:val="22"/>
          <w:lang w:val="en-GB"/>
        </w:rPr>
        <w:t>.</w:t>
      </w:r>
      <w:r w:rsidR="0026308F" w:rsidRPr="00D03349">
        <w:rPr>
          <w:rFonts w:asciiTheme="minorHAnsi" w:hAnsiTheme="minorHAnsi" w:cstheme="minorHAnsi"/>
          <w:sz w:val="22"/>
          <w:lang w:val="en-GB"/>
        </w:rPr>
        <w:t xml:space="preserve"> Taxonomic community composition was defined </w:t>
      </w:r>
      <w:r w:rsidR="001F6EF3" w:rsidRPr="00D03349">
        <w:rPr>
          <w:rFonts w:asciiTheme="minorHAnsi" w:hAnsiTheme="minorHAnsi" w:cstheme="minorHAnsi"/>
          <w:bCs/>
          <w:sz w:val="22"/>
          <w:lang w:val="en-GB"/>
        </w:rPr>
        <w:t>based on the</w:t>
      </w:r>
      <w:r w:rsidR="001F6EF3" w:rsidRPr="00D03349">
        <w:rPr>
          <w:rFonts w:asciiTheme="minorHAnsi" w:hAnsiTheme="minorHAnsi" w:cstheme="minorHAnsi"/>
          <w:sz w:val="22"/>
          <w:lang w:val="en-GB"/>
        </w:rPr>
        <w:t xml:space="preserve"> </w:t>
      </w:r>
      <w:r w:rsidR="0026308F" w:rsidRPr="00D03349">
        <w:rPr>
          <w:rFonts w:asciiTheme="minorHAnsi" w:hAnsiTheme="minorHAnsi" w:cstheme="minorHAnsi"/>
          <w:sz w:val="22"/>
          <w:lang w:val="en-GB"/>
        </w:rPr>
        <w:t xml:space="preserve">relative abundances of OTUs </w:t>
      </w:r>
      <w:r w:rsidR="001F6EF3" w:rsidRPr="00D03349">
        <w:rPr>
          <w:rFonts w:asciiTheme="minorHAnsi" w:hAnsiTheme="minorHAnsi" w:cstheme="minorHAnsi"/>
          <w:bCs/>
          <w:sz w:val="22"/>
          <w:lang w:val="en-GB"/>
        </w:rPr>
        <w:t xml:space="preserve">determined </w:t>
      </w:r>
      <w:r w:rsidR="0014553C" w:rsidRPr="00D03349">
        <w:rPr>
          <w:rFonts w:asciiTheme="minorHAnsi" w:hAnsiTheme="minorHAnsi" w:cstheme="minorHAnsi"/>
          <w:bCs/>
          <w:sz w:val="22"/>
          <w:lang w:val="en-GB"/>
        </w:rPr>
        <w:t>by</w:t>
      </w:r>
      <w:r w:rsidR="001044CE" w:rsidRPr="00D03349">
        <w:rPr>
          <w:rFonts w:asciiTheme="minorHAnsi" w:hAnsiTheme="minorHAnsi" w:cstheme="minorHAnsi"/>
          <w:sz w:val="22"/>
          <w:lang w:val="en-GB"/>
        </w:rPr>
        <w:t xml:space="preserve"> </w:t>
      </w:r>
      <w:proofErr w:type="spellStart"/>
      <w:r w:rsidR="001044CE" w:rsidRPr="00D03349">
        <w:rPr>
          <w:rFonts w:asciiTheme="minorHAnsi" w:hAnsiTheme="minorHAnsi" w:cstheme="minorHAnsi"/>
          <w:i/>
          <w:iCs/>
          <w:sz w:val="22"/>
          <w:lang w:val="en-GB"/>
        </w:rPr>
        <w:t>16S</w:t>
      </w:r>
      <w:proofErr w:type="spellEnd"/>
      <w:r w:rsidR="001044CE" w:rsidRPr="00D03349">
        <w:rPr>
          <w:rFonts w:asciiTheme="minorHAnsi" w:hAnsiTheme="minorHAnsi" w:cstheme="minorHAnsi"/>
          <w:sz w:val="22"/>
          <w:lang w:val="en-GB"/>
        </w:rPr>
        <w:t xml:space="preserve"> amplicon sequencing</w:t>
      </w:r>
      <w:r w:rsidR="001F6EF3" w:rsidRPr="00D03349">
        <w:rPr>
          <w:rFonts w:asciiTheme="minorHAnsi" w:hAnsiTheme="minorHAnsi" w:cstheme="minorHAnsi"/>
          <w:sz w:val="22"/>
          <w:lang w:val="en-GB"/>
        </w:rPr>
        <w:t>, while</w:t>
      </w:r>
      <w:r w:rsidR="0026308F" w:rsidRPr="00D03349">
        <w:rPr>
          <w:rFonts w:asciiTheme="minorHAnsi" w:hAnsiTheme="minorHAnsi" w:cstheme="minorHAnsi"/>
          <w:bCs/>
          <w:sz w:val="22"/>
          <w:lang w:val="en-GB"/>
        </w:rPr>
        <w:t xml:space="preserve"> </w:t>
      </w:r>
      <w:r w:rsidR="0014553C" w:rsidRPr="00D03349">
        <w:rPr>
          <w:rFonts w:asciiTheme="minorHAnsi" w:hAnsiTheme="minorHAnsi" w:cstheme="minorHAnsi"/>
          <w:bCs/>
          <w:sz w:val="22"/>
          <w:lang w:val="en-GB"/>
        </w:rPr>
        <w:t>one aspect</w:t>
      </w:r>
      <w:r w:rsidR="001F6EF3" w:rsidRPr="00D03349">
        <w:rPr>
          <w:rFonts w:asciiTheme="minorHAnsi" w:hAnsiTheme="minorHAnsi" w:cstheme="minorHAnsi"/>
          <w:bCs/>
          <w:sz w:val="22"/>
          <w:lang w:val="en-GB"/>
        </w:rPr>
        <w:t xml:space="preserve"> of</w:t>
      </w:r>
      <w:r w:rsidR="001F6EF3" w:rsidRPr="00D03349">
        <w:rPr>
          <w:rFonts w:asciiTheme="minorHAnsi" w:hAnsiTheme="minorHAnsi" w:cstheme="minorHAnsi"/>
          <w:sz w:val="22"/>
          <w:lang w:val="en-GB"/>
        </w:rPr>
        <w:t xml:space="preserve"> </w:t>
      </w:r>
      <w:r w:rsidR="0026308F" w:rsidRPr="00D03349">
        <w:rPr>
          <w:rFonts w:asciiTheme="minorHAnsi" w:hAnsiTheme="minorHAnsi" w:cstheme="minorHAnsi"/>
          <w:sz w:val="22"/>
          <w:lang w:val="en-GB"/>
        </w:rPr>
        <w:t>functional community composition</w:t>
      </w:r>
      <w:r w:rsidR="009F7C2C" w:rsidRPr="00D03349">
        <w:rPr>
          <w:rFonts w:asciiTheme="minorHAnsi" w:hAnsiTheme="minorHAnsi" w:cstheme="minorHAnsi"/>
          <w:sz w:val="22"/>
          <w:lang w:val="en-GB"/>
        </w:rPr>
        <w:t xml:space="preserve"> </w:t>
      </w:r>
      <w:r w:rsidR="001F6EF3" w:rsidRPr="00D03349">
        <w:rPr>
          <w:rFonts w:asciiTheme="minorHAnsi" w:hAnsiTheme="minorHAnsi" w:cstheme="minorHAnsi"/>
          <w:bCs/>
          <w:sz w:val="22"/>
          <w:lang w:val="en-GB"/>
        </w:rPr>
        <w:t xml:space="preserve">was </w:t>
      </w:r>
      <w:r w:rsidR="0038177B" w:rsidRPr="00D03349">
        <w:rPr>
          <w:rFonts w:asciiTheme="minorHAnsi" w:hAnsiTheme="minorHAnsi" w:cstheme="minorHAnsi"/>
          <w:bCs/>
          <w:sz w:val="22"/>
          <w:lang w:val="en-GB"/>
        </w:rPr>
        <w:t xml:space="preserve">defined </w:t>
      </w:r>
      <w:r w:rsidR="001044CE" w:rsidRPr="00D03349">
        <w:rPr>
          <w:rFonts w:asciiTheme="minorHAnsi" w:hAnsiTheme="minorHAnsi" w:cstheme="minorHAnsi"/>
          <w:sz w:val="22"/>
          <w:lang w:val="en-GB"/>
        </w:rPr>
        <w:t xml:space="preserve">based on </w:t>
      </w:r>
      <w:r w:rsidR="001F6EF3" w:rsidRPr="00D03349">
        <w:rPr>
          <w:rFonts w:asciiTheme="minorHAnsi" w:hAnsiTheme="minorHAnsi" w:cstheme="minorHAnsi"/>
          <w:bCs/>
          <w:sz w:val="22"/>
          <w:lang w:val="en-GB"/>
        </w:rPr>
        <w:t xml:space="preserve">the abundances of </w:t>
      </w:r>
      <w:r w:rsidR="00056490" w:rsidRPr="00D03349">
        <w:rPr>
          <w:rFonts w:asciiTheme="minorHAnsi" w:hAnsiTheme="minorHAnsi" w:cstheme="minorHAnsi"/>
          <w:sz w:val="22"/>
          <w:lang w:val="en-GB"/>
        </w:rPr>
        <w:t>nine</w:t>
      </w:r>
      <w:r w:rsidR="001F6EF3" w:rsidRPr="00D03349">
        <w:rPr>
          <w:rFonts w:asciiTheme="minorHAnsi" w:hAnsiTheme="minorHAnsi" w:cstheme="minorHAnsi"/>
          <w:sz w:val="22"/>
          <w:lang w:val="en-GB"/>
        </w:rPr>
        <w:t xml:space="preserve"> </w:t>
      </w:r>
      <w:r w:rsidR="001044CE" w:rsidRPr="00D03349">
        <w:rPr>
          <w:rFonts w:asciiTheme="minorHAnsi" w:hAnsiTheme="minorHAnsi" w:cstheme="minorHAnsi"/>
          <w:sz w:val="22"/>
          <w:lang w:val="en-GB"/>
        </w:rPr>
        <w:lastRenderedPageBreak/>
        <w:t xml:space="preserve">nitrogen </w:t>
      </w:r>
      <w:r w:rsidR="003D3A71" w:rsidRPr="00D03349">
        <w:rPr>
          <w:rFonts w:asciiTheme="minorHAnsi" w:hAnsiTheme="minorHAnsi" w:cstheme="minorHAnsi"/>
          <w:sz w:val="22"/>
          <w:lang w:val="en-GB"/>
        </w:rPr>
        <w:t xml:space="preserve">(N) </w:t>
      </w:r>
      <w:r w:rsidR="001044CE" w:rsidRPr="00D03349">
        <w:rPr>
          <w:rFonts w:asciiTheme="minorHAnsi" w:hAnsiTheme="minorHAnsi" w:cstheme="minorHAnsi"/>
          <w:sz w:val="22"/>
          <w:lang w:val="en-GB"/>
        </w:rPr>
        <w:t>cycle</w:t>
      </w:r>
      <w:r w:rsidR="001F6EF3" w:rsidRPr="00D03349">
        <w:rPr>
          <w:rFonts w:asciiTheme="minorHAnsi" w:hAnsiTheme="minorHAnsi" w:cstheme="minorHAnsi"/>
          <w:bCs/>
          <w:sz w:val="22"/>
          <w:lang w:val="en-GB"/>
        </w:rPr>
        <w:t>-</w:t>
      </w:r>
      <w:r w:rsidR="001044CE" w:rsidRPr="00D03349">
        <w:rPr>
          <w:rFonts w:asciiTheme="minorHAnsi" w:hAnsiTheme="minorHAnsi" w:cstheme="minorHAnsi"/>
          <w:sz w:val="22"/>
          <w:lang w:val="en-GB"/>
        </w:rPr>
        <w:t xml:space="preserve">related </w:t>
      </w:r>
      <w:r w:rsidR="001F6EF3" w:rsidRPr="00D03349">
        <w:rPr>
          <w:rFonts w:asciiTheme="minorHAnsi" w:hAnsiTheme="minorHAnsi" w:cstheme="minorHAnsi"/>
          <w:bCs/>
          <w:sz w:val="22"/>
          <w:lang w:val="en-GB"/>
        </w:rPr>
        <w:t>functional</w:t>
      </w:r>
      <w:r w:rsidR="001F6EF3" w:rsidRPr="00D03349">
        <w:rPr>
          <w:rFonts w:asciiTheme="minorHAnsi" w:hAnsiTheme="minorHAnsi" w:cstheme="minorHAnsi"/>
          <w:sz w:val="22"/>
          <w:lang w:val="en-GB"/>
        </w:rPr>
        <w:t xml:space="preserve"> </w:t>
      </w:r>
      <w:r w:rsidR="001044CE" w:rsidRPr="00D03349">
        <w:rPr>
          <w:rFonts w:asciiTheme="minorHAnsi" w:hAnsiTheme="minorHAnsi" w:cstheme="minorHAnsi"/>
          <w:sz w:val="22"/>
          <w:lang w:val="en-GB"/>
        </w:rPr>
        <w:t>groups</w:t>
      </w:r>
      <w:r w:rsidR="00337768" w:rsidRPr="00D03349">
        <w:rPr>
          <w:rFonts w:asciiTheme="minorHAnsi" w:hAnsiTheme="minorHAnsi" w:cstheme="minorHAnsi"/>
          <w:bCs/>
          <w:sz w:val="22"/>
          <w:lang w:val="en-GB"/>
        </w:rPr>
        <w:t xml:space="preserve"> </w:t>
      </w:r>
      <w:r w:rsidR="0014553C" w:rsidRPr="00D03349">
        <w:rPr>
          <w:rFonts w:asciiTheme="minorHAnsi" w:hAnsiTheme="minorHAnsi" w:cstheme="minorHAnsi"/>
          <w:bCs/>
          <w:sz w:val="22"/>
          <w:lang w:val="en-GB"/>
        </w:rPr>
        <w:t>determined</w:t>
      </w:r>
      <w:r w:rsidR="00BC73ED" w:rsidRPr="00D03349">
        <w:rPr>
          <w:rFonts w:asciiTheme="minorHAnsi" w:hAnsiTheme="minorHAnsi" w:cstheme="minorHAnsi"/>
          <w:bCs/>
          <w:sz w:val="22"/>
          <w:lang w:val="en-GB"/>
        </w:rPr>
        <w:t xml:space="preserve"> by quantitative PCR</w:t>
      </w:r>
      <w:r w:rsidR="009F7C2C" w:rsidRPr="00D03349">
        <w:rPr>
          <w:rFonts w:asciiTheme="minorHAnsi" w:hAnsiTheme="minorHAnsi" w:cstheme="minorHAnsi"/>
          <w:bCs/>
          <w:sz w:val="22"/>
          <w:lang w:val="en-GB"/>
        </w:rPr>
        <w:t xml:space="preserve">. </w:t>
      </w:r>
      <w:r w:rsidR="00D349DF" w:rsidRPr="00D03349">
        <w:rPr>
          <w:rFonts w:asciiTheme="minorHAnsi" w:hAnsiTheme="minorHAnsi" w:cstheme="minorHAnsi"/>
          <w:bCs/>
          <w:sz w:val="22"/>
          <w:lang w:val="en-GB"/>
        </w:rPr>
        <w:t>For</w:t>
      </w:r>
      <w:r w:rsidR="00D349DF" w:rsidRPr="00D03349">
        <w:rPr>
          <w:rFonts w:asciiTheme="minorHAnsi" w:hAnsiTheme="minorHAnsi" w:cstheme="minorHAnsi"/>
          <w:sz w:val="22"/>
          <w:lang w:val="en-GB"/>
        </w:rPr>
        <w:t xml:space="preserve"> each plot</w:t>
      </w:r>
      <w:r w:rsidR="00D349DF" w:rsidRPr="00D03349">
        <w:rPr>
          <w:rFonts w:asciiTheme="minorHAnsi" w:hAnsiTheme="minorHAnsi" w:cstheme="minorHAnsi"/>
          <w:bCs/>
          <w:sz w:val="22"/>
          <w:lang w:val="en-GB"/>
        </w:rPr>
        <w:t>, e</w:t>
      </w:r>
      <w:r w:rsidR="009F7C2C" w:rsidRPr="00D03349">
        <w:rPr>
          <w:rFonts w:asciiTheme="minorHAnsi" w:hAnsiTheme="minorHAnsi" w:cstheme="minorHAnsi"/>
          <w:bCs/>
          <w:sz w:val="22"/>
          <w:lang w:val="en-GB"/>
        </w:rPr>
        <w:t xml:space="preserve">nvironmental conditions </w:t>
      </w:r>
      <w:r w:rsidR="001044CE" w:rsidRPr="00D03349">
        <w:rPr>
          <w:rFonts w:asciiTheme="minorHAnsi" w:hAnsiTheme="minorHAnsi" w:cstheme="minorHAnsi"/>
          <w:sz w:val="22"/>
          <w:lang w:val="en-GB"/>
        </w:rPr>
        <w:t xml:space="preserve">were </w:t>
      </w:r>
      <w:r w:rsidR="00DB04B9" w:rsidRPr="00D03349">
        <w:rPr>
          <w:rFonts w:asciiTheme="minorHAnsi" w:hAnsiTheme="minorHAnsi" w:cstheme="minorHAnsi"/>
          <w:bCs/>
          <w:sz w:val="22"/>
          <w:lang w:val="en-GB"/>
        </w:rPr>
        <w:t>de</w:t>
      </w:r>
      <w:r w:rsidR="0038177B" w:rsidRPr="00D03349">
        <w:rPr>
          <w:rFonts w:asciiTheme="minorHAnsi" w:hAnsiTheme="minorHAnsi" w:cstheme="minorHAnsi"/>
          <w:bCs/>
          <w:sz w:val="22"/>
          <w:lang w:val="en-GB"/>
        </w:rPr>
        <w:t>rived</w:t>
      </w:r>
      <w:r w:rsidR="00DB04B9" w:rsidRPr="00D03349">
        <w:rPr>
          <w:rFonts w:asciiTheme="minorHAnsi" w:hAnsiTheme="minorHAnsi" w:cstheme="minorHAnsi"/>
          <w:bCs/>
          <w:sz w:val="22"/>
          <w:lang w:val="en-GB"/>
        </w:rPr>
        <w:t xml:space="preserve"> based on </w:t>
      </w:r>
      <w:ins w:id="80" w:author="authors" w:date="2022-12-15T13:45:00Z">
        <w:r w:rsidR="003044BC" w:rsidRPr="00D03349">
          <w:rPr>
            <w:rFonts w:asciiTheme="minorHAnsi" w:hAnsiTheme="minorHAnsi" w:cstheme="minorHAnsi"/>
            <w:bCs/>
            <w:sz w:val="22"/>
            <w:lang w:val="en-GB"/>
          </w:rPr>
          <w:t xml:space="preserve">factors representing climate, </w:t>
        </w:r>
      </w:ins>
      <w:r w:rsidR="003044BC" w:rsidRPr="00D03349">
        <w:rPr>
          <w:rFonts w:asciiTheme="minorHAnsi" w:hAnsiTheme="minorHAnsi" w:cstheme="minorHAnsi"/>
          <w:bCs/>
          <w:sz w:val="22"/>
          <w:lang w:val="en-GB"/>
        </w:rPr>
        <w:t xml:space="preserve">soil </w:t>
      </w:r>
      <w:ins w:id="81" w:author="authors" w:date="2022-12-15T13:45:00Z">
        <w:r w:rsidR="006A1672" w:rsidRPr="00D03349">
          <w:rPr>
            <w:rFonts w:asciiTheme="minorHAnsi" w:hAnsiTheme="minorHAnsi" w:cstheme="minorHAnsi"/>
            <w:bCs/>
            <w:sz w:val="22"/>
            <w:lang w:val="en-GB"/>
          </w:rPr>
          <w:t>and plant communities</w:t>
        </w:r>
        <w:r w:rsidR="001044CE" w:rsidRPr="00D03349">
          <w:rPr>
            <w:rFonts w:asciiTheme="minorHAnsi" w:hAnsiTheme="minorHAnsi" w:cstheme="minorHAnsi"/>
            <w:bCs/>
            <w:sz w:val="22"/>
            <w:lang w:val="en-GB"/>
          </w:rPr>
          <w:t>.</w:t>
        </w:r>
      </w:ins>
      <w:r w:rsidR="001044CE" w:rsidRPr="00D03349">
        <w:rPr>
          <w:rFonts w:asciiTheme="minorHAnsi" w:hAnsiTheme="minorHAnsi" w:cstheme="minorHAnsi"/>
          <w:bCs/>
          <w:sz w:val="22"/>
          <w:lang w:val="en-GB"/>
        </w:rPr>
        <w:t xml:space="preserve"> </w:t>
      </w:r>
      <w:r w:rsidR="008357F1" w:rsidRPr="00D03349">
        <w:rPr>
          <w:rFonts w:asciiTheme="minorHAnsi" w:hAnsiTheme="minorHAnsi" w:cstheme="minorHAnsi"/>
          <w:bCs/>
          <w:sz w:val="22"/>
          <w:lang w:val="en-GB"/>
        </w:rPr>
        <w:t>The r</w:t>
      </w:r>
      <w:r w:rsidR="001044CE" w:rsidRPr="00D03349">
        <w:rPr>
          <w:rFonts w:asciiTheme="minorHAnsi" w:hAnsiTheme="minorHAnsi" w:cstheme="minorHAnsi"/>
          <w:bCs/>
          <w:sz w:val="22"/>
          <w:lang w:val="en-GB"/>
        </w:rPr>
        <w:t xml:space="preserve">elationships </w:t>
      </w:r>
      <w:r w:rsidR="008357F1" w:rsidRPr="00D03349">
        <w:rPr>
          <w:rFonts w:asciiTheme="minorHAnsi" w:hAnsiTheme="minorHAnsi" w:cstheme="minorHAnsi"/>
          <w:bCs/>
          <w:sz w:val="22"/>
          <w:lang w:val="en-GB"/>
        </w:rPr>
        <w:t>between</w:t>
      </w:r>
      <w:r w:rsidR="008357F1" w:rsidRPr="00D03349">
        <w:rPr>
          <w:rFonts w:asciiTheme="minorHAnsi" w:hAnsiTheme="minorHAnsi" w:cstheme="minorHAnsi"/>
          <w:sz w:val="22"/>
          <w:lang w:val="en-GB"/>
        </w:rPr>
        <w:t xml:space="preserve"> </w:t>
      </w:r>
      <w:r w:rsidR="001044CE" w:rsidRPr="00D03349">
        <w:rPr>
          <w:rFonts w:asciiTheme="minorHAnsi" w:hAnsiTheme="minorHAnsi" w:cstheme="minorHAnsi"/>
          <w:sz w:val="22"/>
          <w:lang w:val="en-GB"/>
        </w:rPr>
        <w:t>taxonomic</w:t>
      </w:r>
      <w:ins w:id="82" w:author="authors" w:date="2022-12-15T13:45:00Z">
        <w:r w:rsidR="00F93925" w:rsidRPr="00D03349">
          <w:rPr>
            <w:rFonts w:asciiTheme="minorHAnsi" w:hAnsiTheme="minorHAnsi" w:cstheme="minorHAnsi"/>
            <w:sz w:val="22"/>
            <w:lang w:val="en-GB"/>
          </w:rPr>
          <w:t xml:space="preserve"> or</w:t>
        </w:r>
      </w:ins>
      <w:r w:rsidR="001044CE" w:rsidRPr="00D03349">
        <w:rPr>
          <w:rFonts w:asciiTheme="minorHAnsi" w:hAnsiTheme="minorHAnsi" w:cstheme="minorHAnsi"/>
          <w:sz w:val="22"/>
          <w:lang w:val="en-GB"/>
        </w:rPr>
        <w:t xml:space="preserve"> functional </w:t>
      </w:r>
      <w:ins w:id="83" w:author="authors" w:date="2022-12-15T13:45:00Z">
        <w:r w:rsidR="00F93925" w:rsidRPr="00D03349">
          <w:rPr>
            <w:rFonts w:asciiTheme="minorHAnsi" w:hAnsiTheme="minorHAnsi" w:cstheme="minorHAnsi"/>
            <w:sz w:val="22"/>
            <w:lang w:val="en-GB"/>
          </w:rPr>
          <w:t xml:space="preserve">dissimilarity of soil bacterial communities, </w:t>
        </w:r>
      </w:ins>
      <w:r w:rsidR="001044CE" w:rsidRPr="00D03349">
        <w:rPr>
          <w:rFonts w:asciiTheme="minorHAnsi" w:hAnsiTheme="minorHAnsi" w:cstheme="minorHAnsi"/>
          <w:sz w:val="22"/>
          <w:lang w:val="en-GB"/>
        </w:rPr>
        <w:t xml:space="preserve">and </w:t>
      </w:r>
      <w:r w:rsidR="00482A36" w:rsidRPr="00D03349">
        <w:rPr>
          <w:rFonts w:asciiTheme="minorHAnsi" w:hAnsiTheme="minorHAnsi" w:cstheme="minorHAnsi"/>
          <w:sz w:val="22"/>
          <w:lang w:val="en-GB"/>
        </w:rPr>
        <w:t xml:space="preserve">environmental </w:t>
      </w:r>
      <w:ins w:id="84" w:author="authors" w:date="2022-12-15T13:45:00Z">
        <w:r w:rsidR="00C57EF0" w:rsidRPr="00D03349">
          <w:rPr>
            <w:rFonts w:asciiTheme="minorHAnsi" w:hAnsiTheme="minorHAnsi" w:cstheme="minorHAnsi"/>
            <w:sz w:val="22"/>
            <w:lang w:val="en-GB"/>
          </w:rPr>
          <w:t xml:space="preserve">abiotic </w:t>
        </w:r>
        <w:r w:rsidR="00F93925" w:rsidRPr="00D03349">
          <w:rPr>
            <w:rFonts w:asciiTheme="minorHAnsi" w:hAnsiTheme="minorHAnsi" w:cstheme="minorHAnsi"/>
            <w:sz w:val="22"/>
            <w:lang w:val="en-GB"/>
          </w:rPr>
          <w:t xml:space="preserve">and </w:t>
        </w:r>
        <w:r w:rsidR="00482A36" w:rsidRPr="00D03349">
          <w:rPr>
            <w:rFonts w:asciiTheme="minorHAnsi" w:hAnsiTheme="minorHAnsi" w:cstheme="minorHAnsi"/>
            <w:sz w:val="22"/>
            <w:lang w:val="en-GB"/>
          </w:rPr>
          <w:t>biotic</w:t>
        </w:r>
        <w:r w:rsidR="00F93925" w:rsidRPr="00D03349">
          <w:rPr>
            <w:rFonts w:asciiTheme="minorHAnsi" w:hAnsiTheme="minorHAnsi" w:cstheme="minorHAnsi"/>
            <w:sz w:val="22"/>
            <w:lang w:val="en-GB"/>
          </w:rPr>
          <w:t xml:space="preserve"> </w:t>
        </w:r>
      </w:ins>
      <w:r w:rsidR="001044CE" w:rsidRPr="00D03349">
        <w:rPr>
          <w:rFonts w:asciiTheme="minorHAnsi" w:hAnsiTheme="minorHAnsi" w:cstheme="minorHAnsi"/>
          <w:sz w:val="22"/>
          <w:lang w:val="en-GB"/>
        </w:rPr>
        <w:t xml:space="preserve">dissimilarities </w:t>
      </w:r>
      <w:ins w:id="85" w:author="authors" w:date="2022-12-15T13:45:00Z">
        <w:r w:rsidR="00482A36" w:rsidRPr="00D03349">
          <w:rPr>
            <w:rFonts w:asciiTheme="minorHAnsi" w:hAnsiTheme="minorHAnsi" w:cstheme="minorHAnsi"/>
            <w:sz w:val="22"/>
            <w:lang w:val="en-GB"/>
          </w:rPr>
          <w:t>as well as</w:t>
        </w:r>
      </w:ins>
      <w:r w:rsidR="00482A36" w:rsidRPr="00D03349">
        <w:rPr>
          <w:rFonts w:asciiTheme="minorHAnsi" w:hAnsiTheme="minorHAnsi" w:cstheme="minorHAnsi"/>
          <w:sz w:val="22"/>
          <w:lang w:val="en-GB"/>
        </w:rPr>
        <w:t xml:space="preserve"> </w:t>
      </w:r>
      <w:r w:rsidR="001044CE" w:rsidRPr="00D03349">
        <w:rPr>
          <w:rFonts w:asciiTheme="minorHAnsi" w:hAnsiTheme="minorHAnsi" w:cstheme="minorHAnsi"/>
          <w:sz w:val="22"/>
          <w:lang w:val="en-GB"/>
        </w:rPr>
        <w:t xml:space="preserve">geographic distances </w:t>
      </w:r>
      <w:r w:rsidR="00C41E71" w:rsidRPr="00D03349">
        <w:rPr>
          <w:rFonts w:asciiTheme="minorHAnsi" w:hAnsiTheme="minorHAnsi" w:cstheme="minorHAnsi"/>
          <w:sz w:val="22"/>
          <w:lang w:val="en-GB"/>
        </w:rPr>
        <w:t xml:space="preserve">among sampling locations </w:t>
      </w:r>
      <w:r w:rsidR="001044CE" w:rsidRPr="00D03349">
        <w:rPr>
          <w:rFonts w:asciiTheme="minorHAnsi" w:hAnsiTheme="minorHAnsi" w:cstheme="minorHAnsi"/>
          <w:sz w:val="22"/>
          <w:lang w:val="en-GB"/>
        </w:rPr>
        <w:t>were then assessed</w:t>
      </w:r>
      <w:r w:rsidR="008357F1" w:rsidRPr="00D03349">
        <w:rPr>
          <w:rFonts w:asciiTheme="minorHAnsi" w:hAnsiTheme="minorHAnsi" w:cstheme="minorHAnsi"/>
          <w:bCs/>
          <w:sz w:val="22"/>
          <w:lang w:val="en-GB"/>
        </w:rPr>
        <w:t xml:space="preserve"> (Fig. 1)</w:t>
      </w:r>
      <w:r w:rsidR="001044CE" w:rsidRPr="00D03349">
        <w:rPr>
          <w:rFonts w:asciiTheme="minorHAnsi" w:hAnsiTheme="minorHAnsi" w:cstheme="minorHAnsi"/>
          <w:bCs/>
          <w:sz w:val="22"/>
          <w:lang w:val="en-GB"/>
        </w:rPr>
        <w:t xml:space="preserve">. </w:t>
      </w:r>
      <w:r w:rsidR="00A81E56" w:rsidRPr="00D03349">
        <w:rPr>
          <w:rFonts w:asciiTheme="minorHAnsi" w:hAnsiTheme="minorHAnsi" w:cstheme="minorHAnsi"/>
          <w:bCs/>
          <w:sz w:val="22"/>
          <w:lang w:val="en-GB"/>
        </w:rPr>
        <w:t>We assumed</w:t>
      </w:r>
      <w:r w:rsidR="001044CE" w:rsidRPr="00D03349">
        <w:rPr>
          <w:rFonts w:asciiTheme="minorHAnsi" w:hAnsiTheme="minorHAnsi" w:cstheme="minorHAnsi"/>
          <w:sz w:val="22"/>
          <w:lang w:val="en-GB"/>
        </w:rPr>
        <w:t xml:space="preserve"> that the taxonomic and functional community compositions </w:t>
      </w:r>
      <w:r w:rsidR="00246550" w:rsidRPr="00D03349">
        <w:rPr>
          <w:rFonts w:asciiTheme="minorHAnsi" w:hAnsiTheme="minorHAnsi" w:cstheme="minorHAnsi"/>
          <w:bCs/>
          <w:sz w:val="22"/>
          <w:lang w:val="en-GB"/>
        </w:rPr>
        <w:t>would</w:t>
      </w:r>
      <w:r w:rsidR="00246550" w:rsidRPr="00D03349">
        <w:rPr>
          <w:rFonts w:asciiTheme="minorHAnsi" w:hAnsiTheme="minorHAnsi" w:cstheme="minorHAnsi"/>
          <w:sz w:val="22"/>
          <w:lang w:val="en-GB"/>
        </w:rPr>
        <w:t xml:space="preserve"> </w:t>
      </w:r>
      <w:r w:rsidR="00C41E71" w:rsidRPr="00D03349">
        <w:rPr>
          <w:rFonts w:asciiTheme="minorHAnsi" w:hAnsiTheme="minorHAnsi" w:cstheme="minorHAnsi"/>
          <w:sz w:val="22"/>
          <w:lang w:val="en-GB"/>
        </w:rPr>
        <w:t xml:space="preserve">not </w:t>
      </w:r>
      <w:r w:rsidR="00246550" w:rsidRPr="00D03349">
        <w:rPr>
          <w:rFonts w:asciiTheme="minorHAnsi" w:hAnsiTheme="minorHAnsi" w:cstheme="minorHAnsi"/>
          <w:bCs/>
          <w:sz w:val="22"/>
          <w:lang w:val="en-GB"/>
        </w:rPr>
        <w:t xml:space="preserve">be </w:t>
      </w:r>
      <w:r w:rsidR="00C41E71" w:rsidRPr="00D03349">
        <w:rPr>
          <w:rFonts w:asciiTheme="minorHAnsi" w:hAnsiTheme="minorHAnsi" w:cstheme="minorHAnsi"/>
          <w:sz w:val="22"/>
          <w:lang w:val="en-GB"/>
        </w:rPr>
        <w:t>akin</w:t>
      </w:r>
      <w:ins w:id="86" w:author="authors" w:date="2022-12-15T13:45:00Z">
        <w:r w:rsidR="006D0712" w:rsidRPr="00D03349">
          <w:rPr>
            <w:rFonts w:asciiTheme="minorHAnsi" w:hAnsiTheme="minorHAnsi" w:cstheme="minorHAnsi"/>
            <w:sz w:val="22"/>
            <w:lang w:val="en-GB"/>
          </w:rPr>
          <w:t>,</w:t>
        </w:r>
      </w:ins>
      <w:r w:rsidR="00C41E71" w:rsidRPr="00D03349">
        <w:rPr>
          <w:rFonts w:asciiTheme="minorHAnsi" w:hAnsiTheme="minorHAnsi" w:cstheme="minorHAnsi"/>
          <w:sz w:val="22"/>
          <w:lang w:val="en-GB"/>
        </w:rPr>
        <w:t xml:space="preserve"> and that </w:t>
      </w:r>
      <w:r w:rsidR="00033F8C" w:rsidRPr="00D03349">
        <w:rPr>
          <w:rFonts w:asciiTheme="minorHAnsi" w:hAnsiTheme="minorHAnsi" w:cstheme="minorHAnsi"/>
          <w:sz w:val="22"/>
          <w:lang w:val="en-GB"/>
        </w:rPr>
        <w:t xml:space="preserve">environmental dissimilarity and </w:t>
      </w:r>
      <w:r w:rsidR="00C41E71" w:rsidRPr="00D03349">
        <w:rPr>
          <w:rFonts w:asciiTheme="minorHAnsi" w:hAnsiTheme="minorHAnsi" w:cstheme="minorHAnsi"/>
          <w:sz w:val="22"/>
          <w:lang w:val="en-GB"/>
        </w:rPr>
        <w:t xml:space="preserve">geographic distance </w:t>
      </w:r>
      <w:r w:rsidR="009B053E" w:rsidRPr="00D03349">
        <w:rPr>
          <w:rFonts w:asciiTheme="minorHAnsi" w:hAnsiTheme="minorHAnsi" w:cstheme="minorHAnsi"/>
          <w:bCs/>
          <w:sz w:val="22"/>
          <w:lang w:val="en-GB"/>
        </w:rPr>
        <w:t>would</w:t>
      </w:r>
      <w:r w:rsidR="009B053E" w:rsidRPr="00D03349">
        <w:rPr>
          <w:rFonts w:asciiTheme="minorHAnsi" w:hAnsiTheme="minorHAnsi" w:cstheme="minorHAnsi"/>
          <w:sz w:val="22"/>
          <w:lang w:val="en-GB"/>
        </w:rPr>
        <w:t xml:space="preserve"> </w:t>
      </w:r>
      <w:r w:rsidR="00C41E71" w:rsidRPr="00D03349">
        <w:rPr>
          <w:rFonts w:asciiTheme="minorHAnsi" w:hAnsiTheme="minorHAnsi" w:cstheme="minorHAnsi"/>
          <w:sz w:val="22"/>
          <w:lang w:val="en-GB"/>
        </w:rPr>
        <w:t>not correlate</w:t>
      </w:r>
      <w:r w:rsidR="00AA605B" w:rsidRPr="00D03349">
        <w:rPr>
          <w:rFonts w:asciiTheme="minorHAnsi" w:hAnsiTheme="minorHAnsi" w:cstheme="minorHAnsi"/>
          <w:sz w:val="22"/>
          <w:lang w:val="en-GB"/>
        </w:rPr>
        <w:t xml:space="preserve"> strongly</w:t>
      </w:r>
      <w:r w:rsidR="006857A5" w:rsidRPr="00D03349">
        <w:rPr>
          <w:rFonts w:asciiTheme="minorHAnsi" w:hAnsiTheme="minorHAnsi" w:cstheme="minorHAnsi"/>
          <w:sz w:val="22"/>
          <w:lang w:val="en-GB"/>
        </w:rPr>
        <w:t>. We also assumed</w:t>
      </w:r>
      <w:r w:rsidR="000C7EC3" w:rsidRPr="00D03349">
        <w:rPr>
          <w:rFonts w:asciiTheme="minorHAnsi" w:hAnsiTheme="minorHAnsi" w:cstheme="minorHAnsi"/>
          <w:sz w:val="22"/>
          <w:lang w:val="en-GB"/>
        </w:rPr>
        <w:t xml:space="preserve"> that functional dissimilarity would be</w:t>
      </w:r>
      <w:r w:rsidR="00033F8C" w:rsidRPr="00D03349">
        <w:rPr>
          <w:rFonts w:asciiTheme="minorHAnsi" w:hAnsiTheme="minorHAnsi" w:cstheme="minorHAnsi"/>
          <w:sz w:val="22"/>
          <w:lang w:val="en-GB"/>
        </w:rPr>
        <w:t>tter</w:t>
      </w:r>
      <w:r w:rsidR="000C7EC3" w:rsidRPr="00D03349">
        <w:rPr>
          <w:rFonts w:asciiTheme="minorHAnsi" w:hAnsiTheme="minorHAnsi" w:cstheme="minorHAnsi"/>
          <w:sz w:val="22"/>
          <w:lang w:val="en-GB"/>
        </w:rPr>
        <w:t xml:space="preserve"> correlate with environmental dissimilarity than </w:t>
      </w:r>
      <w:ins w:id="87" w:author="authors" w:date="2022-12-15T13:45:00Z">
        <w:r w:rsidR="00425895" w:rsidRPr="00D03349">
          <w:rPr>
            <w:rFonts w:asciiTheme="minorHAnsi" w:hAnsiTheme="minorHAnsi" w:cstheme="minorHAnsi"/>
            <w:sz w:val="22"/>
            <w:lang w:val="en-GB"/>
          </w:rPr>
          <w:t xml:space="preserve">with </w:t>
        </w:r>
      </w:ins>
      <w:r w:rsidR="000C7EC3" w:rsidRPr="00D03349">
        <w:rPr>
          <w:rFonts w:asciiTheme="minorHAnsi" w:hAnsiTheme="minorHAnsi" w:cstheme="minorHAnsi"/>
          <w:sz w:val="22"/>
          <w:lang w:val="en-GB"/>
        </w:rPr>
        <w:t>geographic distance</w:t>
      </w:r>
      <w:r w:rsidR="006857A5" w:rsidRPr="00D03349">
        <w:rPr>
          <w:rFonts w:asciiTheme="minorHAnsi" w:hAnsiTheme="minorHAnsi" w:cstheme="minorHAnsi"/>
          <w:sz w:val="22"/>
          <w:lang w:val="en-GB"/>
        </w:rPr>
        <w:t xml:space="preserve"> (Fig. 1)</w:t>
      </w:r>
      <w:r w:rsidR="000C7EC3" w:rsidRPr="00D03349">
        <w:rPr>
          <w:rFonts w:asciiTheme="minorHAnsi" w:hAnsiTheme="minorHAnsi" w:cstheme="minorHAnsi"/>
          <w:sz w:val="22"/>
          <w:lang w:val="en-GB"/>
        </w:rPr>
        <w:t xml:space="preserve">, </w:t>
      </w:r>
      <w:ins w:id="88" w:author="authors" w:date="2022-12-15T13:45:00Z">
        <w:r w:rsidR="001012A6" w:rsidRPr="00D03349">
          <w:rPr>
            <w:rFonts w:asciiTheme="minorHAnsi" w:hAnsiTheme="minorHAnsi" w:cstheme="minorHAnsi"/>
            <w:sz w:val="22"/>
            <w:lang w:val="en-GB"/>
          </w:rPr>
          <w:t>and that</w:t>
        </w:r>
      </w:ins>
      <w:r w:rsidR="001012A6" w:rsidRPr="00D03349">
        <w:rPr>
          <w:rFonts w:asciiTheme="minorHAnsi" w:hAnsiTheme="minorHAnsi" w:cstheme="minorHAnsi"/>
          <w:sz w:val="22"/>
          <w:lang w:val="en-GB"/>
        </w:rPr>
        <w:t xml:space="preserve"> </w:t>
      </w:r>
      <w:r w:rsidR="000C7EC3" w:rsidRPr="00D03349">
        <w:rPr>
          <w:rFonts w:asciiTheme="minorHAnsi" w:hAnsiTheme="minorHAnsi" w:cstheme="minorHAnsi"/>
          <w:sz w:val="22"/>
          <w:lang w:val="en-GB"/>
        </w:rPr>
        <w:t xml:space="preserve">distinct </w:t>
      </w:r>
      <w:ins w:id="89" w:author="authors" w:date="2022-12-15T13:45:00Z">
        <w:r w:rsidR="00871C15" w:rsidRPr="00D03349">
          <w:rPr>
            <w:rFonts w:asciiTheme="minorHAnsi" w:hAnsiTheme="minorHAnsi" w:cstheme="minorHAnsi"/>
            <w:sz w:val="22"/>
            <w:lang w:val="en-GB"/>
          </w:rPr>
          <w:t xml:space="preserve">variables </w:t>
        </w:r>
        <w:r w:rsidR="001012A6" w:rsidRPr="00D03349">
          <w:rPr>
            <w:rFonts w:asciiTheme="minorHAnsi" w:hAnsiTheme="minorHAnsi" w:cstheme="minorHAnsi"/>
            <w:sz w:val="22"/>
            <w:lang w:val="en-GB"/>
          </w:rPr>
          <w:t xml:space="preserve">would </w:t>
        </w:r>
        <w:r w:rsidR="000C7EC3" w:rsidRPr="00D03349">
          <w:rPr>
            <w:rFonts w:asciiTheme="minorHAnsi" w:hAnsiTheme="minorHAnsi" w:cstheme="minorHAnsi"/>
            <w:sz w:val="22"/>
            <w:lang w:val="en-GB"/>
          </w:rPr>
          <w:t xml:space="preserve">explain </w:t>
        </w:r>
        <w:r w:rsidR="008D0F5D" w:rsidRPr="00D03349">
          <w:rPr>
            <w:rFonts w:asciiTheme="minorHAnsi" w:hAnsiTheme="minorHAnsi" w:cstheme="minorHAnsi"/>
            <w:sz w:val="22"/>
            <w:lang w:val="en-GB"/>
          </w:rPr>
          <w:t>bacterial</w:t>
        </w:r>
      </w:ins>
      <w:r w:rsidR="008D0F5D" w:rsidRPr="00D03349">
        <w:rPr>
          <w:rFonts w:asciiTheme="minorHAnsi" w:hAnsiTheme="minorHAnsi" w:cstheme="minorHAnsi"/>
          <w:sz w:val="22"/>
          <w:lang w:val="en-GB"/>
        </w:rPr>
        <w:t xml:space="preserve"> </w:t>
      </w:r>
      <w:r w:rsidR="000C7EC3" w:rsidRPr="00D03349">
        <w:rPr>
          <w:rFonts w:asciiTheme="minorHAnsi" w:hAnsiTheme="minorHAnsi" w:cstheme="minorHAnsi"/>
          <w:sz w:val="22"/>
          <w:lang w:val="en-GB"/>
        </w:rPr>
        <w:t xml:space="preserve">taxonomic and functional </w:t>
      </w:r>
      <w:ins w:id="90" w:author="authors" w:date="2022-12-15T13:45:00Z">
        <w:r w:rsidR="008D0F5D" w:rsidRPr="00D03349">
          <w:rPr>
            <w:rFonts w:asciiTheme="minorHAnsi" w:hAnsiTheme="minorHAnsi" w:cstheme="minorHAnsi"/>
            <w:sz w:val="22"/>
            <w:lang w:val="en-GB"/>
          </w:rPr>
          <w:t>biogeography</w:t>
        </w:r>
        <w:r w:rsidR="00FE095B" w:rsidRPr="00D03349">
          <w:rPr>
            <w:rFonts w:asciiTheme="minorHAnsi" w:hAnsiTheme="minorHAnsi" w:cstheme="minorHAnsi"/>
            <w:bCs/>
            <w:sz w:val="22"/>
            <w:lang w:val="en-GB"/>
          </w:rPr>
          <w:t>.</w:t>
        </w:r>
        <w:r w:rsidR="006857A5" w:rsidRPr="00D03349">
          <w:rPr>
            <w:rFonts w:asciiTheme="minorHAnsi" w:hAnsiTheme="minorHAnsi" w:cstheme="minorHAnsi"/>
            <w:sz w:val="22"/>
            <w:lang w:val="en-GB"/>
          </w:rPr>
          <w:t xml:space="preserve"> </w:t>
        </w:r>
        <w:r w:rsidR="00D42C6E" w:rsidRPr="00D03349">
          <w:rPr>
            <w:rFonts w:asciiTheme="minorHAnsi" w:hAnsiTheme="minorHAnsi" w:cstheme="minorHAnsi"/>
            <w:sz w:val="22"/>
            <w:lang w:val="en-GB"/>
          </w:rPr>
          <w:t xml:space="preserve">Given that </w:t>
        </w:r>
        <w:r w:rsidR="00CB19E9" w:rsidRPr="00D03349">
          <w:rPr>
            <w:rFonts w:asciiTheme="minorHAnsi" w:hAnsiTheme="minorHAnsi" w:cstheme="minorHAnsi"/>
            <w:sz w:val="22"/>
            <w:lang w:val="en-GB"/>
          </w:rPr>
          <w:t>plants</w:t>
        </w:r>
        <w:r w:rsidR="007B2A83" w:rsidRPr="00D03349">
          <w:rPr>
            <w:rFonts w:asciiTheme="minorHAnsi" w:hAnsiTheme="minorHAnsi" w:cstheme="minorHAnsi"/>
            <w:sz w:val="22"/>
            <w:lang w:val="en-GB"/>
          </w:rPr>
          <w:t xml:space="preserve"> </w:t>
        </w:r>
        <w:r w:rsidR="00D42C6E" w:rsidRPr="00D03349">
          <w:rPr>
            <w:rFonts w:asciiTheme="minorHAnsi" w:hAnsiTheme="minorHAnsi" w:cstheme="minorHAnsi"/>
            <w:sz w:val="22"/>
            <w:lang w:val="en-GB"/>
          </w:rPr>
          <w:t>can</w:t>
        </w:r>
        <w:r w:rsidR="006450CD" w:rsidRPr="00D03349">
          <w:rPr>
            <w:rFonts w:asciiTheme="minorHAnsi" w:hAnsiTheme="minorHAnsi" w:cstheme="minorHAnsi"/>
            <w:sz w:val="22"/>
            <w:lang w:val="en-GB"/>
          </w:rPr>
          <w:t xml:space="preserve"> directly influence soil bacteria</w:t>
        </w:r>
        <w:r w:rsidR="00EB092D" w:rsidRPr="00D03349">
          <w:rPr>
            <w:rFonts w:asciiTheme="minorHAnsi" w:hAnsiTheme="minorHAnsi" w:cstheme="minorHAnsi"/>
            <w:sz w:val="22"/>
            <w:lang w:val="en-GB"/>
          </w:rPr>
          <w:t xml:space="preserve"> </w:t>
        </w:r>
        <w:r w:rsidR="00EB092D" w:rsidRPr="00D03349">
          <w:rPr>
            <w:rFonts w:asciiTheme="minorHAnsi" w:hAnsiTheme="minorHAnsi" w:cstheme="minorHAnsi"/>
            <w:bCs/>
            <w:sz w:val="22"/>
            <w:lang w:val="en-GB"/>
          </w:rPr>
          <w:t>on top of reflecting the local abiotic conditions</w:t>
        </w:r>
        <w:r w:rsidR="006219DB" w:rsidRPr="00D03349">
          <w:rPr>
            <w:rFonts w:asciiTheme="minorHAnsi" w:hAnsiTheme="minorHAnsi" w:cstheme="minorHAnsi"/>
            <w:sz w:val="22"/>
            <w:lang w:val="en-GB"/>
          </w:rPr>
          <w:t xml:space="preserve">, </w:t>
        </w:r>
        <w:r w:rsidR="008034E7" w:rsidRPr="00D03349">
          <w:rPr>
            <w:rFonts w:asciiTheme="minorHAnsi" w:hAnsiTheme="minorHAnsi" w:cstheme="minorHAnsi"/>
            <w:sz w:val="22"/>
            <w:lang w:val="en-GB"/>
          </w:rPr>
          <w:t>we hypothesise</w:t>
        </w:r>
        <w:r w:rsidR="00D42C6E" w:rsidRPr="00D03349">
          <w:rPr>
            <w:rFonts w:asciiTheme="minorHAnsi" w:hAnsiTheme="minorHAnsi" w:cstheme="minorHAnsi"/>
            <w:sz w:val="22"/>
            <w:lang w:val="en-GB"/>
          </w:rPr>
          <w:t>d</w:t>
        </w:r>
        <w:r w:rsidR="008034E7" w:rsidRPr="00D03349">
          <w:rPr>
            <w:rFonts w:asciiTheme="minorHAnsi" w:hAnsiTheme="minorHAnsi" w:cstheme="minorHAnsi"/>
            <w:sz w:val="22"/>
            <w:lang w:val="en-GB"/>
          </w:rPr>
          <w:t xml:space="preserve"> that </w:t>
        </w:r>
        <w:r w:rsidR="00932C30" w:rsidRPr="00D03349">
          <w:rPr>
            <w:rFonts w:asciiTheme="minorHAnsi" w:hAnsiTheme="minorHAnsi" w:cstheme="minorHAnsi"/>
            <w:sz w:val="22"/>
            <w:lang w:val="en-GB"/>
          </w:rPr>
          <w:t xml:space="preserve">the </w:t>
        </w:r>
        <w:r w:rsidR="008034E7" w:rsidRPr="00D03349">
          <w:rPr>
            <w:rFonts w:asciiTheme="minorHAnsi" w:hAnsiTheme="minorHAnsi" w:cstheme="minorHAnsi"/>
            <w:sz w:val="22"/>
            <w:lang w:val="en-GB"/>
          </w:rPr>
          <w:t xml:space="preserve">dissimilarity of </w:t>
        </w:r>
        <w:r w:rsidR="0098545C" w:rsidRPr="00D03349">
          <w:rPr>
            <w:rFonts w:asciiTheme="minorHAnsi" w:hAnsiTheme="minorHAnsi" w:cstheme="minorHAnsi"/>
            <w:sz w:val="22"/>
            <w:lang w:val="en-GB"/>
          </w:rPr>
          <w:t xml:space="preserve">soil bacteria communities </w:t>
        </w:r>
        <w:r w:rsidR="00932C30" w:rsidRPr="00D03349">
          <w:rPr>
            <w:rFonts w:asciiTheme="minorHAnsi" w:hAnsiTheme="minorHAnsi" w:cstheme="minorHAnsi"/>
            <w:sz w:val="22"/>
            <w:lang w:val="en-GB"/>
          </w:rPr>
          <w:t xml:space="preserve">would </w:t>
        </w:r>
        <w:r w:rsidR="0098545C" w:rsidRPr="00D03349">
          <w:rPr>
            <w:rFonts w:asciiTheme="minorHAnsi" w:hAnsiTheme="minorHAnsi" w:cstheme="minorHAnsi"/>
            <w:sz w:val="22"/>
            <w:lang w:val="en-GB"/>
          </w:rPr>
          <w:t xml:space="preserve">better correlate with </w:t>
        </w:r>
        <w:r w:rsidR="00AB0EB8" w:rsidRPr="00D03349">
          <w:rPr>
            <w:rFonts w:asciiTheme="minorHAnsi" w:hAnsiTheme="minorHAnsi" w:cstheme="minorHAnsi"/>
            <w:sz w:val="22"/>
            <w:lang w:val="en-GB"/>
          </w:rPr>
          <w:t xml:space="preserve">the </w:t>
        </w:r>
        <w:r w:rsidR="0098545C" w:rsidRPr="00D03349">
          <w:rPr>
            <w:rFonts w:asciiTheme="minorHAnsi" w:hAnsiTheme="minorHAnsi" w:cstheme="minorHAnsi"/>
            <w:sz w:val="22"/>
            <w:lang w:val="en-GB"/>
          </w:rPr>
          <w:t xml:space="preserve">dissimilarity of biotic environment than </w:t>
        </w:r>
        <w:r w:rsidR="00751653" w:rsidRPr="00D03349">
          <w:rPr>
            <w:rFonts w:asciiTheme="minorHAnsi" w:hAnsiTheme="minorHAnsi" w:cstheme="minorHAnsi"/>
            <w:sz w:val="22"/>
            <w:lang w:val="en-GB"/>
          </w:rPr>
          <w:t xml:space="preserve">dissimilarity of abiotic environment. </w:t>
        </w:r>
        <w:r w:rsidR="00CB19E9" w:rsidRPr="00D03349">
          <w:rPr>
            <w:rFonts w:asciiTheme="minorHAnsi" w:hAnsiTheme="minorHAnsi" w:cstheme="minorHAnsi"/>
            <w:sz w:val="22"/>
            <w:lang w:val="en-GB"/>
          </w:rPr>
          <w:t>Finally</w:t>
        </w:r>
        <w:r w:rsidR="00F93925" w:rsidRPr="00D03349">
          <w:rPr>
            <w:rFonts w:asciiTheme="minorHAnsi" w:hAnsiTheme="minorHAnsi" w:cstheme="minorHAnsi"/>
            <w:sz w:val="22"/>
            <w:lang w:val="en-GB"/>
          </w:rPr>
          <w:t>, w</w:t>
        </w:r>
        <w:r w:rsidR="006857A5" w:rsidRPr="00D03349">
          <w:rPr>
            <w:rFonts w:asciiTheme="minorHAnsi" w:hAnsiTheme="minorHAnsi" w:cstheme="minorHAnsi"/>
            <w:sz w:val="22"/>
            <w:lang w:val="en-GB"/>
          </w:rPr>
          <w:t>e</w:t>
        </w:r>
      </w:ins>
      <w:r w:rsidR="006857A5" w:rsidRPr="00D03349">
        <w:rPr>
          <w:rFonts w:asciiTheme="minorHAnsi" w:hAnsiTheme="minorHAnsi" w:cstheme="minorHAnsi"/>
          <w:sz w:val="22"/>
          <w:lang w:val="en-GB"/>
        </w:rPr>
        <w:t xml:space="preserve"> also evaluated the possible influence of </w:t>
      </w:r>
      <w:r w:rsidR="00C96087" w:rsidRPr="00D03349">
        <w:rPr>
          <w:rFonts w:asciiTheme="minorHAnsi" w:hAnsiTheme="minorHAnsi" w:cstheme="minorHAnsi"/>
          <w:sz w:val="22"/>
          <w:lang w:val="en-GB"/>
        </w:rPr>
        <w:t xml:space="preserve">spatial </w:t>
      </w:r>
      <w:r w:rsidR="006857A5" w:rsidRPr="00D03349">
        <w:rPr>
          <w:rFonts w:asciiTheme="minorHAnsi" w:hAnsiTheme="minorHAnsi" w:cstheme="minorHAnsi"/>
          <w:sz w:val="22"/>
          <w:lang w:val="en-GB"/>
        </w:rPr>
        <w:t xml:space="preserve">scale </w:t>
      </w:r>
      <w:r w:rsidR="00B133B1" w:rsidRPr="00D03349">
        <w:rPr>
          <w:rFonts w:asciiTheme="minorHAnsi" w:hAnsiTheme="minorHAnsi" w:cstheme="minorHAnsi"/>
          <w:sz w:val="22"/>
          <w:lang w:val="en-GB"/>
        </w:rPr>
        <w:t xml:space="preserve">on </w:t>
      </w:r>
      <w:r w:rsidR="00C35066" w:rsidRPr="00D03349">
        <w:rPr>
          <w:rFonts w:asciiTheme="minorHAnsi" w:hAnsiTheme="minorHAnsi" w:cstheme="minorHAnsi"/>
          <w:sz w:val="22"/>
          <w:lang w:val="en-GB"/>
        </w:rPr>
        <w:t>the conclusions derived.</w:t>
      </w:r>
      <w:r w:rsidR="006857A5" w:rsidRPr="00D03349">
        <w:rPr>
          <w:rFonts w:asciiTheme="minorHAnsi" w:hAnsiTheme="minorHAnsi" w:cstheme="minorHAnsi"/>
          <w:sz w:val="22"/>
          <w:lang w:val="en-GB"/>
        </w:rPr>
        <w:t xml:space="preserve"> </w:t>
      </w:r>
    </w:p>
    <w:p w14:paraId="1A91854E" w14:textId="7C87D017" w:rsidR="006D4BEE" w:rsidRPr="00D03349" w:rsidRDefault="00C41E71" w:rsidP="00AF1539">
      <w:pPr>
        <w:pStyle w:val="Vaalearuudukko-korostus31"/>
        <w:tabs>
          <w:tab w:val="left" w:pos="4590"/>
        </w:tabs>
        <w:spacing w:line="480" w:lineRule="auto"/>
        <w:ind w:firstLineChars="0" w:firstLine="0"/>
        <w:contextualSpacing/>
        <w:jc w:val="left"/>
        <w:rPr>
          <w:rFonts w:asciiTheme="minorHAnsi" w:hAnsiTheme="minorHAnsi" w:cstheme="minorHAnsi"/>
          <w:b/>
          <w:sz w:val="22"/>
          <w:lang w:val="en-GB"/>
        </w:rPr>
      </w:pPr>
      <w:r w:rsidRPr="00D03349">
        <w:rPr>
          <w:rFonts w:asciiTheme="minorHAnsi" w:hAnsiTheme="minorHAnsi" w:cstheme="minorHAnsi"/>
          <w:b/>
          <w:sz w:val="22"/>
          <w:lang w:val="en-GB"/>
        </w:rPr>
        <w:br w:type="page"/>
      </w:r>
      <w:r w:rsidR="006D4BEE" w:rsidRPr="00D03349">
        <w:rPr>
          <w:rFonts w:asciiTheme="minorHAnsi" w:hAnsiTheme="minorHAnsi" w:cstheme="minorHAnsi"/>
          <w:b/>
          <w:sz w:val="22"/>
          <w:lang w:val="en-GB"/>
        </w:rPr>
        <w:lastRenderedPageBreak/>
        <w:t>Materials and methods</w:t>
      </w:r>
    </w:p>
    <w:p w14:paraId="5BB3B8DB" w14:textId="77777777" w:rsidR="005418FC" w:rsidRPr="00D03349" w:rsidRDefault="005418FC" w:rsidP="00AF1539">
      <w:pPr>
        <w:pStyle w:val="Vaalearuudukko-korostus31"/>
        <w:tabs>
          <w:tab w:val="left" w:pos="4590"/>
        </w:tabs>
        <w:spacing w:line="480" w:lineRule="auto"/>
        <w:ind w:firstLineChars="0" w:firstLine="0"/>
        <w:contextualSpacing/>
        <w:jc w:val="left"/>
        <w:rPr>
          <w:rFonts w:asciiTheme="minorHAnsi" w:hAnsiTheme="minorHAnsi" w:cstheme="minorHAnsi"/>
          <w:b/>
          <w:sz w:val="22"/>
          <w:lang w:val="en-GB"/>
        </w:rPr>
      </w:pPr>
    </w:p>
    <w:p w14:paraId="18C79A41" w14:textId="1962BA7E" w:rsidR="006D4BEE" w:rsidRPr="00D03349" w:rsidRDefault="00A13DFB" w:rsidP="00AF1539">
      <w:pPr>
        <w:tabs>
          <w:tab w:val="left" w:pos="4590"/>
        </w:tabs>
        <w:spacing w:line="480" w:lineRule="auto"/>
        <w:contextualSpacing/>
        <w:jc w:val="left"/>
        <w:rPr>
          <w:rFonts w:asciiTheme="minorHAnsi" w:hAnsiTheme="minorHAnsi" w:cstheme="minorHAnsi"/>
          <w:i/>
          <w:sz w:val="22"/>
          <w:lang w:val="en-GB"/>
        </w:rPr>
      </w:pPr>
      <w:bookmarkStart w:id="91" w:name="OLE_LINK146"/>
      <w:bookmarkStart w:id="92" w:name="OLE_LINK147"/>
      <w:r w:rsidRPr="00D03349">
        <w:rPr>
          <w:rFonts w:asciiTheme="minorHAnsi" w:hAnsiTheme="minorHAnsi" w:cstheme="minorHAnsi"/>
          <w:i/>
          <w:sz w:val="22"/>
          <w:lang w:val="en-GB"/>
        </w:rPr>
        <w:t xml:space="preserve">Study </w:t>
      </w:r>
      <w:r w:rsidR="005E1E07" w:rsidRPr="00D03349">
        <w:rPr>
          <w:rFonts w:asciiTheme="minorHAnsi" w:hAnsiTheme="minorHAnsi" w:cstheme="minorHAnsi"/>
          <w:i/>
          <w:sz w:val="22"/>
          <w:lang w:val="en-GB"/>
        </w:rPr>
        <w:t>area</w:t>
      </w:r>
      <w:r w:rsidR="006D4BEE" w:rsidRPr="00D03349">
        <w:rPr>
          <w:rFonts w:asciiTheme="minorHAnsi" w:hAnsiTheme="minorHAnsi" w:cstheme="minorHAnsi"/>
          <w:i/>
          <w:sz w:val="22"/>
          <w:lang w:val="en-GB"/>
        </w:rPr>
        <w:t xml:space="preserve"> and </w:t>
      </w:r>
      <w:r w:rsidR="005E1E07" w:rsidRPr="00D03349">
        <w:rPr>
          <w:rFonts w:asciiTheme="minorHAnsi" w:hAnsiTheme="minorHAnsi" w:cstheme="minorHAnsi"/>
          <w:i/>
          <w:sz w:val="22"/>
          <w:lang w:val="en-GB"/>
        </w:rPr>
        <w:t xml:space="preserve">soil </w:t>
      </w:r>
      <w:r w:rsidR="006D4BEE" w:rsidRPr="00D03349">
        <w:rPr>
          <w:rFonts w:asciiTheme="minorHAnsi" w:hAnsiTheme="minorHAnsi" w:cstheme="minorHAnsi"/>
          <w:i/>
          <w:sz w:val="22"/>
          <w:lang w:val="en-GB"/>
        </w:rPr>
        <w:t>sampling</w:t>
      </w:r>
    </w:p>
    <w:bookmarkEnd w:id="91"/>
    <w:bookmarkEnd w:id="92"/>
    <w:p w14:paraId="3C756A48" w14:textId="63172974" w:rsidR="005E1E07" w:rsidRPr="00D03349" w:rsidRDefault="00F32011" w:rsidP="00AF1539">
      <w:pPr>
        <w:tabs>
          <w:tab w:val="left" w:pos="4590"/>
        </w:tabs>
        <w:spacing w:line="480" w:lineRule="auto"/>
        <w:contextualSpacing/>
        <w:jc w:val="left"/>
        <w:rPr>
          <w:rFonts w:asciiTheme="minorHAnsi" w:hAnsiTheme="minorHAnsi" w:cstheme="minorHAnsi"/>
          <w:sz w:val="22"/>
          <w:lang w:val="en-GB"/>
        </w:rPr>
      </w:pPr>
      <w:r w:rsidRPr="00D03349">
        <w:rPr>
          <w:rFonts w:asciiTheme="minorHAnsi" w:hAnsiTheme="minorHAnsi" w:cstheme="minorHAnsi"/>
          <w:sz w:val="22"/>
          <w:lang w:val="en-GB"/>
        </w:rPr>
        <w:t xml:space="preserve">The </w:t>
      </w:r>
      <w:r w:rsidR="008F7088" w:rsidRPr="00D03349">
        <w:rPr>
          <w:rFonts w:asciiTheme="minorHAnsi" w:hAnsiTheme="minorHAnsi" w:cstheme="minorHAnsi"/>
          <w:sz w:val="22"/>
          <w:lang w:val="en-GB"/>
        </w:rPr>
        <w:t xml:space="preserve">study </w:t>
      </w:r>
      <w:r w:rsidR="007D7505" w:rsidRPr="00D03349">
        <w:rPr>
          <w:rFonts w:asciiTheme="minorHAnsi" w:hAnsiTheme="minorHAnsi" w:cstheme="minorHAnsi"/>
          <w:sz w:val="22"/>
          <w:lang w:val="en-GB"/>
        </w:rPr>
        <w:t>area</w:t>
      </w:r>
      <w:r w:rsidR="006D4BEE"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covers a large</w:t>
      </w:r>
      <w:r w:rsidR="006D4BEE" w:rsidRPr="00D03349">
        <w:rPr>
          <w:rFonts w:asciiTheme="minorHAnsi" w:hAnsiTheme="minorHAnsi" w:cstheme="minorHAnsi"/>
          <w:sz w:val="22"/>
          <w:lang w:val="en-GB"/>
        </w:rPr>
        <w:t xml:space="preserve"> part of the Tibetan Plateau</w:t>
      </w:r>
      <w:r w:rsidR="00EB6D7F" w:rsidRPr="00D03349">
        <w:rPr>
          <w:rFonts w:asciiTheme="minorHAnsi" w:hAnsiTheme="minorHAnsi" w:cstheme="minorHAnsi"/>
          <w:sz w:val="22"/>
          <w:lang w:val="en-GB"/>
        </w:rPr>
        <w:t xml:space="preserve"> </w:t>
      </w:r>
      <w:r w:rsidR="006D4BEE" w:rsidRPr="00D03349">
        <w:rPr>
          <w:rFonts w:asciiTheme="minorHAnsi" w:hAnsiTheme="minorHAnsi" w:cstheme="minorHAnsi"/>
          <w:sz w:val="22"/>
          <w:lang w:val="en-GB"/>
        </w:rPr>
        <w:t>and</w:t>
      </w:r>
      <w:r w:rsidR="00EB6D7F" w:rsidRPr="00D03349">
        <w:rPr>
          <w:rFonts w:asciiTheme="minorHAnsi" w:hAnsiTheme="minorHAnsi" w:cstheme="minorHAnsi"/>
          <w:sz w:val="22"/>
          <w:lang w:val="en-GB"/>
        </w:rPr>
        <w:t xml:space="preserve"> </w:t>
      </w:r>
      <w:r w:rsidR="006D4BEE" w:rsidRPr="00D03349">
        <w:rPr>
          <w:rFonts w:asciiTheme="minorHAnsi" w:hAnsiTheme="minorHAnsi" w:cstheme="minorHAnsi"/>
          <w:sz w:val="22"/>
          <w:lang w:val="en-GB"/>
        </w:rPr>
        <w:t>stretches 800</w:t>
      </w:r>
      <w:r w:rsidR="006856CC" w:rsidRPr="00D03349">
        <w:rPr>
          <w:rFonts w:asciiTheme="minorHAnsi" w:hAnsiTheme="minorHAnsi" w:cstheme="minorHAnsi"/>
          <w:sz w:val="22"/>
          <w:lang w:val="en-GB"/>
        </w:rPr>
        <w:t xml:space="preserve"> km along latitude and 1</w:t>
      </w:r>
      <w:r w:rsidR="00DD47F5" w:rsidRPr="00D03349">
        <w:rPr>
          <w:rFonts w:asciiTheme="minorHAnsi" w:hAnsiTheme="minorHAnsi" w:cstheme="minorHAnsi"/>
          <w:sz w:val="22"/>
          <w:lang w:val="en-GB"/>
        </w:rPr>
        <w:t xml:space="preserve"> </w:t>
      </w:r>
      <w:r w:rsidR="00B8712B" w:rsidRPr="00D03349">
        <w:rPr>
          <w:rFonts w:asciiTheme="minorHAnsi" w:hAnsiTheme="minorHAnsi" w:cstheme="minorHAnsi"/>
          <w:sz w:val="22"/>
          <w:lang w:val="en-GB"/>
        </w:rPr>
        <w:t>2</w:t>
      </w:r>
      <w:r w:rsidR="006856CC" w:rsidRPr="00D03349">
        <w:rPr>
          <w:rFonts w:asciiTheme="minorHAnsi" w:hAnsiTheme="minorHAnsi" w:cstheme="minorHAnsi"/>
          <w:sz w:val="22"/>
          <w:lang w:val="en-GB"/>
        </w:rPr>
        <w:t>5</w:t>
      </w:r>
      <w:r w:rsidR="006D4BEE" w:rsidRPr="00D03349">
        <w:rPr>
          <w:rFonts w:asciiTheme="minorHAnsi" w:hAnsiTheme="minorHAnsi" w:cstheme="minorHAnsi"/>
          <w:sz w:val="22"/>
          <w:lang w:val="en-GB"/>
        </w:rPr>
        <w:t>0 km along longitude</w:t>
      </w:r>
      <w:r w:rsidRPr="00D03349">
        <w:rPr>
          <w:rFonts w:asciiTheme="minorHAnsi" w:hAnsiTheme="minorHAnsi" w:cstheme="minorHAnsi"/>
          <w:sz w:val="22"/>
          <w:lang w:val="en-GB"/>
        </w:rPr>
        <w:t xml:space="preserve"> </w:t>
      </w:r>
      <w:r w:rsidR="006D4BEE" w:rsidRPr="00D03349">
        <w:rPr>
          <w:rFonts w:asciiTheme="minorHAnsi" w:hAnsiTheme="minorHAnsi" w:cstheme="minorHAnsi"/>
          <w:sz w:val="22"/>
          <w:lang w:val="en-GB"/>
        </w:rPr>
        <w:t>(Fig</w:t>
      </w:r>
      <w:r w:rsidRPr="00D03349">
        <w:rPr>
          <w:rFonts w:asciiTheme="minorHAnsi" w:hAnsiTheme="minorHAnsi" w:cstheme="minorHAnsi"/>
          <w:sz w:val="22"/>
          <w:lang w:val="en-GB"/>
        </w:rPr>
        <w:t>. 1</w:t>
      </w:r>
      <w:r w:rsidR="006D4BEE" w:rsidRPr="00D03349">
        <w:rPr>
          <w:rFonts w:asciiTheme="minorHAnsi" w:hAnsiTheme="minorHAnsi" w:cstheme="minorHAnsi"/>
          <w:sz w:val="22"/>
          <w:lang w:val="en-GB"/>
        </w:rPr>
        <w:t>).</w:t>
      </w:r>
      <w:r w:rsidRPr="00D03349">
        <w:rPr>
          <w:rFonts w:asciiTheme="minorHAnsi" w:hAnsiTheme="minorHAnsi" w:cstheme="minorHAnsi"/>
          <w:sz w:val="22"/>
          <w:lang w:val="en-GB"/>
        </w:rPr>
        <w:t xml:space="preserve"> </w:t>
      </w:r>
      <w:bookmarkStart w:id="93" w:name="OLE_LINK158"/>
      <w:bookmarkStart w:id="94" w:name="OLE_LINK159"/>
      <w:r w:rsidR="00C60F07" w:rsidRPr="00D03349">
        <w:rPr>
          <w:rFonts w:asciiTheme="minorHAnsi" w:hAnsiTheme="minorHAnsi" w:cstheme="minorHAnsi"/>
          <w:sz w:val="22"/>
          <w:lang w:val="en-GB"/>
        </w:rPr>
        <w:t xml:space="preserve">The climate is </w:t>
      </w:r>
      <w:r w:rsidR="007C6876" w:rsidRPr="00D03349">
        <w:rPr>
          <w:rFonts w:asciiTheme="minorHAnsi" w:hAnsiTheme="minorHAnsi" w:cstheme="minorHAnsi"/>
          <w:sz w:val="22"/>
          <w:lang w:val="en-GB"/>
        </w:rPr>
        <w:t>high altitude plateau climate</w:t>
      </w:r>
      <w:r w:rsidR="00C60F07" w:rsidRPr="00D03349">
        <w:rPr>
          <w:rFonts w:asciiTheme="minorHAnsi" w:hAnsiTheme="minorHAnsi" w:cstheme="minorHAnsi"/>
          <w:sz w:val="22"/>
          <w:lang w:val="en-GB"/>
        </w:rPr>
        <w:t xml:space="preserve"> with precipitation mainly falling during the short, cool summer in July and August</w:t>
      </w:r>
      <w:bookmarkEnd w:id="93"/>
      <w:bookmarkEnd w:id="94"/>
      <w:r w:rsidR="00C60F07" w:rsidRPr="00D03349">
        <w:rPr>
          <w:rFonts w:asciiTheme="minorHAnsi" w:hAnsiTheme="minorHAnsi" w:cstheme="minorHAnsi"/>
          <w:sz w:val="22"/>
          <w:lang w:val="en-GB"/>
        </w:rPr>
        <w:t xml:space="preserve"> </w:t>
      </w:r>
      <w:r w:rsidR="009654FD" w:rsidRPr="00D03349">
        <w:rPr>
          <w:rFonts w:asciiTheme="minorHAnsi" w:hAnsiTheme="minorHAnsi" w:cstheme="minorHAnsi"/>
          <w:sz w:val="22"/>
          <w:lang w:val="en-GB"/>
        </w:rPr>
        <w:fldChar w:fldCharType="begin">
          <w:fldData xml:space="preserve">PEVuZE5vdGU+PENpdGU+PEF1dGhvcj5NYTwvQXV0aG9yPjxZZWFyPjIwMTY8L1llYXI+PFJlY051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</w:fldData>
        </w:fldChar>
      </w:r>
      <w:r w:rsidR="005E65FF">
        <w:rPr>
          <w:rFonts w:asciiTheme="minorHAnsi" w:hAnsiTheme="minorHAnsi" w:cstheme="minorHAnsi"/>
          <w:sz w:val="22"/>
          <w:lang w:val="en-GB"/>
        </w:rPr>
        <w:instrText xml:space="preserve"> ADDIN EN.CITE </w:instrText>
      </w:r>
      <w:r w:rsidR="005E65FF">
        <w:rPr>
          <w:rFonts w:asciiTheme="minorHAnsi" w:hAnsiTheme="minorHAnsi" w:cstheme="minorHAnsi"/>
          <w:sz w:val="22"/>
          <w:lang w:val="en-GB"/>
        </w:rPr>
        <w:fldChar w:fldCharType="begin">
          <w:fldData xml:space="preserve">PEVuZE5vdGU+PENpdGU+PEF1dGhvcj5NYTwvQXV0aG9yPjxZZWFyPjIwMTY8L1llYXI+PFJlY051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</w:fldData>
        </w:fldChar>
      </w:r>
      <w:r w:rsidR="005E65FF">
        <w:rPr>
          <w:rFonts w:asciiTheme="minorHAnsi" w:hAnsiTheme="minorHAnsi" w:cstheme="minorHAnsi"/>
          <w:sz w:val="22"/>
          <w:lang w:val="en-GB"/>
        </w:rPr>
        <w:instrText xml:space="preserve"> ADDIN EN.CITE.DATA </w:instrText>
      </w:r>
      <w:r w:rsidR="005E65FF">
        <w:rPr>
          <w:rFonts w:asciiTheme="minorHAnsi" w:hAnsiTheme="minorHAnsi" w:cstheme="minorHAnsi"/>
          <w:sz w:val="22"/>
          <w:lang w:val="en-GB"/>
        </w:rPr>
      </w:r>
      <w:r w:rsidR="005E65FF">
        <w:rPr>
          <w:rFonts w:asciiTheme="minorHAnsi" w:hAnsiTheme="minorHAnsi" w:cstheme="minorHAnsi"/>
          <w:sz w:val="22"/>
          <w:lang w:val="en-GB"/>
        </w:rPr>
        <w:fldChar w:fldCharType="end"/>
      </w:r>
      <w:r w:rsidR="009654FD" w:rsidRPr="00D03349">
        <w:rPr>
          <w:rFonts w:asciiTheme="minorHAnsi" w:hAnsiTheme="minorHAnsi" w:cstheme="minorHAnsi"/>
          <w:sz w:val="22"/>
          <w:lang w:val="en-GB"/>
        </w:rPr>
      </w:r>
      <w:r w:rsidR="009654FD" w:rsidRPr="00D03349">
        <w:rPr>
          <w:rFonts w:asciiTheme="minorHAnsi" w:hAnsiTheme="minorHAnsi" w:cstheme="minorHAnsi"/>
          <w:sz w:val="22"/>
          <w:lang w:val="en-GB"/>
        </w:rPr>
        <w:fldChar w:fldCharType="separate"/>
      </w:r>
      <w:r w:rsidR="005E65FF">
        <w:rPr>
          <w:rFonts w:asciiTheme="minorHAnsi" w:hAnsiTheme="minorHAnsi" w:cstheme="minorHAnsi"/>
          <w:noProof/>
          <w:sz w:val="22"/>
          <w:lang w:val="en-GB"/>
        </w:rPr>
        <w:t>(Ma et al., 2016)</w:t>
      </w:r>
      <w:r w:rsidR="009654FD" w:rsidRPr="00D03349">
        <w:rPr>
          <w:rFonts w:asciiTheme="minorHAnsi" w:hAnsiTheme="minorHAnsi" w:cstheme="minorHAnsi"/>
          <w:sz w:val="22"/>
          <w:lang w:val="en-GB"/>
        </w:rPr>
        <w:fldChar w:fldCharType="end"/>
      </w:r>
      <w:r w:rsidR="00C60F07" w:rsidRPr="00D03349">
        <w:rPr>
          <w:rFonts w:asciiTheme="minorHAnsi" w:hAnsiTheme="minorHAnsi" w:cstheme="minorHAnsi"/>
          <w:sz w:val="22"/>
          <w:lang w:val="en-GB"/>
        </w:rPr>
        <w:t>.</w:t>
      </w:r>
      <w:r w:rsidR="005E1E07" w:rsidRPr="00D03349">
        <w:rPr>
          <w:rFonts w:asciiTheme="minorHAnsi" w:hAnsiTheme="minorHAnsi" w:cstheme="minorHAnsi"/>
          <w:sz w:val="22"/>
          <w:lang w:val="en-GB"/>
        </w:rPr>
        <w:t xml:space="preserve"> </w:t>
      </w:r>
      <w:r w:rsidR="00464395" w:rsidRPr="00D03349">
        <w:rPr>
          <w:rFonts w:asciiTheme="minorHAnsi" w:hAnsiTheme="minorHAnsi" w:cstheme="minorHAnsi"/>
          <w:sz w:val="22"/>
          <w:lang w:val="en-GB"/>
        </w:rPr>
        <w:t xml:space="preserve">The mean annual temperature ranges from -15 to 5 °C </w:t>
      </w:r>
      <w:r w:rsidR="00464395" w:rsidRPr="00D03349">
        <w:rPr>
          <w:rFonts w:asciiTheme="minorHAnsi" w:hAnsiTheme="minorHAnsi" w:cstheme="minorHAnsi"/>
          <w:sz w:val="22"/>
          <w:lang w:val="en-GB"/>
        </w:rPr>
        <w:fldChar w:fldCharType="begin"/>
      </w:r>
      <w:r w:rsidR="005E65FF">
        <w:rPr>
          <w:rFonts w:asciiTheme="minorHAnsi" w:hAnsiTheme="minorHAnsi" w:cstheme="minorHAnsi"/>
          <w:sz w:val="22"/>
          <w:lang w:val="en-GB"/>
        </w:rPr>
        <w:instrText xml:space="preserve"> ADDIN EN.CITE &lt;EndNote&gt;&lt;Cite&gt;&lt;Author&gt;You&lt;/Author&gt;&lt;Year&gt;2013&lt;/Year&gt;&lt;RecNum&gt;618&lt;/RecNum&gt;&lt;DisplayText&gt;(You et al., 2013)&lt;/DisplayText&gt;&lt;record&gt;&lt;rec-number&gt;618&lt;/rec-number&gt;&lt;foreign-keys&gt;&lt;key app="EN" db-id="a0v2dd02n9v2s4ea9t9vder2atf0efe990sr"&gt;618&lt;/key&gt;&lt;/foreign-keys&gt;&lt;ref-type name="Journal Article"&gt;17&lt;/ref-type&gt;&lt;contributors&gt;&lt;authors&gt;&lt;author&gt;You, Qinglong&lt;/author&gt;&lt;author&gt;Fraedrich, Klaus&lt;/author&gt;&lt;author&gt;Ren, Guoyu&lt;/author&gt;&lt;author&gt;Pepin, Nick&lt;/author&gt;&lt;author&gt;Kang, Shichang&lt;/author&gt;&lt;/authors&gt;&lt;/contributors&gt;&lt;titles&gt;&lt;title&gt;Variability of temperature in the Tibetan Plateau based on homogenized surface stations and reanalysis data&lt;/title&gt;&lt;secondary-title&gt;International Journal of Climatology&lt;/secondary-title&gt;&lt;/titles&gt;&lt;periodical&gt;&lt;full-title&gt;International Journal of Climatology&lt;/full-title&gt;&lt;/periodical&gt;&lt;pages&gt;1337-1347&lt;/pages&gt;&lt;volume&gt;33&lt;/volume&gt;&lt;number&gt;6&lt;/number&gt;&lt;dates&gt;&lt;year&gt;2013&lt;/year&gt;&lt;/dates&gt;&lt;isbn&gt;08998418&lt;/isbn&gt;&lt;urls&gt;&lt;/urls&gt;&lt;electronic-resource-num&gt;10.1002/joc.3512&lt;/electronic-resource-num&gt;&lt;/record&gt;&lt;/Cite&gt;&lt;/EndNote&gt;</w:instrText>
      </w:r>
      <w:r w:rsidR="00464395" w:rsidRPr="00D03349">
        <w:rPr>
          <w:rFonts w:asciiTheme="minorHAnsi" w:hAnsiTheme="minorHAnsi" w:cstheme="minorHAnsi"/>
          <w:sz w:val="22"/>
          <w:lang w:val="en-GB"/>
        </w:rPr>
        <w:fldChar w:fldCharType="separate"/>
      </w:r>
      <w:r w:rsidR="005E65FF">
        <w:rPr>
          <w:rFonts w:asciiTheme="minorHAnsi" w:hAnsiTheme="minorHAnsi" w:cstheme="minorHAnsi"/>
          <w:noProof/>
          <w:sz w:val="22"/>
          <w:lang w:val="en-GB"/>
        </w:rPr>
        <w:t>(You et al., 2013)</w:t>
      </w:r>
      <w:r w:rsidR="00464395" w:rsidRPr="00D03349">
        <w:rPr>
          <w:rFonts w:asciiTheme="minorHAnsi" w:hAnsiTheme="minorHAnsi" w:cstheme="minorHAnsi"/>
          <w:sz w:val="22"/>
          <w:lang w:val="en-GB"/>
        </w:rPr>
        <w:fldChar w:fldCharType="end"/>
      </w:r>
      <w:r w:rsidR="00464395" w:rsidRPr="00D03349">
        <w:rPr>
          <w:rFonts w:asciiTheme="minorHAnsi" w:hAnsiTheme="minorHAnsi" w:cstheme="minorHAnsi"/>
          <w:sz w:val="22"/>
          <w:lang w:val="en-GB"/>
        </w:rPr>
        <w:t xml:space="preserve"> and mean annual precipitation from </w:t>
      </w:r>
      <w:r w:rsidR="001556C4" w:rsidRPr="00D03349">
        <w:rPr>
          <w:rFonts w:asciiTheme="minorHAnsi" w:hAnsiTheme="minorHAnsi" w:cstheme="minorHAnsi"/>
          <w:sz w:val="22"/>
          <w:lang w:val="en-GB"/>
        </w:rPr>
        <w:t>170 to 6</w:t>
      </w:r>
      <w:r w:rsidR="00464395" w:rsidRPr="00D03349">
        <w:rPr>
          <w:rFonts w:asciiTheme="minorHAnsi" w:hAnsiTheme="minorHAnsi" w:cstheme="minorHAnsi"/>
          <w:sz w:val="22"/>
          <w:lang w:val="en-GB"/>
        </w:rPr>
        <w:t>00</w:t>
      </w:r>
      <w:r w:rsidR="001556C4" w:rsidRPr="00D03349">
        <w:rPr>
          <w:rFonts w:asciiTheme="minorHAnsi" w:hAnsiTheme="minorHAnsi" w:cstheme="minorHAnsi"/>
          <w:sz w:val="22"/>
          <w:lang w:val="en-GB"/>
        </w:rPr>
        <w:t xml:space="preserve"> </w:t>
      </w:r>
      <w:r w:rsidR="00464395" w:rsidRPr="00D03349">
        <w:rPr>
          <w:rFonts w:asciiTheme="minorHAnsi" w:hAnsiTheme="minorHAnsi" w:cstheme="minorHAnsi"/>
          <w:sz w:val="22"/>
          <w:lang w:val="en-GB"/>
        </w:rPr>
        <w:t xml:space="preserve">mm </w:t>
      </w:r>
      <w:r w:rsidR="001556C4" w:rsidRPr="00D03349">
        <w:rPr>
          <w:rFonts w:asciiTheme="minorHAnsi" w:hAnsiTheme="minorHAnsi" w:cstheme="minorHAnsi"/>
          <w:sz w:val="22"/>
          <w:lang w:val="en-GB"/>
        </w:rPr>
        <w:fldChar w:fldCharType="begin">
          <w:fldData xml:space="preserve">PEVuZE5vdGU+PENpdGU+PEF1dGhvcj5LYXJnZXI8L0F1dGhvcj48WWVhcj4yMDE3PC9ZZWFyPjxS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</w:fldData>
        </w:fldChar>
      </w:r>
      <w:r w:rsidR="00E451D4">
        <w:rPr>
          <w:rFonts w:asciiTheme="minorHAnsi" w:hAnsiTheme="minorHAnsi" w:cstheme="minorHAnsi"/>
          <w:sz w:val="22"/>
          <w:lang w:val="en-GB"/>
        </w:rPr>
        <w:instrText xml:space="preserve"> ADDIN EN.CITE </w:instrText>
      </w:r>
      <w:r w:rsidR="00E451D4">
        <w:rPr>
          <w:rFonts w:asciiTheme="minorHAnsi" w:hAnsiTheme="minorHAnsi" w:cstheme="minorHAnsi"/>
          <w:sz w:val="22"/>
          <w:lang w:val="en-GB"/>
        </w:rPr>
        <w:fldChar w:fldCharType="begin">
          <w:fldData xml:space="preserve">PEVuZE5vdGU+PENpdGU+PEF1dGhvcj5LYXJnZXI8L0F1dGhvcj48WWVhcj4yMDE3PC9ZZWFyPjxS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</w:fldData>
        </w:fldChar>
      </w:r>
      <w:r w:rsidR="00E451D4">
        <w:rPr>
          <w:rFonts w:asciiTheme="minorHAnsi" w:hAnsiTheme="minorHAnsi" w:cstheme="minorHAnsi"/>
          <w:sz w:val="22"/>
          <w:lang w:val="en-GB"/>
        </w:rPr>
        <w:instrText xml:space="preserve"> ADDIN EN.CITE.DATA </w:instrText>
      </w:r>
      <w:r w:rsidR="00E451D4">
        <w:rPr>
          <w:rFonts w:asciiTheme="minorHAnsi" w:hAnsiTheme="minorHAnsi" w:cstheme="minorHAnsi"/>
          <w:sz w:val="22"/>
          <w:lang w:val="en-GB"/>
        </w:rPr>
      </w:r>
      <w:r w:rsidR="00E451D4">
        <w:rPr>
          <w:rFonts w:asciiTheme="minorHAnsi" w:hAnsiTheme="minorHAnsi" w:cstheme="minorHAnsi"/>
          <w:sz w:val="22"/>
          <w:lang w:val="en-GB"/>
        </w:rPr>
        <w:fldChar w:fldCharType="end"/>
      </w:r>
      <w:r w:rsidR="001556C4" w:rsidRPr="00D03349">
        <w:rPr>
          <w:rFonts w:asciiTheme="minorHAnsi" w:hAnsiTheme="minorHAnsi" w:cstheme="minorHAnsi"/>
          <w:sz w:val="22"/>
          <w:lang w:val="en-GB"/>
        </w:rPr>
      </w:r>
      <w:r w:rsidR="001556C4" w:rsidRPr="00D03349">
        <w:rPr>
          <w:rFonts w:asciiTheme="minorHAnsi" w:hAnsiTheme="minorHAnsi" w:cstheme="minorHAnsi"/>
          <w:sz w:val="22"/>
          <w:lang w:val="en-GB"/>
        </w:rPr>
        <w:fldChar w:fldCharType="separate"/>
      </w:r>
      <w:r w:rsidR="00230540" w:rsidRPr="00D03349">
        <w:rPr>
          <w:rFonts w:asciiTheme="minorHAnsi" w:hAnsiTheme="minorHAnsi" w:cstheme="minorHAnsi"/>
          <w:noProof/>
          <w:sz w:val="22"/>
          <w:lang w:val="en-GB"/>
        </w:rPr>
        <w:t>(Karger et al., 2017)</w:t>
      </w:r>
      <w:r w:rsidR="001556C4" w:rsidRPr="00D03349">
        <w:rPr>
          <w:rFonts w:asciiTheme="minorHAnsi" w:hAnsiTheme="minorHAnsi" w:cstheme="minorHAnsi"/>
          <w:sz w:val="22"/>
          <w:lang w:val="en-GB"/>
        </w:rPr>
        <w:fldChar w:fldCharType="end"/>
      </w:r>
      <w:r w:rsidR="00464395" w:rsidRPr="00D03349">
        <w:rPr>
          <w:rFonts w:asciiTheme="minorHAnsi" w:hAnsiTheme="minorHAnsi" w:cstheme="minorHAnsi"/>
          <w:sz w:val="22"/>
          <w:lang w:val="en-GB"/>
        </w:rPr>
        <w:t xml:space="preserve">. </w:t>
      </w:r>
      <w:r w:rsidR="008F7088" w:rsidRPr="00D03349">
        <w:rPr>
          <w:rFonts w:asciiTheme="minorHAnsi" w:hAnsiTheme="minorHAnsi" w:cstheme="minorHAnsi"/>
          <w:sz w:val="22"/>
          <w:lang w:val="en-GB"/>
        </w:rPr>
        <w:t>S</w:t>
      </w:r>
      <w:r w:rsidR="005E1E07" w:rsidRPr="00D03349">
        <w:rPr>
          <w:rFonts w:asciiTheme="minorHAnsi" w:hAnsiTheme="minorHAnsi" w:cstheme="minorHAnsi"/>
          <w:sz w:val="22"/>
          <w:lang w:val="en-GB"/>
        </w:rPr>
        <w:t xml:space="preserve">oil sampling was performed randomly along a </w:t>
      </w:r>
      <w:r w:rsidR="00542DB2" w:rsidRPr="00D03349">
        <w:rPr>
          <w:rFonts w:asciiTheme="minorHAnsi" w:hAnsiTheme="minorHAnsi" w:cstheme="minorHAnsi"/>
          <w:sz w:val="22"/>
          <w:lang w:val="en-GB"/>
        </w:rPr>
        <w:t>ca. 1</w:t>
      </w:r>
      <w:r w:rsidR="00017F34" w:rsidRPr="00D03349">
        <w:rPr>
          <w:rFonts w:asciiTheme="minorHAnsi" w:hAnsiTheme="minorHAnsi" w:cstheme="minorHAnsi"/>
          <w:sz w:val="22"/>
          <w:lang w:val="en-GB"/>
        </w:rPr>
        <w:t xml:space="preserve"> </w:t>
      </w:r>
      <w:r w:rsidR="00542DB2" w:rsidRPr="00D03349">
        <w:rPr>
          <w:rFonts w:asciiTheme="minorHAnsi" w:hAnsiTheme="minorHAnsi" w:cstheme="minorHAnsi"/>
          <w:sz w:val="22"/>
          <w:lang w:val="en-GB"/>
        </w:rPr>
        <w:t>500 km</w:t>
      </w:r>
      <w:r w:rsidR="00364D96" w:rsidRPr="00D03349">
        <w:rPr>
          <w:rFonts w:asciiTheme="minorHAnsi" w:hAnsiTheme="minorHAnsi" w:cstheme="minorHAnsi"/>
          <w:sz w:val="22"/>
          <w:lang w:val="en-GB"/>
        </w:rPr>
        <w:t xml:space="preserve"> </w:t>
      </w:r>
      <w:r w:rsidR="005E1E07" w:rsidRPr="00D03349">
        <w:rPr>
          <w:rFonts w:asciiTheme="minorHAnsi" w:hAnsiTheme="minorHAnsi" w:cstheme="minorHAnsi"/>
          <w:sz w:val="22"/>
          <w:lang w:val="en-GB"/>
        </w:rPr>
        <w:t xml:space="preserve">SW-NE transect in </w:t>
      </w:r>
      <w:r w:rsidR="00364D96" w:rsidRPr="00D03349">
        <w:rPr>
          <w:rFonts w:asciiTheme="minorHAnsi" w:hAnsiTheme="minorHAnsi" w:cstheme="minorHAnsi"/>
          <w:sz w:val="22"/>
          <w:lang w:val="en-GB"/>
        </w:rPr>
        <w:t xml:space="preserve">the </w:t>
      </w:r>
      <w:r w:rsidR="005E1E07" w:rsidRPr="00D03349">
        <w:rPr>
          <w:rFonts w:asciiTheme="minorHAnsi" w:hAnsiTheme="minorHAnsi" w:cstheme="minorHAnsi"/>
          <w:sz w:val="22"/>
          <w:lang w:val="en-GB"/>
        </w:rPr>
        <w:t>Qinghai Province and Tibetan Autonomous Region, China</w:t>
      </w:r>
      <w:r w:rsidR="008F7088" w:rsidRPr="00D03349">
        <w:rPr>
          <w:rFonts w:asciiTheme="minorHAnsi" w:hAnsiTheme="minorHAnsi" w:cstheme="minorHAnsi"/>
          <w:sz w:val="22"/>
          <w:lang w:val="en-GB"/>
        </w:rPr>
        <w:t xml:space="preserve"> (Fig. 1)</w:t>
      </w:r>
      <w:r w:rsidR="005E1E07" w:rsidRPr="00D03349">
        <w:rPr>
          <w:rFonts w:asciiTheme="minorHAnsi" w:hAnsiTheme="minorHAnsi" w:cstheme="minorHAnsi"/>
          <w:sz w:val="22"/>
          <w:lang w:val="en-GB"/>
        </w:rPr>
        <w:t>, during the peak-grow</w:t>
      </w:r>
      <w:r w:rsidR="00364D96" w:rsidRPr="00D03349">
        <w:rPr>
          <w:rFonts w:asciiTheme="minorHAnsi" w:hAnsiTheme="minorHAnsi" w:cstheme="minorHAnsi"/>
          <w:sz w:val="22"/>
          <w:lang w:val="en-GB"/>
        </w:rPr>
        <w:t>ing season in July–August</w:t>
      </w:r>
      <w:r w:rsidR="005E1E07" w:rsidRPr="00D03349">
        <w:rPr>
          <w:rFonts w:asciiTheme="minorHAnsi" w:hAnsiTheme="minorHAnsi" w:cstheme="minorHAnsi"/>
          <w:sz w:val="22"/>
          <w:lang w:val="en-GB"/>
        </w:rPr>
        <w:t xml:space="preserve"> 2015</w:t>
      </w:r>
      <w:ins w:id="95" w:author="authors" w:date="2022-12-15T13:45:00Z">
        <w:r w:rsidR="009A28B6" w:rsidRPr="00D03349">
          <w:rPr>
            <w:rFonts w:asciiTheme="minorHAnsi" w:hAnsiTheme="minorHAnsi" w:cstheme="minorHAnsi"/>
            <w:sz w:val="22"/>
            <w:lang w:val="en-GB"/>
          </w:rPr>
          <w:t xml:space="preserve">, targeting </w:t>
        </w:r>
        <w:r w:rsidR="00E51587" w:rsidRPr="00D03349">
          <w:rPr>
            <w:rFonts w:asciiTheme="minorHAnsi" w:hAnsiTheme="minorHAnsi" w:cstheme="minorHAnsi"/>
            <w:sz w:val="22"/>
            <w:lang w:val="en-GB"/>
          </w:rPr>
          <w:t>non-forested</w:t>
        </w:r>
        <w:r w:rsidR="009A28B6" w:rsidRPr="00D03349">
          <w:rPr>
            <w:rFonts w:asciiTheme="minorHAnsi" w:hAnsiTheme="minorHAnsi" w:cstheme="minorHAnsi"/>
            <w:sz w:val="22"/>
            <w:lang w:val="en-GB"/>
          </w:rPr>
          <w:t xml:space="preserve"> vegetation types</w:t>
        </w:r>
        <w:r w:rsidR="008E6093" w:rsidRPr="00D03349">
          <w:rPr>
            <w:rFonts w:asciiTheme="minorHAnsi" w:hAnsiTheme="minorHAnsi" w:cstheme="minorHAnsi"/>
            <w:sz w:val="22"/>
            <w:lang w:val="en-GB"/>
          </w:rPr>
          <w:t xml:space="preserve">, mostly alpine meadows and steppes dominated by sedges and grasses </w:t>
        </w:r>
        <w:r w:rsidR="002F7190" w:rsidRPr="00D03349">
          <w:rPr>
            <w:rFonts w:asciiTheme="minorHAnsi" w:hAnsiTheme="minorHAnsi" w:cstheme="minorHAnsi"/>
            <w:sz w:val="22"/>
            <w:lang w:val="en-GB"/>
          </w:rPr>
          <w:fldChar w:fldCharType="begin"/>
        </w:r>
        <w:r w:rsidR="002F7190" w:rsidRPr="00D03349">
          <w:rPr>
            <w:rFonts w:asciiTheme="minorHAnsi" w:hAnsiTheme="minorHAnsi" w:cstheme="minorHAnsi"/>
            <w:sz w:val="22"/>
            <w:lang w:val="en-GB"/>
          </w:rPr>
          <w:instrText xml:space="preserve"> ADDIN EN.CITE &lt;EndNote&gt;&lt;Cite&gt;&lt;Author&gt;Tang&lt;/Author&gt;&lt;Year&gt;2015&lt;/Year&gt;&lt;RecNum&gt;2136&lt;/RecNum&gt;&lt;DisplayText&gt;(Tang et al., 2015)&lt;/DisplayText&gt;&lt;record&gt;&lt;rec-number&gt;2136&lt;/rec-number&gt;&lt;foreign-keys&gt;&lt;key app="EN" db-id="55szs95egwevpber5v8xxppsavzewtad0se9" timestamp="1671094635"&gt;2136&lt;/key&gt;&lt;/foreign-keys&gt;&lt;ref-type name="Journal Article"&gt;17&lt;/ref-type&gt;&lt;contributors&gt;&lt;authors&gt;&lt;author&gt;Tang, Lin&lt;/author&gt;&lt;author&gt;Dong, Shikui&lt;/author&gt;&lt;author&gt;Sherman, Ruth&lt;/author&gt;&lt;author&gt;Liu, Shiliang&lt;/author&gt;&lt;author&gt;Liu, Quanru&lt;/author&gt;&lt;author&gt;Wang, Xuexia&lt;/author&gt;&lt;author&gt;Su, Xukun&lt;/author&gt;&lt;author&gt;Zhang, Yong&lt;/author&gt;&lt;author&gt;Li, Yuanyuan&lt;/author&gt;&lt;author&gt;Wu, Yu&lt;/author&gt;&lt;author&gt;Zhao, Haidi&lt;/author&gt;&lt;author&gt;Zhao, Chen&lt;/author&gt;&lt;author&gt;Wu, Xiaoyu&lt;/author&gt;&lt;/authors&gt;&lt;/contributors&gt;&lt;titles&gt;&lt;title&gt;Changes in vegetation composition and plant diversity with rangeland degradation in the alpine region of Qinghai-Tibet Plateau&lt;/title&gt;&lt;secondary-title&gt;The Rangeland Journal&lt;/secondary-title&gt;&lt;/titles&gt;&lt;periodical&gt;&lt;full-title&gt;The Rangeland Journal&lt;/full-title&gt;&lt;/periodical&gt;&lt;pages&gt;107-115&lt;/pages&gt;&lt;volume&gt;37&lt;/volume&gt;&lt;number&gt;1&lt;/number&gt;&lt;keywords&gt;&lt;keyword&gt;change rate.community composition, degradation, functional group.&lt;/keyword&gt;&lt;/keywords&gt;&lt;dates&gt;&lt;year&gt;2015&lt;/year&gt;&lt;/dates&gt;&lt;urls&gt;&lt;related-urls&gt;&lt;url&gt;https://www.publish.csiro.au/paper/RJ14077&lt;/url&gt;&lt;/related-urls&gt;&lt;/urls&gt;&lt;electronic-resource-num&gt;https://doi.org/10.1071/RJ14077&lt;/electronic-resource-num&gt;&lt;/record&gt;&lt;/Cite&gt;&lt;/EndNote&gt;</w:instrText>
        </w:r>
        <w:r w:rsidR="002F7190" w:rsidRPr="00D03349">
          <w:rPr>
            <w:rFonts w:asciiTheme="minorHAnsi" w:hAnsiTheme="minorHAnsi" w:cstheme="minorHAnsi"/>
            <w:sz w:val="22"/>
            <w:lang w:val="en-GB"/>
          </w:rPr>
          <w:fldChar w:fldCharType="separate"/>
        </w:r>
        <w:r w:rsidR="002F7190" w:rsidRPr="00D03349">
          <w:rPr>
            <w:rFonts w:asciiTheme="minorHAnsi" w:hAnsiTheme="minorHAnsi" w:cstheme="minorHAnsi"/>
            <w:noProof/>
            <w:sz w:val="22"/>
            <w:lang w:val="en-GB"/>
          </w:rPr>
          <w:t>(Tang et al., 2015)</w:t>
        </w:r>
        <w:r w:rsidR="002F7190" w:rsidRPr="00D03349">
          <w:rPr>
            <w:rFonts w:asciiTheme="minorHAnsi" w:hAnsiTheme="minorHAnsi" w:cstheme="minorHAnsi"/>
            <w:sz w:val="22"/>
            <w:lang w:val="en-GB"/>
          </w:rPr>
          <w:fldChar w:fldCharType="end"/>
        </w:r>
        <w:r w:rsidR="00620EAF" w:rsidRPr="00D03349">
          <w:rPr>
            <w:rFonts w:asciiTheme="minorHAnsi" w:hAnsiTheme="minorHAnsi" w:cstheme="minorHAnsi"/>
            <w:sz w:val="22"/>
            <w:lang w:val="en-GB"/>
          </w:rPr>
          <w:t>.</w:t>
        </w:r>
        <w:bookmarkStart w:id="96" w:name="OLE_LINK148"/>
        <w:bookmarkStart w:id="97" w:name="OLE_LINK149"/>
        <w:r w:rsidR="005E1E07" w:rsidRPr="00D03349">
          <w:rPr>
            <w:rFonts w:asciiTheme="minorHAnsi" w:hAnsiTheme="minorHAnsi" w:cstheme="minorHAnsi"/>
            <w:sz w:val="22"/>
            <w:lang w:val="en-GB"/>
          </w:rPr>
          <w:t xml:space="preserve"> </w:t>
        </w:r>
      </w:ins>
      <w:r w:rsidR="005E1E07" w:rsidRPr="00D03349">
        <w:rPr>
          <w:rFonts w:asciiTheme="minorHAnsi" w:hAnsiTheme="minorHAnsi" w:cstheme="minorHAnsi"/>
          <w:sz w:val="22"/>
          <w:lang w:val="en-GB"/>
        </w:rPr>
        <w:t xml:space="preserve">We </w:t>
      </w:r>
      <w:bookmarkEnd w:id="96"/>
      <w:bookmarkEnd w:id="97"/>
      <w:r w:rsidR="005E1E07" w:rsidRPr="00D03349">
        <w:rPr>
          <w:rFonts w:asciiTheme="minorHAnsi" w:hAnsiTheme="minorHAnsi" w:cstheme="minorHAnsi"/>
          <w:sz w:val="22"/>
          <w:lang w:val="en-GB"/>
        </w:rPr>
        <w:t xml:space="preserve">collected soil samples from </w:t>
      </w:r>
      <w:r w:rsidR="00A02A7F" w:rsidRPr="00D03349">
        <w:rPr>
          <w:rFonts w:asciiTheme="minorHAnsi" w:hAnsiTheme="minorHAnsi" w:cstheme="minorHAnsi"/>
          <w:sz w:val="22"/>
          <w:lang w:val="en-GB"/>
        </w:rPr>
        <w:t>39</w:t>
      </w:r>
      <w:r w:rsidR="005E1E07" w:rsidRPr="00D03349">
        <w:rPr>
          <w:rFonts w:asciiTheme="minorHAnsi" w:hAnsiTheme="minorHAnsi" w:cstheme="minorHAnsi"/>
          <w:sz w:val="22"/>
          <w:lang w:val="en-GB"/>
        </w:rPr>
        <w:t xml:space="preserve"> sites. At each site, </w:t>
      </w:r>
      <w:r w:rsidR="008F7088" w:rsidRPr="00D03349">
        <w:rPr>
          <w:rFonts w:asciiTheme="minorHAnsi" w:hAnsiTheme="minorHAnsi" w:cstheme="minorHAnsi"/>
          <w:sz w:val="22"/>
          <w:lang w:val="en-GB"/>
        </w:rPr>
        <w:t xml:space="preserve">soil was sampled from </w:t>
      </w:r>
      <w:r w:rsidR="005E1E07" w:rsidRPr="00D03349">
        <w:rPr>
          <w:rFonts w:asciiTheme="minorHAnsi" w:hAnsiTheme="minorHAnsi" w:cstheme="minorHAnsi"/>
          <w:sz w:val="22"/>
          <w:lang w:val="en-GB"/>
        </w:rPr>
        <w:t>five plots</w:t>
      </w:r>
      <w:r w:rsidR="005B7F6D" w:rsidRPr="00D03349">
        <w:rPr>
          <w:rFonts w:asciiTheme="minorHAnsi" w:hAnsiTheme="minorHAnsi" w:cstheme="minorHAnsi"/>
          <w:sz w:val="22"/>
          <w:lang w:val="en-GB"/>
        </w:rPr>
        <w:t xml:space="preserve"> </w:t>
      </w:r>
      <w:r w:rsidR="00CE501E" w:rsidRPr="00D03349">
        <w:rPr>
          <w:rFonts w:asciiTheme="minorHAnsi" w:hAnsiTheme="minorHAnsi" w:cstheme="minorHAnsi"/>
          <w:sz w:val="22"/>
          <w:lang w:val="en-GB"/>
        </w:rPr>
        <w:t xml:space="preserve">of </w:t>
      </w:r>
      <w:r w:rsidR="00F169D5" w:rsidRPr="00D03349">
        <w:rPr>
          <w:rFonts w:asciiTheme="minorHAnsi" w:hAnsiTheme="minorHAnsi" w:cstheme="minorHAnsi"/>
          <w:sz w:val="22"/>
          <w:lang w:val="en-GB"/>
        </w:rPr>
        <w:t>ca.</w:t>
      </w:r>
      <w:r w:rsidR="00CE501E" w:rsidRPr="00D03349">
        <w:rPr>
          <w:rFonts w:asciiTheme="minorHAnsi" w:hAnsiTheme="minorHAnsi" w:cstheme="minorHAnsi"/>
          <w:sz w:val="22"/>
          <w:lang w:val="en-GB"/>
        </w:rPr>
        <w:t xml:space="preserve"> </w:t>
      </w:r>
      <w:r w:rsidR="005E1E07" w:rsidRPr="00D03349">
        <w:rPr>
          <w:rFonts w:asciiTheme="minorHAnsi" w:hAnsiTheme="minorHAnsi" w:cstheme="minorHAnsi"/>
          <w:sz w:val="22"/>
          <w:lang w:val="en-GB"/>
        </w:rPr>
        <w:t>1</w:t>
      </w:r>
      <w:r w:rsidR="00CE501E" w:rsidRPr="00D03349">
        <w:rPr>
          <w:rFonts w:asciiTheme="minorHAnsi" w:hAnsiTheme="minorHAnsi" w:cstheme="minorHAnsi"/>
          <w:sz w:val="22"/>
          <w:lang w:val="en-GB"/>
        </w:rPr>
        <w:t xml:space="preserve"> </w:t>
      </w:r>
      <w:r w:rsidR="005E1E07" w:rsidRPr="00D03349">
        <w:rPr>
          <w:rFonts w:asciiTheme="minorHAnsi" w:hAnsiTheme="minorHAnsi" w:cstheme="minorHAnsi"/>
          <w:sz w:val="22"/>
          <w:lang w:val="en-GB"/>
        </w:rPr>
        <w:t>m</w:t>
      </w:r>
      <w:r w:rsidR="005E1E07" w:rsidRPr="00D03349">
        <w:rPr>
          <w:rFonts w:asciiTheme="minorHAnsi" w:hAnsiTheme="minorHAnsi" w:cstheme="minorHAnsi"/>
          <w:sz w:val="22"/>
          <w:vertAlign w:val="superscript"/>
          <w:lang w:val="en-GB"/>
        </w:rPr>
        <w:t>2</w:t>
      </w:r>
      <w:r w:rsidR="00415C42" w:rsidRPr="00D03349">
        <w:rPr>
          <w:rFonts w:asciiTheme="minorHAnsi" w:hAnsiTheme="minorHAnsi" w:cstheme="minorHAnsi"/>
          <w:sz w:val="22"/>
          <w:lang w:val="en-GB"/>
        </w:rPr>
        <w:t xml:space="preserve"> </w:t>
      </w:r>
      <w:r w:rsidR="00CE501E" w:rsidRPr="00D03349">
        <w:rPr>
          <w:rFonts w:asciiTheme="minorHAnsi" w:hAnsiTheme="minorHAnsi" w:cstheme="minorHAnsi"/>
          <w:sz w:val="22"/>
          <w:lang w:val="en-GB"/>
        </w:rPr>
        <w:t xml:space="preserve">located at least </w:t>
      </w:r>
      <w:r w:rsidR="003F0818" w:rsidRPr="00D03349">
        <w:rPr>
          <w:rFonts w:asciiTheme="minorHAnsi" w:hAnsiTheme="minorHAnsi" w:cstheme="minorHAnsi"/>
          <w:sz w:val="22"/>
          <w:lang w:val="en-GB"/>
        </w:rPr>
        <w:t xml:space="preserve">20 </w:t>
      </w:r>
      <w:r w:rsidR="00CE501E" w:rsidRPr="00D03349">
        <w:rPr>
          <w:rFonts w:asciiTheme="minorHAnsi" w:hAnsiTheme="minorHAnsi" w:cstheme="minorHAnsi"/>
          <w:sz w:val="22"/>
          <w:lang w:val="en-GB"/>
        </w:rPr>
        <w:t>m from another</w:t>
      </w:r>
      <w:r w:rsidR="00E02F5D" w:rsidRPr="00D03349">
        <w:rPr>
          <w:rFonts w:asciiTheme="minorHAnsi" w:hAnsiTheme="minorHAnsi" w:cstheme="minorHAnsi"/>
          <w:sz w:val="22"/>
          <w:lang w:val="en-GB"/>
        </w:rPr>
        <w:t xml:space="preserve"> (Fig. S1)</w:t>
      </w:r>
      <w:r w:rsidR="007B0E1B" w:rsidRPr="00D03349">
        <w:rPr>
          <w:rFonts w:asciiTheme="minorHAnsi" w:hAnsiTheme="minorHAnsi" w:cstheme="minorHAnsi"/>
          <w:sz w:val="22"/>
          <w:lang w:val="en-GB"/>
        </w:rPr>
        <w:t>. F</w:t>
      </w:r>
      <w:r w:rsidR="00100ECC" w:rsidRPr="00D03349">
        <w:rPr>
          <w:rFonts w:asciiTheme="minorHAnsi" w:hAnsiTheme="minorHAnsi" w:cstheme="minorHAnsi"/>
          <w:sz w:val="22"/>
          <w:lang w:val="en-GB"/>
        </w:rPr>
        <w:t>r</w:t>
      </w:r>
      <w:r w:rsidR="008F7088" w:rsidRPr="00D03349">
        <w:rPr>
          <w:rFonts w:asciiTheme="minorHAnsi" w:hAnsiTheme="minorHAnsi" w:cstheme="minorHAnsi"/>
          <w:sz w:val="22"/>
          <w:lang w:val="en-GB"/>
        </w:rPr>
        <w:t>om</w:t>
      </w:r>
      <w:r w:rsidR="00100ECC" w:rsidRPr="00D03349">
        <w:rPr>
          <w:rFonts w:asciiTheme="minorHAnsi" w:hAnsiTheme="minorHAnsi" w:cstheme="minorHAnsi"/>
          <w:sz w:val="22"/>
          <w:lang w:val="en-GB"/>
        </w:rPr>
        <w:t xml:space="preserve"> each plot, 5 soil cores </w:t>
      </w:r>
      <w:r w:rsidR="00415C42" w:rsidRPr="00D03349">
        <w:rPr>
          <w:rFonts w:asciiTheme="minorHAnsi" w:hAnsiTheme="minorHAnsi" w:cstheme="minorHAnsi"/>
          <w:sz w:val="22"/>
          <w:lang w:val="en-GB"/>
        </w:rPr>
        <w:t>(0–10 cm</w:t>
      </w:r>
      <w:r w:rsidR="00E47A2D" w:rsidRPr="00D03349">
        <w:rPr>
          <w:rFonts w:asciiTheme="minorHAnsi" w:hAnsiTheme="minorHAnsi" w:cstheme="minorHAnsi"/>
          <w:sz w:val="22"/>
          <w:lang w:val="en-GB"/>
        </w:rPr>
        <w:t xml:space="preserve">; </w:t>
      </w:r>
      <w:r w:rsidR="00B133B1" w:rsidRPr="00D03349">
        <w:rPr>
          <w:rFonts w:asciiTheme="minorHAnsi" w:hAnsiTheme="minorHAnsi" w:cstheme="minorHAnsi"/>
          <w:sz w:val="22"/>
          <w:lang w:val="en-GB"/>
        </w:rPr>
        <w:t>4</w:t>
      </w:r>
      <w:r w:rsidR="00E47A2D" w:rsidRPr="00D03349">
        <w:rPr>
          <w:rFonts w:asciiTheme="minorHAnsi" w:hAnsiTheme="minorHAnsi" w:cstheme="minorHAnsi"/>
          <w:sz w:val="22"/>
          <w:lang w:val="en-GB"/>
        </w:rPr>
        <w:t xml:space="preserve"> cm diameter</w:t>
      </w:r>
      <w:r w:rsidR="00415C42" w:rsidRPr="00D03349">
        <w:rPr>
          <w:rFonts w:asciiTheme="minorHAnsi" w:hAnsiTheme="minorHAnsi" w:cstheme="minorHAnsi"/>
          <w:sz w:val="22"/>
          <w:lang w:val="en-GB"/>
        </w:rPr>
        <w:t xml:space="preserve">) </w:t>
      </w:r>
      <w:r w:rsidR="00100ECC" w:rsidRPr="00D03349">
        <w:rPr>
          <w:rFonts w:asciiTheme="minorHAnsi" w:hAnsiTheme="minorHAnsi" w:cstheme="minorHAnsi"/>
          <w:sz w:val="22"/>
          <w:lang w:val="en-GB"/>
        </w:rPr>
        <w:t xml:space="preserve">were collected and homogenized to form one composite sample </w:t>
      </w:r>
      <w:r w:rsidR="00415C42" w:rsidRPr="00D03349">
        <w:rPr>
          <w:rFonts w:asciiTheme="minorHAnsi" w:hAnsiTheme="minorHAnsi" w:cstheme="minorHAnsi"/>
          <w:sz w:val="22"/>
          <w:lang w:val="en-GB"/>
        </w:rPr>
        <w:t>per plot</w:t>
      </w:r>
      <w:r w:rsidR="007B0E1B" w:rsidRPr="00D03349">
        <w:rPr>
          <w:rFonts w:asciiTheme="minorHAnsi" w:hAnsiTheme="minorHAnsi" w:cstheme="minorHAnsi"/>
          <w:sz w:val="22"/>
          <w:lang w:val="en-GB"/>
        </w:rPr>
        <w:t xml:space="preserve"> (i.e. 975 individual cores leading to 195 composite samples)</w:t>
      </w:r>
      <w:r w:rsidR="00100ECC" w:rsidRPr="00D03349">
        <w:rPr>
          <w:rFonts w:asciiTheme="minorHAnsi" w:hAnsiTheme="minorHAnsi" w:cstheme="minorHAnsi"/>
          <w:sz w:val="22"/>
          <w:lang w:val="en-GB"/>
        </w:rPr>
        <w:t>.</w:t>
      </w:r>
      <w:r w:rsidR="005D6851" w:rsidRPr="00D03349">
        <w:rPr>
          <w:rFonts w:asciiTheme="minorHAnsi" w:hAnsiTheme="minorHAnsi" w:cstheme="minorHAnsi"/>
          <w:sz w:val="22"/>
          <w:lang w:val="en-GB"/>
        </w:rPr>
        <w:t xml:space="preserve"> The location and altitude of each </w:t>
      </w:r>
      <w:r w:rsidR="001556C4" w:rsidRPr="00D03349">
        <w:rPr>
          <w:rFonts w:asciiTheme="minorHAnsi" w:hAnsiTheme="minorHAnsi" w:cstheme="minorHAnsi"/>
          <w:sz w:val="22"/>
          <w:lang w:val="en-GB"/>
        </w:rPr>
        <w:t>site</w:t>
      </w:r>
      <w:r w:rsidR="005D6851" w:rsidRPr="00D03349">
        <w:rPr>
          <w:rFonts w:asciiTheme="minorHAnsi" w:hAnsiTheme="minorHAnsi" w:cstheme="minorHAnsi"/>
          <w:sz w:val="22"/>
          <w:lang w:val="en-GB"/>
        </w:rPr>
        <w:t xml:space="preserve"> was measured using a </w:t>
      </w:r>
      <w:r w:rsidR="004A4B4C" w:rsidRPr="00D03349">
        <w:rPr>
          <w:rFonts w:asciiTheme="minorHAnsi" w:hAnsiTheme="minorHAnsi" w:cstheme="minorHAnsi"/>
          <w:sz w:val="22"/>
          <w:lang w:val="en-GB"/>
        </w:rPr>
        <w:t xml:space="preserve">Trimble JUNO SC </w:t>
      </w:r>
      <w:r w:rsidR="005D6851" w:rsidRPr="00D03349">
        <w:rPr>
          <w:rFonts w:asciiTheme="minorHAnsi" w:hAnsiTheme="minorHAnsi" w:cstheme="minorHAnsi"/>
          <w:sz w:val="22"/>
          <w:lang w:val="en-GB"/>
        </w:rPr>
        <w:t xml:space="preserve">GPS. </w:t>
      </w:r>
      <w:r w:rsidR="008F105D" w:rsidRPr="00D03349">
        <w:rPr>
          <w:rFonts w:asciiTheme="minorHAnsi" w:hAnsiTheme="minorHAnsi" w:cstheme="minorHAnsi"/>
          <w:sz w:val="22"/>
          <w:lang w:val="en-GB"/>
        </w:rPr>
        <w:t>T</w:t>
      </w:r>
      <w:r w:rsidR="00646256" w:rsidRPr="00D03349">
        <w:rPr>
          <w:rFonts w:asciiTheme="minorHAnsi" w:hAnsiTheme="minorHAnsi" w:cstheme="minorHAnsi"/>
          <w:sz w:val="22"/>
          <w:lang w:val="en-GB"/>
        </w:rPr>
        <w:t>he a</w:t>
      </w:r>
      <w:r w:rsidR="002C005D" w:rsidRPr="00D03349">
        <w:rPr>
          <w:rFonts w:asciiTheme="minorHAnsi" w:hAnsiTheme="minorHAnsi" w:cstheme="minorHAnsi"/>
          <w:sz w:val="22"/>
          <w:lang w:val="en-GB"/>
        </w:rPr>
        <w:t>ltitude</w:t>
      </w:r>
      <w:r w:rsidR="00F70166" w:rsidRPr="00D03349">
        <w:rPr>
          <w:rFonts w:asciiTheme="minorHAnsi" w:hAnsiTheme="minorHAnsi" w:cstheme="minorHAnsi"/>
          <w:sz w:val="22"/>
          <w:lang w:val="en-GB"/>
        </w:rPr>
        <w:t>s</w:t>
      </w:r>
      <w:r w:rsidR="002C005D" w:rsidRPr="00D03349">
        <w:rPr>
          <w:rFonts w:asciiTheme="minorHAnsi" w:hAnsiTheme="minorHAnsi" w:cstheme="minorHAnsi"/>
          <w:sz w:val="22"/>
          <w:lang w:val="en-GB"/>
        </w:rPr>
        <w:t xml:space="preserve"> </w:t>
      </w:r>
      <w:r w:rsidR="00E47A2D" w:rsidRPr="00D03349">
        <w:rPr>
          <w:rFonts w:asciiTheme="minorHAnsi" w:hAnsiTheme="minorHAnsi" w:cstheme="minorHAnsi"/>
          <w:sz w:val="22"/>
          <w:lang w:val="en-GB"/>
        </w:rPr>
        <w:t xml:space="preserve">of the </w:t>
      </w:r>
      <w:ins w:id="98" w:author="authors" w:date="2022-12-15T13:45:00Z">
        <w:r w:rsidR="005A0F37" w:rsidRPr="00D03349">
          <w:rPr>
            <w:rFonts w:asciiTheme="minorHAnsi" w:hAnsiTheme="minorHAnsi" w:cstheme="minorHAnsi"/>
            <w:sz w:val="22"/>
            <w:lang w:val="en-GB"/>
          </w:rPr>
          <w:t>sites</w:t>
        </w:r>
      </w:ins>
      <w:r w:rsidR="005A0F37" w:rsidRPr="00D03349">
        <w:rPr>
          <w:rFonts w:asciiTheme="minorHAnsi" w:hAnsiTheme="minorHAnsi" w:cstheme="minorHAnsi"/>
          <w:sz w:val="22"/>
          <w:lang w:val="en-GB"/>
        </w:rPr>
        <w:t xml:space="preserve"> </w:t>
      </w:r>
      <w:r w:rsidR="002C005D" w:rsidRPr="00D03349">
        <w:rPr>
          <w:rFonts w:asciiTheme="minorHAnsi" w:hAnsiTheme="minorHAnsi" w:cstheme="minorHAnsi"/>
          <w:sz w:val="22"/>
          <w:lang w:val="en-GB"/>
        </w:rPr>
        <w:t>range</w:t>
      </w:r>
      <w:r w:rsidR="00E47A2D" w:rsidRPr="00D03349">
        <w:rPr>
          <w:rFonts w:asciiTheme="minorHAnsi" w:hAnsiTheme="minorHAnsi" w:cstheme="minorHAnsi"/>
          <w:sz w:val="22"/>
          <w:lang w:val="en-GB"/>
        </w:rPr>
        <w:t>d</w:t>
      </w:r>
      <w:r w:rsidR="002C005D" w:rsidRPr="00D03349">
        <w:rPr>
          <w:rFonts w:asciiTheme="minorHAnsi" w:hAnsiTheme="minorHAnsi" w:cstheme="minorHAnsi"/>
          <w:sz w:val="22"/>
          <w:lang w:val="en-GB"/>
        </w:rPr>
        <w:t xml:space="preserve"> from </w:t>
      </w:r>
      <w:r w:rsidR="004A4B4C" w:rsidRPr="00D03349">
        <w:rPr>
          <w:rFonts w:asciiTheme="minorHAnsi" w:hAnsiTheme="minorHAnsi" w:cstheme="minorHAnsi"/>
          <w:sz w:val="22"/>
          <w:lang w:val="en-GB"/>
        </w:rPr>
        <w:t>2</w:t>
      </w:r>
      <w:r w:rsidR="00E15A08" w:rsidRPr="00D03349">
        <w:rPr>
          <w:rFonts w:asciiTheme="minorHAnsi" w:hAnsiTheme="minorHAnsi" w:cstheme="minorHAnsi"/>
          <w:sz w:val="22"/>
          <w:lang w:val="en-GB"/>
        </w:rPr>
        <w:t xml:space="preserve"> </w:t>
      </w:r>
      <w:r w:rsidR="004A4B4C" w:rsidRPr="00D03349">
        <w:rPr>
          <w:rFonts w:asciiTheme="minorHAnsi" w:hAnsiTheme="minorHAnsi" w:cstheme="minorHAnsi"/>
          <w:sz w:val="22"/>
          <w:lang w:val="en-GB"/>
        </w:rPr>
        <w:t xml:space="preserve">988 </w:t>
      </w:r>
      <w:r w:rsidR="00D858CB" w:rsidRPr="00D03349">
        <w:rPr>
          <w:rFonts w:asciiTheme="minorHAnsi" w:hAnsiTheme="minorHAnsi" w:cstheme="minorHAnsi"/>
          <w:sz w:val="22"/>
          <w:lang w:val="en-GB"/>
        </w:rPr>
        <w:t xml:space="preserve">m </w:t>
      </w:r>
      <w:r w:rsidR="004A4B4C" w:rsidRPr="00D03349">
        <w:rPr>
          <w:rFonts w:asciiTheme="minorHAnsi" w:hAnsiTheme="minorHAnsi" w:cstheme="minorHAnsi"/>
          <w:sz w:val="22"/>
          <w:lang w:val="en-GB"/>
        </w:rPr>
        <w:t>to 4</w:t>
      </w:r>
      <w:r w:rsidR="00E15A08" w:rsidRPr="00D03349">
        <w:rPr>
          <w:rFonts w:asciiTheme="minorHAnsi" w:hAnsiTheme="minorHAnsi" w:cstheme="minorHAnsi"/>
          <w:sz w:val="22"/>
          <w:lang w:val="en-GB"/>
        </w:rPr>
        <w:t xml:space="preserve"> </w:t>
      </w:r>
      <w:r w:rsidR="004A4B4C" w:rsidRPr="00D03349">
        <w:rPr>
          <w:rFonts w:asciiTheme="minorHAnsi" w:hAnsiTheme="minorHAnsi" w:cstheme="minorHAnsi"/>
          <w:sz w:val="22"/>
          <w:lang w:val="en-GB"/>
        </w:rPr>
        <w:t xml:space="preserve">787 m </w:t>
      </w:r>
      <w:r w:rsidR="002C005D" w:rsidRPr="00D03349">
        <w:rPr>
          <w:rFonts w:asciiTheme="minorHAnsi" w:hAnsiTheme="minorHAnsi" w:cstheme="minorHAnsi"/>
          <w:sz w:val="22"/>
          <w:lang w:val="en-GB"/>
        </w:rPr>
        <w:t>above sea level.</w:t>
      </w:r>
    </w:p>
    <w:p w14:paraId="7F7B2E9C" w14:textId="7381ECDA" w:rsidR="006D4BEE" w:rsidRPr="00D03349" w:rsidRDefault="00EE7BAE" w:rsidP="00AF1539">
      <w:pPr>
        <w:tabs>
          <w:tab w:val="left" w:pos="4590"/>
        </w:tabs>
        <w:spacing w:line="480" w:lineRule="auto"/>
        <w:ind w:firstLine="567"/>
        <w:contextualSpacing/>
        <w:jc w:val="left"/>
        <w:rPr>
          <w:rFonts w:asciiTheme="minorHAnsi" w:hAnsiTheme="minorHAnsi" w:cstheme="minorHAnsi"/>
          <w:sz w:val="22"/>
          <w:lang w:val="en-GB"/>
        </w:rPr>
      </w:pPr>
      <w:r w:rsidRPr="00D03349">
        <w:rPr>
          <w:rFonts w:asciiTheme="minorHAnsi" w:hAnsiTheme="minorHAnsi" w:cstheme="minorHAnsi"/>
          <w:sz w:val="22"/>
          <w:lang w:val="en-GB"/>
        </w:rPr>
        <w:t>Composite s</w:t>
      </w:r>
      <w:r w:rsidR="006D4BEE" w:rsidRPr="00D03349">
        <w:rPr>
          <w:rFonts w:asciiTheme="minorHAnsi" w:hAnsiTheme="minorHAnsi" w:cstheme="minorHAnsi"/>
          <w:sz w:val="22"/>
          <w:lang w:val="en-GB"/>
        </w:rPr>
        <w:t xml:space="preserve">oil samples were </w:t>
      </w:r>
      <w:r w:rsidRPr="00D03349">
        <w:rPr>
          <w:rFonts w:asciiTheme="minorHAnsi" w:hAnsiTheme="minorHAnsi" w:cstheme="minorHAnsi"/>
          <w:sz w:val="22"/>
          <w:lang w:val="en-GB"/>
        </w:rPr>
        <w:t xml:space="preserve">sealed in plastic bags, </w:t>
      </w:r>
      <w:r w:rsidR="006D4BEE" w:rsidRPr="00D03349">
        <w:rPr>
          <w:rFonts w:asciiTheme="minorHAnsi" w:hAnsiTheme="minorHAnsi" w:cstheme="minorHAnsi"/>
          <w:sz w:val="22"/>
          <w:lang w:val="en-GB"/>
        </w:rPr>
        <w:t xml:space="preserve">stored </w:t>
      </w:r>
      <w:r w:rsidR="00E04C98" w:rsidRPr="00D03349">
        <w:rPr>
          <w:rFonts w:asciiTheme="minorHAnsi" w:hAnsiTheme="minorHAnsi" w:cstheme="minorHAnsi"/>
          <w:sz w:val="22"/>
          <w:lang w:val="en-GB"/>
        </w:rPr>
        <w:t xml:space="preserve">a few days </w:t>
      </w:r>
      <w:r w:rsidR="006D4BEE" w:rsidRPr="00D03349">
        <w:rPr>
          <w:rFonts w:asciiTheme="minorHAnsi" w:hAnsiTheme="minorHAnsi" w:cstheme="minorHAnsi"/>
          <w:sz w:val="22"/>
          <w:lang w:val="en-GB"/>
        </w:rPr>
        <w:t xml:space="preserve">at 4 </w:t>
      </w:r>
      <w:bookmarkStart w:id="99" w:name="OLE_LINK23"/>
      <w:bookmarkStart w:id="100" w:name="OLE_LINK24"/>
      <w:r w:rsidR="006D4BEE" w:rsidRPr="00D03349">
        <w:rPr>
          <w:rFonts w:asciiTheme="minorHAnsi" w:hAnsiTheme="minorHAnsi" w:cstheme="minorHAnsi"/>
          <w:sz w:val="22"/>
          <w:lang w:val="en-GB"/>
        </w:rPr>
        <w:t>°C</w:t>
      </w:r>
      <w:bookmarkEnd w:id="99"/>
      <w:bookmarkEnd w:id="100"/>
      <w:r w:rsidR="006D4BEE" w:rsidRPr="00D03349">
        <w:rPr>
          <w:rFonts w:asciiTheme="minorHAnsi" w:hAnsiTheme="minorHAnsi" w:cstheme="minorHAnsi"/>
          <w:sz w:val="22"/>
          <w:lang w:val="en-GB"/>
        </w:rPr>
        <w:t xml:space="preserve"> and brought back to the laboratory. Fresh sub</w:t>
      </w:r>
      <w:r w:rsidR="00E04C98" w:rsidRPr="00D03349">
        <w:rPr>
          <w:rFonts w:asciiTheme="minorHAnsi" w:hAnsiTheme="minorHAnsi" w:cstheme="minorHAnsi"/>
          <w:sz w:val="22"/>
          <w:lang w:val="en-GB"/>
        </w:rPr>
        <w:t>-</w:t>
      </w:r>
      <w:r w:rsidR="006D4BEE" w:rsidRPr="00D03349">
        <w:rPr>
          <w:rFonts w:asciiTheme="minorHAnsi" w:hAnsiTheme="minorHAnsi" w:cstheme="minorHAnsi"/>
          <w:sz w:val="22"/>
          <w:lang w:val="en-GB"/>
        </w:rPr>
        <w:t xml:space="preserve">samples were used for measuring soil environmental variables. Other sub-samples were stored at </w:t>
      </w:r>
      <w:r w:rsidR="00E04C98" w:rsidRPr="00D03349">
        <w:rPr>
          <w:rFonts w:asciiTheme="minorHAnsi" w:hAnsiTheme="minorHAnsi" w:cstheme="minorHAnsi"/>
          <w:sz w:val="22"/>
          <w:lang w:val="en-GB"/>
        </w:rPr>
        <w:t>-</w:t>
      </w:r>
      <w:r w:rsidR="006D4BEE" w:rsidRPr="00D03349">
        <w:rPr>
          <w:rFonts w:asciiTheme="minorHAnsi" w:hAnsiTheme="minorHAnsi" w:cstheme="minorHAnsi"/>
          <w:sz w:val="22"/>
          <w:lang w:val="en-GB"/>
        </w:rPr>
        <w:t xml:space="preserve">20°C for </w:t>
      </w:r>
      <w:r w:rsidR="00784429" w:rsidRPr="00D03349">
        <w:rPr>
          <w:rFonts w:asciiTheme="minorHAnsi" w:hAnsiTheme="minorHAnsi" w:cstheme="minorHAnsi"/>
          <w:sz w:val="22"/>
          <w:lang w:val="en-GB"/>
        </w:rPr>
        <w:t xml:space="preserve">a </w:t>
      </w:r>
      <w:r w:rsidR="006D4BEE" w:rsidRPr="00D03349">
        <w:rPr>
          <w:rFonts w:asciiTheme="minorHAnsi" w:hAnsiTheme="minorHAnsi" w:cstheme="minorHAnsi"/>
          <w:sz w:val="22"/>
          <w:lang w:val="en-GB"/>
        </w:rPr>
        <w:t xml:space="preserve">few weeks before </w:t>
      </w:r>
      <w:r w:rsidR="00E04C98" w:rsidRPr="00D03349">
        <w:rPr>
          <w:rFonts w:asciiTheme="minorHAnsi" w:hAnsiTheme="minorHAnsi" w:cstheme="minorHAnsi"/>
          <w:sz w:val="22"/>
          <w:lang w:val="en-GB"/>
        </w:rPr>
        <w:t>molecular biology assays</w:t>
      </w:r>
      <w:r w:rsidR="006D4BEE" w:rsidRPr="00D03349">
        <w:rPr>
          <w:rFonts w:asciiTheme="minorHAnsi" w:hAnsiTheme="minorHAnsi" w:cstheme="minorHAnsi"/>
          <w:sz w:val="22"/>
          <w:lang w:val="en-GB"/>
        </w:rPr>
        <w:t>.</w:t>
      </w:r>
      <w:r w:rsidR="003D3A71" w:rsidRPr="00D03349">
        <w:rPr>
          <w:rFonts w:asciiTheme="minorHAnsi" w:hAnsiTheme="minorHAnsi" w:cstheme="minorHAnsi"/>
          <w:sz w:val="22"/>
          <w:lang w:val="en-GB"/>
        </w:rPr>
        <w:t xml:space="preserve"> Extracted DNA was stored at -80</w:t>
      </w:r>
      <w:r w:rsidR="003D3A71" w:rsidRPr="00D03349">
        <w:rPr>
          <w:rFonts w:ascii="Cambria Math" w:hAnsi="Cambria Math" w:cs="Cambria Math"/>
          <w:sz w:val="22"/>
          <w:lang w:val="en-GB"/>
        </w:rPr>
        <w:t>℃</w:t>
      </w:r>
      <w:r w:rsidR="003D3A71" w:rsidRPr="00D03349">
        <w:rPr>
          <w:rFonts w:asciiTheme="minorHAnsi" w:hAnsiTheme="minorHAnsi" w:cstheme="minorHAnsi"/>
          <w:sz w:val="22"/>
          <w:lang w:val="en-GB"/>
        </w:rPr>
        <w:t xml:space="preserve"> before sequencing and quantitative PCR assays (see below).</w:t>
      </w:r>
    </w:p>
    <w:p w14:paraId="36753697" w14:textId="140949FA" w:rsidR="00623BF2" w:rsidRPr="00D03349" w:rsidRDefault="008A644F" w:rsidP="00AF1539">
      <w:pPr>
        <w:tabs>
          <w:tab w:val="left" w:pos="4590"/>
        </w:tabs>
        <w:spacing w:line="480" w:lineRule="auto"/>
        <w:contextualSpacing/>
        <w:jc w:val="left"/>
        <w:rPr>
          <w:rFonts w:asciiTheme="minorHAnsi" w:hAnsiTheme="minorHAnsi" w:cstheme="minorHAnsi"/>
          <w:i/>
          <w:sz w:val="22"/>
          <w:lang w:val="en-GB"/>
        </w:rPr>
      </w:pPr>
      <w:r w:rsidRPr="00D03349">
        <w:rPr>
          <w:rFonts w:asciiTheme="minorHAnsi" w:hAnsiTheme="minorHAnsi" w:cstheme="minorHAnsi"/>
          <w:i/>
          <w:sz w:val="22"/>
          <w:lang w:val="en-GB"/>
        </w:rPr>
        <w:lastRenderedPageBreak/>
        <w:t xml:space="preserve">DNA extraction from soil and </w:t>
      </w:r>
      <w:proofErr w:type="spellStart"/>
      <w:r w:rsidRPr="00D03349">
        <w:rPr>
          <w:rFonts w:asciiTheme="minorHAnsi" w:hAnsiTheme="minorHAnsi" w:cstheme="minorHAnsi"/>
          <w:i/>
          <w:sz w:val="22"/>
          <w:lang w:val="en-GB"/>
        </w:rPr>
        <w:t>16S</w:t>
      </w:r>
      <w:proofErr w:type="spellEnd"/>
      <w:r w:rsidRPr="00D03349">
        <w:rPr>
          <w:rFonts w:asciiTheme="minorHAnsi" w:hAnsiTheme="minorHAnsi" w:cstheme="minorHAnsi"/>
          <w:i/>
          <w:sz w:val="22"/>
          <w:lang w:val="en-GB"/>
        </w:rPr>
        <w:t xml:space="preserve"> rRNA </w:t>
      </w:r>
      <w:bookmarkStart w:id="101" w:name="OLE_LINK6"/>
      <w:bookmarkStart w:id="102" w:name="OLE_LINK7"/>
      <w:r w:rsidRPr="00D03349">
        <w:rPr>
          <w:rFonts w:asciiTheme="minorHAnsi" w:hAnsiTheme="minorHAnsi" w:cstheme="minorHAnsi"/>
          <w:i/>
          <w:sz w:val="22"/>
          <w:lang w:val="en-GB"/>
        </w:rPr>
        <w:t>sequencing</w:t>
      </w:r>
      <w:bookmarkEnd w:id="101"/>
      <w:bookmarkEnd w:id="102"/>
    </w:p>
    <w:p w14:paraId="74B6A24E" w14:textId="62C7B929" w:rsidR="006F0F7D" w:rsidRPr="00D03349" w:rsidRDefault="002350EA" w:rsidP="00AF1539">
      <w:pPr>
        <w:spacing w:line="480" w:lineRule="auto"/>
        <w:contextualSpacing/>
        <w:jc w:val="left"/>
        <w:rPr>
          <w:rFonts w:asciiTheme="minorHAnsi" w:hAnsiTheme="minorHAnsi" w:cstheme="minorHAnsi"/>
          <w:sz w:val="22"/>
          <w:lang w:val="en-GB"/>
        </w:rPr>
      </w:pPr>
      <w:r w:rsidRPr="00D03349">
        <w:rPr>
          <w:rFonts w:asciiTheme="minorHAnsi" w:hAnsiTheme="minorHAnsi" w:cstheme="minorHAnsi"/>
          <w:sz w:val="22"/>
          <w:lang w:val="en-GB"/>
        </w:rPr>
        <w:t>Total genomic DNA was extracted from</w:t>
      </w:r>
      <w:ins w:id="103" w:author="authors" w:date="2022-12-15T13:45:00Z">
        <w:r w:rsidR="004A48B7" w:rsidRPr="00D03349">
          <w:rPr>
            <w:rFonts w:asciiTheme="minorHAnsi" w:hAnsiTheme="minorHAnsi" w:cstheme="minorHAnsi"/>
            <w:sz w:val="22"/>
            <w:lang w:val="en-GB"/>
          </w:rPr>
          <w:t xml:space="preserve"> </w:t>
        </w:r>
        <w:r w:rsidR="0070594F" w:rsidRPr="00D03349">
          <w:rPr>
            <w:rFonts w:asciiTheme="minorHAnsi" w:hAnsiTheme="minorHAnsi" w:cstheme="minorHAnsi"/>
            <w:sz w:val="22"/>
            <w:lang w:val="en-GB"/>
          </w:rPr>
          <w:t xml:space="preserve">composite </w:t>
        </w:r>
        <w:r w:rsidR="004A48B7" w:rsidRPr="00D03349">
          <w:rPr>
            <w:rFonts w:asciiTheme="minorHAnsi" w:hAnsiTheme="minorHAnsi" w:cstheme="minorHAnsi"/>
            <w:sz w:val="22"/>
            <w:lang w:val="en-GB"/>
          </w:rPr>
          <w:t>soil</w:t>
        </w:r>
      </w:ins>
      <w:r w:rsidRPr="00D03349">
        <w:rPr>
          <w:rFonts w:asciiTheme="minorHAnsi" w:hAnsiTheme="minorHAnsi" w:cstheme="minorHAnsi"/>
          <w:sz w:val="22"/>
          <w:lang w:val="en-GB"/>
        </w:rPr>
        <w:t xml:space="preserve"> samples using 0.25 g of soil, according to the </w:t>
      </w:r>
      <w:proofErr w:type="spellStart"/>
      <w:r w:rsidRPr="00D03349">
        <w:rPr>
          <w:rFonts w:asciiTheme="minorHAnsi" w:hAnsiTheme="minorHAnsi" w:cstheme="minorHAnsi"/>
          <w:sz w:val="22"/>
          <w:lang w:val="en-GB"/>
        </w:rPr>
        <w:t>MoBio</w:t>
      </w:r>
      <w:proofErr w:type="spellEnd"/>
      <w:r w:rsidRPr="00D03349">
        <w:rPr>
          <w:rFonts w:asciiTheme="minorHAnsi" w:hAnsiTheme="minorHAnsi" w:cstheme="minorHAnsi"/>
          <w:sz w:val="22"/>
          <w:lang w:val="en-GB"/>
        </w:rPr>
        <w:t xml:space="preserve"> Power Soil DNA isolation protocol (MO BIO laboratories, </w:t>
      </w:r>
      <w:r w:rsidR="00FE63CD" w:rsidRPr="00D03349">
        <w:rPr>
          <w:rFonts w:asciiTheme="minorHAnsi" w:hAnsiTheme="minorHAnsi" w:cstheme="minorHAnsi"/>
          <w:sz w:val="22"/>
          <w:lang w:val="en-GB"/>
        </w:rPr>
        <w:t>Carlsbad, CA</w:t>
      </w:r>
      <w:r w:rsidRPr="00D03349">
        <w:rPr>
          <w:rFonts w:asciiTheme="minorHAnsi" w:hAnsiTheme="minorHAnsi" w:cstheme="minorHAnsi"/>
          <w:sz w:val="22"/>
          <w:lang w:val="en-GB"/>
        </w:rPr>
        <w:t xml:space="preserve">, USA). </w:t>
      </w:r>
      <w:r w:rsidR="00B8712B" w:rsidRPr="00D03349">
        <w:rPr>
          <w:rFonts w:asciiTheme="minorHAnsi" w:hAnsiTheme="minorHAnsi" w:cstheme="minorHAnsi"/>
          <w:sz w:val="22"/>
          <w:lang w:val="en-GB"/>
        </w:rPr>
        <w:t xml:space="preserve">The taxonomic compositions of bacterial communities were determined by amplifying the </w:t>
      </w:r>
      <w:proofErr w:type="spellStart"/>
      <w:r w:rsidR="00B8712B" w:rsidRPr="00D03349">
        <w:rPr>
          <w:rFonts w:asciiTheme="minorHAnsi" w:hAnsiTheme="minorHAnsi" w:cstheme="minorHAnsi"/>
          <w:sz w:val="22"/>
          <w:lang w:val="en-GB"/>
        </w:rPr>
        <w:t>V4</w:t>
      </w:r>
      <w:proofErr w:type="spellEnd"/>
      <w:r w:rsidR="00B8712B" w:rsidRPr="00D03349">
        <w:rPr>
          <w:rFonts w:asciiTheme="minorHAnsi" w:hAnsiTheme="minorHAnsi" w:cstheme="minorHAnsi"/>
          <w:sz w:val="22"/>
          <w:lang w:val="en-GB"/>
        </w:rPr>
        <w:t xml:space="preserve"> hypervariable regions of bacterial 16S ribosomal RNA. </w:t>
      </w:r>
      <w:r w:rsidR="00992685" w:rsidRPr="00D03349">
        <w:rPr>
          <w:rFonts w:asciiTheme="minorHAnsi" w:hAnsiTheme="minorHAnsi" w:cstheme="minorHAnsi"/>
          <w:sz w:val="22"/>
          <w:lang w:val="en-GB"/>
        </w:rPr>
        <w:t>This was done for</w:t>
      </w:r>
      <w:r w:rsidR="00CB7BBE" w:rsidRPr="00D03349">
        <w:rPr>
          <w:rFonts w:asciiTheme="minorHAnsi" w:hAnsiTheme="minorHAnsi" w:cstheme="minorHAnsi"/>
          <w:sz w:val="22"/>
          <w:lang w:val="en-GB"/>
        </w:rPr>
        <w:t xml:space="preserve"> 9</w:t>
      </w:r>
      <w:r w:rsidR="008A4C51" w:rsidRPr="00D03349">
        <w:rPr>
          <w:rFonts w:asciiTheme="minorHAnsi" w:hAnsiTheme="minorHAnsi" w:cstheme="minorHAnsi"/>
          <w:sz w:val="22"/>
          <w:lang w:val="en-GB"/>
        </w:rPr>
        <w:t>9</w:t>
      </w:r>
      <w:r w:rsidR="00CB7BBE" w:rsidRPr="00D03349">
        <w:rPr>
          <w:rFonts w:asciiTheme="minorHAnsi" w:hAnsiTheme="minorHAnsi" w:cstheme="minorHAnsi"/>
          <w:sz w:val="22"/>
          <w:lang w:val="en-GB"/>
        </w:rPr>
        <w:t xml:space="preserve"> samples</w:t>
      </w:r>
      <w:r w:rsidR="003E7985" w:rsidRPr="00D03349">
        <w:rPr>
          <w:rFonts w:asciiTheme="minorHAnsi" w:hAnsiTheme="minorHAnsi" w:cstheme="minorHAnsi"/>
          <w:sz w:val="22"/>
          <w:lang w:val="en-GB"/>
        </w:rPr>
        <w:t xml:space="preserve"> only</w:t>
      </w:r>
      <w:r w:rsidR="00A8748B" w:rsidRPr="00D03349">
        <w:rPr>
          <w:rFonts w:asciiTheme="minorHAnsi" w:hAnsiTheme="minorHAnsi" w:cstheme="minorHAnsi"/>
          <w:sz w:val="22"/>
          <w:lang w:val="en-GB"/>
        </w:rPr>
        <w:t>, first by randomly selecting three plots from the five available at each of the 39 sites</w:t>
      </w:r>
      <w:r w:rsidR="000D7DD0" w:rsidRPr="00D03349">
        <w:rPr>
          <w:rFonts w:asciiTheme="minorHAnsi" w:hAnsiTheme="minorHAnsi" w:cstheme="minorHAnsi"/>
          <w:sz w:val="22"/>
          <w:lang w:val="en-GB"/>
        </w:rPr>
        <w:t xml:space="preserve"> </w:t>
      </w:r>
      <w:r w:rsidR="00697E43" w:rsidRPr="00D03349">
        <w:rPr>
          <w:rFonts w:asciiTheme="minorHAnsi" w:hAnsiTheme="minorHAnsi" w:cstheme="minorHAnsi"/>
          <w:sz w:val="22"/>
          <w:lang w:val="en-GB"/>
        </w:rPr>
        <w:t>(</w:t>
      </w:r>
      <w:ins w:id="104" w:author="authors" w:date="2022-12-15T13:45:00Z">
        <w:r w:rsidR="00697E43" w:rsidRPr="00D03349">
          <w:rPr>
            <w:rFonts w:asciiTheme="minorHAnsi" w:hAnsiTheme="minorHAnsi" w:cstheme="minorHAnsi"/>
            <w:sz w:val="22"/>
            <w:lang w:val="en-GB"/>
          </w:rPr>
          <w:t xml:space="preserve">i.e. leading to </w:t>
        </w:r>
      </w:ins>
      <w:r w:rsidR="00697E43" w:rsidRPr="00D03349">
        <w:rPr>
          <w:rFonts w:asciiTheme="minorHAnsi" w:hAnsiTheme="minorHAnsi" w:cstheme="minorHAnsi"/>
          <w:sz w:val="22"/>
          <w:lang w:val="en-GB"/>
        </w:rPr>
        <w:t>117</w:t>
      </w:r>
      <w:ins w:id="105" w:author="authors" w:date="2022-12-15T13:45:00Z">
        <w:r w:rsidR="00697E43" w:rsidRPr="00D03349">
          <w:rPr>
            <w:rFonts w:asciiTheme="minorHAnsi" w:hAnsiTheme="minorHAnsi" w:cstheme="minorHAnsi"/>
            <w:sz w:val="22"/>
            <w:lang w:val="en-GB"/>
          </w:rPr>
          <w:t xml:space="preserve"> plots</w:t>
        </w:r>
      </w:ins>
      <w:r w:rsidR="00697E43" w:rsidRPr="00D03349">
        <w:rPr>
          <w:rFonts w:asciiTheme="minorHAnsi" w:hAnsiTheme="minorHAnsi" w:cstheme="minorHAnsi"/>
          <w:sz w:val="22"/>
          <w:lang w:val="en-GB"/>
        </w:rPr>
        <w:t xml:space="preserve">) </w:t>
      </w:r>
      <w:r w:rsidR="00A8748B" w:rsidRPr="00D03349">
        <w:rPr>
          <w:rFonts w:asciiTheme="minorHAnsi" w:hAnsiTheme="minorHAnsi" w:cstheme="minorHAnsi"/>
          <w:sz w:val="22"/>
          <w:lang w:val="en-GB"/>
        </w:rPr>
        <w:t xml:space="preserve">and then </w:t>
      </w:r>
      <w:r w:rsidR="00E2239E" w:rsidRPr="00D03349">
        <w:rPr>
          <w:rFonts w:asciiTheme="minorHAnsi" w:hAnsiTheme="minorHAnsi" w:cstheme="minorHAnsi"/>
          <w:sz w:val="22"/>
          <w:lang w:val="en-GB"/>
        </w:rPr>
        <w:t xml:space="preserve">removing </w:t>
      </w:r>
      <w:r w:rsidR="008A4C51" w:rsidRPr="00D03349">
        <w:rPr>
          <w:rFonts w:asciiTheme="minorHAnsi" w:hAnsiTheme="minorHAnsi" w:cstheme="minorHAnsi"/>
          <w:sz w:val="22"/>
          <w:lang w:val="en-GB"/>
        </w:rPr>
        <w:t>18</w:t>
      </w:r>
      <w:r w:rsidR="000D7DD0" w:rsidRPr="00D03349">
        <w:rPr>
          <w:rFonts w:asciiTheme="minorHAnsi" w:hAnsiTheme="minorHAnsi" w:cstheme="minorHAnsi"/>
          <w:sz w:val="22"/>
          <w:lang w:val="en-GB"/>
        </w:rPr>
        <w:t xml:space="preserve"> </w:t>
      </w:r>
      <w:r w:rsidR="00E2239E" w:rsidRPr="00D03349">
        <w:rPr>
          <w:rFonts w:asciiTheme="minorHAnsi" w:hAnsiTheme="minorHAnsi" w:cstheme="minorHAnsi"/>
          <w:sz w:val="22"/>
          <w:lang w:val="en-GB"/>
        </w:rPr>
        <w:t>of these</w:t>
      </w:r>
      <w:r w:rsidR="00E60FF4" w:rsidRPr="00D03349">
        <w:rPr>
          <w:rFonts w:asciiTheme="minorHAnsi" w:hAnsiTheme="minorHAnsi" w:cstheme="minorHAnsi"/>
          <w:sz w:val="22"/>
          <w:lang w:val="en-GB"/>
        </w:rPr>
        <w:t xml:space="preserve"> </w:t>
      </w:r>
      <w:ins w:id="106" w:author="authors" w:date="2022-12-15T13:45:00Z">
        <w:r w:rsidR="00E60FF4" w:rsidRPr="00D03349">
          <w:rPr>
            <w:rFonts w:asciiTheme="minorHAnsi" w:hAnsiTheme="minorHAnsi" w:cstheme="minorHAnsi"/>
            <w:sz w:val="22"/>
            <w:lang w:val="en-GB"/>
          </w:rPr>
          <w:t>117</w:t>
        </w:r>
      </w:ins>
      <w:r w:rsidR="00E2239E" w:rsidRPr="00D03349">
        <w:rPr>
          <w:rFonts w:asciiTheme="minorHAnsi" w:hAnsiTheme="minorHAnsi" w:cstheme="minorHAnsi"/>
          <w:sz w:val="22"/>
          <w:lang w:val="en-GB"/>
        </w:rPr>
        <w:t xml:space="preserve"> </w:t>
      </w:r>
      <w:r w:rsidR="00CA1561" w:rsidRPr="00D03349">
        <w:rPr>
          <w:rFonts w:asciiTheme="minorHAnsi" w:hAnsiTheme="minorHAnsi" w:cstheme="minorHAnsi"/>
          <w:sz w:val="22"/>
          <w:lang w:val="en-GB"/>
        </w:rPr>
        <w:t>plot</w:t>
      </w:r>
      <w:ins w:id="107" w:author="Mod, Heidi K" w:date="2022-12-15T14:08:00Z">
        <w:r w:rsidR="00AE31C6" w:rsidRPr="00D03349">
          <w:rPr>
            <w:rFonts w:asciiTheme="minorHAnsi" w:hAnsiTheme="minorHAnsi" w:cstheme="minorHAnsi"/>
            <w:sz w:val="22"/>
            <w:lang w:val="en-GB"/>
          </w:rPr>
          <w:t xml:space="preserve">. </w:t>
        </w:r>
        <w:r w:rsidR="00AE31C6" w:rsidRPr="00020A6E">
          <w:rPr>
            <w:rFonts w:asciiTheme="minorHAnsi" w:hAnsiTheme="minorHAnsi" w:cstheme="minorHAnsi"/>
            <w:sz w:val="22"/>
            <w:lang w:val="en-GB"/>
          </w:rPr>
          <w:t>These 18 plots were randomly chosen among the vegetation types the mostly represented in our dataset</w:t>
        </w:r>
      </w:ins>
      <w:r w:rsidR="00E2239E" w:rsidRPr="00D03349">
        <w:rPr>
          <w:rFonts w:asciiTheme="minorHAnsi" w:hAnsiTheme="minorHAnsi" w:cstheme="minorHAnsi"/>
          <w:sz w:val="22"/>
          <w:lang w:val="en-GB"/>
        </w:rPr>
        <w:t>.</w:t>
      </w:r>
      <w:r w:rsidR="00A8748B" w:rsidRPr="00D03349">
        <w:rPr>
          <w:rFonts w:asciiTheme="minorHAnsi" w:hAnsiTheme="minorHAnsi" w:cstheme="minorHAnsi"/>
          <w:sz w:val="22"/>
          <w:lang w:val="en-GB"/>
        </w:rPr>
        <w:t xml:space="preserve"> </w:t>
      </w:r>
      <w:r w:rsidR="003E7985" w:rsidRPr="00D03349">
        <w:rPr>
          <w:rFonts w:asciiTheme="minorHAnsi" w:hAnsiTheme="minorHAnsi" w:cstheme="minorHAnsi"/>
          <w:sz w:val="22"/>
          <w:lang w:val="en-GB"/>
        </w:rPr>
        <w:t xml:space="preserve">DNA was </w:t>
      </w:r>
      <w:r w:rsidR="00546814" w:rsidRPr="00D03349">
        <w:rPr>
          <w:rFonts w:asciiTheme="minorHAnsi" w:hAnsiTheme="minorHAnsi" w:cstheme="minorHAnsi"/>
          <w:sz w:val="22"/>
          <w:lang w:val="en-GB"/>
        </w:rPr>
        <w:t xml:space="preserve">amplified </w:t>
      </w:r>
      <w:r w:rsidR="00897B9C" w:rsidRPr="00D03349">
        <w:rPr>
          <w:rFonts w:asciiTheme="minorHAnsi" w:hAnsiTheme="minorHAnsi" w:cstheme="minorHAnsi"/>
          <w:sz w:val="22"/>
          <w:lang w:val="en-GB"/>
        </w:rPr>
        <w:t xml:space="preserve">using </w:t>
      </w:r>
      <w:r w:rsidR="00831EE6" w:rsidRPr="00D03349">
        <w:rPr>
          <w:rFonts w:asciiTheme="minorHAnsi" w:hAnsiTheme="minorHAnsi" w:cstheme="minorHAnsi"/>
          <w:sz w:val="22"/>
          <w:lang w:val="en-GB"/>
        </w:rPr>
        <w:t>the 338F</w:t>
      </w:r>
      <w:r w:rsidR="00546814" w:rsidRPr="00D03349">
        <w:rPr>
          <w:rFonts w:asciiTheme="minorHAnsi" w:hAnsiTheme="minorHAnsi" w:cstheme="minorHAnsi"/>
          <w:sz w:val="22"/>
          <w:lang w:val="en-GB"/>
        </w:rPr>
        <w:t>/806R</w:t>
      </w:r>
      <w:r w:rsidR="00897B9C" w:rsidRPr="00D03349">
        <w:rPr>
          <w:rFonts w:asciiTheme="minorHAnsi" w:hAnsiTheme="minorHAnsi" w:cstheme="minorHAnsi"/>
          <w:sz w:val="22"/>
          <w:lang w:val="en-GB"/>
        </w:rPr>
        <w:t xml:space="preserve"> primers</w:t>
      </w:r>
      <w:r w:rsidR="00546814" w:rsidRPr="00D03349">
        <w:rPr>
          <w:rFonts w:asciiTheme="minorHAnsi" w:hAnsiTheme="minorHAnsi" w:cstheme="minorHAnsi"/>
          <w:sz w:val="22"/>
          <w:lang w:val="en-GB"/>
        </w:rPr>
        <w:t xml:space="preserve"> </w:t>
      </w:r>
      <w:r w:rsidR="00831EE6" w:rsidRPr="00D03349">
        <w:rPr>
          <w:rFonts w:asciiTheme="minorHAnsi" w:hAnsiTheme="minorHAnsi" w:cstheme="minorHAnsi"/>
          <w:sz w:val="22"/>
          <w:lang w:val="en-GB"/>
        </w:rPr>
        <w:t>(</w:t>
      </w:r>
      <w:r w:rsidR="00F42283" w:rsidRPr="00D03349">
        <w:rPr>
          <w:rFonts w:asciiTheme="minorHAnsi" w:hAnsiTheme="minorHAnsi" w:cstheme="minorHAnsi"/>
          <w:sz w:val="22"/>
          <w:lang w:val="en-GB"/>
        </w:rPr>
        <w:t>Table S1</w:t>
      </w:r>
      <w:r w:rsidR="00546814" w:rsidRPr="00D03349">
        <w:rPr>
          <w:rFonts w:asciiTheme="minorHAnsi" w:hAnsiTheme="minorHAnsi" w:cstheme="minorHAnsi"/>
          <w:sz w:val="22"/>
          <w:lang w:val="en-GB"/>
        </w:rPr>
        <w:t>).</w:t>
      </w:r>
      <w:r w:rsidR="00546814" w:rsidRPr="00D03349">
        <w:rPr>
          <w:rFonts w:asciiTheme="minorHAnsi" w:eastAsia="NkdtrnAdvTT3713a231" w:hAnsiTheme="minorHAnsi" w:cstheme="minorHAnsi"/>
          <w:sz w:val="22"/>
          <w:lang w:val="en-GB"/>
        </w:rPr>
        <w:t xml:space="preserve"> </w:t>
      </w:r>
      <w:r w:rsidR="002A2A3A" w:rsidRPr="00D03349">
        <w:rPr>
          <w:rFonts w:asciiTheme="minorHAnsi" w:hAnsiTheme="minorHAnsi" w:cstheme="minorHAnsi"/>
          <w:sz w:val="22"/>
          <w:lang w:val="en-GB"/>
        </w:rPr>
        <w:t>A</w:t>
      </w:r>
      <w:r w:rsidR="008B6AB6" w:rsidRPr="00D03349">
        <w:rPr>
          <w:rFonts w:asciiTheme="minorHAnsi" w:hAnsiTheme="minorHAnsi" w:cstheme="minorHAnsi"/>
          <w:sz w:val="22"/>
          <w:lang w:val="en-GB"/>
        </w:rPr>
        <w:t xml:space="preserve">mplification problem </w:t>
      </w:r>
      <w:r w:rsidR="002A2A3A" w:rsidRPr="00D03349">
        <w:rPr>
          <w:rFonts w:asciiTheme="minorHAnsi" w:hAnsiTheme="minorHAnsi" w:cstheme="minorHAnsi"/>
          <w:sz w:val="22"/>
          <w:lang w:val="en-GB"/>
        </w:rPr>
        <w:t xml:space="preserve">was encountered </w:t>
      </w:r>
      <w:r w:rsidR="008B6AB6" w:rsidRPr="00D03349">
        <w:rPr>
          <w:rFonts w:asciiTheme="minorHAnsi" w:hAnsiTheme="minorHAnsi" w:cstheme="minorHAnsi"/>
          <w:sz w:val="22"/>
          <w:lang w:val="en-GB"/>
        </w:rPr>
        <w:t>for one site</w:t>
      </w:r>
      <w:r w:rsidR="00757CAB" w:rsidRPr="00D03349">
        <w:rPr>
          <w:rFonts w:asciiTheme="minorHAnsi" w:hAnsiTheme="minorHAnsi" w:cstheme="minorHAnsi"/>
          <w:sz w:val="22"/>
          <w:lang w:val="en-GB"/>
        </w:rPr>
        <w:t>,</w:t>
      </w:r>
      <w:r w:rsidR="002A2A3A" w:rsidRPr="00D03349">
        <w:rPr>
          <w:rFonts w:asciiTheme="minorHAnsi" w:hAnsiTheme="minorHAnsi" w:cstheme="minorHAnsi"/>
          <w:sz w:val="22"/>
          <w:lang w:val="en-GB"/>
        </w:rPr>
        <w:t xml:space="preserve"> </w:t>
      </w:r>
      <w:r w:rsidR="00E933CB" w:rsidRPr="00D03349">
        <w:rPr>
          <w:rFonts w:asciiTheme="minorHAnsi" w:hAnsiTheme="minorHAnsi" w:cstheme="minorHAnsi"/>
          <w:sz w:val="22"/>
          <w:lang w:val="en-GB"/>
        </w:rPr>
        <w:t xml:space="preserve">finally </w:t>
      </w:r>
      <w:r w:rsidR="002A2A3A" w:rsidRPr="00D03349">
        <w:rPr>
          <w:rFonts w:asciiTheme="minorHAnsi" w:hAnsiTheme="minorHAnsi" w:cstheme="minorHAnsi"/>
          <w:sz w:val="22"/>
          <w:lang w:val="en-GB"/>
        </w:rPr>
        <w:t xml:space="preserve">leading to amplicons for </w:t>
      </w:r>
      <w:r w:rsidR="00757CAB" w:rsidRPr="00D03349">
        <w:rPr>
          <w:rFonts w:asciiTheme="minorHAnsi" w:hAnsiTheme="minorHAnsi" w:cstheme="minorHAnsi"/>
          <w:sz w:val="22"/>
          <w:lang w:val="en-GB"/>
        </w:rPr>
        <w:t>9</w:t>
      </w:r>
      <w:r w:rsidR="002A2A3A" w:rsidRPr="00D03349">
        <w:rPr>
          <w:rFonts w:asciiTheme="minorHAnsi" w:hAnsiTheme="minorHAnsi" w:cstheme="minorHAnsi"/>
          <w:sz w:val="22"/>
          <w:lang w:val="en-GB"/>
        </w:rPr>
        <w:t>6</w:t>
      </w:r>
      <w:r w:rsidR="00757CAB" w:rsidRPr="00D03349">
        <w:rPr>
          <w:rFonts w:asciiTheme="minorHAnsi" w:hAnsiTheme="minorHAnsi" w:cstheme="minorHAnsi"/>
          <w:sz w:val="22"/>
          <w:lang w:val="en-GB"/>
        </w:rPr>
        <w:t xml:space="preserve"> samples</w:t>
      </w:r>
      <w:r w:rsidR="002A2A3A" w:rsidRPr="00D03349">
        <w:rPr>
          <w:rFonts w:asciiTheme="minorHAnsi" w:hAnsiTheme="minorHAnsi" w:cstheme="minorHAnsi"/>
          <w:sz w:val="22"/>
          <w:lang w:val="en-GB"/>
        </w:rPr>
        <w:t>.</w:t>
      </w:r>
      <w:r w:rsidR="00757CAB" w:rsidRPr="00D03349">
        <w:rPr>
          <w:rFonts w:asciiTheme="minorHAnsi" w:hAnsiTheme="minorHAnsi" w:cstheme="minorHAnsi"/>
          <w:sz w:val="22"/>
          <w:lang w:val="en-GB"/>
        </w:rPr>
        <w:t xml:space="preserve"> </w:t>
      </w:r>
      <w:r w:rsidR="00546814" w:rsidRPr="00D03349">
        <w:rPr>
          <w:rFonts w:asciiTheme="minorHAnsi" w:hAnsiTheme="minorHAnsi" w:cstheme="minorHAnsi"/>
          <w:sz w:val="22"/>
          <w:lang w:val="en-GB"/>
        </w:rPr>
        <w:t xml:space="preserve">Amplicons were extracted from 2 % agarose gels and purified using the </w:t>
      </w:r>
      <w:proofErr w:type="spellStart"/>
      <w:r w:rsidR="00546814" w:rsidRPr="00D03349">
        <w:rPr>
          <w:rFonts w:asciiTheme="minorHAnsi" w:hAnsiTheme="minorHAnsi" w:cstheme="minorHAnsi"/>
          <w:sz w:val="22"/>
          <w:lang w:val="en-GB"/>
        </w:rPr>
        <w:t>AxyPrep</w:t>
      </w:r>
      <w:proofErr w:type="spellEnd"/>
      <w:r w:rsidR="00546814" w:rsidRPr="00D03349">
        <w:rPr>
          <w:rFonts w:asciiTheme="minorHAnsi" w:hAnsiTheme="minorHAnsi" w:cstheme="minorHAnsi"/>
          <w:sz w:val="22"/>
          <w:lang w:val="en-GB"/>
        </w:rPr>
        <w:t xml:space="preserve"> DNA Gel Extraction Kit (</w:t>
      </w:r>
      <w:proofErr w:type="spellStart"/>
      <w:r w:rsidR="00546814" w:rsidRPr="00D03349">
        <w:rPr>
          <w:rFonts w:asciiTheme="minorHAnsi" w:hAnsiTheme="minorHAnsi" w:cstheme="minorHAnsi"/>
          <w:sz w:val="22"/>
          <w:lang w:val="en-GB"/>
        </w:rPr>
        <w:t>Axygen</w:t>
      </w:r>
      <w:proofErr w:type="spellEnd"/>
      <w:r w:rsidR="00546814" w:rsidRPr="00D03349">
        <w:rPr>
          <w:rFonts w:asciiTheme="minorHAnsi" w:hAnsiTheme="minorHAnsi" w:cstheme="minorHAnsi"/>
          <w:sz w:val="22"/>
          <w:lang w:val="en-GB"/>
        </w:rPr>
        <w:t xml:space="preserve"> Biosciences, Union City, CA, USA). </w:t>
      </w:r>
      <w:r w:rsidR="00FC65D8" w:rsidRPr="00D03349">
        <w:rPr>
          <w:rFonts w:asciiTheme="minorHAnsi" w:hAnsiTheme="minorHAnsi" w:cstheme="minorHAnsi"/>
          <w:sz w:val="22"/>
          <w:lang w:val="en-GB"/>
        </w:rPr>
        <w:t>The p</w:t>
      </w:r>
      <w:r w:rsidR="00546814" w:rsidRPr="00D03349">
        <w:rPr>
          <w:rFonts w:asciiTheme="minorHAnsi" w:hAnsiTheme="minorHAnsi" w:cstheme="minorHAnsi"/>
          <w:sz w:val="22"/>
          <w:lang w:val="en-GB"/>
        </w:rPr>
        <w:t xml:space="preserve">urified products were pooled in equimolar and paired-end sequenced on an Illumina </w:t>
      </w:r>
      <w:proofErr w:type="spellStart"/>
      <w:r w:rsidR="00546814" w:rsidRPr="00D03349">
        <w:rPr>
          <w:rFonts w:asciiTheme="minorHAnsi" w:hAnsiTheme="minorHAnsi" w:cstheme="minorHAnsi"/>
          <w:sz w:val="22"/>
          <w:lang w:val="en-GB"/>
        </w:rPr>
        <w:t>MiSeq</w:t>
      </w:r>
      <w:proofErr w:type="spellEnd"/>
      <w:r w:rsidR="00546814" w:rsidRPr="00D03349">
        <w:rPr>
          <w:rFonts w:asciiTheme="minorHAnsi" w:hAnsiTheme="minorHAnsi" w:cstheme="minorHAnsi"/>
          <w:sz w:val="22"/>
          <w:lang w:val="en-GB"/>
        </w:rPr>
        <w:t xml:space="preserve"> platform (</w:t>
      </w:r>
      <w:r w:rsidR="005D21C5" w:rsidRPr="00D03349">
        <w:rPr>
          <w:rFonts w:asciiTheme="minorHAnsi" w:hAnsiTheme="minorHAnsi" w:cstheme="minorHAnsi"/>
          <w:sz w:val="22"/>
          <w:lang w:val="en-GB"/>
        </w:rPr>
        <w:t xml:space="preserve">Shanghai </w:t>
      </w:r>
      <w:proofErr w:type="spellStart"/>
      <w:r w:rsidR="005D21C5" w:rsidRPr="00D03349">
        <w:rPr>
          <w:rFonts w:asciiTheme="minorHAnsi" w:hAnsiTheme="minorHAnsi" w:cstheme="minorHAnsi"/>
          <w:sz w:val="22"/>
          <w:lang w:val="en-GB"/>
        </w:rPr>
        <w:t>Majorbio</w:t>
      </w:r>
      <w:proofErr w:type="spellEnd"/>
      <w:r w:rsidR="005D21C5" w:rsidRPr="00D03349">
        <w:rPr>
          <w:rFonts w:asciiTheme="minorHAnsi" w:hAnsiTheme="minorHAnsi" w:cstheme="minorHAnsi"/>
          <w:sz w:val="22"/>
          <w:lang w:val="en-GB"/>
        </w:rPr>
        <w:t xml:space="preserve"> Bio-pharm Technology Co., Ltd.</w:t>
      </w:r>
      <w:r w:rsidR="00546814" w:rsidRPr="00D03349">
        <w:rPr>
          <w:rFonts w:asciiTheme="minorHAnsi" w:hAnsiTheme="minorHAnsi" w:cstheme="minorHAnsi"/>
          <w:sz w:val="22"/>
          <w:lang w:val="en-GB"/>
        </w:rPr>
        <w:t>, Shanghai</w:t>
      </w:r>
      <w:r w:rsidR="00F1443B" w:rsidRPr="00D03349">
        <w:rPr>
          <w:rFonts w:asciiTheme="minorHAnsi" w:hAnsiTheme="minorHAnsi" w:cstheme="minorHAnsi"/>
          <w:sz w:val="22"/>
          <w:lang w:val="en-GB"/>
        </w:rPr>
        <w:t>, China</w:t>
      </w:r>
      <w:r w:rsidR="00546814" w:rsidRPr="00D03349">
        <w:rPr>
          <w:rFonts w:asciiTheme="minorHAnsi" w:hAnsiTheme="minorHAnsi" w:cstheme="minorHAnsi"/>
          <w:sz w:val="22"/>
          <w:lang w:val="en-GB"/>
        </w:rPr>
        <w:t>).</w:t>
      </w:r>
    </w:p>
    <w:p w14:paraId="6DB0DACA" w14:textId="1E9F1D30" w:rsidR="00BB06FA" w:rsidRPr="00D03349" w:rsidRDefault="001F3F5A" w:rsidP="00AF1539">
      <w:pPr>
        <w:spacing w:line="480" w:lineRule="auto"/>
        <w:ind w:firstLine="420"/>
        <w:contextualSpacing/>
        <w:jc w:val="left"/>
        <w:rPr>
          <w:ins w:id="108" w:author="authors" w:date="2022-12-15T13:45:00Z"/>
          <w:rFonts w:asciiTheme="minorHAnsi" w:hAnsiTheme="minorHAnsi" w:cstheme="minorHAnsi"/>
          <w:sz w:val="22"/>
          <w:lang w:val="en-GB"/>
        </w:rPr>
      </w:pPr>
      <w:ins w:id="109" w:author="authors" w:date="2022-12-15T13:45:00Z">
        <w:r w:rsidRPr="00D03349">
          <w:rPr>
            <w:rFonts w:asciiTheme="minorHAnsi" w:hAnsiTheme="minorHAnsi" w:cstheme="minorHAnsi"/>
            <w:sz w:val="22"/>
            <w:lang w:val="en-GB"/>
          </w:rPr>
          <w:t xml:space="preserve">The quality of the sequencing reads was checked using the high-throughput sequence data quality checking program </w:t>
        </w:r>
        <w:proofErr w:type="spellStart"/>
        <w:r w:rsidRPr="00D03349">
          <w:rPr>
            <w:rFonts w:asciiTheme="minorHAnsi" w:hAnsiTheme="minorHAnsi" w:cstheme="minorHAnsi"/>
            <w:sz w:val="22"/>
            <w:lang w:val="en-GB"/>
          </w:rPr>
          <w:t>Fastp</w:t>
        </w:r>
        <w:proofErr w:type="spellEnd"/>
        <w:r w:rsidRPr="00D03349">
          <w:rPr>
            <w:rFonts w:asciiTheme="minorHAnsi" w:hAnsiTheme="minorHAnsi" w:cstheme="minorHAnsi"/>
            <w:sz w:val="22"/>
            <w:lang w:val="en-GB"/>
          </w:rPr>
          <w:t xml:space="preserve"> (version 0.19.6</w:t>
        </w:r>
        <w:r w:rsidR="00D95A99" w:rsidRPr="00D03349">
          <w:rPr>
            <w:rFonts w:asciiTheme="minorHAnsi" w:hAnsiTheme="minorHAnsi" w:cstheme="minorHAnsi"/>
            <w:sz w:val="22"/>
            <w:lang w:val="en-GB"/>
          </w:rPr>
          <w:t>;</w:t>
        </w:r>
        <w:r w:rsidR="00896B0A" w:rsidRPr="00D03349">
          <w:rPr>
            <w:rFonts w:asciiTheme="minorHAnsi" w:hAnsiTheme="minorHAnsi" w:cstheme="minorHAnsi"/>
            <w:sz w:val="22"/>
            <w:lang w:val="en-GB"/>
          </w:rPr>
          <w:t xml:space="preserve"> https://</w:t>
        </w:r>
        <w:proofErr w:type="spellStart"/>
        <w:r w:rsidR="00896B0A" w:rsidRPr="00D03349">
          <w:rPr>
            <w:rFonts w:asciiTheme="minorHAnsi" w:hAnsiTheme="minorHAnsi" w:cstheme="minorHAnsi"/>
            <w:sz w:val="22"/>
            <w:lang w:val="en-GB"/>
          </w:rPr>
          <w:t>github.com</w:t>
        </w:r>
        <w:proofErr w:type="spellEnd"/>
        <w:r w:rsidR="00896B0A" w:rsidRPr="00D03349">
          <w:rPr>
            <w:rFonts w:asciiTheme="minorHAnsi" w:hAnsiTheme="minorHAnsi" w:cstheme="minorHAnsi"/>
            <w:sz w:val="22"/>
            <w:lang w:val="en-GB"/>
          </w:rPr>
          <w:t>/</w:t>
        </w:r>
        <w:proofErr w:type="spellStart"/>
        <w:r w:rsidR="00896B0A" w:rsidRPr="00D03349">
          <w:rPr>
            <w:rFonts w:asciiTheme="minorHAnsi" w:hAnsiTheme="minorHAnsi" w:cstheme="minorHAnsi"/>
            <w:sz w:val="22"/>
            <w:lang w:val="en-GB"/>
          </w:rPr>
          <w:t>OpenGene</w:t>
        </w:r>
        <w:proofErr w:type="spellEnd"/>
        <w:r w:rsidR="00896B0A" w:rsidRPr="00D03349">
          <w:rPr>
            <w:rFonts w:asciiTheme="minorHAnsi" w:hAnsiTheme="minorHAnsi" w:cstheme="minorHAnsi"/>
            <w:sz w:val="22"/>
            <w:lang w:val="en-GB"/>
          </w:rPr>
          <w:t>/</w:t>
        </w:r>
        <w:proofErr w:type="spellStart"/>
        <w:r w:rsidR="00896B0A" w:rsidRPr="00D03349">
          <w:rPr>
            <w:rFonts w:asciiTheme="minorHAnsi" w:hAnsiTheme="minorHAnsi" w:cstheme="minorHAnsi"/>
            <w:sz w:val="22"/>
            <w:lang w:val="en-GB"/>
          </w:rPr>
          <w:t>fastp</w:t>
        </w:r>
        <w:proofErr w:type="spellEnd"/>
        <w:r w:rsidRPr="00D03349">
          <w:rPr>
            <w:rFonts w:asciiTheme="minorHAnsi" w:hAnsiTheme="minorHAnsi" w:cstheme="minorHAnsi"/>
            <w:sz w:val="22"/>
            <w:lang w:val="en-GB"/>
          </w:rPr>
          <w:t xml:space="preserve">). </w:t>
        </w:r>
        <w:r w:rsidR="00846D12" w:rsidRPr="00D03349">
          <w:rPr>
            <w:rFonts w:asciiTheme="minorHAnsi" w:hAnsiTheme="minorHAnsi" w:cstheme="minorHAnsi"/>
            <w:sz w:val="22"/>
            <w:lang w:val="en-GB"/>
          </w:rPr>
          <w:t>Following adapter trimming, s</w:t>
        </w:r>
        <w:r w:rsidR="00541894" w:rsidRPr="00D03349">
          <w:rPr>
            <w:rFonts w:asciiTheme="minorHAnsi" w:hAnsiTheme="minorHAnsi" w:cstheme="minorHAnsi"/>
            <w:sz w:val="22"/>
            <w:lang w:val="en-GB"/>
          </w:rPr>
          <w:t xml:space="preserve">equences were </w:t>
        </w:r>
        <w:r w:rsidR="003B329E" w:rsidRPr="00D03349">
          <w:rPr>
            <w:rFonts w:asciiTheme="minorHAnsi" w:hAnsiTheme="minorHAnsi" w:cstheme="minorHAnsi"/>
            <w:sz w:val="22"/>
            <w:lang w:val="en-GB"/>
          </w:rPr>
          <w:t>checked</w:t>
        </w:r>
        <w:r w:rsidRPr="00D03349">
          <w:rPr>
            <w:rFonts w:asciiTheme="minorHAnsi" w:hAnsiTheme="minorHAnsi" w:cstheme="minorHAnsi"/>
            <w:sz w:val="22"/>
            <w:lang w:val="en-GB"/>
          </w:rPr>
          <w:t xml:space="preserve"> </w:t>
        </w:r>
        <w:r w:rsidR="004039C2" w:rsidRPr="00D03349">
          <w:rPr>
            <w:rFonts w:asciiTheme="minorHAnsi" w:hAnsiTheme="minorHAnsi" w:cstheme="minorHAnsi"/>
            <w:sz w:val="22"/>
            <w:lang w:val="en-GB"/>
          </w:rPr>
          <w:t xml:space="preserve">in particular </w:t>
        </w:r>
        <w:r w:rsidR="003B329E" w:rsidRPr="00D03349">
          <w:rPr>
            <w:rFonts w:asciiTheme="minorHAnsi" w:hAnsiTheme="minorHAnsi" w:cstheme="minorHAnsi"/>
            <w:sz w:val="22"/>
            <w:lang w:val="en-GB"/>
          </w:rPr>
          <w:t>for</w:t>
        </w:r>
        <w:r w:rsidRPr="00D03349">
          <w:rPr>
            <w:rFonts w:asciiTheme="minorHAnsi" w:hAnsiTheme="minorHAnsi" w:cstheme="minorHAnsi"/>
            <w:sz w:val="22"/>
            <w:lang w:val="en-GB"/>
          </w:rPr>
          <w:t xml:space="preserve"> </w:t>
        </w:r>
        <w:r w:rsidR="00734F34" w:rsidRPr="00D03349">
          <w:rPr>
            <w:rFonts w:asciiTheme="minorHAnsi" w:hAnsiTheme="minorHAnsi" w:cstheme="minorHAnsi"/>
            <w:sz w:val="22"/>
            <w:lang w:val="en-GB"/>
          </w:rPr>
          <w:t>correcting each mismatched base pair with an imbalanced quality score (t</w:t>
        </w:r>
        <w:r w:rsidRPr="00D03349">
          <w:rPr>
            <w:rFonts w:asciiTheme="minorHAnsi" w:hAnsiTheme="minorHAnsi" w:cstheme="minorHAnsi"/>
            <w:sz w:val="22"/>
            <w:lang w:val="en-GB"/>
          </w:rPr>
          <w:t xml:space="preserve">he sequencer </w:t>
        </w:r>
        <w:r w:rsidR="005A54AE" w:rsidRPr="00D03349">
          <w:rPr>
            <w:rFonts w:asciiTheme="minorHAnsi" w:hAnsiTheme="minorHAnsi" w:cstheme="minorHAnsi"/>
            <w:sz w:val="22"/>
            <w:lang w:val="en-GB"/>
          </w:rPr>
          <w:t xml:space="preserve">indeed </w:t>
        </w:r>
        <w:r w:rsidRPr="00D03349">
          <w:rPr>
            <w:rFonts w:asciiTheme="minorHAnsi" w:hAnsiTheme="minorHAnsi" w:cstheme="minorHAnsi"/>
            <w:sz w:val="22"/>
            <w:lang w:val="en-GB"/>
          </w:rPr>
          <w:t xml:space="preserve">assigns each nucleotide base a </w:t>
        </w:r>
        <w:proofErr w:type="spellStart"/>
        <w:r w:rsidRPr="00D03349">
          <w:rPr>
            <w:rFonts w:asciiTheme="minorHAnsi" w:hAnsiTheme="minorHAnsi" w:cstheme="minorHAnsi"/>
            <w:sz w:val="22"/>
            <w:lang w:val="en-GB"/>
          </w:rPr>
          <w:t>Phred</w:t>
        </w:r>
        <w:proofErr w:type="spellEnd"/>
        <w:r w:rsidRPr="00D03349">
          <w:rPr>
            <w:rFonts w:asciiTheme="minorHAnsi" w:hAnsiTheme="minorHAnsi" w:cstheme="minorHAnsi"/>
            <w:sz w:val="22"/>
            <w:lang w:val="en-GB"/>
          </w:rPr>
          <w:t xml:space="preserve"> quality score, which corresponds to the probability that the base has been erroneously called</w:t>
        </w:r>
        <w:r w:rsidR="00734F34" w:rsidRPr="00D03349">
          <w:rPr>
            <w:rFonts w:asciiTheme="minorHAnsi" w:hAnsiTheme="minorHAnsi" w:cstheme="minorHAnsi"/>
            <w:sz w:val="22"/>
            <w:lang w:val="en-GB"/>
          </w:rPr>
          <w:t>)</w:t>
        </w:r>
        <w:r w:rsidR="003B329E" w:rsidRPr="00D03349">
          <w:rPr>
            <w:rFonts w:asciiTheme="minorHAnsi" w:hAnsiTheme="minorHAnsi" w:cstheme="minorHAnsi"/>
            <w:sz w:val="22"/>
            <w:lang w:val="en-GB"/>
          </w:rPr>
          <w:t xml:space="preserve">, </w:t>
        </w:r>
        <w:r w:rsidR="00AB1418" w:rsidRPr="00D03349">
          <w:rPr>
            <w:rFonts w:asciiTheme="minorHAnsi" w:hAnsiTheme="minorHAnsi" w:cstheme="minorHAnsi"/>
            <w:sz w:val="22"/>
            <w:lang w:val="en-GB"/>
          </w:rPr>
          <w:t xml:space="preserve">which was </w:t>
        </w:r>
        <w:r w:rsidR="003B329E" w:rsidRPr="00D03349">
          <w:rPr>
            <w:rFonts w:asciiTheme="minorHAnsi" w:hAnsiTheme="minorHAnsi" w:cstheme="minorHAnsi"/>
            <w:sz w:val="22"/>
            <w:lang w:val="en-GB"/>
          </w:rPr>
          <w:t xml:space="preserve">followed by </w:t>
        </w:r>
        <w:r w:rsidR="00AB1418" w:rsidRPr="00D03349">
          <w:rPr>
            <w:rFonts w:asciiTheme="minorHAnsi" w:hAnsiTheme="minorHAnsi" w:cstheme="minorHAnsi"/>
            <w:sz w:val="22"/>
            <w:lang w:val="en-GB"/>
          </w:rPr>
          <w:t xml:space="preserve">the use of </w:t>
        </w:r>
        <w:r w:rsidR="003B329E" w:rsidRPr="00D03349">
          <w:rPr>
            <w:rFonts w:asciiTheme="minorHAnsi" w:hAnsiTheme="minorHAnsi" w:cstheme="minorHAnsi"/>
            <w:sz w:val="22"/>
            <w:lang w:val="en-GB"/>
          </w:rPr>
          <w:t>a sliding window method to drop the low-quality bases of each read’s head and tail</w:t>
        </w:r>
        <w:r w:rsidR="00993D3C" w:rsidRPr="00D03349">
          <w:rPr>
            <w:rFonts w:asciiTheme="minorHAnsi" w:hAnsiTheme="minorHAnsi" w:cstheme="minorHAnsi"/>
            <w:sz w:val="22"/>
            <w:lang w:val="en-GB"/>
          </w:rPr>
          <w:t xml:space="preserve"> according to </w:t>
        </w:r>
        <w:r w:rsidR="002F7190" w:rsidRPr="00D03349">
          <w:rPr>
            <w:rFonts w:asciiTheme="minorHAnsi" w:hAnsiTheme="minorHAnsi" w:cstheme="minorHAnsi"/>
            <w:sz w:val="22"/>
            <w:lang w:val="en-GB"/>
          </w:rPr>
          <w:fldChar w:fldCharType="begin"/>
        </w:r>
      </w:ins>
      <w:r w:rsidR="005E65FF">
        <w:rPr>
          <w:rFonts w:asciiTheme="minorHAnsi" w:hAnsiTheme="minorHAnsi" w:cstheme="minorHAnsi"/>
          <w:sz w:val="22"/>
          <w:lang w:val="en-GB"/>
        </w:rPr>
        <w:instrText xml:space="preserve"> ADDIN EN.CITE &lt;EndNote&gt;&lt;Cite&gt;&lt;Author&gt;Chen&lt;/Author&gt;&lt;Year&gt;2018&lt;/Year&gt;&lt;RecNum&gt;2137&lt;/RecNum&gt;&lt;Suffix&gt;`; a 50 bp sliding window was used&lt;/Suffix&gt;&lt;DisplayText&gt;(Chen et al., 2018; a 50 bp sliding window was used)&lt;/DisplayText&gt;&lt;record&gt;&lt;rec-number&gt;2137&lt;/rec-number&gt;&lt;foreign-keys&gt;&lt;key app="EN" db-id="55szs95egwevpber5v8xxppsavzewtad0se9" timestamp="1671094752"&gt;2137&lt;/key&gt;&lt;/foreign-keys&gt;&lt;ref-type name="Journal Article"&gt;17&lt;/ref-type&gt;&lt;contributors&gt;&lt;authors&gt;&lt;author&gt;Chen, S.&lt;/author&gt;&lt;author&gt;Zhou, Y.&lt;/author&gt;&lt;author&gt;Chen, Y.&lt;/author&gt;&lt;author&gt;Gu, J.&lt;/author&gt;&lt;/authors&gt;&lt;/contributors&gt;&lt;auth-address&gt;Department of Bioinformatics, HaploX Biotechnology, Shenzhen, China.&amp;#xD;Shenzhen Institutes of Advanced Technology, Chinese Academy of Sciences, Shenzhen, China.&lt;/auth-address&gt;&lt;titles&gt;&lt;title&gt;fastp: an ultra-fast all-in-one FASTQ preprocessor&lt;/title&gt;&lt;secondary-title&gt;Bioinformatics&lt;/secondary-title&gt;&lt;/titles&gt;&lt;periodical&gt;&lt;full-title&gt;Bioinformatics&lt;/full-title&gt;&lt;/periodical&gt;&lt;pages&gt;i884-i890&lt;/pages&gt;&lt;volume&gt;34&lt;/volume&gt;&lt;number&gt;17&lt;/number&gt;&lt;keywords&gt;&lt;keyword&gt;Humans&lt;/keyword&gt;&lt;keyword&gt;Programming Languages&lt;/keyword&gt;&lt;keyword&gt;*Quality Control&lt;/keyword&gt;&lt;/keywords&gt;&lt;dates&gt;&lt;year&gt;2018&lt;/year&gt;&lt;pub-dates&gt;&lt;date&gt;Sep 1&lt;/date&gt;&lt;/pub-dates&gt;&lt;/dates&gt;&lt;isbn&gt;1367-4803 (Print)&amp;#xD;1367-4803&lt;/isbn&gt;&lt;accession-num&gt;30423086&lt;/accession-num&gt;&lt;urls&gt;&lt;/urls&gt;&lt;custom2&gt;PMC6129281&lt;/custom2&gt;&lt;electronic-resource-num&gt;10.1093/bioinformatics/bty560&lt;/electronic-resource-num&gt;&lt;remote-database-provider&gt;NLM&lt;/remote-database-provider&gt;&lt;language&gt;eng&lt;/language&gt;&lt;/record&gt;&lt;/Cite&gt;&lt;/EndNote&gt;</w:instrText>
      </w:r>
      <w:ins w:id="110" w:author="authors" w:date="2022-12-15T13:45:00Z">
        <w:r w:rsidR="002F7190" w:rsidRPr="00D03349">
          <w:rPr>
            <w:rFonts w:asciiTheme="minorHAnsi" w:hAnsiTheme="minorHAnsi" w:cstheme="minorHAnsi"/>
            <w:sz w:val="22"/>
            <w:lang w:val="en-GB"/>
          </w:rPr>
          <w:fldChar w:fldCharType="separate"/>
        </w:r>
      </w:ins>
      <w:r w:rsidR="005E65FF">
        <w:rPr>
          <w:rFonts w:asciiTheme="minorHAnsi" w:hAnsiTheme="minorHAnsi" w:cstheme="minorHAnsi"/>
          <w:noProof/>
          <w:sz w:val="22"/>
          <w:lang w:val="en-GB"/>
        </w:rPr>
        <w:t>(Chen et al., 2018; a 50 bp sliding window was used)</w:t>
      </w:r>
      <w:ins w:id="111" w:author="authors" w:date="2022-12-15T13:45:00Z">
        <w:r w:rsidR="002F7190" w:rsidRPr="00D03349">
          <w:rPr>
            <w:rFonts w:asciiTheme="minorHAnsi" w:hAnsiTheme="minorHAnsi" w:cstheme="minorHAnsi"/>
            <w:sz w:val="22"/>
            <w:lang w:val="en-GB"/>
          </w:rPr>
          <w:fldChar w:fldCharType="end"/>
        </w:r>
      </w:ins>
      <w:ins w:id="112" w:author="Mod, Heidi K [2]" w:date="2022-12-16T11:43:00Z">
        <w:r w:rsidR="00E16605">
          <w:rPr>
            <w:rFonts w:asciiTheme="minorHAnsi" w:hAnsiTheme="minorHAnsi" w:cstheme="minorHAnsi"/>
            <w:sz w:val="22"/>
            <w:lang w:val="en-GB"/>
          </w:rPr>
          <w:t>.</w:t>
        </w:r>
      </w:ins>
      <w:ins w:id="113" w:author="authors" w:date="2022-12-15T13:45:00Z">
        <w:r w:rsidR="00993D3C" w:rsidRPr="00D03349">
          <w:rPr>
            <w:rFonts w:asciiTheme="minorHAnsi" w:hAnsiTheme="minorHAnsi" w:cstheme="minorHAnsi"/>
            <w:sz w:val="22"/>
            <w:lang w:val="en-GB"/>
          </w:rPr>
          <w:t xml:space="preserve"> </w:t>
        </w:r>
        <w:r w:rsidR="00033E57" w:rsidRPr="00D03349">
          <w:rPr>
            <w:rFonts w:asciiTheme="minorHAnsi" w:hAnsiTheme="minorHAnsi" w:cstheme="minorHAnsi"/>
            <w:sz w:val="22"/>
            <w:lang w:val="en-GB"/>
          </w:rPr>
          <w:t xml:space="preserve">We also used </w:t>
        </w:r>
        <w:proofErr w:type="spellStart"/>
        <w:r w:rsidR="00033E57" w:rsidRPr="00D03349">
          <w:rPr>
            <w:rFonts w:asciiTheme="minorHAnsi" w:hAnsiTheme="minorHAnsi" w:cstheme="minorHAnsi"/>
            <w:sz w:val="22"/>
            <w:lang w:val="en-GB"/>
          </w:rPr>
          <w:t>fastp</w:t>
        </w:r>
        <w:proofErr w:type="spellEnd"/>
        <w:r w:rsidR="00033E57" w:rsidRPr="00D03349">
          <w:rPr>
            <w:rFonts w:asciiTheme="minorHAnsi" w:hAnsiTheme="minorHAnsi" w:cstheme="minorHAnsi"/>
            <w:sz w:val="22"/>
            <w:lang w:val="en-GB"/>
          </w:rPr>
          <w:t xml:space="preserve"> for the filtering of reads using a low-quality </w:t>
        </w:r>
        <w:r w:rsidR="00033E57" w:rsidRPr="00D03349">
          <w:rPr>
            <w:rFonts w:asciiTheme="minorHAnsi" w:hAnsiTheme="minorHAnsi" w:cstheme="minorHAnsi"/>
            <w:sz w:val="22"/>
            <w:lang w:val="en-GB"/>
          </w:rPr>
          <w:lastRenderedPageBreak/>
          <w:t>base percentage, N base number and read length.</w:t>
        </w:r>
        <w:r w:rsidR="00033E57" w:rsidRPr="00D03349" w:rsidDel="00033E57">
          <w:rPr>
            <w:rFonts w:asciiTheme="minorHAnsi" w:hAnsiTheme="minorHAnsi" w:cstheme="minorHAnsi"/>
            <w:sz w:val="22"/>
            <w:lang w:val="en-GB"/>
          </w:rPr>
          <w:t xml:space="preserve"> </w:t>
        </w:r>
        <w:r w:rsidR="004039C2" w:rsidRPr="00D03349">
          <w:rPr>
            <w:rFonts w:asciiTheme="minorHAnsi" w:hAnsiTheme="minorHAnsi" w:cstheme="minorHAnsi"/>
            <w:sz w:val="22"/>
            <w:lang w:val="en-GB"/>
          </w:rPr>
          <w:t>T</w:t>
        </w:r>
        <w:r w:rsidR="001C5D93" w:rsidRPr="00D03349">
          <w:rPr>
            <w:rFonts w:asciiTheme="minorHAnsi" w:hAnsiTheme="minorHAnsi" w:cstheme="minorHAnsi"/>
            <w:sz w:val="22"/>
            <w:lang w:val="en-GB"/>
          </w:rPr>
          <w:t>he filtered</w:t>
        </w:r>
        <w:r w:rsidR="00EE5629" w:rsidRPr="00D03349">
          <w:rPr>
            <w:rFonts w:asciiTheme="minorHAnsi" w:hAnsiTheme="minorHAnsi" w:cstheme="minorHAnsi"/>
            <w:sz w:val="22"/>
            <w:lang w:val="en-GB"/>
          </w:rPr>
          <w:t xml:space="preserve"> </w:t>
        </w:r>
        <w:r w:rsidR="00F860C3" w:rsidRPr="00D03349">
          <w:rPr>
            <w:rFonts w:asciiTheme="minorHAnsi" w:hAnsiTheme="minorHAnsi" w:cstheme="minorHAnsi"/>
            <w:sz w:val="22"/>
            <w:lang w:val="en-GB"/>
          </w:rPr>
          <w:t>read</w:t>
        </w:r>
        <w:r w:rsidR="003C6C19" w:rsidRPr="00D03349">
          <w:rPr>
            <w:rFonts w:asciiTheme="minorHAnsi" w:hAnsiTheme="minorHAnsi" w:cstheme="minorHAnsi"/>
            <w:sz w:val="22"/>
            <w:lang w:val="en-GB"/>
          </w:rPr>
          <w:t>s</w:t>
        </w:r>
        <w:r w:rsidR="003F1BD1" w:rsidRPr="00D03349">
          <w:rPr>
            <w:rFonts w:asciiTheme="minorHAnsi" w:hAnsiTheme="minorHAnsi" w:cstheme="minorHAnsi"/>
            <w:sz w:val="22"/>
            <w:lang w:val="en-GB"/>
          </w:rPr>
          <w:t xml:space="preserve"> </w:t>
        </w:r>
        <w:r w:rsidR="00EE5629" w:rsidRPr="00D03349">
          <w:rPr>
            <w:rFonts w:asciiTheme="minorHAnsi" w:hAnsiTheme="minorHAnsi" w:cstheme="minorHAnsi"/>
            <w:sz w:val="22"/>
            <w:lang w:val="en-GB"/>
          </w:rPr>
          <w:t>1 and read</w:t>
        </w:r>
        <w:r w:rsidR="003C6C19" w:rsidRPr="00D03349">
          <w:rPr>
            <w:rFonts w:asciiTheme="minorHAnsi" w:hAnsiTheme="minorHAnsi" w:cstheme="minorHAnsi"/>
            <w:sz w:val="22"/>
            <w:lang w:val="en-GB"/>
          </w:rPr>
          <w:t>s</w:t>
        </w:r>
        <w:r w:rsidR="003F1BD1" w:rsidRPr="00D03349">
          <w:rPr>
            <w:rFonts w:asciiTheme="minorHAnsi" w:hAnsiTheme="minorHAnsi" w:cstheme="minorHAnsi"/>
            <w:sz w:val="22"/>
            <w:lang w:val="en-GB"/>
          </w:rPr>
          <w:t xml:space="preserve"> </w:t>
        </w:r>
        <w:r w:rsidR="00EE5629" w:rsidRPr="00D03349">
          <w:rPr>
            <w:rFonts w:asciiTheme="minorHAnsi" w:hAnsiTheme="minorHAnsi" w:cstheme="minorHAnsi"/>
            <w:sz w:val="22"/>
            <w:lang w:val="en-GB"/>
          </w:rPr>
          <w:t>2</w:t>
        </w:r>
        <w:r w:rsidR="00F860C3" w:rsidRPr="00D03349">
          <w:rPr>
            <w:rFonts w:asciiTheme="minorHAnsi" w:hAnsiTheme="minorHAnsi" w:cstheme="minorHAnsi"/>
            <w:sz w:val="22"/>
            <w:lang w:val="en-GB"/>
          </w:rPr>
          <w:t xml:space="preserve"> </w:t>
        </w:r>
        <w:r w:rsidR="001C5D93" w:rsidRPr="00D03349">
          <w:rPr>
            <w:rFonts w:asciiTheme="minorHAnsi" w:hAnsiTheme="minorHAnsi" w:cstheme="minorHAnsi"/>
            <w:sz w:val="22"/>
            <w:lang w:val="en-GB"/>
          </w:rPr>
          <w:t xml:space="preserve">were </w:t>
        </w:r>
        <w:r w:rsidR="00CE673B" w:rsidRPr="00D03349">
          <w:rPr>
            <w:rFonts w:asciiTheme="minorHAnsi" w:hAnsiTheme="minorHAnsi" w:cstheme="minorHAnsi"/>
            <w:sz w:val="22"/>
            <w:lang w:val="en-GB"/>
          </w:rPr>
          <w:t>overlap</w:t>
        </w:r>
        <w:r w:rsidR="001C5D93" w:rsidRPr="00D03349">
          <w:rPr>
            <w:rFonts w:asciiTheme="minorHAnsi" w:hAnsiTheme="minorHAnsi" w:cstheme="minorHAnsi"/>
            <w:sz w:val="22"/>
            <w:lang w:val="en-GB"/>
          </w:rPr>
          <w:t xml:space="preserve"> by FLASH v 1.2.</w:t>
        </w:r>
        <w:r w:rsidR="00307AD4" w:rsidRPr="00D03349">
          <w:rPr>
            <w:rFonts w:asciiTheme="minorHAnsi" w:hAnsiTheme="minorHAnsi" w:cstheme="minorHAnsi"/>
            <w:sz w:val="22"/>
            <w:lang w:val="en-GB"/>
          </w:rPr>
          <w:t>1</w:t>
        </w:r>
        <w:r w:rsidR="00173836" w:rsidRPr="00D03349">
          <w:rPr>
            <w:rFonts w:asciiTheme="minorHAnsi" w:hAnsiTheme="minorHAnsi" w:cstheme="minorHAnsi"/>
            <w:sz w:val="22"/>
            <w:lang w:val="en-GB"/>
          </w:rPr>
          <w:t>1</w:t>
        </w:r>
        <w:r w:rsidR="001C5D93" w:rsidRPr="00D03349">
          <w:rPr>
            <w:rFonts w:asciiTheme="minorHAnsi" w:hAnsiTheme="minorHAnsi" w:cstheme="minorHAnsi"/>
            <w:sz w:val="22"/>
            <w:lang w:val="en-GB"/>
          </w:rPr>
          <w:t xml:space="preserve"> by paired-end mode, </w:t>
        </w:r>
        <w:r w:rsidR="004039C2" w:rsidRPr="00D03349">
          <w:rPr>
            <w:rFonts w:asciiTheme="minorHAnsi" w:hAnsiTheme="minorHAnsi" w:cstheme="minorHAnsi"/>
            <w:sz w:val="22"/>
            <w:lang w:val="en-GB"/>
          </w:rPr>
          <w:t xml:space="preserve">considering a </w:t>
        </w:r>
        <w:r w:rsidR="001C5D93" w:rsidRPr="00D03349">
          <w:rPr>
            <w:rFonts w:asciiTheme="minorHAnsi" w:hAnsiTheme="minorHAnsi" w:cstheme="minorHAnsi"/>
            <w:sz w:val="22"/>
            <w:lang w:val="en-GB"/>
          </w:rPr>
          <w:t xml:space="preserve">minimum 10 bp overlap length and </w:t>
        </w:r>
        <w:r w:rsidR="004039C2" w:rsidRPr="00D03349">
          <w:rPr>
            <w:rFonts w:asciiTheme="minorHAnsi" w:hAnsiTheme="minorHAnsi" w:cstheme="minorHAnsi"/>
            <w:sz w:val="22"/>
            <w:lang w:val="en-GB"/>
          </w:rPr>
          <w:t xml:space="preserve">a </w:t>
        </w:r>
        <w:r w:rsidR="001C5D93" w:rsidRPr="00D03349">
          <w:rPr>
            <w:rFonts w:asciiTheme="minorHAnsi" w:hAnsiTheme="minorHAnsi" w:cstheme="minorHAnsi"/>
            <w:sz w:val="22"/>
            <w:lang w:val="en-GB"/>
          </w:rPr>
          <w:t xml:space="preserve">maximum error ratio of overlap </w:t>
        </w:r>
        <w:r w:rsidR="009C6901" w:rsidRPr="00D03349">
          <w:rPr>
            <w:rFonts w:asciiTheme="minorHAnsi" w:hAnsiTheme="minorHAnsi" w:cstheme="minorHAnsi"/>
            <w:sz w:val="22"/>
            <w:lang w:val="en-GB"/>
          </w:rPr>
          <w:t>of</w:t>
        </w:r>
        <w:r w:rsidR="001C5D93" w:rsidRPr="00D03349">
          <w:rPr>
            <w:rFonts w:asciiTheme="minorHAnsi" w:hAnsiTheme="minorHAnsi" w:cstheme="minorHAnsi"/>
            <w:sz w:val="22"/>
            <w:lang w:val="en-GB"/>
          </w:rPr>
          <w:t xml:space="preserve"> 0.2</w:t>
        </w:r>
        <w:r w:rsidR="00A56F2D" w:rsidRPr="00D03349">
          <w:rPr>
            <w:rFonts w:asciiTheme="minorHAnsi" w:hAnsiTheme="minorHAnsi" w:cstheme="minorHAnsi"/>
            <w:sz w:val="22"/>
            <w:lang w:val="en-GB"/>
          </w:rPr>
          <w:t xml:space="preserve">. </w:t>
        </w:r>
        <w:r w:rsidR="00405740" w:rsidRPr="00D03349">
          <w:rPr>
            <w:rFonts w:asciiTheme="minorHAnsi" w:hAnsiTheme="minorHAnsi" w:cstheme="minorHAnsi"/>
            <w:sz w:val="22"/>
            <w:lang w:val="en-GB"/>
          </w:rPr>
          <w:t>All p</w:t>
        </w:r>
        <w:r w:rsidR="00A56F2D" w:rsidRPr="00D03349">
          <w:rPr>
            <w:rFonts w:asciiTheme="minorHAnsi" w:hAnsiTheme="minorHAnsi" w:cstheme="minorHAnsi"/>
            <w:sz w:val="22"/>
            <w:lang w:val="en-GB"/>
          </w:rPr>
          <w:t>aire</w:t>
        </w:r>
        <w:r w:rsidR="00893A5D" w:rsidRPr="00D03349">
          <w:rPr>
            <w:rFonts w:asciiTheme="minorHAnsi" w:hAnsiTheme="minorHAnsi" w:cstheme="minorHAnsi"/>
            <w:sz w:val="22"/>
            <w:lang w:val="en-GB"/>
          </w:rPr>
          <w:t>d</w:t>
        </w:r>
        <w:r w:rsidR="00A56F2D" w:rsidRPr="00D03349">
          <w:rPr>
            <w:rFonts w:asciiTheme="minorHAnsi" w:hAnsiTheme="minorHAnsi" w:cstheme="minorHAnsi"/>
            <w:sz w:val="22"/>
            <w:lang w:val="en-GB"/>
          </w:rPr>
          <w:t>-end reads were</w:t>
        </w:r>
        <w:r w:rsidR="006D4C3E" w:rsidRPr="00D03349">
          <w:rPr>
            <w:rFonts w:asciiTheme="minorHAnsi" w:hAnsiTheme="minorHAnsi" w:cstheme="minorHAnsi"/>
            <w:sz w:val="22"/>
            <w:lang w:val="en-GB"/>
          </w:rPr>
          <w:t xml:space="preserve"> de-duplicated into unique reads and then </w:t>
        </w:r>
        <w:r w:rsidR="00D524EA" w:rsidRPr="00D03349">
          <w:rPr>
            <w:rFonts w:asciiTheme="minorHAnsi" w:hAnsiTheme="minorHAnsi" w:cstheme="minorHAnsi"/>
            <w:sz w:val="22"/>
            <w:lang w:val="en-GB"/>
          </w:rPr>
          <w:t>sorted by abundance</w:t>
        </w:r>
        <w:r w:rsidR="000111B5" w:rsidRPr="00D03349">
          <w:rPr>
            <w:rFonts w:asciiTheme="minorHAnsi" w:hAnsiTheme="minorHAnsi" w:cstheme="minorHAnsi"/>
            <w:sz w:val="22"/>
            <w:lang w:val="en-GB"/>
          </w:rPr>
          <w:t xml:space="preserve"> by UPARSE (v11). </w:t>
        </w:r>
        <w:r w:rsidR="009C6901" w:rsidRPr="00D03349">
          <w:rPr>
            <w:rFonts w:asciiTheme="minorHAnsi" w:hAnsiTheme="minorHAnsi" w:cstheme="minorHAnsi"/>
            <w:sz w:val="22"/>
            <w:lang w:val="en-GB"/>
          </w:rPr>
          <w:t>The</w:t>
        </w:r>
        <w:r w:rsidR="000111B5" w:rsidRPr="00D03349">
          <w:rPr>
            <w:rFonts w:asciiTheme="minorHAnsi" w:hAnsiTheme="minorHAnsi" w:cstheme="minorHAnsi"/>
            <w:sz w:val="22"/>
            <w:lang w:val="en-GB"/>
          </w:rPr>
          <w:t xml:space="preserve"> reads </w:t>
        </w:r>
        <w:r w:rsidR="00D524EA" w:rsidRPr="00D03349">
          <w:rPr>
            <w:rFonts w:asciiTheme="minorHAnsi" w:hAnsiTheme="minorHAnsi" w:cstheme="minorHAnsi"/>
            <w:sz w:val="22"/>
            <w:lang w:val="en-GB"/>
          </w:rPr>
          <w:t xml:space="preserve">with at least two sequences </w:t>
        </w:r>
        <w:r w:rsidR="009C6901" w:rsidRPr="00D03349">
          <w:rPr>
            <w:rFonts w:asciiTheme="minorHAnsi" w:hAnsiTheme="minorHAnsi" w:cstheme="minorHAnsi"/>
            <w:sz w:val="22"/>
            <w:lang w:val="en-GB"/>
          </w:rPr>
          <w:t>across the whole data set (i.e.</w:t>
        </w:r>
      </w:ins>
      <w:ins w:id="114" w:author="Mod, Heidi K [2]" w:date="2022-12-16T11:45:00Z">
        <w:r w:rsidR="00155C93">
          <w:rPr>
            <w:rFonts w:asciiTheme="minorHAnsi" w:hAnsiTheme="minorHAnsi" w:cstheme="minorHAnsi"/>
            <w:sz w:val="22"/>
            <w:lang w:val="en-GB"/>
          </w:rPr>
          <w:t>,</w:t>
        </w:r>
      </w:ins>
      <w:ins w:id="115" w:author="authors" w:date="2022-12-15T13:45:00Z">
        <w:r w:rsidR="009C6901" w:rsidRPr="00D03349">
          <w:rPr>
            <w:rFonts w:asciiTheme="minorHAnsi" w:hAnsiTheme="minorHAnsi" w:cstheme="minorHAnsi"/>
            <w:sz w:val="22"/>
            <w:lang w:val="en-GB"/>
          </w:rPr>
          <w:t xml:space="preserve"> across all samples)</w:t>
        </w:r>
        <w:r w:rsidR="000111B5" w:rsidRPr="00D03349">
          <w:rPr>
            <w:rFonts w:asciiTheme="minorHAnsi" w:hAnsiTheme="minorHAnsi" w:cstheme="minorHAnsi"/>
            <w:sz w:val="22"/>
            <w:lang w:val="en-GB"/>
          </w:rPr>
          <w:t xml:space="preserve"> </w:t>
        </w:r>
        <w:r w:rsidR="009C6901" w:rsidRPr="00D03349">
          <w:rPr>
            <w:rFonts w:asciiTheme="minorHAnsi" w:hAnsiTheme="minorHAnsi" w:cstheme="minorHAnsi"/>
            <w:sz w:val="22"/>
            <w:lang w:val="en-GB"/>
          </w:rPr>
          <w:t>were</w:t>
        </w:r>
        <w:r w:rsidR="000111B5" w:rsidRPr="00D03349">
          <w:rPr>
            <w:rFonts w:asciiTheme="minorHAnsi" w:hAnsiTheme="minorHAnsi" w:cstheme="minorHAnsi"/>
            <w:sz w:val="22"/>
            <w:lang w:val="en-GB"/>
          </w:rPr>
          <w:t xml:space="preserve"> kep</w:t>
        </w:r>
        <w:r w:rsidR="009C6901" w:rsidRPr="00D03349">
          <w:rPr>
            <w:rFonts w:asciiTheme="minorHAnsi" w:hAnsiTheme="minorHAnsi" w:cstheme="minorHAnsi"/>
            <w:sz w:val="22"/>
            <w:lang w:val="en-GB"/>
          </w:rPr>
          <w:t>t</w:t>
        </w:r>
        <w:r w:rsidR="00405740" w:rsidRPr="00D03349">
          <w:rPr>
            <w:rFonts w:asciiTheme="minorHAnsi" w:hAnsiTheme="minorHAnsi" w:cstheme="minorHAnsi"/>
            <w:sz w:val="22"/>
            <w:lang w:val="en-GB"/>
          </w:rPr>
          <w:t xml:space="preserve">. </w:t>
        </w:r>
      </w:ins>
    </w:p>
    <w:p w14:paraId="0EFD7360" w14:textId="72AB4DA8" w:rsidR="005A0D89" w:rsidRPr="00D03349" w:rsidRDefault="0057460E" w:rsidP="00AF1539">
      <w:pPr>
        <w:spacing w:line="480" w:lineRule="auto"/>
        <w:ind w:firstLine="420"/>
        <w:contextualSpacing/>
        <w:jc w:val="left"/>
        <w:rPr>
          <w:rFonts w:asciiTheme="minorHAnsi" w:hAnsiTheme="minorHAnsi" w:cstheme="minorHAnsi"/>
          <w:sz w:val="22"/>
          <w:lang w:val="en-GB"/>
        </w:rPr>
      </w:pPr>
      <w:ins w:id="116" w:author="authors" w:date="2022-12-15T13:45:00Z">
        <w:r w:rsidRPr="00D03349">
          <w:rPr>
            <w:rFonts w:asciiTheme="minorHAnsi" w:hAnsiTheme="minorHAnsi" w:cstheme="minorHAnsi"/>
            <w:sz w:val="22"/>
            <w:lang w:val="en-GB"/>
          </w:rPr>
          <w:t>The</w:t>
        </w:r>
        <w:r w:rsidR="002C4FEF" w:rsidRPr="00D03349">
          <w:rPr>
            <w:rFonts w:asciiTheme="minorHAnsi" w:hAnsiTheme="minorHAnsi" w:cstheme="minorHAnsi"/>
            <w:sz w:val="22"/>
            <w:lang w:val="en-GB"/>
          </w:rPr>
          <w:t xml:space="preserve"> rarefaction curves </w:t>
        </w:r>
        <w:r w:rsidRPr="00D03349">
          <w:rPr>
            <w:rFonts w:asciiTheme="minorHAnsi" w:hAnsiTheme="minorHAnsi" w:cstheme="minorHAnsi"/>
            <w:sz w:val="22"/>
            <w:lang w:val="en-GB"/>
          </w:rPr>
          <w:t xml:space="preserve">corresponding to the sequences retrieved after </w:t>
        </w:r>
        <w:r w:rsidR="004F2FEE" w:rsidRPr="00D03349">
          <w:rPr>
            <w:rFonts w:asciiTheme="minorHAnsi" w:hAnsiTheme="minorHAnsi" w:cstheme="minorHAnsi"/>
            <w:sz w:val="22"/>
            <w:lang w:val="en-GB"/>
          </w:rPr>
          <w:t xml:space="preserve">checking </w:t>
        </w:r>
        <w:r w:rsidRPr="00D03349">
          <w:rPr>
            <w:rFonts w:asciiTheme="minorHAnsi" w:hAnsiTheme="minorHAnsi" w:cstheme="minorHAnsi"/>
            <w:sz w:val="22"/>
            <w:lang w:val="en-GB"/>
          </w:rPr>
          <w:t xml:space="preserve">the </w:t>
        </w:r>
        <w:r w:rsidR="004F2FEE" w:rsidRPr="00D03349">
          <w:rPr>
            <w:rFonts w:asciiTheme="minorHAnsi" w:hAnsiTheme="minorHAnsi" w:cstheme="minorHAnsi"/>
            <w:sz w:val="22"/>
            <w:lang w:val="en-GB"/>
          </w:rPr>
          <w:t xml:space="preserve">sequence </w:t>
        </w:r>
        <w:r w:rsidRPr="00D03349">
          <w:rPr>
            <w:rFonts w:asciiTheme="minorHAnsi" w:hAnsiTheme="minorHAnsi" w:cstheme="minorHAnsi"/>
            <w:sz w:val="22"/>
            <w:lang w:val="en-GB"/>
          </w:rPr>
          <w:t>quality are presented in Fig. S2</w:t>
        </w:r>
        <w:r w:rsidR="002C4FEF"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Sequences were rarefied to obtain 14</w:t>
        </w:r>
        <w:r w:rsidR="00B41D2B"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 xml:space="preserve">619 sequence reads for each of the 96 plots using the software </w:t>
        </w:r>
        <w:proofErr w:type="spellStart"/>
        <w:r w:rsidRPr="00D03349">
          <w:rPr>
            <w:rFonts w:asciiTheme="minorHAnsi" w:hAnsiTheme="minorHAnsi" w:cstheme="minorHAnsi"/>
            <w:sz w:val="22"/>
            <w:lang w:val="en-GB"/>
          </w:rPr>
          <w:t>mothur</w:t>
        </w:r>
        <w:proofErr w:type="spellEnd"/>
        <w:r w:rsidRPr="00D03349">
          <w:rPr>
            <w:rFonts w:asciiTheme="minorHAnsi" w:hAnsiTheme="minorHAnsi" w:cstheme="minorHAnsi"/>
            <w:sz w:val="22"/>
            <w:lang w:val="en-GB"/>
          </w:rPr>
          <w:t xml:space="preserve"> </w:t>
        </w:r>
        <w:r w:rsidRPr="00D03349">
          <w:rPr>
            <w:rFonts w:asciiTheme="minorHAnsi" w:hAnsiTheme="minorHAnsi" w:cstheme="minorHAnsi"/>
            <w:sz w:val="22"/>
            <w:lang w:val="en-GB"/>
          </w:rPr>
          <w:fldChar w:fldCharType="begin">
            <w:fldData xml:space="preserve">PEVuZE5vdGU+PENpdGU+PEF1dGhvcj5TY2hsb3NzPC9BdXRob3I+PFllYXI+MjAyMDwvWWVhcj48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</w:fldData>
          </w:fldChar>
        </w:r>
      </w:ins>
      <w:r w:rsidR="005E65FF">
        <w:rPr>
          <w:rFonts w:asciiTheme="minorHAnsi" w:hAnsiTheme="minorHAnsi" w:cstheme="minorHAnsi"/>
          <w:sz w:val="22"/>
          <w:lang w:val="en-GB"/>
        </w:rPr>
        <w:instrText xml:space="preserve"> ADDIN EN.CITE </w:instrText>
      </w:r>
      <w:r w:rsidR="005E65FF">
        <w:rPr>
          <w:rFonts w:asciiTheme="minorHAnsi" w:hAnsiTheme="minorHAnsi" w:cstheme="minorHAnsi"/>
          <w:sz w:val="22"/>
          <w:lang w:val="en-GB"/>
        </w:rPr>
        <w:fldChar w:fldCharType="begin">
          <w:fldData xml:space="preserve">PEVuZE5vdGU+PENpdGU+PEF1dGhvcj5TY2hsb3NzPC9BdXRob3I+PFllYXI+MjAyMDwvWWVhcj48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</w:fldData>
        </w:fldChar>
      </w:r>
      <w:r w:rsidR="005E65FF">
        <w:rPr>
          <w:rFonts w:asciiTheme="minorHAnsi" w:hAnsiTheme="minorHAnsi" w:cstheme="minorHAnsi"/>
          <w:sz w:val="22"/>
          <w:lang w:val="en-GB"/>
        </w:rPr>
        <w:instrText xml:space="preserve"> ADDIN EN.CITE.DATA </w:instrText>
      </w:r>
      <w:r w:rsidR="005E65FF">
        <w:rPr>
          <w:rFonts w:asciiTheme="minorHAnsi" w:hAnsiTheme="minorHAnsi" w:cstheme="minorHAnsi"/>
          <w:sz w:val="22"/>
          <w:lang w:val="en-GB"/>
        </w:rPr>
      </w:r>
      <w:r w:rsidR="005E65FF">
        <w:rPr>
          <w:rFonts w:asciiTheme="minorHAnsi" w:hAnsiTheme="minorHAnsi" w:cstheme="minorHAnsi"/>
          <w:sz w:val="22"/>
          <w:lang w:val="en-GB"/>
        </w:rPr>
        <w:fldChar w:fldCharType="end"/>
      </w:r>
      <w:ins w:id="117" w:author="authors" w:date="2022-12-15T13:45:00Z">
        <w:r w:rsidRPr="00D03349">
          <w:rPr>
            <w:rFonts w:asciiTheme="minorHAnsi" w:hAnsiTheme="minorHAnsi" w:cstheme="minorHAnsi"/>
            <w:sz w:val="22"/>
            <w:lang w:val="en-GB"/>
          </w:rPr>
        </w:r>
        <w:r w:rsidRPr="00D03349">
          <w:rPr>
            <w:rFonts w:asciiTheme="minorHAnsi" w:hAnsiTheme="minorHAnsi" w:cstheme="minorHAnsi"/>
            <w:sz w:val="22"/>
            <w:lang w:val="en-GB"/>
          </w:rPr>
          <w:fldChar w:fldCharType="separate"/>
        </w:r>
      </w:ins>
      <w:r w:rsidR="005E65FF">
        <w:rPr>
          <w:rFonts w:asciiTheme="minorHAnsi" w:hAnsiTheme="minorHAnsi" w:cstheme="minorHAnsi"/>
          <w:noProof/>
          <w:sz w:val="22"/>
          <w:lang w:val="en-GB"/>
        </w:rPr>
        <w:t>(Schloss, 2020; Schloss et al., 2009)</w:t>
      </w:r>
      <w:ins w:id="118" w:author="authors" w:date="2022-12-15T13:45:00Z">
        <w:r w:rsidRPr="00D03349">
          <w:rPr>
            <w:rFonts w:asciiTheme="minorHAnsi" w:hAnsiTheme="minorHAnsi" w:cstheme="minorHAnsi"/>
            <w:sz w:val="22"/>
            <w:lang w:val="en-GB"/>
          </w:rPr>
          <w:fldChar w:fldCharType="end"/>
        </w:r>
        <w:r w:rsidRPr="00D03349">
          <w:rPr>
            <w:rFonts w:asciiTheme="minorHAnsi" w:hAnsiTheme="minorHAnsi" w:cstheme="minorHAnsi"/>
            <w:sz w:val="22"/>
            <w:lang w:val="en-GB"/>
          </w:rPr>
          <w:t xml:space="preserve">. </w:t>
        </w:r>
        <w:r w:rsidR="004F5FE4" w:rsidRPr="00D03349">
          <w:rPr>
            <w:rFonts w:asciiTheme="minorHAnsi" w:hAnsiTheme="minorHAnsi" w:cstheme="minorHAnsi"/>
            <w:sz w:val="22"/>
            <w:lang w:val="en-GB"/>
          </w:rPr>
          <w:t>These</w:t>
        </w:r>
        <w:r w:rsidR="00D524EA" w:rsidRPr="00D03349">
          <w:rPr>
            <w:rFonts w:asciiTheme="minorHAnsi" w:hAnsiTheme="minorHAnsi" w:cstheme="minorHAnsi"/>
            <w:sz w:val="22"/>
            <w:lang w:val="en-GB"/>
          </w:rPr>
          <w:t xml:space="preserve"> reads were </w:t>
        </w:r>
        <w:r w:rsidR="004F5FE4" w:rsidRPr="00D03349">
          <w:rPr>
            <w:rFonts w:asciiTheme="minorHAnsi" w:hAnsiTheme="minorHAnsi" w:cstheme="minorHAnsi"/>
            <w:sz w:val="22"/>
            <w:lang w:val="en-GB"/>
          </w:rPr>
          <w:t xml:space="preserve">then </w:t>
        </w:r>
        <w:r w:rsidR="00D524EA" w:rsidRPr="00D03349">
          <w:rPr>
            <w:rFonts w:asciiTheme="minorHAnsi" w:hAnsiTheme="minorHAnsi" w:cstheme="minorHAnsi"/>
            <w:sz w:val="22"/>
            <w:lang w:val="en-GB"/>
          </w:rPr>
          <w:t xml:space="preserve">clustered into </w:t>
        </w:r>
        <w:r w:rsidR="00295530" w:rsidRPr="00D03349">
          <w:rPr>
            <w:rFonts w:asciiTheme="minorHAnsi" w:eastAsia="TybtbxAdvTT3713a231" w:hAnsiTheme="minorHAnsi" w:cstheme="minorHAnsi"/>
            <w:sz w:val="22"/>
            <w:lang w:val="en-GB"/>
          </w:rPr>
          <w:t>operational taxonomic units (OTUs</w:t>
        </w:r>
        <w:r w:rsidR="002C4FEF" w:rsidRPr="00D03349">
          <w:rPr>
            <w:rFonts w:asciiTheme="minorHAnsi" w:eastAsia="TybtbxAdvTT3713a231" w:hAnsiTheme="minorHAnsi" w:cstheme="minorHAnsi"/>
            <w:sz w:val="22"/>
            <w:lang w:val="en-GB"/>
          </w:rPr>
          <w:t>)</w:t>
        </w:r>
        <w:r w:rsidR="00602109" w:rsidRPr="00D03349">
          <w:rPr>
            <w:rFonts w:asciiTheme="minorHAnsi" w:eastAsia="TybtbxAdvTT3713a231" w:hAnsiTheme="minorHAnsi" w:cstheme="minorHAnsi"/>
            <w:sz w:val="22"/>
            <w:lang w:val="en-GB"/>
          </w:rPr>
          <w:t xml:space="preserve"> </w:t>
        </w:r>
        <w:r w:rsidR="00602109" w:rsidRPr="00D03349">
          <w:rPr>
            <w:rFonts w:asciiTheme="minorHAnsi" w:hAnsiTheme="minorHAnsi" w:cstheme="minorHAnsi"/>
            <w:sz w:val="22"/>
            <w:lang w:val="en-GB"/>
          </w:rPr>
          <w:t xml:space="preserve">with UPARSE </w:t>
        </w:r>
        <w:r w:rsidR="002F7190" w:rsidRPr="00D03349">
          <w:rPr>
            <w:rFonts w:asciiTheme="minorHAnsi" w:hAnsiTheme="minorHAnsi" w:cstheme="minorHAnsi"/>
            <w:sz w:val="22"/>
            <w:lang w:val="en-GB"/>
          </w:rPr>
          <w:fldChar w:fldCharType="begin"/>
        </w:r>
      </w:ins>
      <w:r w:rsidR="005E65FF">
        <w:rPr>
          <w:rFonts w:asciiTheme="minorHAnsi" w:hAnsiTheme="minorHAnsi" w:cstheme="minorHAnsi"/>
          <w:sz w:val="22"/>
          <w:lang w:val="en-GB"/>
        </w:rPr>
        <w:instrText xml:space="preserve"> ADDIN EN.CITE &lt;EndNote&gt;&lt;Cite&gt;&lt;Author&gt;Edgar&lt;/Author&gt;&lt;Year&gt;2011&lt;/Year&gt;&lt;RecNum&gt;6&lt;/RecNum&gt;&lt;Prefix&gt;v11`; &lt;/Prefix&gt;&lt;DisplayText&gt;(v11; Edgar et al., 2011)&lt;/DisplayText&gt;&lt;record&gt;&lt;rec-number&gt;6&lt;/rec-number&gt;&lt;foreign-keys&gt;&lt;key app="EN" db-id="9sr52pzpva9fr8ewfrppvrpb5rdrpa2zzvaa" timestamp="1671094451"&gt;6&lt;/key&gt;&lt;/foreign-keys&gt;&lt;ref-type name="Journal Article"&gt;17&lt;/ref-type&gt;&lt;contributors&gt;&lt;authors&gt;&lt;author&gt;Edgar, Robert C.&lt;/author&gt;&lt;author&gt;Haas, Brian J.&lt;/author&gt;&lt;author&gt;Clemente, Jose C.&lt;/author&gt;&lt;author&gt;Quince, Christopher&lt;/author&gt;&lt;author&gt;Knight, Rob&lt;/author&gt;&lt;/authors&gt;&lt;/contributors&gt;&lt;titles&gt;&lt;title&gt;UCHIME improves sensitivity and speed of chimera detection&lt;/title&gt;&lt;secondary-title&gt;Bioinformatics&lt;/secondary-title&gt;&lt;/titles&gt;&lt;pages&gt;2194-2200&lt;/pages&gt;&lt;volume&gt;27&lt;/volume&gt;&lt;number&gt;16&lt;/number&gt;&lt;dates&gt;&lt;year&gt;2011&lt;/year&gt;&lt;/dates&gt;&lt;isbn&gt;1367-4803&lt;/isbn&gt;&lt;urls&gt;&lt;related-urls&gt;&lt;url&gt;https://doi.org/10.1093/bioinformatics/btr381&lt;/url&gt;&lt;/related-urls&gt;&lt;/urls&gt;&lt;electronic-resource-num&gt;10.1093/bioinformatics/btr381&lt;/electronic-resource-num&gt;&lt;access-date&gt;12/4/2019&lt;/access-date&gt;&lt;/record&gt;&lt;/Cite&gt;&lt;/EndNote&gt;</w:instrText>
      </w:r>
      <w:ins w:id="119" w:author="authors" w:date="2022-12-15T13:45:00Z">
        <w:r w:rsidR="002F7190" w:rsidRPr="00D03349">
          <w:rPr>
            <w:rFonts w:asciiTheme="minorHAnsi" w:hAnsiTheme="minorHAnsi" w:cstheme="minorHAnsi"/>
            <w:sz w:val="22"/>
            <w:lang w:val="en-GB"/>
          </w:rPr>
          <w:fldChar w:fldCharType="separate"/>
        </w:r>
      </w:ins>
      <w:r w:rsidR="005E65FF">
        <w:rPr>
          <w:rFonts w:asciiTheme="minorHAnsi" w:hAnsiTheme="minorHAnsi" w:cstheme="minorHAnsi"/>
          <w:noProof/>
          <w:sz w:val="22"/>
          <w:lang w:val="en-GB"/>
        </w:rPr>
        <w:t>(v11; Edgar et al., 2011)</w:t>
      </w:r>
      <w:ins w:id="120" w:author="authors" w:date="2022-12-15T13:45:00Z">
        <w:r w:rsidR="002F7190" w:rsidRPr="00D03349">
          <w:rPr>
            <w:rFonts w:asciiTheme="minorHAnsi" w:hAnsiTheme="minorHAnsi" w:cstheme="minorHAnsi"/>
            <w:sz w:val="22"/>
            <w:lang w:val="en-GB"/>
          </w:rPr>
          <w:fldChar w:fldCharType="end"/>
        </w:r>
        <w:r w:rsidR="002C4FEF" w:rsidRPr="00D03349">
          <w:rPr>
            <w:rFonts w:asciiTheme="minorHAnsi" w:eastAsia="TybtbxAdvTT3713a231" w:hAnsiTheme="minorHAnsi" w:cstheme="minorHAnsi"/>
            <w:sz w:val="22"/>
            <w:lang w:val="en-GB"/>
          </w:rPr>
          <w:t>, using a</w:t>
        </w:r>
        <w:r w:rsidR="00295530" w:rsidRPr="00D03349">
          <w:rPr>
            <w:rFonts w:asciiTheme="minorHAnsi" w:eastAsia="TybtbxAdvTT3713a231" w:hAnsiTheme="minorHAnsi" w:cstheme="minorHAnsi"/>
            <w:sz w:val="22"/>
            <w:lang w:val="en-GB"/>
          </w:rPr>
          <w:t xml:space="preserve"> </w:t>
        </w:r>
        <w:r w:rsidR="00295530" w:rsidRPr="00D03349">
          <w:rPr>
            <w:rFonts w:asciiTheme="minorHAnsi" w:hAnsiTheme="minorHAnsi" w:cstheme="minorHAnsi"/>
            <w:sz w:val="22"/>
            <w:lang w:val="en-GB"/>
          </w:rPr>
          <w:t>3</w:t>
        </w:r>
        <w:r w:rsidR="00295530" w:rsidRPr="00D03349">
          <w:rPr>
            <w:rFonts w:asciiTheme="minorHAnsi" w:eastAsia="TybtbxAdvTT3713a231" w:hAnsiTheme="minorHAnsi" w:cstheme="minorHAnsi"/>
            <w:sz w:val="22"/>
            <w:lang w:val="en-GB"/>
          </w:rPr>
          <w:t xml:space="preserve">% </w:t>
        </w:r>
        <w:r w:rsidR="00295530" w:rsidRPr="00D03349">
          <w:rPr>
            <w:rFonts w:asciiTheme="minorHAnsi" w:hAnsiTheme="minorHAnsi" w:cstheme="minorHAnsi"/>
            <w:sz w:val="22"/>
            <w:lang w:val="en-GB"/>
          </w:rPr>
          <w:t>dis</w:t>
        </w:r>
        <w:r w:rsidR="00295530" w:rsidRPr="00D03349">
          <w:rPr>
            <w:rFonts w:asciiTheme="minorHAnsi" w:eastAsia="TybtbxAdvTT3713a231" w:hAnsiTheme="minorHAnsi" w:cstheme="minorHAnsi"/>
            <w:sz w:val="22"/>
            <w:lang w:val="en-GB"/>
          </w:rPr>
          <w:t xml:space="preserve">similarity </w:t>
        </w:r>
        <w:proofErr w:type="spellStart"/>
        <w:r w:rsidR="00295530" w:rsidRPr="00D03349">
          <w:rPr>
            <w:rFonts w:asciiTheme="minorHAnsi" w:eastAsia="TybtbxAdvTT3713a231" w:hAnsiTheme="minorHAnsi" w:cstheme="minorHAnsi"/>
            <w:sz w:val="22"/>
            <w:lang w:val="en-GB"/>
          </w:rPr>
          <w:t>cutoff</w:t>
        </w:r>
        <w:proofErr w:type="spellEnd"/>
        <w:r w:rsidR="00295530" w:rsidRPr="00D03349">
          <w:rPr>
            <w:rFonts w:asciiTheme="minorHAnsi" w:hAnsiTheme="minorHAnsi" w:cstheme="minorHAnsi"/>
            <w:sz w:val="22"/>
            <w:lang w:val="en-GB"/>
          </w:rPr>
          <w:t xml:space="preserve">. </w:t>
        </w:r>
        <w:r w:rsidR="00315874" w:rsidRPr="00D03349">
          <w:rPr>
            <w:rFonts w:asciiTheme="minorHAnsi" w:hAnsiTheme="minorHAnsi" w:cstheme="minorHAnsi"/>
            <w:sz w:val="22"/>
            <w:lang w:val="en-GB"/>
          </w:rPr>
          <w:t xml:space="preserve">A </w:t>
        </w:r>
        <w:r w:rsidR="00315874" w:rsidRPr="00D03349" w:rsidDel="00812666">
          <w:rPr>
            <w:rFonts w:asciiTheme="minorHAnsi" w:hAnsiTheme="minorHAnsi" w:cstheme="minorHAnsi"/>
            <w:sz w:val="22"/>
            <w:lang w:val="en-GB"/>
          </w:rPr>
          <w:t>total of 6 3</w:t>
        </w:r>
        <w:r w:rsidR="00315874" w:rsidRPr="00D03349">
          <w:rPr>
            <w:rFonts w:asciiTheme="minorHAnsi" w:hAnsiTheme="minorHAnsi" w:cstheme="minorHAnsi"/>
            <w:sz w:val="22"/>
            <w:lang w:val="en-GB"/>
          </w:rPr>
          <w:t>8</w:t>
        </w:r>
        <w:r w:rsidR="00315874" w:rsidRPr="00D03349" w:rsidDel="00812666">
          <w:rPr>
            <w:rFonts w:asciiTheme="minorHAnsi" w:hAnsiTheme="minorHAnsi" w:cstheme="minorHAnsi"/>
            <w:sz w:val="22"/>
            <w:lang w:val="en-GB"/>
          </w:rPr>
          <w:t xml:space="preserve">0 different OTUs were observed across the </w:t>
        </w:r>
        <w:r w:rsidR="00315874" w:rsidRPr="00D03349">
          <w:rPr>
            <w:rFonts w:asciiTheme="minorHAnsi" w:hAnsiTheme="minorHAnsi" w:cstheme="minorHAnsi"/>
            <w:sz w:val="22"/>
            <w:lang w:val="en-GB"/>
          </w:rPr>
          <w:t>96</w:t>
        </w:r>
        <w:r w:rsidR="00315874" w:rsidRPr="00D03349" w:rsidDel="00812666">
          <w:rPr>
            <w:rFonts w:asciiTheme="minorHAnsi" w:hAnsiTheme="minorHAnsi" w:cstheme="minorHAnsi"/>
            <w:sz w:val="22"/>
            <w:lang w:val="en-GB"/>
          </w:rPr>
          <w:t xml:space="preserve"> plots</w:t>
        </w:r>
        <w:r w:rsidR="00315874" w:rsidRPr="00D03349">
          <w:rPr>
            <w:rFonts w:asciiTheme="minorHAnsi" w:hAnsiTheme="minorHAnsi" w:cstheme="minorHAnsi"/>
            <w:sz w:val="22"/>
            <w:lang w:val="en-GB"/>
          </w:rPr>
          <w:t>, and t</w:t>
        </w:r>
        <w:r w:rsidR="00315874" w:rsidRPr="00D03349" w:rsidDel="00812666">
          <w:rPr>
            <w:rFonts w:asciiTheme="minorHAnsi" w:hAnsiTheme="minorHAnsi" w:cstheme="minorHAnsi"/>
            <w:sz w:val="22"/>
            <w:lang w:val="en-GB"/>
          </w:rPr>
          <w:t>he OTU richness varied from 1 357 to 2 177 OTUs per plot.</w:t>
        </w:r>
        <w:r w:rsidR="009D1D3C" w:rsidRPr="00D03349">
          <w:rPr>
            <w:rFonts w:asciiTheme="minorHAnsi" w:hAnsiTheme="minorHAnsi" w:cstheme="minorHAnsi"/>
            <w:sz w:val="22"/>
            <w:lang w:val="en-GB"/>
          </w:rPr>
          <w:t xml:space="preserve"> </w:t>
        </w:r>
      </w:ins>
    </w:p>
    <w:p w14:paraId="57181699" w14:textId="3D73652E" w:rsidR="00A52438" w:rsidRPr="00D03349" w:rsidRDefault="004A6A18" w:rsidP="00AF1539">
      <w:pPr>
        <w:spacing w:line="480" w:lineRule="auto"/>
        <w:ind w:firstLine="420"/>
        <w:contextualSpacing/>
        <w:jc w:val="left"/>
        <w:rPr>
          <w:ins w:id="121" w:author="authors" w:date="2022-12-15T13:45:00Z"/>
          <w:rFonts w:asciiTheme="minorHAnsi" w:hAnsiTheme="minorHAnsi" w:cstheme="minorHAnsi"/>
          <w:sz w:val="22"/>
          <w:lang w:val="en-GB"/>
        </w:rPr>
      </w:pPr>
      <w:ins w:id="122" w:author="authors" w:date="2022-12-15T13:45:00Z">
        <w:r w:rsidRPr="00D03349">
          <w:rPr>
            <w:rFonts w:asciiTheme="minorHAnsi" w:hAnsiTheme="minorHAnsi" w:cstheme="minorHAnsi"/>
            <w:sz w:val="22"/>
            <w:lang w:val="en-GB"/>
          </w:rPr>
          <w:t xml:space="preserve">As an alternative to the clustering into OTUs, we also tested </w:t>
        </w:r>
        <w:r w:rsidR="00A60004" w:rsidRPr="00D03349">
          <w:rPr>
            <w:rFonts w:asciiTheme="minorHAnsi" w:hAnsiTheme="minorHAnsi" w:cstheme="minorHAnsi"/>
            <w:sz w:val="22"/>
            <w:lang w:val="en-GB"/>
          </w:rPr>
          <w:t xml:space="preserve">the results obtained </w:t>
        </w:r>
        <w:r w:rsidR="00F04AF7" w:rsidRPr="00D03349">
          <w:rPr>
            <w:rFonts w:asciiTheme="minorHAnsi" w:hAnsiTheme="minorHAnsi" w:cstheme="minorHAnsi"/>
            <w:sz w:val="22"/>
            <w:lang w:val="en-GB"/>
          </w:rPr>
          <w:t>by clu</w:t>
        </w:r>
        <w:r w:rsidR="009D1D3C" w:rsidRPr="00D03349">
          <w:rPr>
            <w:rFonts w:asciiTheme="minorHAnsi" w:hAnsiTheme="minorHAnsi" w:cstheme="minorHAnsi"/>
            <w:sz w:val="22"/>
            <w:lang w:val="en-GB"/>
          </w:rPr>
          <w:t>s</w:t>
        </w:r>
        <w:r w:rsidR="00F04AF7" w:rsidRPr="00D03349">
          <w:rPr>
            <w:rFonts w:asciiTheme="minorHAnsi" w:hAnsiTheme="minorHAnsi" w:cstheme="minorHAnsi"/>
            <w:sz w:val="22"/>
            <w:lang w:val="en-GB"/>
          </w:rPr>
          <w:t>tering the sequences into Amplicon Sequence Variants (</w:t>
        </w:r>
        <w:proofErr w:type="spellStart"/>
        <w:r w:rsidR="00F04AF7" w:rsidRPr="00D03349">
          <w:rPr>
            <w:rFonts w:asciiTheme="minorHAnsi" w:hAnsiTheme="minorHAnsi" w:cstheme="minorHAnsi"/>
            <w:sz w:val="22"/>
            <w:lang w:val="en-GB"/>
          </w:rPr>
          <w:t>ASV</w:t>
        </w:r>
        <w:r w:rsidR="00BD56CC" w:rsidRPr="00D03349">
          <w:rPr>
            <w:rFonts w:asciiTheme="minorHAnsi" w:hAnsiTheme="minorHAnsi" w:cstheme="minorHAnsi"/>
            <w:sz w:val="22"/>
            <w:lang w:val="en-GB"/>
          </w:rPr>
          <w:t>s</w:t>
        </w:r>
        <w:proofErr w:type="spellEnd"/>
        <w:r w:rsidR="00280345" w:rsidRPr="00D03349">
          <w:rPr>
            <w:rFonts w:asciiTheme="minorHAnsi" w:hAnsiTheme="minorHAnsi" w:cstheme="minorHAnsi"/>
            <w:sz w:val="22"/>
            <w:lang w:val="en-GB"/>
          </w:rPr>
          <w:t>). To do so</w:t>
        </w:r>
        <w:r w:rsidR="00613796" w:rsidRPr="00D03349">
          <w:rPr>
            <w:rFonts w:asciiTheme="minorHAnsi" w:hAnsiTheme="minorHAnsi" w:cstheme="minorHAnsi"/>
            <w:sz w:val="22"/>
            <w:lang w:val="en-GB"/>
          </w:rPr>
          <w:t>,</w:t>
        </w:r>
        <w:r w:rsidR="00317E08" w:rsidRPr="00D03349">
          <w:rPr>
            <w:rFonts w:asciiTheme="minorHAnsi" w:hAnsiTheme="minorHAnsi" w:cstheme="minorHAnsi"/>
            <w:sz w:val="22"/>
            <w:lang w:val="en-GB"/>
          </w:rPr>
          <w:t xml:space="preserve"> </w:t>
        </w:r>
        <w:proofErr w:type="spellStart"/>
        <w:r w:rsidR="00317E08" w:rsidRPr="00D03349">
          <w:rPr>
            <w:rFonts w:asciiTheme="minorHAnsi" w:hAnsiTheme="minorHAnsi" w:cstheme="minorHAnsi"/>
            <w:sz w:val="22"/>
            <w:lang w:val="en-GB"/>
          </w:rPr>
          <w:t>DADA2</w:t>
        </w:r>
        <w:proofErr w:type="spellEnd"/>
        <w:r w:rsidR="00317E08" w:rsidRPr="00D03349">
          <w:rPr>
            <w:rFonts w:asciiTheme="minorHAnsi" w:hAnsiTheme="minorHAnsi" w:cstheme="minorHAnsi"/>
            <w:sz w:val="22"/>
            <w:lang w:val="en-GB"/>
          </w:rPr>
          <w:t xml:space="preserve"> within </w:t>
        </w:r>
        <w:proofErr w:type="spellStart"/>
        <w:r w:rsidR="00317E08" w:rsidRPr="00D03349">
          <w:rPr>
            <w:rFonts w:asciiTheme="minorHAnsi" w:hAnsiTheme="minorHAnsi" w:cstheme="minorHAnsi"/>
            <w:sz w:val="22"/>
            <w:lang w:val="en-GB"/>
          </w:rPr>
          <w:t>QIIME</w:t>
        </w:r>
        <w:proofErr w:type="spellEnd"/>
        <w:r w:rsidR="00317E08" w:rsidRPr="00D03349">
          <w:rPr>
            <w:rFonts w:asciiTheme="minorHAnsi" w:hAnsiTheme="minorHAnsi" w:cstheme="minorHAnsi"/>
            <w:sz w:val="22"/>
            <w:lang w:val="en-GB"/>
          </w:rPr>
          <w:t xml:space="preserve"> 2 was used </w:t>
        </w:r>
        <w:r w:rsidR="00280345" w:rsidRPr="00D03349">
          <w:rPr>
            <w:rFonts w:asciiTheme="minorHAnsi" w:hAnsiTheme="minorHAnsi" w:cstheme="minorHAnsi"/>
            <w:sz w:val="22"/>
            <w:lang w:val="en-GB"/>
          </w:rPr>
          <w:t xml:space="preserve">for the last steps of sequence data treatment </w:t>
        </w:r>
        <w:r w:rsidR="00317E08" w:rsidRPr="00D03349">
          <w:rPr>
            <w:rFonts w:asciiTheme="minorHAnsi" w:hAnsiTheme="minorHAnsi" w:cstheme="minorHAnsi"/>
            <w:sz w:val="22"/>
            <w:lang w:val="en-GB"/>
          </w:rPr>
          <w:t xml:space="preserve">to denoise the </w:t>
        </w:r>
        <w:r w:rsidR="00613796" w:rsidRPr="00D03349">
          <w:rPr>
            <w:rFonts w:asciiTheme="minorHAnsi" w:hAnsiTheme="minorHAnsi" w:cstheme="minorHAnsi"/>
            <w:sz w:val="22"/>
            <w:lang w:val="en-GB"/>
          </w:rPr>
          <w:t>reads</w:t>
        </w:r>
        <w:r w:rsidR="00317E08" w:rsidRPr="00D03349">
          <w:rPr>
            <w:rFonts w:asciiTheme="minorHAnsi" w:hAnsiTheme="minorHAnsi" w:cstheme="minorHAnsi"/>
            <w:sz w:val="22"/>
            <w:lang w:val="en-GB"/>
          </w:rPr>
          <w:t xml:space="preserve"> and cluster </w:t>
        </w:r>
        <w:r w:rsidR="00280345" w:rsidRPr="00D03349">
          <w:rPr>
            <w:rFonts w:asciiTheme="minorHAnsi" w:hAnsiTheme="minorHAnsi" w:cstheme="minorHAnsi"/>
            <w:sz w:val="22"/>
            <w:lang w:val="en-GB"/>
          </w:rPr>
          <w:t>them</w:t>
        </w:r>
        <w:r w:rsidR="00317E08" w:rsidRPr="00D03349">
          <w:rPr>
            <w:rFonts w:asciiTheme="minorHAnsi" w:hAnsiTheme="minorHAnsi" w:cstheme="minorHAnsi"/>
            <w:sz w:val="22"/>
            <w:lang w:val="en-GB"/>
          </w:rPr>
          <w:t xml:space="preserve"> into </w:t>
        </w:r>
        <w:proofErr w:type="spellStart"/>
        <w:r w:rsidR="00317E08" w:rsidRPr="00D03349">
          <w:rPr>
            <w:rFonts w:asciiTheme="minorHAnsi" w:hAnsiTheme="minorHAnsi" w:cstheme="minorHAnsi"/>
            <w:sz w:val="22"/>
            <w:lang w:val="en-GB"/>
          </w:rPr>
          <w:t>ASVs</w:t>
        </w:r>
        <w:proofErr w:type="spellEnd"/>
        <w:r w:rsidR="00317E08" w:rsidRPr="00D03349">
          <w:rPr>
            <w:rFonts w:asciiTheme="minorHAnsi" w:hAnsiTheme="minorHAnsi" w:cstheme="minorHAnsi"/>
            <w:sz w:val="22"/>
            <w:lang w:val="en-GB"/>
          </w:rPr>
          <w:t xml:space="preserve"> (</w:t>
        </w:r>
        <w:r w:rsidR="00FD21CE" w:rsidRPr="00D03349">
          <w:rPr>
            <w:rFonts w:asciiTheme="minorHAnsi" w:hAnsiTheme="minorHAnsi" w:cstheme="minorHAnsi"/>
            <w:sz w:val="22"/>
            <w:lang w:val="en-GB"/>
          </w:rPr>
          <w:fldChar w:fldCharType="begin"/>
        </w:r>
        <w:r w:rsidR="00FD21CE" w:rsidRPr="00D03349">
          <w:rPr>
            <w:rFonts w:asciiTheme="minorHAnsi" w:hAnsiTheme="minorHAnsi" w:cstheme="minorHAnsi"/>
            <w:sz w:val="22"/>
            <w:lang w:val="en-GB"/>
          </w:rPr>
          <w:instrText xml:space="preserve"> HYPERLINK "https://john-quensen.com/tutorials/processing-16s-sequences-with-qiime2-and-dada2/" </w:instrText>
        </w:r>
        <w:r w:rsidR="00FD21CE" w:rsidRPr="00D03349">
          <w:rPr>
            <w:rFonts w:asciiTheme="minorHAnsi" w:hAnsiTheme="minorHAnsi" w:cstheme="minorHAnsi"/>
            <w:sz w:val="22"/>
            <w:lang w:val="en-GB"/>
          </w:rPr>
        </w:r>
        <w:r w:rsidR="00FD21CE" w:rsidRPr="00D03349">
          <w:rPr>
            <w:rFonts w:asciiTheme="minorHAnsi" w:hAnsiTheme="minorHAnsi" w:cstheme="minorHAnsi"/>
            <w:sz w:val="22"/>
            <w:lang w:val="en-GB"/>
          </w:rPr>
          <w:fldChar w:fldCharType="separate"/>
        </w:r>
        <w:r w:rsidR="00FD21CE" w:rsidRPr="00D03349">
          <w:rPr>
            <w:rStyle w:val="Hyperlink"/>
            <w:rFonts w:asciiTheme="minorHAnsi" w:hAnsiTheme="minorHAnsi" w:cstheme="minorHAnsi"/>
            <w:sz w:val="22"/>
            <w:lang w:val="en-GB"/>
          </w:rPr>
          <w:t>https://john-quensen.com/tutorials/processing-16s-sequences-with-qiime2-and-dada2/</w:t>
        </w:r>
        <w:r w:rsidR="00FD21CE" w:rsidRPr="00D03349">
          <w:rPr>
            <w:rFonts w:asciiTheme="minorHAnsi" w:hAnsiTheme="minorHAnsi" w:cstheme="minorHAnsi"/>
            <w:sz w:val="22"/>
            <w:lang w:val="en-GB"/>
          </w:rPr>
          <w:fldChar w:fldCharType="end"/>
        </w:r>
        <w:r w:rsidR="00317E08" w:rsidRPr="00D03349">
          <w:rPr>
            <w:rFonts w:asciiTheme="minorHAnsi" w:hAnsiTheme="minorHAnsi" w:cstheme="minorHAnsi"/>
            <w:sz w:val="22"/>
            <w:lang w:val="en-GB"/>
          </w:rPr>
          <w:t>).</w:t>
        </w:r>
        <w:r w:rsidR="00FD21CE" w:rsidRPr="00D03349">
          <w:rPr>
            <w:rFonts w:asciiTheme="minorHAnsi" w:hAnsiTheme="minorHAnsi" w:cstheme="minorHAnsi"/>
            <w:sz w:val="22"/>
            <w:lang w:val="en-GB"/>
          </w:rPr>
          <w:t xml:space="preserve"> </w:t>
        </w:r>
        <w:r w:rsidR="00A73A82" w:rsidRPr="00D03349">
          <w:rPr>
            <w:rFonts w:asciiTheme="minorHAnsi" w:hAnsiTheme="minorHAnsi" w:cstheme="minorHAnsi"/>
            <w:sz w:val="22"/>
            <w:lang w:val="en-GB"/>
          </w:rPr>
          <w:t xml:space="preserve">We found a positive correlation between taxonomic dissimilarities based on OTUs and ASVs. </w:t>
        </w:r>
        <w:r w:rsidR="00FB434F" w:rsidRPr="00D03349">
          <w:rPr>
            <w:rFonts w:asciiTheme="minorHAnsi" w:hAnsiTheme="minorHAnsi" w:cstheme="minorHAnsi"/>
            <w:sz w:val="22"/>
            <w:lang w:val="en-GB"/>
          </w:rPr>
          <w:t>However, the use of ASVs resulted</w:t>
        </w:r>
        <w:r w:rsidR="00A73A82" w:rsidRPr="00D03349">
          <w:rPr>
            <w:rFonts w:asciiTheme="minorHAnsi" w:hAnsiTheme="minorHAnsi" w:cstheme="minorHAnsi"/>
            <w:sz w:val="22"/>
            <w:lang w:val="en-GB"/>
          </w:rPr>
          <w:t xml:space="preserve"> in high</w:t>
        </w:r>
        <w:r w:rsidR="006D441E" w:rsidRPr="00D03349">
          <w:rPr>
            <w:rFonts w:asciiTheme="minorHAnsi" w:hAnsiTheme="minorHAnsi" w:cstheme="minorHAnsi"/>
            <w:sz w:val="22"/>
            <w:lang w:val="en-GB"/>
          </w:rPr>
          <w:t>er</w:t>
        </w:r>
        <w:r w:rsidR="00A73A82" w:rsidRPr="00D03349">
          <w:rPr>
            <w:rFonts w:asciiTheme="minorHAnsi" w:hAnsiTheme="minorHAnsi" w:cstheme="minorHAnsi"/>
            <w:sz w:val="22"/>
            <w:lang w:val="en-GB"/>
          </w:rPr>
          <w:t xml:space="preserve"> values of taxonomic dissimilarities among the plots</w:t>
        </w:r>
        <w:r w:rsidR="00FB434F" w:rsidRPr="00D03349">
          <w:rPr>
            <w:rFonts w:asciiTheme="minorHAnsi" w:hAnsiTheme="minorHAnsi" w:cstheme="minorHAnsi"/>
            <w:sz w:val="22"/>
            <w:lang w:val="en-GB"/>
          </w:rPr>
          <w:t xml:space="preserve">, because the computation of Bray–Curtis dissimilarity assumes that all the sequences are equally dissimilar despite the number of differences in nucleotides. OTU clustering, on the other hand, better takes into account the differences in nucleotides by clustering </w:t>
        </w:r>
        <w:r w:rsidR="003826FF" w:rsidRPr="00D03349">
          <w:rPr>
            <w:rFonts w:asciiTheme="minorHAnsi" w:hAnsiTheme="minorHAnsi" w:cstheme="minorHAnsi"/>
            <w:sz w:val="22"/>
            <w:lang w:val="en-GB"/>
          </w:rPr>
          <w:lastRenderedPageBreak/>
          <w:t>together similar sequences</w:t>
        </w:r>
        <w:r w:rsidR="00FB434F" w:rsidRPr="00D03349">
          <w:rPr>
            <w:rFonts w:asciiTheme="minorHAnsi" w:hAnsiTheme="minorHAnsi" w:cstheme="minorHAnsi"/>
            <w:sz w:val="22"/>
            <w:lang w:val="en-GB"/>
          </w:rPr>
          <w:t xml:space="preserve">, </w:t>
        </w:r>
        <w:r w:rsidR="003826FF" w:rsidRPr="00D03349">
          <w:rPr>
            <w:rFonts w:asciiTheme="minorHAnsi" w:hAnsiTheme="minorHAnsi" w:cstheme="minorHAnsi"/>
            <w:sz w:val="22"/>
            <w:lang w:val="en-GB"/>
          </w:rPr>
          <w:t xml:space="preserve">and taxonomic dissimilarity was </w:t>
        </w:r>
        <w:r w:rsidR="009B0AAB" w:rsidRPr="00D03349">
          <w:rPr>
            <w:rFonts w:asciiTheme="minorHAnsi" w:hAnsiTheme="minorHAnsi" w:cstheme="minorHAnsi"/>
            <w:sz w:val="22"/>
            <w:lang w:val="en-GB"/>
          </w:rPr>
          <w:t xml:space="preserve">hence </w:t>
        </w:r>
        <w:r w:rsidR="003826FF" w:rsidRPr="00D03349">
          <w:rPr>
            <w:rFonts w:asciiTheme="minorHAnsi" w:hAnsiTheme="minorHAnsi" w:cstheme="minorHAnsi"/>
            <w:sz w:val="22"/>
            <w:lang w:val="en-GB"/>
          </w:rPr>
          <w:t xml:space="preserve">computed based on the </w:t>
        </w:r>
        <w:r w:rsidR="009B0AAB" w:rsidRPr="00D03349">
          <w:rPr>
            <w:rFonts w:asciiTheme="minorHAnsi" w:hAnsiTheme="minorHAnsi" w:cstheme="minorHAnsi"/>
            <w:sz w:val="22"/>
            <w:lang w:val="en-GB"/>
          </w:rPr>
          <w:t>O</w:t>
        </w:r>
        <w:r w:rsidR="003826FF" w:rsidRPr="00D03349">
          <w:rPr>
            <w:rFonts w:asciiTheme="minorHAnsi" w:hAnsiTheme="minorHAnsi" w:cstheme="minorHAnsi"/>
            <w:sz w:val="22"/>
            <w:lang w:val="en-GB"/>
          </w:rPr>
          <w:t>T</w:t>
        </w:r>
        <w:r w:rsidR="009B0AAB" w:rsidRPr="00D03349">
          <w:rPr>
            <w:rFonts w:asciiTheme="minorHAnsi" w:hAnsiTheme="minorHAnsi" w:cstheme="minorHAnsi"/>
            <w:sz w:val="22"/>
            <w:lang w:val="en-GB"/>
          </w:rPr>
          <w:t>U</w:t>
        </w:r>
        <w:r w:rsidR="003826FF" w:rsidRPr="00D03349">
          <w:rPr>
            <w:rFonts w:asciiTheme="minorHAnsi" w:hAnsiTheme="minorHAnsi" w:cstheme="minorHAnsi"/>
            <w:sz w:val="22"/>
            <w:lang w:val="en-GB"/>
          </w:rPr>
          <w:t xml:space="preserve"> table </w:t>
        </w:r>
        <w:r w:rsidR="00FB434F" w:rsidRPr="00D03349">
          <w:rPr>
            <w:rFonts w:asciiTheme="minorHAnsi" w:hAnsiTheme="minorHAnsi" w:cstheme="minorHAnsi"/>
            <w:sz w:val="22"/>
            <w:lang w:val="en-GB"/>
          </w:rPr>
          <w:t xml:space="preserve">in this study. </w:t>
        </w:r>
      </w:ins>
    </w:p>
    <w:p w14:paraId="500F1635" w14:textId="77777777" w:rsidR="00AF1486" w:rsidRPr="00D03349" w:rsidRDefault="00AF1486" w:rsidP="00AF1539">
      <w:pPr>
        <w:tabs>
          <w:tab w:val="left" w:pos="4590"/>
        </w:tabs>
        <w:spacing w:line="480" w:lineRule="auto"/>
        <w:contextualSpacing/>
        <w:jc w:val="left"/>
        <w:rPr>
          <w:rFonts w:asciiTheme="minorHAnsi" w:hAnsiTheme="minorHAnsi" w:cstheme="minorHAnsi"/>
          <w:color w:val="FF0000"/>
          <w:sz w:val="22"/>
          <w:lang w:val="en-GB"/>
        </w:rPr>
      </w:pPr>
    </w:p>
    <w:p w14:paraId="6DD3C485" w14:textId="56E47CDD" w:rsidR="008A644F" w:rsidRPr="00D03349" w:rsidRDefault="00126303" w:rsidP="00AF1539">
      <w:pPr>
        <w:tabs>
          <w:tab w:val="left" w:pos="4590"/>
        </w:tabs>
        <w:spacing w:line="480" w:lineRule="auto"/>
        <w:contextualSpacing/>
        <w:jc w:val="left"/>
        <w:rPr>
          <w:rFonts w:asciiTheme="minorHAnsi" w:hAnsiTheme="minorHAnsi" w:cstheme="minorHAnsi"/>
          <w:i/>
          <w:sz w:val="22"/>
          <w:lang w:val="en-GB"/>
        </w:rPr>
      </w:pPr>
      <w:r w:rsidRPr="00D03349">
        <w:rPr>
          <w:rFonts w:asciiTheme="minorHAnsi" w:hAnsiTheme="minorHAnsi" w:cstheme="minorHAnsi"/>
          <w:i/>
          <w:sz w:val="22"/>
          <w:lang w:val="en-GB"/>
        </w:rPr>
        <w:t>Quantitative</w:t>
      </w:r>
      <w:r w:rsidR="008A644F" w:rsidRPr="00D03349">
        <w:rPr>
          <w:rFonts w:asciiTheme="minorHAnsi" w:hAnsiTheme="minorHAnsi" w:cstheme="minorHAnsi"/>
          <w:i/>
          <w:sz w:val="22"/>
          <w:lang w:val="en-GB"/>
        </w:rPr>
        <w:t xml:space="preserve"> PCR</w:t>
      </w:r>
      <w:r w:rsidR="00774532" w:rsidRPr="00D03349">
        <w:rPr>
          <w:rFonts w:asciiTheme="minorHAnsi" w:hAnsiTheme="minorHAnsi" w:cstheme="minorHAnsi"/>
          <w:i/>
          <w:sz w:val="22"/>
          <w:lang w:val="en-GB"/>
        </w:rPr>
        <w:t xml:space="preserve"> assay</w:t>
      </w:r>
      <w:r w:rsidRPr="00D03349">
        <w:rPr>
          <w:rFonts w:asciiTheme="minorHAnsi" w:hAnsiTheme="minorHAnsi" w:cstheme="minorHAnsi"/>
          <w:i/>
          <w:sz w:val="22"/>
          <w:lang w:val="en-GB"/>
        </w:rPr>
        <w:t>s</w:t>
      </w:r>
    </w:p>
    <w:p w14:paraId="70271747" w14:textId="21D84F00" w:rsidR="008A644F" w:rsidRPr="00D03349" w:rsidRDefault="00056490" w:rsidP="00AF1539">
      <w:pPr>
        <w:tabs>
          <w:tab w:val="left" w:pos="4590"/>
        </w:tabs>
        <w:spacing w:line="480" w:lineRule="auto"/>
        <w:contextualSpacing/>
        <w:jc w:val="left"/>
        <w:rPr>
          <w:rFonts w:asciiTheme="minorHAnsi" w:hAnsiTheme="minorHAnsi" w:cstheme="minorHAnsi"/>
          <w:sz w:val="22"/>
          <w:lang w:val="en-GB"/>
        </w:rPr>
      </w:pPr>
      <w:r w:rsidRPr="00D03349">
        <w:rPr>
          <w:rFonts w:asciiTheme="minorHAnsi" w:hAnsiTheme="minorHAnsi" w:cstheme="minorHAnsi"/>
          <w:sz w:val="22"/>
          <w:lang w:val="en-GB"/>
        </w:rPr>
        <w:t>Nine</w:t>
      </w:r>
      <w:r w:rsidR="005B3394" w:rsidRPr="00D03349">
        <w:rPr>
          <w:rFonts w:asciiTheme="minorHAnsi" w:hAnsiTheme="minorHAnsi" w:cstheme="minorHAnsi"/>
          <w:sz w:val="22"/>
          <w:lang w:val="en-GB"/>
        </w:rPr>
        <w:t xml:space="preserve"> different functional groups involved in soil N cycling were targeted (Fig. </w:t>
      </w:r>
      <w:ins w:id="123" w:author="authors" w:date="2022-12-15T13:45:00Z">
        <w:r w:rsidR="005B3394" w:rsidRPr="00D03349">
          <w:rPr>
            <w:rFonts w:asciiTheme="minorHAnsi" w:hAnsiTheme="minorHAnsi" w:cstheme="minorHAnsi"/>
            <w:sz w:val="22"/>
            <w:lang w:val="en-GB"/>
          </w:rPr>
          <w:t>S</w:t>
        </w:r>
        <w:r w:rsidR="00062E53" w:rsidRPr="00D03349">
          <w:rPr>
            <w:rFonts w:asciiTheme="minorHAnsi" w:hAnsiTheme="minorHAnsi" w:cstheme="minorHAnsi"/>
            <w:sz w:val="22"/>
            <w:lang w:val="en-GB"/>
          </w:rPr>
          <w:t>3</w:t>
        </w:r>
      </w:ins>
      <w:r w:rsidR="005B3394" w:rsidRPr="00D03349">
        <w:rPr>
          <w:rFonts w:asciiTheme="minorHAnsi" w:hAnsiTheme="minorHAnsi" w:cstheme="minorHAnsi"/>
          <w:sz w:val="22"/>
          <w:lang w:val="en-GB"/>
        </w:rPr>
        <w:t xml:space="preserve">). </w:t>
      </w:r>
      <w:r w:rsidR="002B71ED" w:rsidRPr="00D03349">
        <w:rPr>
          <w:rFonts w:asciiTheme="minorHAnsi" w:hAnsiTheme="minorHAnsi" w:cstheme="minorHAnsi"/>
          <w:sz w:val="22"/>
          <w:lang w:val="en-GB"/>
        </w:rPr>
        <w:t>For all the 195 samples, t</w:t>
      </w:r>
      <w:r w:rsidR="008A644F" w:rsidRPr="00D03349">
        <w:rPr>
          <w:rFonts w:asciiTheme="minorHAnsi" w:hAnsiTheme="minorHAnsi" w:cstheme="minorHAnsi"/>
          <w:sz w:val="22"/>
          <w:lang w:val="en-GB"/>
        </w:rPr>
        <w:t xml:space="preserve">he abundances of free </w:t>
      </w:r>
      <w:bookmarkStart w:id="124" w:name="OLE_LINK4"/>
      <w:bookmarkStart w:id="125" w:name="OLE_LINK5"/>
      <w:r w:rsidR="008A644F" w:rsidRPr="00D03349">
        <w:rPr>
          <w:rFonts w:asciiTheme="minorHAnsi" w:hAnsiTheme="minorHAnsi" w:cstheme="minorHAnsi"/>
          <w:sz w:val="22"/>
          <w:lang w:val="en-GB"/>
        </w:rPr>
        <w:t>N</w:t>
      </w:r>
      <w:r w:rsidR="008A644F" w:rsidRPr="00D03349">
        <w:rPr>
          <w:rFonts w:asciiTheme="minorHAnsi" w:hAnsiTheme="minorHAnsi" w:cstheme="minorHAnsi"/>
          <w:sz w:val="22"/>
          <w:vertAlign w:val="subscript"/>
          <w:lang w:val="en-GB"/>
        </w:rPr>
        <w:t>2</w:t>
      </w:r>
      <w:bookmarkEnd w:id="124"/>
      <w:bookmarkEnd w:id="125"/>
      <w:r w:rsidR="00126303" w:rsidRPr="00D03349">
        <w:rPr>
          <w:rFonts w:asciiTheme="minorHAnsi" w:hAnsiTheme="minorHAnsi" w:cstheme="minorHAnsi"/>
          <w:sz w:val="22"/>
          <w:lang w:val="en-GB"/>
        </w:rPr>
        <w:t>-</w:t>
      </w:r>
      <w:r w:rsidR="008A644F" w:rsidRPr="00D03349">
        <w:rPr>
          <w:rFonts w:asciiTheme="minorHAnsi" w:hAnsiTheme="minorHAnsi" w:cstheme="minorHAnsi"/>
          <w:sz w:val="22"/>
          <w:lang w:val="en-GB"/>
        </w:rPr>
        <w:t xml:space="preserve">fixers, </w:t>
      </w:r>
      <w:r w:rsidR="00126303" w:rsidRPr="00D03349">
        <w:rPr>
          <w:rFonts w:asciiTheme="minorHAnsi" w:hAnsiTheme="minorHAnsi" w:cstheme="minorHAnsi"/>
          <w:sz w:val="22"/>
          <w:lang w:val="en-GB"/>
        </w:rPr>
        <w:t>ammonia oxidizing bacteria</w:t>
      </w:r>
      <w:r w:rsidR="00A13DFB" w:rsidRPr="00D03349">
        <w:rPr>
          <w:rFonts w:asciiTheme="minorHAnsi" w:hAnsiTheme="minorHAnsi" w:cstheme="minorHAnsi"/>
          <w:sz w:val="22"/>
          <w:lang w:val="en-GB"/>
        </w:rPr>
        <w:t xml:space="preserve"> (</w:t>
      </w:r>
      <w:r w:rsidR="008A644F" w:rsidRPr="00D03349">
        <w:rPr>
          <w:rFonts w:asciiTheme="minorHAnsi" w:hAnsiTheme="minorHAnsi" w:cstheme="minorHAnsi"/>
          <w:sz w:val="22"/>
          <w:lang w:val="en-GB"/>
        </w:rPr>
        <w:t>AOB</w:t>
      </w:r>
      <w:r w:rsidR="00A13DFB" w:rsidRPr="00D03349">
        <w:rPr>
          <w:rFonts w:asciiTheme="minorHAnsi" w:hAnsiTheme="minorHAnsi" w:cstheme="minorHAnsi"/>
          <w:sz w:val="22"/>
          <w:lang w:val="en-GB"/>
        </w:rPr>
        <w:t>)</w:t>
      </w:r>
      <w:r w:rsidR="008A644F" w:rsidRPr="00D03349">
        <w:rPr>
          <w:rFonts w:asciiTheme="minorHAnsi" w:hAnsiTheme="minorHAnsi" w:cstheme="minorHAnsi"/>
          <w:sz w:val="22"/>
          <w:lang w:val="en-GB"/>
        </w:rPr>
        <w:t xml:space="preserve">, </w:t>
      </w:r>
      <w:r w:rsidR="00536E6F" w:rsidRPr="00D03349">
        <w:rPr>
          <w:rFonts w:asciiTheme="minorHAnsi" w:hAnsiTheme="minorHAnsi" w:cstheme="minorHAnsi"/>
          <w:sz w:val="22"/>
          <w:lang w:val="en-GB"/>
        </w:rPr>
        <w:t>two groups of</w:t>
      </w:r>
      <w:r w:rsidR="00126303" w:rsidRPr="00D03349">
        <w:rPr>
          <w:rFonts w:asciiTheme="minorHAnsi" w:hAnsiTheme="minorHAnsi" w:cstheme="minorHAnsi"/>
          <w:sz w:val="22"/>
          <w:lang w:val="en-GB"/>
        </w:rPr>
        <w:t xml:space="preserve"> nitrite oxidizing bacteria</w:t>
      </w:r>
      <w:r w:rsidR="00E8421A" w:rsidRPr="00D03349">
        <w:rPr>
          <w:rFonts w:asciiTheme="minorHAnsi" w:hAnsiTheme="minorHAnsi" w:cstheme="minorHAnsi"/>
          <w:sz w:val="22"/>
          <w:lang w:val="en-GB"/>
        </w:rPr>
        <w:t xml:space="preserve"> </w:t>
      </w:r>
      <w:r w:rsidR="00536E6F" w:rsidRPr="00D03349">
        <w:rPr>
          <w:rFonts w:asciiTheme="minorHAnsi" w:hAnsiTheme="minorHAnsi" w:cstheme="minorHAnsi"/>
          <w:sz w:val="22"/>
          <w:lang w:val="en-GB"/>
        </w:rPr>
        <w:t>(</w:t>
      </w:r>
      <w:r w:rsidR="00126303" w:rsidRPr="00D03349">
        <w:rPr>
          <w:rFonts w:asciiTheme="minorHAnsi" w:hAnsiTheme="minorHAnsi" w:cstheme="minorHAnsi"/>
          <w:i/>
          <w:sz w:val="22"/>
          <w:lang w:val="en-GB"/>
        </w:rPr>
        <w:t>Nitrobacter</w:t>
      </w:r>
      <w:r w:rsidR="00126303" w:rsidRPr="00D03349">
        <w:rPr>
          <w:rFonts w:asciiTheme="minorHAnsi" w:hAnsiTheme="minorHAnsi" w:cstheme="minorHAnsi"/>
          <w:sz w:val="22"/>
          <w:lang w:val="en-GB"/>
        </w:rPr>
        <w:t xml:space="preserve"> and </w:t>
      </w:r>
      <w:proofErr w:type="spellStart"/>
      <w:r w:rsidR="008A644F" w:rsidRPr="00D03349">
        <w:rPr>
          <w:rFonts w:asciiTheme="minorHAnsi" w:hAnsiTheme="minorHAnsi" w:cstheme="minorHAnsi"/>
          <w:i/>
          <w:sz w:val="22"/>
          <w:lang w:val="en-GB"/>
        </w:rPr>
        <w:t>Nitrospira</w:t>
      </w:r>
      <w:proofErr w:type="spellEnd"/>
      <w:r w:rsidR="00536E6F" w:rsidRPr="00D03349">
        <w:rPr>
          <w:rFonts w:asciiTheme="minorHAnsi" w:hAnsiTheme="minorHAnsi" w:cstheme="minorHAnsi"/>
          <w:sz w:val="22"/>
          <w:lang w:val="en-GB"/>
        </w:rPr>
        <w:t>)</w:t>
      </w:r>
      <w:r w:rsidR="00E8421A" w:rsidRPr="00D03349">
        <w:rPr>
          <w:rFonts w:asciiTheme="minorHAnsi" w:hAnsiTheme="minorHAnsi" w:cstheme="minorHAnsi"/>
          <w:sz w:val="22"/>
          <w:lang w:val="en-GB"/>
        </w:rPr>
        <w:t>, nitrate-</w:t>
      </w:r>
      <w:r w:rsidR="008A644F" w:rsidRPr="00D03349">
        <w:rPr>
          <w:rFonts w:asciiTheme="minorHAnsi" w:hAnsiTheme="minorHAnsi" w:cstheme="minorHAnsi"/>
          <w:sz w:val="22"/>
          <w:lang w:val="en-GB"/>
        </w:rPr>
        <w:t>reducers</w:t>
      </w:r>
      <w:r w:rsidR="00797D4B" w:rsidRPr="00D03349">
        <w:rPr>
          <w:rFonts w:asciiTheme="minorHAnsi" w:hAnsiTheme="minorHAnsi" w:cstheme="minorHAnsi"/>
          <w:sz w:val="22"/>
          <w:lang w:val="en-GB"/>
        </w:rPr>
        <w:t xml:space="preserve">, </w:t>
      </w:r>
      <w:r w:rsidR="00677C2D" w:rsidRPr="00D03349">
        <w:rPr>
          <w:rFonts w:asciiTheme="minorHAnsi" w:hAnsiTheme="minorHAnsi" w:cstheme="minorHAnsi"/>
          <w:sz w:val="22"/>
          <w:lang w:val="en-GB"/>
        </w:rPr>
        <w:t xml:space="preserve">two groups of </w:t>
      </w:r>
      <w:r w:rsidR="00E8421A" w:rsidRPr="00D03349">
        <w:rPr>
          <w:rFonts w:asciiTheme="minorHAnsi" w:hAnsiTheme="minorHAnsi" w:cstheme="minorHAnsi"/>
          <w:sz w:val="22"/>
          <w:lang w:val="en-GB"/>
        </w:rPr>
        <w:t>nitrite-</w:t>
      </w:r>
      <w:r w:rsidR="008A644F" w:rsidRPr="00D03349">
        <w:rPr>
          <w:rFonts w:asciiTheme="minorHAnsi" w:hAnsiTheme="minorHAnsi" w:cstheme="minorHAnsi"/>
          <w:sz w:val="22"/>
          <w:lang w:val="en-GB"/>
        </w:rPr>
        <w:t>reducers</w:t>
      </w:r>
      <w:r w:rsidR="00E8421A" w:rsidRPr="00D03349">
        <w:rPr>
          <w:rFonts w:asciiTheme="minorHAnsi" w:hAnsiTheme="minorHAnsi" w:cstheme="minorHAnsi"/>
          <w:sz w:val="22"/>
          <w:lang w:val="en-GB"/>
        </w:rPr>
        <w:t>,</w:t>
      </w:r>
      <w:r w:rsidR="008A644F" w:rsidRPr="00D03349">
        <w:rPr>
          <w:rFonts w:asciiTheme="minorHAnsi" w:hAnsiTheme="minorHAnsi" w:cstheme="minorHAnsi"/>
          <w:sz w:val="22"/>
          <w:lang w:val="en-GB"/>
        </w:rPr>
        <w:t xml:space="preserve"> and </w:t>
      </w:r>
      <w:r w:rsidRPr="00D03349">
        <w:rPr>
          <w:rFonts w:asciiTheme="minorHAnsi" w:hAnsiTheme="minorHAnsi" w:cstheme="minorHAnsi"/>
          <w:sz w:val="22"/>
          <w:lang w:val="en-GB"/>
        </w:rPr>
        <w:t xml:space="preserve">two groups of </w:t>
      </w:r>
      <w:r w:rsidR="00E8421A" w:rsidRPr="00D03349">
        <w:rPr>
          <w:rFonts w:asciiTheme="minorHAnsi" w:hAnsiTheme="minorHAnsi" w:cstheme="minorHAnsi"/>
          <w:sz w:val="22"/>
          <w:lang w:val="en-GB"/>
        </w:rPr>
        <w:t>N</w:t>
      </w:r>
      <w:r w:rsidR="00E8421A" w:rsidRPr="00D03349">
        <w:rPr>
          <w:rFonts w:asciiTheme="minorHAnsi" w:hAnsiTheme="minorHAnsi" w:cstheme="minorHAnsi"/>
          <w:sz w:val="22"/>
          <w:vertAlign w:val="subscript"/>
          <w:lang w:val="en-GB"/>
        </w:rPr>
        <w:t>2</w:t>
      </w:r>
      <w:r w:rsidR="00E8421A" w:rsidRPr="00D03349">
        <w:rPr>
          <w:rFonts w:asciiTheme="minorHAnsi" w:hAnsiTheme="minorHAnsi" w:cstheme="minorHAnsi"/>
          <w:sz w:val="22"/>
          <w:lang w:val="en-GB"/>
        </w:rPr>
        <w:t>O-</w:t>
      </w:r>
      <w:r w:rsidR="008A644F" w:rsidRPr="00D03349">
        <w:rPr>
          <w:rFonts w:asciiTheme="minorHAnsi" w:hAnsiTheme="minorHAnsi" w:cstheme="minorHAnsi"/>
          <w:sz w:val="22"/>
          <w:lang w:val="en-GB"/>
        </w:rPr>
        <w:t xml:space="preserve">reducers were quantified by </w:t>
      </w:r>
      <w:r w:rsidR="00D325B7" w:rsidRPr="00D03349">
        <w:rPr>
          <w:rFonts w:asciiTheme="minorHAnsi" w:hAnsiTheme="minorHAnsi" w:cstheme="minorHAnsi"/>
          <w:sz w:val="22"/>
          <w:lang w:val="en-GB"/>
        </w:rPr>
        <w:t>quantitative</w:t>
      </w:r>
      <w:r w:rsidR="008A644F" w:rsidRPr="00D03349">
        <w:rPr>
          <w:rFonts w:asciiTheme="minorHAnsi" w:hAnsiTheme="minorHAnsi" w:cstheme="minorHAnsi"/>
          <w:sz w:val="22"/>
          <w:lang w:val="en-GB"/>
        </w:rPr>
        <w:t xml:space="preserve"> PCR targeting sequences of the</w:t>
      </w:r>
      <w:r w:rsidR="00746E3B" w:rsidRPr="00D03349">
        <w:rPr>
          <w:rFonts w:asciiTheme="minorHAnsi" w:hAnsiTheme="minorHAnsi" w:cstheme="minorHAnsi"/>
          <w:sz w:val="22"/>
          <w:lang w:val="en-GB"/>
        </w:rPr>
        <w:t xml:space="preserve"> </w:t>
      </w:r>
      <w:r w:rsidR="00A92F2B" w:rsidRPr="00D03349">
        <w:rPr>
          <w:rFonts w:asciiTheme="minorHAnsi" w:hAnsiTheme="minorHAnsi" w:cstheme="minorHAnsi"/>
          <w:sz w:val="22"/>
          <w:lang w:val="en-GB"/>
        </w:rPr>
        <w:t xml:space="preserve">following </w:t>
      </w:r>
      <w:r w:rsidR="008A644F" w:rsidRPr="00D03349">
        <w:rPr>
          <w:rFonts w:asciiTheme="minorHAnsi" w:hAnsiTheme="minorHAnsi" w:cstheme="minorHAnsi"/>
          <w:sz w:val="22"/>
          <w:lang w:val="en-GB"/>
        </w:rPr>
        <w:t>genes</w:t>
      </w:r>
      <w:r w:rsidR="00D06DD4" w:rsidRPr="00D03349">
        <w:rPr>
          <w:rFonts w:asciiTheme="minorHAnsi" w:hAnsiTheme="minorHAnsi" w:cstheme="minorHAnsi"/>
          <w:sz w:val="22"/>
          <w:lang w:val="en-GB"/>
        </w:rPr>
        <w:t xml:space="preserve"> </w:t>
      </w:r>
      <w:r w:rsidR="00803750" w:rsidRPr="00D03349">
        <w:rPr>
          <w:rFonts w:asciiTheme="minorHAnsi" w:hAnsiTheme="minorHAnsi" w:cstheme="minorHAnsi"/>
          <w:sz w:val="22"/>
          <w:lang w:val="en-GB"/>
        </w:rPr>
        <w:fldChar w:fldCharType="begin">
          <w:fldData xml:space="preserve">PEVuZE5vdGU+PENpdGU+PEF1dGhvcj5NYTwvQXV0aG9yPjxZZWFyPjIwMTY8L1llYXI+PFJlY051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</w:fldData>
        </w:fldChar>
      </w:r>
      <w:r w:rsidR="005E65FF">
        <w:rPr>
          <w:rFonts w:asciiTheme="minorHAnsi" w:hAnsiTheme="minorHAnsi" w:cstheme="minorHAnsi"/>
          <w:sz w:val="22"/>
          <w:lang w:val="en-GB"/>
        </w:rPr>
        <w:instrText xml:space="preserve"> ADDIN EN.CITE </w:instrText>
      </w:r>
      <w:r w:rsidR="005E65FF">
        <w:rPr>
          <w:rFonts w:asciiTheme="minorHAnsi" w:hAnsiTheme="minorHAnsi" w:cstheme="minorHAnsi"/>
          <w:sz w:val="22"/>
          <w:lang w:val="en-GB"/>
        </w:rPr>
        <w:fldChar w:fldCharType="begin">
          <w:fldData xml:space="preserve">PEVuZE5vdGU+PENpdGU+PEF1dGhvcj5NYTwvQXV0aG9yPjxZZWFyPjIwMTY8L1llYXI+PFJlY051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</w:fldData>
        </w:fldChar>
      </w:r>
      <w:r w:rsidR="005E65FF">
        <w:rPr>
          <w:rFonts w:asciiTheme="minorHAnsi" w:hAnsiTheme="minorHAnsi" w:cstheme="minorHAnsi"/>
          <w:sz w:val="22"/>
          <w:lang w:val="en-GB"/>
        </w:rPr>
        <w:instrText xml:space="preserve"> ADDIN EN.CITE.DATA </w:instrText>
      </w:r>
      <w:r w:rsidR="005E65FF">
        <w:rPr>
          <w:rFonts w:asciiTheme="minorHAnsi" w:hAnsiTheme="minorHAnsi" w:cstheme="minorHAnsi"/>
          <w:sz w:val="22"/>
          <w:lang w:val="en-GB"/>
        </w:rPr>
      </w:r>
      <w:r w:rsidR="005E65FF">
        <w:rPr>
          <w:rFonts w:asciiTheme="minorHAnsi" w:hAnsiTheme="minorHAnsi" w:cstheme="minorHAnsi"/>
          <w:sz w:val="22"/>
          <w:lang w:val="en-GB"/>
        </w:rPr>
        <w:fldChar w:fldCharType="end"/>
      </w:r>
      <w:r w:rsidR="00803750" w:rsidRPr="00D03349">
        <w:rPr>
          <w:rFonts w:asciiTheme="minorHAnsi" w:hAnsiTheme="minorHAnsi" w:cstheme="minorHAnsi"/>
          <w:sz w:val="22"/>
          <w:lang w:val="en-GB"/>
        </w:rPr>
      </w:r>
      <w:r w:rsidR="00803750" w:rsidRPr="00D03349">
        <w:rPr>
          <w:rFonts w:asciiTheme="minorHAnsi" w:hAnsiTheme="minorHAnsi" w:cstheme="minorHAnsi"/>
          <w:sz w:val="22"/>
          <w:lang w:val="en-GB"/>
        </w:rPr>
        <w:fldChar w:fldCharType="separate"/>
      </w:r>
      <w:r w:rsidR="005E65FF">
        <w:rPr>
          <w:rFonts w:asciiTheme="minorHAnsi" w:hAnsiTheme="minorHAnsi" w:cstheme="minorHAnsi"/>
          <w:noProof/>
          <w:sz w:val="22"/>
          <w:lang w:val="en-GB"/>
        </w:rPr>
        <w:t>(Ma et al., 2016)</w:t>
      </w:r>
      <w:r w:rsidR="00803750" w:rsidRPr="00D03349">
        <w:rPr>
          <w:rFonts w:asciiTheme="minorHAnsi" w:hAnsiTheme="minorHAnsi" w:cstheme="minorHAnsi"/>
          <w:sz w:val="22"/>
          <w:lang w:val="en-GB"/>
        </w:rPr>
        <w:fldChar w:fldCharType="end"/>
      </w:r>
      <w:r w:rsidR="00756E4D" w:rsidRPr="00D03349">
        <w:rPr>
          <w:rFonts w:asciiTheme="minorHAnsi" w:hAnsiTheme="minorHAnsi" w:cstheme="minorHAnsi"/>
          <w:sz w:val="22"/>
          <w:lang w:val="en-GB"/>
        </w:rPr>
        <w:t>:</w:t>
      </w:r>
      <w:r w:rsidR="008A644F" w:rsidRPr="00D03349">
        <w:rPr>
          <w:rFonts w:asciiTheme="minorHAnsi" w:hAnsiTheme="minorHAnsi" w:cstheme="minorHAnsi"/>
          <w:sz w:val="22"/>
          <w:lang w:val="en-GB"/>
        </w:rPr>
        <w:t xml:space="preserve"> </w:t>
      </w:r>
      <w:proofErr w:type="spellStart"/>
      <w:r w:rsidR="008A644F" w:rsidRPr="00D03349">
        <w:rPr>
          <w:rFonts w:asciiTheme="minorHAnsi" w:hAnsiTheme="minorHAnsi" w:cstheme="minorHAnsi"/>
          <w:i/>
          <w:sz w:val="22"/>
          <w:lang w:val="en-GB"/>
        </w:rPr>
        <w:t>nifH</w:t>
      </w:r>
      <w:proofErr w:type="spellEnd"/>
      <w:r w:rsidR="00536E6F" w:rsidRPr="00D03349">
        <w:rPr>
          <w:rFonts w:asciiTheme="minorHAnsi" w:hAnsiTheme="minorHAnsi" w:cstheme="minorHAnsi"/>
          <w:i/>
          <w:sz w:val="22"/>
          <w:lang w:val="en-GB"/>
        </w:rPr>
        <w:t xml:space="preserve"> </w:t>
      </w:r>
      <w:r w:rsidR="008A644F" w:rsidRPr="00D03349">
        <w:rPr>
          <w:rFonts w:asciiTheme="minorHAnsi" w:hAnsiTheme="minorHAnsi" w:cstheme="minorHAnsi"/>
          <w:sz w:val="22"/>
          <w:lang w:val="en-GB"/>
        </w:rPr>
        <w:t>(coding for the nitrogenase</w:t>
      </w:r>
      <w:r w:rsidR="00BC14AE" w:rsidRPr="00D03349">
        <w:rPr>
          <w:rFonts w:asciiTheme="minorHAnsi" w:hAnsiTheme="minorHAnsi" w:cstheme="minorHAnsi"/>
          <w:sz w:val="22"/>
          <w:lang w:val="en-GB"/>
        </w:rPr>
        <w:t xml:space="preserve">); </w:t>
      </w:r>
      <w:r w:rsidR="008A644F" w:rsidRPr="00D03349">
        <w:rPr>
          <w:rFonts w:asciiTheme="minorHAnsi" w:hAnsiTheme="minorHAnsi" w:cstheme="minorHAnsi"/>
          <w:sz w:val="22"/>
          <w:lang w:val="en-GB"/>
        </w:rPr>
        <w:t xml:space="preserve">bacterial </w:t>
      </w:r>
      <w:proofErr w:type="spellStart"/>
      <w:r w:rsidR="008A644F" w:rsidRPr="00D03349">
        <w:rPr>
          <w:rFonts w:asciiTheme="minorHAnsi" w:hAnsiTheme="minorHAnsi" w:cstheme="minorHAnsi"/>
          <w:i/>
          <w:sz w:val="22"/>
          <w:lang w:val="en-GB"/>
        </w:rPr>
        <w:t>amoA</w:t>
      </w:r>
      <w:proofErr w:type="spellEnd"/>
      <w:r w:rsidR="008A644F" w:rsidRPr="00D03349">
        <w:rPr>
          <w:rFonts w:asciiTheme="minorHAnsi" w:hAnsiTheme="minorHAnsi" w:cstheme="minorHAnsi"/>
          <w:sz w:val="22"/>
          <w:lang w:val="en-GB"/>
        </w:rPr>
        <w:t xml:space="preserve"> (coding for the </w:t>
      </w:r>
      <w:r w:rsidR="00BC14AE" w:rsidRPr="00D03349">
        <w:rPr>
          <w:rFonts w:asciiTheme="minorHAnsi" w:hAnsiTheme="minorHAnsi" w:cstheme="minorHAnsi"/>
          <w:sz w:val="22"/>
          <w:lang w:val="en-GB"/>
        </w:rPr>
        <w:t xml:space="preserve">bacterial </w:t>
      </w:r>
      <w:r w:rsidR="008A644F" w:rsidRPr="00D03349">
        <w:rPr>
          <w:rFonts w:asciiTheme="minorHAnsi" w:hAnsiTheme="minorHAnsi" w:cstheme="minorHAnsi"/>
          <w:sz w:val="22"/>
          <w:lang w:val="en-GB"/>
        </w:rPr>
        <w:t>ammonia monooxygenase</w:t>
      </w:r>
      <w:bookmarkStart w:id="126" w:name="OLE_LINK3"/>
      <w:bookmarkStart w:id="127" w:name="OLE_LINK18"/>
      <w:r w:rsidR="00BC14AE" w:rsidRPr="00D03349">
        <w:rPr>
          <w:rFonts w:asciiTheme="minorHAnsi" w:hAnsiTheme="minorHAnsi" w:cstheme="minorHAnsi"/>
          <w:sz w:val="22"/>
          <w:lang w:val="en-GB"/>
        </w:rPr>
        <w:t xml:space="preserve">); </w:t>
      </w:r>
      <w:proofErr w:type="spellStart"/>
      <w:r w:rsidR="00677C2D" w:rsidRPr="00D03349">
        <w:rPr>
          <w:rFonts w:asciiTheme="minorHAnsi" w:hAnsiTheme="minorHAnsi" w:cstheme="minorHAnsi"/>
          <w:i/>
          <w:sz w:val="22"/>
          <w:lang w:val="en-GB"/>
        </w:rPr>
        <w:t>nxrA</w:t>
      </w:r>
      <w:proofErr w:type="spellEnd"/>
      <w:r w:rsidR="00677C2D" w:rsidRPr="00D03349">
        <w:rPr>
          <w:rFonts w:asciiTheme="minorHAnsi" w:hAnsiTheme="minorHAnsi" w:cstheme="minorHAnsi"/>
          <w:sz w:val="22"/>
          <w:lang w:val="en-GB"/>
        </w:rPr>
        <w:t xml:space="preserve"> (coding for nitrite </w:t>
      </w:r>
      <w:proofErr w:type="spellStart"/>
      <w:r w:rsidR="00677C2D" w:rsidRPr="00D03349">
        <w:rPr>
          <w:rFonts w:asciiTheme="minorHAnsi" w:hAnsiTheme="minorHAnsi" w:cstheme="minorHAnsi"/>
          <w:sz w:val="22"/>
          <w:lang w:val="en-GB"/>
        </w:rPr>
        <w:t>oxido</w:t>
      </w:r>
      <w:proofErr w:type="spellEnd"/>
      <w:r w:rsidR="00677C2D" w:rsidRPr="00D03349">
        <w:rPr>
          <w:rFonts w:asciiTheme="minorHAnsi" w:hAnsiTheme="minorHAnsi" w:cstheme="minorHAnsi"/>
          <w:sz w:val="22"/>
          <w:lang w:val="en-GB"/>
        </w:rPr>
        <w:t>-reductase specific of</w:t>
      </w:r>
      <w:r w:rsidR="00762328" w:rsidRPr="00D03349">
        <w:rPr>
          <w:rFonts w:asciiTheme="minorHAnsi" w:hAnsiTheme="minorHAnsi" w:cstheme="minorHAnsi"/>
          <w:sz w:val="22"/>
          <w:lang w:val="en-GB"/>
        </w:rPr>
        <w:t xml:space="preserve"> the bacterial genus</w:t>
      </w:r>
      <w:r w:rsidR="00677C2D" w:rsidRPr="00D03349">
        <w:rPr>
          <w:rFonts w:asciiTheme="minorHAnsi" w:hAnsiTheme="minorHAnsi" w:cstheme="minorHAnsi"/>
          <w:sz w:val="22"/>
          <w:lang w:val="en-GB"/>
        </w:rPr>
        <w:t xml:space="preserve"> </w:t>
      </w:r>
      <w:r w:rsidR="00677C2D" w:rsidRPr="00D03349">
        <w:rPr>
          <w:rFonts w:asciiTheme="minorHAnsi" w:hAnsiTheme="minorHAnsi" w:cstheme="minorHAnsi"/>
          <w:i/>
          <w:sz w:val="22"/>
          <w:lang w:val="en-GB"/>
        </w:rPr>
        <w:t>Nitrobacter</w:t>
      </w:r>
      <w:r w:rsidR="00BC14AE" w:rsidRPr="00D03349">
        <w:rPr>
          <w:rFonts w:asciiTheme="minorHAnsi" w:hAnsiTheme="minorHAnsi" w:cstheme="minorHAnsi"/>
          <w:sz w:val="22"/>
          <w:lang w:val="en-GB"/>
        </w:rPr>
        <w:t xml:space="preserve">); </w:t>
      </w:r>
      <w:proofErr w:type="spellStart"/>
      <w:r w:rsidR="008A644F" w:rsidRPr="00D03349">
        <w:rPr>
          <w:rFonts w:asciiTheme="minorHAnsi" w:hAnsiTheme="minorHAnsi" w:cstheme="minorHAnsi"/>
          <w:i/>
          <w:iCs/>
          <w:sz w:val="22"/>
          <w:lang w:val="en-GB"/>
        </w:rPr>
        <w:t>16S</w:t>
      </w:r>
      <w:bookmarkEnd w:id="126"/>
      <w:bookmarkEnd w:id="127"/>
      <w:proofErr w:type="spellEnd"/>
      <w:r w:rsidR="001E235C" w:rsidRPr="00D03349">
        <w:rPr>
          <w:rFonts w:asciiTheme="minorHAnsi" w:hAnsiTheme="minorHAnsi" w:cstheme="minorHAnsi"/>
          <w:sz w:val="22"/>
          <w:lang w:val="en-GB"/>
        </w:rPr>
        <w:t xml:space="preserve"> specific of</w:t>
      </w:r>
      <w:r w:rsidR="00762328" w:rsidRPr="00D03349">
        <w:rPr>
          <w:rFonts w:asciiTheme="minorHAnsi" w:hAnsiTheme="minorHAnsi" w:cstheme="minorHAnsi"/>
          <w:sz w:val="22"/>
          <w:lang w:val="en-GB"/>
        </w:rPr>
        <w:t xml:space="preserve"> the bacterial genus</w:t>
      </w:r>
      <w:r w:rsidR="001E235C" w:rsidRPr="00D03349">
        <w:rPr>
          <w:rFonts w:asciiTheme="minorHAnsi" w:hAnsiTheme="minorHAnsi" w:cstheme="minorHAnsi"/>
          <w:sz w:val="22"/>
          <w:lang w:val="en-GB"/>
        </w:rPr>
        <w:t xml:space="preserve"> </w:t>
      </w:r>
      <w:proofErr w:type="spellStart"/>
      <w:r w:rsidR="001E235C" w:rsidRPr="00D03349">
        <w:rPr>
          <w:rFonts w:asciiTheme="minorHAnsi" w:hAnsiTheme="minorHAnsi" w:cstheme="minorHAnsi"/>
          <w:i/>
          <w:sz w:val="22"/>
          <w:lang w:val="en-GB"/>
        </w:rPr>
        <w:t>Nitrospira</w:t>
      </w:r>
      <w:proofErr w:type="spellEnd"/>
      <w:r w:rsidR="00BC14AE" w:rsidRPr="00D03349">
        <w:rPr>
          <w:rFonts w:asciiTheme="minorHAnsi" w:hAnsiTheme="minorHAnsi" w:cstheme="minorHAnsi"/>
          <w:sz w:val="22"/>
          <w:lang w:val="en-GB"/>
        </w:rPr>
        <w:t xml:space="preserve">; </w:t>
      </w:r>
      <w:proofErr w:type="spellStart"/>
      <w:r w:rsidR="008A644F" w:rsidRPr="00D03349">
        <w:rPr>
          <w:rFonts w:asciiTheme="minorHAnsi" w:hAnsiTheme="minorHAnsi" w:cstheme="minorHAnsi"/>
          <w:i/>
          <w:sz w:val="22"/>
          <w:lang w:val="en-GB"/>
        </w:rPr>
        <w:t>narG</w:t>
      </w:r>
      <w:proofErr w:type="spellEnd"/>
      <w:r w:rsidR="001E235C" w:rsidRPr="00D03349">
        <w:rPr>
          <w:rFonts w:asciiTheme="minorHAnsi" w:hAnsiTheme="minorHAnsi" w:cstheme="minorHAnsi"/>
          <w:i/>
          <w:sz w:val="22"/>
          <w:lang w:val="en-GB"/>
        </w:rPr>
        <w:t xml:space="preserve"> </w:t>
      </w:r>
      <w:r w:rsidR="008A644F" w:rsidRPr="00D03349">
        <w:rPr>
          <w:rFonts w:asciiTheme="minorHAnsi" w:hAnsiTheme="minorHAnsi" w:cstheme="minorHAnsi"/>
          <w:sz w:val="22"/>
          <w:lang w:val="en-GB"/>
        </w:rPr>
        <w:t>(coding nitrate reductase</w:t>
      </w:r>
      <w:r w:rsidR="00BC14AE" w:rsidRPr="00D03349">
        <w:rPr>
          <w:rFonts w:asciiTheme="minorHAnsi" w:hAnsiTheme="minorHAnsi" w:cstheme="minorHAnsi"/>
          <w:sz w:val="22"/>
          <w:lang w:val="en-GB"/>
        </w:rPr>
        <w:t xml:space="preserve">); </w:t>
      </w:r>
      <w:proofErr w:type="spellStart"/>
      <w:r w:rsidR="008A644F" w:rsidRPr="00D03349">
        <w:rPr>
          <w:rFonts w:asciiTheme="minorHAnsi" w:hAnsiTheme="minorHAnsi" w:cstheme="minorHAnsi"/>
          <w:i/>
          <w:sz w:val="22"/>
          <w:lang w:val="en-GB"/>
        </w:rPr>
        <w:t>nirK</w:t>
      </w:r>
      <w:proofErr w:type="spellEnd"/>
      <w:r w:rsidR="008A644F" w:rsidRPr="00D03349">
        <w:rPr>
          <w:rFonts w:asciiTheme="minorHAnsi" w:hAnsiTheme="minorHAnsi" w:cstheme="minorHAnsi"/>
          <w:i/>
          <w:sz w:val="22"/>
          <w:lang w:val="en-GB"/>
        </w:rPr>
        <w:t xml:space="preserve"> </w:t>
      </w:r>
      <w:r w:rsidR="008A644F" w:rsidRPr="00D03349">
        <w:rPr>
          <w:rFonts w:asciiTheme="minorHAnsi" w:hAnsiTheme="minorHAnsi" w:cstheme="minorHAnsi"/>
          <w:sz w:val="22"/>
          <w:lang w:val="en-GB"/>
        </w:rPr>
        <w:t xml:space="preserve">and </w:t>
      </w:r>
      <w:proofErr w:type="spellStart"/>
      <w:r w:rsidR="008A644F" w:rsidRPr="00D03349">
        <w:rPr>
          <w:rFonts w:asciiTheme="minorHAnsi" w:hAnsiTheme="minorHAnsi" w:cstheme="minorHAnsi"/>
          <w:i/>
          <w:sz w:val="22"/>
          <w:lang w:val="en-GB"/>
        </w:rPr>
        <w:t>nirS</w:t>
      </w:r>
      <w:proofErr w:type="spellEnd"/>
      <w:r w:rsidR="001E235C" w:rsidRPr="00D03349">
        <w:rPr>
          <w:rFonts w:asciiTheme="minorHAnsi" w:hAnsiTheme="minorHAnsi" w:cstheme="minorHAnsi"/>
          <w:i/>
          <w:sz w:val="22"/>
          <w:lang w:val="en-GB"/>
        </w:rPr>
        <w:t xml:space="preserve"> </w:t>
      </w:r>
      <w:r w:rsidR="00A32D6E" w:rsidRPr="00D03349">
        <w:rPr>
          <w:rFonts w:asciiTheme="minorHAnsi" w:hAnsiTheme="minorHAnsi" w:cstheme="minorHAnsi"/>
          <w:sz w:val="22"/>
          <w:lang w:val="en-GB"/>
        </w:rPr>
        <w:t>(both coding for a</w:t>
      </w:r>
      <w:r w:rsidR="008A644F" w:rsidRPr="00D03349">
        <w:rPr>
          <w:rFonts w:asciiTheme="minorHAnsi" w:hAnsiTheme="minorHAnsi" w:cstheme="minorHAnsi"/>
          <w:sz w:val="22"/>
          <w:lang w:val="en-GB"/>
        </w:rPr>
        <w:t xml:space="preserve"> </w:t>
      </w:r>
      <w:bookmarkStart w:id="128" w:name="OLE_LINK44"/>
      <w:bookmarkStart w:id="129" w:name="OLE_LINK45"/>
      <w:r w:rsidR="008A644F" w:rsidRPr="00D03349">
        <w:rPr>
          <w:rFonts w:asciiTheme="minorHAnsi" w:hAnsiTheme="minorHAnsi" w:cstheme="minorHAnsi"/>
          <w:sz w:val="22"/>
          <w:lang w:val="en-GB"/>
        </w:rPr>
        <w:t>nitrite reductase</w:t>
      </w:r>
      <w:bookmarkEnd w:id="128"/>
      <w:bookmarkEnd w:id="129"/>
      <w:r w:rsidR="00BC14AE" w:rsidRPr="00D03349">
        <w:rPr>
          <w:rFonts w:asciiTheme="minorHAnsi" w:hAnsiTheme="minorHAnsi" w:cstheme="minorHAnsi"/>
          <w:sz w:val="22"/>
          <w:lang w:val="en-GB"/>
        </w:rPr>
        <w:t xml:space="preserve">); </w:t>
      </w:r>
      <w:r w:rsidR="008A644F" w:rsidRPr="00D03349">
        <w:rPr>
          <w:rFonts w:asciiTheme="minorHAnsi" w:hAnsiTheme="minorHAnsi" w:cstheme="minorHAnsi"/>
          <w:sz w:val="22"/>
          <w:lang w:val="en-GB"/>
        </w:rPr>
        <w:t xml:space="preserve">and </w:t>
      </w:r>
      <w:proofErr w:type="spellStart"/>
      <w:r w:rsidR="008A644F" w:rsidRPr="00D03349">
        <w:rPr>
          <w:rFonts w:asciiTheme="minorHAnsi" w:hAnsiTheme="minorHAnsi" w:cstheme="minorHAnsi"/>
          <w:i/>
          <w:sz w:val="22"/>
          <w:lang w:val="en-GB"/>
        </w:rPr>
        <w:t>nosZ</w:t>
      </w:r>
      <w:r w:rsidR="001E235C" w:rsidRPr="00D03349">
        <w:rPr>
          <w:rFonts w:asciiTheme="minorHAnsi" w:hAnsiTheme="minorHAnsi" w:cstheme="minorHAnsi"/>
          <w:sz w:val="22"/>
          <w:lang w:val="en-GB"/>
        </w:rPr>
        <w:t>1</w:t>
      </w:r>
      <w:proofErr w:type="spellEnd"/>
      <w:r w:rsidR="001E235C" w:rsidRPr="00D03349">
        <w:rPr>
          <w:rFonts w:asciiTheme="minorHAnsi" w:hAnsiTheme="minorHAnsi" w:cstheme="minorHAnsi"/>
          <w:sz w:val="22"/>
          <w:lang w:val="en-GB"/>
        </w:rPr>
        <w:t xml:space="preserve"> </w:t>
      </w:r>
      <w:r w:rsidR="00A32D6E" w:rsidRPr="00D03349">
        <w:rPr>
          <w:rFonts w:asciiTheme="minorHAnsi" w:hAnsiTheme="minorHAnsi" w:cstheme="minorHAnsi"/>
          <w:sz w:val="22"/>
          <w:lang w:val="en-GB"/>
        </w:rPr>
        <w:t xml:space="preserve">and </w:t>
      </w:r>
      <w:r w:rsidR="00A32D6E" w:rsidRPr="00D03349">
        <w:rPr>
          <w:rFonts w:asciiTheme="minorHAnsi" w:hAnsiTheme="minorHAnsi" w:cstheme="minorHAnsi"/>
          <w:i/>
          <w:sz w:val="22"/>
          <w:lang w:val="en-GB"/>
        </w:rPr>
        <w:t>nosZ2</w:t>
      </w:r>
      <w:r w:rsidR="00A32D6E" w:rsidRPr="00D03349">
        <w:rPr>
          <w:rFonts w:asciiTheme="minorHAnsi" w:hAnsiTheme="minorHAnsi" w:cstheme="minorHAnsi"/>
          <w:sz w:val="22"/>
          <w:lang w:val="en-GB"/>
        </w:rPr>
        <w:t xml:space="preserve"> </w:t>
      </w:r>
      <w:r w:rsidR="008A644F" w:rsidRPr="00D03349">
        <w:rPr>
          <w:rFonts w:asciiTheme="minorHAnsi" w:hAnsiTheme="minorHAnsi" w:cstheme="minorHAnsi"/>
          <w:sz w:val="22"/>
          <w:lang w:val="en-GB"/>
        </w:rPr>
        <w:t xml:space="preserve">(coding </w:t>
      </w:r>
      <w:r w:rsidR="00A32D6E" w:rsidRPr="00D03349">
        <w:rPr>
          <w:rFonts w:asciiTheme="minorHAnsi" w:hAnsiTheme="minorHAnsi" w:cstheme="minorHAnsi"/>
          <w:sz w:val="22"/>
          <w:lang w:val="en-GB"/>
        </w:rPr>
        <w:t xml:space="preserve">for </w:t>
      </w:r>
      <w:proofErr w:type="spellStart"/>
      <w:r w:rsidR="008A644F" w:rsidRPr="00D03349">
        <w:rPr>
          <w:rFonts w:asciiTheme="minorHAnsi" w:hAnsiTheme="minorHAnsi" w:cstheme="minorHAnsi"/>
          <w:sz w:val="22"/>
          <w:lang w:val="en-GB"/>
        </w:rPr>
        <w:t>N</w:t>
      </w:r>
      <w:r w:rsidR="008A644F" w:rsidRPr="00D03349">
        <w:rPr>
          <w:rFonts w:asciiTheme="minorHAnsi" w:hAnsiTheme="minorHAnsi" w:cstheme="minorHAnsi"/>
          <w:sz w:val="22"/>
          <w:vertAlign w:val="subscript"/>
          <w:lang w:val="en-GB"/>
        </w:rPr>
        <w:t>2</w:t>
      </w:r>
      <w:r w:rsidR="008A644F" w:rsidRPr="00D03349">
        <w:rPr>
          <w:rFonts w:asciiTheme="minorHAnsi" w:hAnsiTheme="minorHAnsi" w:cstheme="minorHAnsi"/>
          <w:sz w:val="22"/>
          <w:lang w:val="en-GB"/>
        </w:rPr>
        <w:t>O</w:t>
      </w:r>
      <w:proofErr w:type="spellEnd"/>
      <w:r w:rsidR="008A644F" w:rsidRPr="00D03349">
        <w:rPr>
          <w:rFonts w:asciiTheme="minorHAnsi" w:hAnsiTheme="minorHAnsi" w:cstheme="minorHAnsi"/>
          <w:sz w:val="22"/>
          <w:lang w:val="en-GB"/>
        </w:rPr>
        <w:t xml:space="preserve"> reductase). </w:t>
      </w:r>
      <w:r w:rsidR="00CE6727" w:rsidRPr="00D03349">
        <w:rPr>
          <w:rFonts w:asciiTheme="minorHAnsi" w:hAnsiTheme="minorHAnsi" w:cstheme="minorHAnsi"/>
          <w:sz w:val="22"/>
          <w:lang w:val="en-GB"/>
        </w:rPr>
        <w:t xml:space="preserve">The abundances of </w:t>
      </w:r>
      <w:r w:rsidR="00CE6727" w:rsidRPr="00D03349">
        <w:rPr>
          <w:rFonts w:asciiTheme="minorHAnsi" w:hAnsiTheme="minorHAnsi" w:cstheme="minorHAnsi"/>
          <w:i/>
          <w:sz w:val="22"/>
          <w:lang w:val="en-GB"/>
        </w:rPr>
        <w:t xml:space="preserve">Nitrobacter </w:t>
      </w:r>
      <w:r w:rsidR="00CE6727" w:rsidRPr="00D03349">
        <w:rPr>
          <w:rFonts w:asciiTheme="minorHAnsi" w:hAnsiTheme="minorHAnsi" w:cstheme="minorHAnsi"/>
          <w:sz w:val="22"/>
          <w:lang w:val="en-GB"/>
        </w:rPr>
        <w:t xml:space="preserve">and </w:t>
      </w:r>
      <w:proofErr w:type="spellStart"/>
      <w:r w:rsidR="00493A9B" w:rsidRPr="00D03349">
        <w:rPr>
          <w:rFonts w:asciiTheme="minorHAnsi" w:hAnsiTheme="minorHAnsi" w:cstheme="minorHAnsi"/>
          <w:i/>
          <w:sz w:val="22"/>
          <w:lang w:val="en-GB"/>
        </w:rPr>
        <w:t>nosZ2</w:t>
      </w:r>
      <w:r w:rsidR="00CE6727" w:rsidRPr="00D03349">
        <w:rPr>
          <w:rFonts w:asciiTheme="minorHAnsi" w:hAnsiTheme="minorHAnsi" w:cstheme="minorHAnsi"/>
          <w:sz w:val="22"/>
          <w:lang w:val="en-GB"/>
        </w:rPr>
        <w:t>-</w:t>
      </w:r>
      <w:r w:rsidR="00493A9B" w:rsidRPr="00D03349">
        <w:rPr>
          <w:rFonts w:asciiTheme="minorHAnsi" w:hAnsiTheme="minorHAnsi" w:cstheme="minorHAnsi"/>
          <w:sz w:val="22"/>
          <w:lang w:val="en-GB"/>
        </w:rPr>
        <w:t>N</w:t>
      </w:r>
      <w:r w:rsidR="00493A9B" w:rsidRPr="00D03349">
        <w:rPr>
          <w:rFonts w:asciiTheme="minorHAnsi" w:hAnsiTheme="minorHAnsi" w:cstheme="minorHAnsi"/>
          <w:sz w:val="22"/>
          <w:vertAlign w:val="subscript"/>
          <w:lang w:val="en-GB"/>
        </w:rPr>
        <w:t>2</w:t>
      </w:r>
      <w:r w:rsidR="00493A9B" w:rsidRPr="00D03349">
        <w:rPr>
          <w:rFonts w:asciiTheme="minorHAnsi" w:hAnsiTheme="minorHAnsi" w:cstheme="minorHAnsi"/>
          <w:sz w:val="22"/>
          <w:lang w:val="en-GB"/>
        </w:rPr>
        <w:t>O</w:t>
      </w:r>
      <w:proofErr w:type="spellEnd"/>
      <w:r w:rsidR="00CE6727" w:rsidRPr="00D03349">
        <w:rPr>
          <w:rFonts w:asciiTheme="minorHAnsi" w:hAnsiTheme="minorHAnsi" w:cstheme="minorHAnsi"/>
          <w:sz w:val="22"/>
          <w:lang w:val="en-GB"/>
        </w:rPr>
        <w:t xml:space="preserve"> reducers were quantified on a </w:t>
      </w:r>
      <w:proofErr w:type="spellStart"/>
      <w:r w:rsidR="00CE6727" w:rsidRPr="00D03349">
        <w:rPr>
          <w:rFonts w:asciiTheme="minorHAnsi" w:hAnsiTheme="minorHAnsi" w:cstheme="minorHAnsi"/>
          <w:sz w:val="22"/>
          <w:lang w:val="en-GB"/>
        </w:rPr>
        <w:t>lightcycler</w:t>
      </w:r>
      <w:proofErr w:type="spellEnd"/>
      <w:r w:rsidR="00CE6727" w:rsidRPr="00D03349">
        <w:rPr>
          <w:rFonts w:asciiTheme="minorHAnsi" w:hAnsiTheme="minorHAnsi" w:cstheme="minorHAnsi"/>
          <w:sz w:val="22"/>
          <w:lang w:val="en-GB"/>
        </w:rPr>
        <w:t xml:space="preserve"> 480 (Roche </w:t>
      </w:r>
      <w:proofErr w:type="spellStart"/>
      <w:r w:rsidR="00CE6727" w:rsidRPr="00D03349">
        <w:rPr>
          <w:rFonts w:asciiTheme="minorHAnsi" w:hAnsiTheme="minorHAnsi" w:cstheme="minorHAnsi"/>
          <w:sz w:val="22"/>
          <w:lang w:val="en-GB"/>
        </w:rPr>
        <w:t>Dignostic</w:t>
      </w:r>
      <w:proofErr w:type="spellEnd"/>
      <w:r w:rsidR="00CE6727" w:rsidRPr="00D03349">
        <w:rPr>
          <w:rFonts w:asciiTheme="minorHAnsi" w:hAnsiTheme="minorHAnsi" w:cstheme="minorHAnsi"/>
          <w:sz w:val="22"/>
          <w:lang w:val="en-GB"/>
        </w:rPr>
        <w:t xml:space="preserve">, </w:t>
      </w:r>
      <w:proofErr w:type="spellStart"/>
      <w:r w:rsidR="00CE6727" w:rsidRPr="00D03349">
        <w:rPr>
          <w:rFonts w:asciiTheme="minorHAnsi" w:hAnsiTheme="minorHAnsi" w:cstheme="minorHAnsi"/>
          <w:sz w:val="22"/>
          <w:lang w:val="en-GB"/>
        </w:rPr>
        <w:t>Meylan</w:t>
      </w:r>
      <w:proofErr w:type="spellEnd"/>
      <w:r w:rsidR="00CE6727" w:rsidRPr="00D03349">
        <w:rPr>
          <w:rFonts w:asciiTheme="minorHAnsi" w:hAnsiTheme="minorHAnsi" w:cstheme="minorHAnsi"/>
          <w:sz w:val="22"/>
          <w:lang w:val="en-GB"/>
        </w:rPr>
        <w:t>, France) using 20</w:t>
      </w:r>
      <w:r w:rsidR="0071513F" w:rsidRPr="00D03349">
        <w:rPr>
          <w:rFonts w:asciiTheme="minorHAnsi" w:hAnsiTheme="minorHAnsi" w:cstheme="minorHAnsi"/>
          <w:sz w:val="22"/>
          <w:lang w:val="en-GB"/>
        </w:rPr>
        <w:t xml:space="preserve"> </w:t>
      </w:r>
      <w:proofErr w:type="spellStart"/>
      <w:r w:rsidR="00CE6727" w:rsidRPr="00D03349">
        <w:rPr>
          <w:rFonts w:asciiTheme="minorHAnsi" w:hAnsiTheme="minorHAnsi" w:cstheme="minorHAnsi"/>
          <w:sz w:val="22"/>
          <w:lang w:val="en-GB"/>
        </w:rPr>
        <w:t>ul</w:t>
      </w:r>
      <w:proofErr w:type="spellEnd"/>
      <w:r w:rsidR="00CE6727" w:rsidRPr="00D03349">
        <w:rPr>
          <w:rFonts w:asciiTheme="minorHAnsi" w:hAnsiTheme="minorHAnsi" w:cstheme="minorHAnsi"/>
          <w:sz w:val="22"/>
          <w:lang w:val="en-GB"/>
        </w:rPr>
        <w:t xml:space="preserve"> reaction volume with 40</w:t>
      </w:r>
      <w:r w:rsidR="0071513F" w:rsidRPr="00D03349">
        <w:rPr>
          <w:rFonts w:asciiTheme="minorHAnsi" w:hAnsiTheme="minorHAnsi" w:cstheme="minorHAnsi"/>
          <w:sz w:val="22"/>
          <w:lang w:val="en-GB"/>
        </w:rPr>
        <w:t xml:space="preserve"> </w:t>
      </w:r>
      <w:r w:rsidR="00CE6727" w:rsidRPr="00D03349">
        <w:rPr>
          <w:rFonts w:asciiTheme="minorHAnsi" w:hAnsiTheme="minorHAnsi" w:cstheme="minorHAnsi"/>
          <w:sz w:val="22"/>
          <w:lang w:val="en-GB"/>
        </w:rPr>
        <w:t xml:space="preserve">ng, and </w:t>
      </w:r>
      <w:r w:rsidR="00BB7A72" w:rsidRPr="00D03349">
        <w:rPr>
          <w:rFonts w:asciiTheme="minorHAnsi" w:hAnsiTheme="minorHAnsi" w:cstheme="minorHAnsi"/>
          <w:sz w:val="22"/>
          <w:lang w:val="en-GB"/>
        </w:rPr>
        <w:t xml:space="preserve">25 </w:t>
      </w:r>
      <w:proofErr w:type="spellStart"/>
      <w:r w:rsidR="00CE6727" w:rsidRPr="00D03349">
        <w:rPr>
          <w:rFonts w:asciiTheme="minorHAnsi" w:hAnsiTheme="minorHAnsi" w:cstheme="minorHAnsi"/>
          <w:sz w:val="22"/>
          <w:lang w:val="en-GB"/>
        </w:rPr>
        <w:t>ul</w:t>
      </w:r>
      <w:proofErr w:type="spellEnd"/>
      <w:r w:rsidR="00CE6727" w:rsidRPr="00D03349">
        <w:rPr>
          <w:rFonts w:asciiTheme="minorHAnsi" w:hAnsiTheme="minorHAnsi" w:cstheme="minorHAnsi"/>
          <w:sz w:val="22"/>
          <w:lang w:val="en-GB"/>
        </w:rPr>
        <w:t xml:space="preserve"> with </w:t>
      </w:r>
      <w:r w:rsidR="00BB7A72" w:rsidRPr="00D03349">
        <w:rPr>
          <w:rFonts w:asciiTheme="minorHAnsi" w:hAnsiTheme="minorHAnsi" w:cstheme="minorHAnsi"/>
          <w:sz w:val="22"/>
          <w:lang w:val="en-GB"/>
        </w:rPr>
        <w:t xml:space="preserve">20 </w:t>
      </w:r>
      <w:r w:rsidR="00CE6727" w:rsidRPr="00D03349">
        <w:rPr>
          <w:rFonts w:asciiTheme="minorHAnsi" w:hAnsiTheme="minorHAnsi" w:cstheme="minorHAnsi"/>
          <w:sz w:val="22"/>
          <w:lang w:val="en-GB"/>
        </w:rPr>
        <w:t>ng of DNA templates, and 0.</w:t>
      </w:r>
      <w:r w:rsidR="00493A9B" w:rsidRPr="00D03349">
        <w:rPr>
          <w:rFonts w:asciiTheme="minorHAnsi" w:hAnsiTheme="minorHAnsi" w:cstheme="minorHAnsi"/>
          <w:sz w:val="22"/>
          <w:lang w:val="en-GB"/>
        </w:rPr>
        <w:t>5</w:t>
      </w:r>
      <w:r w:rsidR="0071513F" w:rsidRPr="00D03349">
        <w:rPr>
          <w:rFonts w:asciiTheme="minorHAnsi" w:hAnsiTheme="minorHAnsi" w:cstheme="minorHAnsi"/>
          <w:sz w:val="22"/>
          <w:lang w:val="en-GB"/>
        </w:rPr>
        <w:t xml:space="preserve"> </w:t>
      </w:r>
      <w:proofErr w:type="spellStart"/>
      <w:r w:rsidR="00CE6727" w:rsidRPr="00D03349">
        <w:rPr>
          <w:rFonts w:asciiTheme="minorHAnsi" w:hAnsiTheme="minorHAnsi" w:cstheme="minorHAnsi"/>
          <w:sz w:val="22"/>
          <w:lang w:val="en-GB"/>
        </w:rPr>
        <w:t>uM</w:t>
      </w:r>
      <w:proofErr w:type="spellEnd"/>
      <w:r w:rsidR="00CE6727" w:rsidRPr="00D03349">
        <w:rPr>
          <w:rFonts w:asciiTheme="minorHAnsi" w:hAnsiTheme="minorHAnsi" w:cstheme="minorHAnsi"/>
          <w:sz w:val="22"/>
          <w:lang w:val="en-GB"/>
        </w:rPr>
        <w:t xml:space="preserve"> and </w:t>
      </w:r>
      <w:r w:rsidR="007C7ADC" w:rsidRPr="00D03349">
        <w:rPr>
          <w:rFonts w:asciiTheme="minorHAnsi" w:hAnsiTheme="minorHAnsi" w:cstheme="minorHAnsi"/>
          <w:sz w:val="22"/>
          <w:lang w:val="en-GB"/>
        </w:rPr>
        <w:t xml:space="preserve">1 </w:t>
      </w:r>
      <w:proofErr w:type="spellStart"/>
      <w:r w:rsidR="00CE6727" w:rsidRPr="00D03349">
        <w:rPr>
          <w:rFonts w:asciiTheme="minorHAnsi" w:hAnsiTheme="minorHAnsi" w:cstheme="minorHAnsi"/>
          <w:sz w:val="22"/>
          <w:lang w:val="en-GB"/>
        </w:rPr>
        <w:t>uM</w:t>
      </w:r>
      <w:proofErr w:type="spellEnd"/>
      <w:r w:rsidR="00CE6727" w:rsidRPr="00D03349">
        <w:rPr>
          <w:rFonts w:asciiTheme="minorHAnsi" w:hAnsiTheme="minorHAnsi" w:cstheme="minorHAnsi"/>
          <w:sz w:val="22"/>
          <w:lang w:val="en-GB"/>
        </w:rPr>
        <w:t xml:space="preserve"> of each primer, respectively.</w:t>
      </w:r>
      <w:r w:rsidR="00A127BE" w:rsidRPr="00D03349">
        <w:rPr>
          <w:rFonts w:asciiTheme="minorHAnsi" w:hAnsiTheme="minorHAnsi" w:cstheme="minorHAnsi"/>
          <w:color w:val="FF0000"/>
          <w:sz w:val="22"/>
          <w:lang w:val="en-GB"/>
        </w:rPr>
        <w:t xml:space="preserve"> </w:t>
      </w:r>
      <w:r w:rsidR="008A644F" w:rsidRPr="00D03349">
        <w:rPr>
          <w:rFonts w:asciiTheme="minorHAnsi" w:hAnsiTheme="minorHAnsi" w:cstheme="minorHAnsi"/>
          <w:sz w:val="22"/>
          <w:lang w:val="en-GB"/>
        </w:rPr>
        <w:t xml:space="preserve">The abundances of </w:t>
      </w:r>
      <w:r w:rsidR="00A127BE" w:rsidRPr="00D03349">
        <w:rPr>
          <w:rFonts w:asciiTheme="minorHAnsi" w:hAnsiTheme="minorHAnsi" w:cstheme="minorHAnsi"/>
          <w:sz w:val="22"/>
          <w:lang w:val="en-GB"/>
        </w:rPr>
        <w:t xml:space="preserve">the </w:t>
      </w:r>
      <w:r w:rsidR="00AF781B" w:rsidRPr="00D03349">
        <w:rPr>
          <w:rFonts w:asciiTheme="minorHAnsi" w:hAnsiTheme="minorHAnsi" w:cstheme="minorHAnsi"/>
          <w:sz w:val="22"/>
          <w:lang w:val="en-GB"/>
        </w:rPr>
        <w:t xml:space="preserve">seven </w:t>
      </w:r>
      <w:r w:rsidR="00A127BE" w:rsidRPr="00D03349">
        <w:rPr>
          <w:rFonts w:asciiTheme="minorHAnsi" w:hAnsiTheme="minorHAnsi" w:cstheme="minorHAnsi"/>
          <w:sz w:val="22"/>
          <w:lang w:val="en-GB"/>
        </w:rPr>
        <w:t xml:space="preserve">other </w:t>
      </w:r>
      <w:r w:rsidR="00AA264A" w:rsidRPr="00D03349">
        <w:rPr>
          <w:rFonts w:asciiTheme="minorHAnsi" w:hAnsiTheme="minorHAnsi" w:cstheme="minorHAnsi"/>
          <w:sz w:val="22"/>
          <w:lang w:val="en-GB"/>
        </w:rPr>
        <w:t>groups</w:t>
      </w:r>
      <w:r w:rsidR="008A644F" w:rsidRPr="00D03349">
        <w:rPr>
          <w:rFonts w:asciiTheme="minorHAnsi" w:hAnsiTheme="minorHAnsi" w:cstheme="minorHAnsi"/>
          <w:sz w:val="22"/>
          <w:lang w:val="en-GB"/>
        </w:rPr>
        <w:t xml:space="preserve"> were quantified on an</w:t>
      </w:r>
      <w:r w:rsidR="00A064DC" w:rsidRPr="00D03349">
        <w:rPr>
          <w:rFonts w:asciiTheme="minorHAnsi" w:hAnsiTheme="minorHAnsi" w:cstheme="minorHAnsi"/>
          <w:sz w:val="22"/>
          <w:lang w:val="en-GB"/>
        </w:rPr>
        <w:t xml:space="preserve"> </w:t>
      </w:r>
      <w:proofErr w:type="spellStart"/>
      <w:r w:rsidR="008A644F" w:rsidRPr="00D03349">
        <w:rPr>
          <w:rFonts w:asciiTheme="minorHAnsi" w:hAnsiTheme="minorHAnsi" w:cstheme="minorHAnsi"/>
          <w:sz w:val="22"/>
          <w:lang w:val="en-GB"/>
        </w:rPr>
        <w:t>iCycler</w:t>
      </w:r>
      <w:proofErr w:type="spellEnd"/>
      <w:r w:rsidR="008A644F" w:rsidRPr="00D03349">
        <w:rPr>
          <w:rFonts w:asciiTheme="minorHAnsi" w:hAnsiTheme="minorHAnsi" w:cstheme="minorHAnsi"/>
          <w:sz w:val="22"/>
          <w:lang w:val="en-GB"/>
        </w:rPr>
        <w:t xml:space="preserve"> </w:t>
      </w:r>
      <w:proofErr w:type="spellStart"/>
      <w:r w:rsidR="008A644F" w:rsidRPr="00D03349">
        <w:rPr>
          <w:rFonts w:asciiTheme="minorHAnsi" w:hAnsiTheme="minorHAnsi" w:cstheme="minorHAnsi"/>
          <w:sz w:val="22"/>
          <w:lang w:val="en-GB"/>
        </w:rPr>
        <w:t>iQ5</w:t>
      </w:r>
      <w:proofErr w:type="spellEnd"/>
      <w:r w:rsidR="008A644F" w:rsidRPr="00D03349">
        <w:rPr>
          <w:rFonts w:asciiTheme="minorHAnsi" w:hAnsiTheme="minorHAnsi" w:cstheme="minorHAnsi"/>
          <w:sz w:val="22"/>
          <w:lang w:val="en-GB"/>
        </w:rPr>
        <w:t xml:space="preserve"> thermocycler (Bio-Rad,</w:t>
      </w:r>
      <w:r w:rsidR="00C573D7" w:rsidRPr="00D03349">
        <w:rPr>
          <w:rFonts w:asciiTheme="minorHAnsi" w:hAnsiTheme="minorHAnsi" w:cstheme="minorHAnsi"/>
          <w:sz w:val="22"/>
          <w:lang w:val="en-GB"/>
        </w:rPr>
        <w:t xml:space="preserve"> </w:t>
      </w:r>
      <w:r w:rsidR="008A644F" w:rsidRPr="00D03349">
        <w:rPr>
          <w:rFonts w:asciiTheme="minorHAnsi" w:hAnsiTheme="minorHAnsi" w:cstheme="minorHAnsi"/>
          <w:sz w:val="22"/>
          <w:lang w:val="en-GB"/>
        </w:rPr>
        <w:t>USA), using 20 ml reaction volume with 2</w:t>
      </w:r>
      <w:r w:rsidR="0071513F" w:rsidRPr="00D03349">
        <w:rPr>
          <w:rFonts w:asciiTheme="minorHAnsi" w:hAnsiTheme="minorHAnsi" w:cstheme="minorHAnsi"/>
          <w:sz w:val="22"/>
          <w:lang w:val="en-GB"/>
        </w:rPr>
        <w:t xml:space="preserve"> </w:t>
      </w:r>
      <w:proofErr w:type="spellStart"/>
      <w:r w:rsidR="008A644F" w:rsidRPr="00D03349">
        <w:rPr>
          <w:rFonts w:asciiTheme="minorHAnsi" w:hAnsiTheme="minorHAnsi" w:cstheme="minorHAnsi"/>
          <w:sz w:val="22"/>
          <w:lang w:val="en-GB"/>
        </w:rPr>
        <w:t>μl</w:t>
      </w:r>
      <w:proofErr w:type="spellEnd"/>
      <w:r w:rsidR="008A644F" w:rsidRPr="00D03349">
        <w:rPr>
          <w:rFonts w:asciiTheme="minorHAnsi" w:hAnsiTheme="minorHAnsi" w:cstheme="minorHAnsi"/>
          <w:sz w:val="22"/>
          <w:lang w:val="en-GB"/>
        </w:rPr>
        <w:t xml:space="preserve"> of DNA templates, and 1.6 ml (0.8 mM) of each primer and 10 ml </w:t>
      </w:r>
      <w:proofErr w:type="spellStart"/>
      <w:r w:rsidR="008A644F" w:rsidRPr="00D03349">
        <w:rPr>
          <w:rFonts w:asciiTheme="minorHAnsi" w:hAnsiTheme="minorHAnsi" w:cstheme="minorHAnsi"/>
          <w:sz w:val="22"/>
          <w:lang w:val="en-GB"/>
        </w:rPr>
        <w:t>SYBR</w:t>
      </w:r>
      <w:proofErr w:type="spellEnd"/>
      <w:r w:rsidR="008A644F" w:rsidRPr="00D03349">
        <w:rPr>
          <w:rFonts w:asciiTheme="minorHAnsi" w:hAnsiTheme="minorHAnsi" w:cstheme="minorHAnsi"/>
          <w:sz w:val="22"/>
          <w:lang w:val="en-GB"/>
        </w:rPr>
        <w:t xml:space="preserve"> Premix </w:t>
      </w:r>
      <w:proofErr w:type="spellStart"/>
      <w:r w:rsidR="008A644F" w:rsidRPr="00D03349">
        <w:rPr>
          <w:rFonts w:asciiTheme="minorHAnsi" w:hAnsiTheme="minorHAnsi" w:cstheme="minorHAnsi"/>
          <w:sz w:val="22"/>
          <w:lang w:val="en-GB"/>
        </w:rPr>
        <w:t>ExTaq</w:t>
      </w:r>
      <w:proofErr w:type="spellEnd"/>
      <w:r w:rsidR="008A644F" w:rsidRPr="00D03349">
        <w:rPr>
          <w:rFonts w:asciiTheme="minorHAnsi" w:hAnsiTheme="minorHAnsi" w:cstheme="minorHAnsi"/>
          <w:sz w:val="22"/>
          <w:lang w:val="en-GB"/>
        </w:rPr>
        <w:t>™</w:t>
      </w:r>
      <w:r w:rsidR="008A644F" w:rsidRPr="00D03349">
        <w:rPr>
          <w:rFonts w:ascii="MS Gothic" w:eastAsia="MS Gothic" w:hAnsi="MS Gothic" w:cs="MS Gothic" w:hint="eastAsia"/>
          <w:sz w:val="22"/>
          <w:lang w:val="en-GB"/>
        </w:rPr>
        <w:t>Ⅱ</w:t>
      </w:r>
      <w:r w:rsidR="008A644F" w:rsidRPr="00D03349">
        <w:rPr>
          <w:rFonts w:asciiTheme="minorHAnsi" w:hAnsiTheme="minorHAnsi" w:cstheme="minorHAnsi"/>
          <w:sz w:val="22"/>
          <w:lang w:val="en-GB"/>
        </w:rPr>
        <w:t>(Takara,</w:t>
      </w:r>
      <w:r w:rsidR="00333D3A" w:rsidRPr="00D03349">
        <w:rPr>
          <w:rFonts w:asciiTheme="minorHAnsi" w:hAnsiTheme="minorHAnsi" w:cstheme="minorHAnsi"/>
          <w:sz w:val="22"/>
          <w:lang w:val="en-GB"/>
        </w:rPr>
        <w:t xml:space="preserve"> </w:t>
      </w:r>
      <w:r w:rsidR="008A644F" w:rsidRPr="00D03349">
        <w:rPr>
          <w:rFonts w:asciiTheme="minorHAnsi" w:hAnsiTheme="minorHAnsi" w:cstheme="minorHAnsi"/>
          <w:sz w:val="22"/>
          <w:lang w:val="en-GB"/>
        </w:rPr>
        <w:t xml:space="preserve">Japan). Plasmids carrying sequences of the targeted genes were constructed by cloning the targeted gene fragments into plasmid </w:t>
      </w:r>
      <w:proofErr w:type="spellStart"/>
      <w:r w:rsidR="008A644F" w:rsidRPr="00D03349">
        <w:rPr>
          <w:rFonts w:asciiTheme="minorHAnsi" w:hAnsiTheme="minorHAnsi" w:cstheme="minorHAnsi"/>
          <w:sz w:val="22"/>
          <w:lang w:val="en-GB"/>
        </w:rPr>
        <w:t>pGEM</w:t>
      </w:r>
      <w:proofErr w:type="spellEnd"/>
      <w:r w:rsidR="008A644F" w:rsidRPr="00D03349">
        <w:rPr>
          <w:rFonts w:asciiTheme="minorHAnsi" w:hAnsiTheme="minorHAnsi" w:cstheme="minorHAnsi"/>
          <w:sz w:val="22"/>
          <w:lang w:val="en-GB"/>
        </w:rPr>
        <w:t>-T Easy Vector (Promega,</w:t>
      </w:r>
      <w:r w:rsidR="009258CB" w:rsidRPr="00D03349">
        <w:rPr>
          <w:rFonts w:asciiTheme="minorHAnsi" w:hAnsiTheme="minorHAnsi" w:cstheme="minorHAnsi"/>
          <w:sz w:val="22"/>
          <w:lang w:val="en-GB"/>
        </w:rPr>
        <w:t xml:space="preserve"> </w:t>
      </w:r>
      <w:r w:rsidR="00565004" w:rsidRPr="00D03349">
        <w:rPr>
          <w:rFonts w:asciiTheme="minorHAnsi" w:hAnsiTheme="minorHAnsi" w:cstheme="minorHAnsi"/>
          <w:sz w:val="22"/>
          <w:lang w:val="en-GB"/>
        </w:rPr>
        <w:t>Madison</w:t>
      </w:r>
      <w:r w:rsidR="009258CB" w:rsidRPr="00D03349">
        <w:rPr>
          <w:rFonts w:asciiTheme="minorHAnsi" w:hAnsiTheme="minorHAnsi" w:cstheme="minorHAnsi"/>
          <w:sz w:val="22"/>
          <w:lang w:val="en-GB"/>
        </w:rPr>
        <w:t xml:space="preserve">, </w:t>
      </w:r>
      <w:r w:rsidR="008A644F" w:rsidRPr="00D03349">
        <w:rPr>
          <w:rFonts w:asciiTheme="minorHAnsi" w:hAnsiTheme="minorHAnsi" w:cstheme="minorHAnsi"/>
          <w:sz w:val="22"/>
          <w:lang w:val="en-GB"/>
        </w:rPr>
        <w:t xml:space="preserve">USA). Details </w:t>
      </w:r>
      <w:ins w:id="130" w:author="authors" w:date="2022-12-15T13:45:00Z">
        <w:r w:rsidR="0092131F" w:rsidRPr="00D03349">
          <w:rPr>
            <w:rFonts w:asciiTheme="minorHAnsi" w:hAnsiTheme="minorHAnsi" w:cstheme="minorHAnsi"/>
            <w:sz w:val="22"/>
            <w:lang w:val="en-GB"/>
          </w:rPr>
          <w:t>for the</w:t>
        </w:r>
      </w:ins>
      <w:r w:rsidR="0092131F" w:rsidRPr="00D03349">
        <w:rPr>
          <w:rFonts w:asciiTheme="minorHAnsi" w:hAnsiTheme="minorHAnsi" w:cstheme="minorHAnsi"/>
          <w:sz w:val="22"/>
          <w:lang w:val="en-GB"/>
        </w:rPr>
        <w:t xml:space="preserve"> </w:t>
      </w:r>
      <w:r w:rsidR="008A644F" w:rsidRPr="00D03349">
        <w:rPr>
          <w:rFonts w:asciiTheme="minorHAnsi" w:hAnsiTheme="minorHAnsi" w:cstheme="minorHAnsi"/>
          <w:sz w:val="22"/>
          <w:lang w:val="en-GB"/>
        </w:rPr>
        <w:t xml:space="preserve">qPCR methodologies and standards used are presented in </w:t>
      </w:r>
      <w:r w:rsidR="008A644F" w:rsidRPr="00D03349">
        <w:rPr>
          <w:rFonts w:asciiTheme="minorHAnsi" w:hAnsiTheme="minorHAnsi" w:cstheme="minorHAnsi"/>
          <w:color w:val="000000"/>
          <w:sz w:val="22"/>
          <w:lang w:val="en-GB"/>
        </w:rPr>
        <w:t>Table S1.</w:t>
      </w:r>
      <w:r w:rsidR="008A644F" w:rsidRPr="00D03349">
        <w:rPr>
          <w:rFonts w:asciiTheme="minorHAnsi" w:hAnsiTheme="minorHAnsi" w:cstheme="minorHAnsi"/>
          <w:sz w:val="22"/>
          <w:lang w:val="en-GB"/>
        </w:rPr>
        <w:t xml:space="preserve"> Ten-fold serial dilutions of the linearized plasmid DNA were used to </w:t>
      </w:r>
      <w:r w:rsidR="008A644F" w:rsidRPr="00D03349">
        <w:rPr>
          <w:rFonts w:asciiTheme="minorHAnsi" w:hAnsiTheme="minorHAnsi" w:cstheme="minorHAnsi"/>
          <w:sz w:val="22"/>
          <w:lang w:val="en-GB"/>
        </w:rPr>
        <w:lastRenderedPageBreak/>
        <w:t>establish a standard curve for each gene</w:t>
      </w:r>
      <w:r w:rsidR="00746E3B" w:rsidRPr="00D03349">
        <w:rPr>
          <w:rFonts w:asciiTheme="minorHAnsi" w:hAnsiTheme="minorHAnsi" w:cstheme="minorHAnsi"/>
          <w:sz w:val="22"/>
          <w:lang w:val="en-GB"/>
        </w:rPr>
        <w:t>, and the d</w:t>
      </w:r>
      <w:r w:rsidR="008A644F" w:rsidRPr="00D03349">
        <w:rPr>
          <w:rFonts w:asciiTheme="minorHAnsi" w:hAnsiTheme="minorHAnsi" w:cstheme="minorHAnsi"/>
          <w:sz w:val="22"/>
          <w:lang w:val="en-GB"/>
        </w:rPr>
        <w:t>ata were</w:t>
      </w:r>
      <w:r w:rsidR="00746E3B" w:rsidRPr="00D03349">
        <w:rPr>
          <w:rFonts w:asciiTheme="minorHAnsi" w:hAnsiTheme="minorHAnsi" w:cstheme="minorHAnsi"/>
          <w:sz w:val="22"/>
          <w:lang w:val="en-GB"/>
        </w:rPr>
        <w:t xml:space="preserve"> then</w:t>
      </w:r>
      <w:r w:rsidR="008A644F" w:rsidRPr="00D03349">
        <w:rPr>
          <w:rFonts w:asciiTheme="minorHAnsi" w:hAnsiTheme="minorHAnsi" w:cstheme="minorHAnsi"/>
          <w:sz w:val="22"/>
          <w:lang w:val="en-GB"/>
        </w:rPr>
        <w:t xml:space="preserve"> transformed into </w:t>
      </w:r>
      <w:bookmarkStart w:id="131" w:name="_Hlk37755619"/>
      <w:r w:rsidR="008A644F" w:rsidRPr="00D03349">
        <w:rPr>
          <w:rFonts w:asciiTheme="minorHAnsi" w:hAnsiTheme="minorHAnsi" w:cstheme="minorHAnsi"/>
          <w:sz w:val="22"/>
          <w:lang w:val="en-GB"/>
        </w:rPr>
        <w:t>gene copy numbers per gram of dry soil.</w:t>
      </w:r>
      <w:r w:rsidR="004B68B3" w:rsidRPr="00D03349">
        <w:rPr>
          <w:rFonts w:asciiTheme="minorHAnsi" w:hAnsiTheme="minorHAnsi" w:cstheme="minorHAnsi"/>
          <w:sz w:val="22"/>
          <w:lang w:val="en-GB"/>
        </w:rPr>
        <w:t xml:space="preserve"> Inhibition tests were performed on 64 samples (randomly chosen) for the </w:t>
      </w:r>
      <w:proofErr w:type="spellStart"/>
      <w:r w:rsidR="004B68B3" w:rsidRPr="00D03349">
        <w:rPr>
          <w:rFonts w:asciiTheme="minorHAnsi" w:hAnsiTheme="minorHAnsi" w:cstheme="minorHAnsi"/>
          <w:i/>
          <w:sz w:val="22"/>
          <w:lang w:val="en-GB"/>
        </w:rPr>
        <w:t>nifH</w:t>
      </w:r>
      <w:proofErr w:type="spellEnd"/>
      <w:r w:rsidR="004B68B3" w:rsidRPr="00D03349">
        <w:rPr>
          <w:rFonts w:asciiTheme="minorHAnsi" w:hAnsiTheme="minorHAnsi" w:cstheme="minorHAnsi"/>
          <w:sz w:val="22"/>
          <w:lang w:val="en-GB"/>
        </w:rPr>
        <w:t xml:space="preserve"> gene by diluting 5 and 10 times DNA extracts before qPCR, and this showed no inhibition.</w:t>
      </w:r>
    </w:p>
    <w:p w14:paraId="62F09024" w14:textId="526EAFBF" w:rsidR="00E8279E" w:rsidRPr="00D03349" w:rsidRDefault="00E8279E" w:rsidP="00AF1539">
      <w:pPr>
        <w:spacing w:line="480" w:lineRule="auto"/>
        <w:ind w:firstLine="420"/>
        <w:contextualSpacing/>
        <w:jc w:val="left"/>
        <w:rPr>
          <w:ins w:id="132" w:author="authors" w:date="2022-12-15T13:45:00Z"/>
          <w:rFonts w:asciiTheme="minorHAnsi" w:hAnsiTheme="minorHAnsi" w:cstheme="minorHAnsi"/>
          <w:sz w:val="22"/>
          <w:lang w:val="en-GB"/>
        </w:rPr>
      </w:pPr>
      <w:ins w:id="133" w:author="authors" w:date="2022-12-15T13:45:00Z">
        <w:r w:rsidRPr="00D03349">
          <w:rPr>
            <w:rFonts w:asciiTheme="minorHAnsi" w:hAnsiTheme="minorHAnsi" w:cstheme="minorHAnsi"/>
            <w:sz w:val="22"/>
            <w:lang w:val="en-GB"/>
          </w:rPr>
          <w:t xml:space="preserve">The largest variations in abundances were observed for the free </w:t>
        </w:r>
        <w:proofErr w:type="spellStart"/>
        <w:r w:rsidRPr="00D03349">
          <w:rPr>
            <w:rFonts w:asciiTheme="minorHAnsi" w:hAnsiTheme="minorHAnsi" w:cstheme="minorHAnsi"/>
            <w:sz w:val="22"/>
            <w:lang w:val="en-GB"/>
          </w:rPr>
          <w:t>N</w:t>
        </w:r>
        <w:r w:rsidRPr="00D03349">
          <w:rPr>
            <w:rFonts w:asciiTheme="minorHAnsi" w:hAnsiTheme="minorHAnsi" w:cstheme="minorHAnsi"/>
            <w:sz w:val="22"/>
            <w:vertAlign w:val="subscript"/>
            <w:lang w:val="en-GB"/>
          </w:rPr>
          <w:t>2</w:t>
        </w:r>
        <w:proofErr w:type="spellEnd"/>
        <w:r w:rsidRPr="00D03349">
          <w:rPr>
            <w:rFonts w:asciiTheme="minorHAnsi" w:hAnsiTheme="minorHAnsi" w:cstheme="minorHAnsi"/>
            <w:sz w:val="22"/>
            <w:vertAlign w:val="subscript"/>
            <w:lang w:val="en-GB"/>
          </w:rPr>
          <w:t xml:space="preserve"> </w:t>
        </w:r>
        <w:r w:rsidRPr="00D03349">
          <w:rPr>
            <w:rFonts w:asciiTheme="minorHAnsi" w:hAnsiTheme="minorHAnsi" w:cstheme="minorHAnsi"/>
            <w:sz w:val="22"/>
            <w:lang w:val="en-GB"/>
          </w:rPr>
          <w:t>fixers (</w:t>
        </w:r>
        <w:proofErr w:type="spellStart"/>
        <w:r w:rsidRPr="00D03349">
          <w:rPr>
            <w:rFonts w:asciiTheme="minorHAnsi" w:hAnsiTheme="minorHAnsi" w:cstheme="minorHAnsi"/>
            <w:i/>
            <w:sz w:val="22"/>
            <w:lang w:val="en-GB"/>
          </w:rPr>
          <w:t>nifH</w:t>
        </w:r>
        <w:proofErr w:type="spellEnd"/>
        <w:r w:rsidRPr="00D03349">
          <w:rPr>
            <w:rFonts w:asciiTheme="minorHAnsi" w:hAnsiTheme="minorHAnsi" w:cstheme="minorHAnsi"/>
            <w:sz w:val="22"/>
            <w:lang w:val="en-GB"/>
          </w:rPr>
          <w:t xml:space="preserve">) and the </w:t>
        </w:r>
        <w:proofErr w:type="spellStart"/>
        <w:r w:rsidRPr="00D03349">
          <w:rPr>
            <w:rFonts w:asciiTheme="minorHAnsi" w:hAnsiTheme="minorHAnsi" w:cstheme="minorHAnsi"/>
            <w:i/>
            <w:sz w:val="22"/>
            <w:lang w:val="en-GB"/>
          </w:rPr>
          <w:t>nosZ1</w:t>
        </w:r>
        <w:r w:rsidRPr="00D03349">
          <w:rPr>
            <w:rFonts w:asciiTheme="minorHAnsi" w:hAnsiTheme="minorHAnsi" w:cstheme="minorHAnsi"/>
            <w:sz w:val="22"/>
            <w:lang w:val="en-GB"/>
          </w:rPr>
          <w:t>-N</w:t>
        </w:r>
        <w:r w:rsidRPr="00D03349">
          <w:rPr>
            <w:rFonts w:asciiTheme="minorHAnsi" w:hAnsiTheme="minorHAnsi" w:cstheme="minorHAnsi"/>
            <w:sz w:val="22"/>
            <w:vertAlign w:val="subscript"/>
            <w:lang w:val="en-GB"/>
          </w:rPr>
          <w:t>2</w:t>
        </w:r>
        <w:r w:rsidRPr="00D03349">
          <w:rPr>
            <w:rFonts w:asciiTheme="minorHAnsi" w:hAnsiTheme="minorHAnsi" w:cstheme="minorHAnsi"/>
            <w:sz w:val="22"/>
            <w:lang w:val="en-GB"/>
          </w:rPr>
          <w:t>O</w:t>
        </w:r>
        <w:proofErr w:type="spellEnd"/>
        <w:r w:rsidRPr="00D03349">
          <w:rPr>
            <w:rFonts w:asciiTheme="minorHAnsi" w:hAnsiTheme="minorHAnsi" w:cstheme="minorHAnsi"/>
            <w:sz w:val="22"/>
            <w:lang w:val="en-GB"/>
          </w:rPr>
          <w:t xml:space="preserve"> reducers, with abundances ranging from 3.9×10</w:t>
        </w:r>
        <w:r w:rsidRPr="00D03349">
          <w:rPr>
            <w:rFonts w:asciiTheme="minorHAnsi" w:hAnsiTheme="minorHAnsi" w:cstheme="minorHAnsi"/>
            <w:sz w:val="22"/>
            <w:vertAlign w:val="superscript"/>
            <w:lang w:val="en-GB"/>
          </w:rPr>
          <w:t>4</w:t>
        </w:r>
        <w:r w:rsidRPr="00D03349">
          <w:rPr>
            <w:rFonts w:asciiTheme="minorHAnsi" w:hAnsiTheme="minorHAnsi" w:cstheme="minorHAnsi"/>
            <w:sz w:val="22"/>
            <w:lang w:val="en-GB"/>
          </w:rPr>
          <w:t xml:space="preserve"> to 1.3×10</w:t>
        </w:r>
        <w:r w:rsidRPr="00D03349">
          <w:rPr>
            <w:rFonts w:asciiTheme="minorHAnsi" w:hAnsiTheme="minorHAnsi" w:cstheme="minorHAnsi"/>
            <w:sz w:val="22"/>
            <w:vertAlign w:val="superscript"/>
            <w:lang w:val="en-GB"/>
          </w:rPr>
          <w:t>10</w:t>
        </w:r>
        <w:r w:rsidRPr="00D03349">
          <w:rPr>
            <w:rFonts w:asciiTheme="minorHAnsi" w:hAnsiTheme="minorHAnsi" w:cstheme="minorHAnsi"/>
            <w:sz w:val="22"/>
            <w:lang w:val="en-GB"/>
          </w:rPr>
          <w:t xml:space="preserve"> and from 1.4×10</w:t>
        </w:r>
        <w:r w:rsidRPr="00D03349">
          <w:rPr>
            <w:rFonts w:asciiTheme="minorHAnsi" w:hAnsiTheme="minorHAnsi" w:cstheme="minorHAnsi"/>
            <w:sz w:val="22"/>
            <w:vertAlign w:val="superscript"/>
            <w:lang w:val="en-GB"/>
          </w:rPr>
          <w:t xml:space="preserve">5 </w:t>
        </w:r>
        <w:r w:rsidRPr="00D03349">
          <w:rPr>
            <w:rFonts w:asciiTheme="minorHAnsi" w:hAnsiTheme="minorHAnsi" w:cstheme="minorHAnsi"/>
            <w:sz w:val="22"/>
            <w:lang w:val="en-GB"/>
          </w:rPr>
          <w:t>to 4.2×10</w:t>
        </w:r>
        <w:r w:rsidRPr="00D03349">
          <w:rPr>
            <w:rFonts w:asciiTheme="minorHAnsi" w:hAnsiTheme="minorHAnsi" w:cstheme="minorHAnsi"/>
            <w:sz w:val="22"/>
            <w:vertAlign w:val="superscript"/>
            <w:lang w:val="en-GB"/>
          </w:rPr>
          <w:t>9</w:t>
        </w:r>
        <w:r w:rsidRPr="00D03349">
          <w:rPr>
            <w:rFonts w:asciiTheme="minorHAnsi" w:hAnsiTheme="minorHAnsi" w:cstheme="minorHAnsi"/>
            <w:sz w:val="22"/>
            <w:lang w:val="en-GB"/>
          </w:rPr>
          <w:t xml:space="preserve"> gene copies g</w:t>
        </w:r>
        <w:r w:rsidRPr="00D03349">
          <w:rPr>
            <w:rFonts w:asciiTheme="minorHAnsi" w:hAnsiTheme="minorHAnsi" w:cstheme="minorHAnsi"/>
            <w:sz w:val="22"/>
            <w:vertAlign w:val="superscript"/>
            <w:lang w:val="en-GB"/>
          </w:rPr>
          <w:t>-1</w:t>
        </w:r>
        <w:r w:rsidRPr="00D03349">
          <w:rPr>
            <w:rFonts w:asciiTheme="minorHAnsi" w:hAnsiTheme="minorHAnsi" w:cstheme="minorHAnsi"/>
            <w:sz w:val="22"/>
            <w:lang w:val="en-GB"/>
          </w:rPr>
          <w:t xml:space="preserve"> soil, respectively (Fig. S</w:t>
        </w:r>
        <w:r w:rsidR="001249FF" w:rsidRPr="00D03349">
          <w:rPr>
            <w:rFonts w:asciiTheme="minorHAnsi" w:hAnsiTheme="minorHAnsi" w:cstheme="minorHAnsi"/>
            <w:sz w:val="22"/>
            <w:lang w:val="en-GB"/>
          </w:rPr>
          <w:t>4</w:t>
        </w:r>
      </w:ins>
      <w:ins w:id="134" w:author="Mod, Heidi K" w:date="2022-12-15T14:58:00Z">
        <w:r w:rsidR="005B5CAC" w:rsidRPr="00D03349">
          <w:rPr>
            <w:rFonts w:asciiTheme="minorHAnsi" w:hAnsiTheme="minorHAnsi" w:cstheme="minorHAnsi"/>
            <w:sz w:val="22"/>
            <w:lang w:val="en-GB"/>
          </w:rPr>
          <w:t xml:space="preserve">). In comparison, </w:t>
        </w:r>
        <w:proofErr w:type="spellStart"/>
        <w:r w:rsidR="005B5CAC" w:rsidRPr="00D03349">
          <w:rPr>
            <w:rFonts w:asciiTheme="minorHAnsi" w:hAnsiTheme="minorHAnsi" w:cstheme="minorHAnsi"/>
            <w:i/>
            <w:sz w:val="22"/>
            <w:lang w:val="en-GB"/>
          </w:rPr>
          <w:t>Nitrospira</w:t>
        </w:r>
        <w:proofErr w:type="spellEnd"/>
        <w:r w:rsidR="005B5CAC" w:rsidRPr="00D03349">
          <w:rPr>
            <w:rFonts w:asciiTheme="minorHAnsi" w:hAnsiTheme="minorHAnsi" w:cstheme="minorHAnsi"/>
            <w:sz w:val="22"/>
            <w:lang w:val="en-GB"/>
          </w:rPr>
          <w:t xml:space="preserve"> abundance varied over three orders of magnitude. </w:t>
        </w:r>
      </w:ins>
      <w:ins w:id="135" w:author="authors" w:date="2022-12-15T13:45:00Z">
        <w:r w:rsidRPr="00D03349">
          <w:rPr>
            <w:rFonts w:asciiTheme="minorHAnsi" w:hAnsiTheme="minorHAnsi" w:cstheme="minorHAnsi"/>
            <w:sz w:val="22"/>
            <w:lang w:val="en-GB"/>
          </w:rPr>
          <w:t xml:space="preserve">The less abundant groups were AOB and the nitrite-oxidizing </w:t>
        </w:r>
        <w:r w:rsidRPr="00D03349">
          <w:rPr>
            <w:rFonts w:asciiTheme="minorHAnsi" w:hAnsiTheme="minorHAnsi" w:cstheme="minorHAnsi"/>
            <w:i/>
            <w:sz w:val="22"/>
            <w:lang w:val="en-GB"/>
          </w:rPr>
          <w:t>Nitrobacter</w:t>
        </w:r>
        <w:r w:rsidRPr="00D03349">
          <w:rPr>
            <w:rFonts w:asciiTheme="minorHAnsi" w:hAnsiTheme="minorHAnsi" w:cstheme="minorHAnsi"/>
            <w:sz w:val="22"/>
            <w:lang w:val="en-GB"/>
          </w:rPr>
          <w:t>, with median abundances being 3.</w:t>
        </w:r>
        <w:r w:rsidR="00E130C7" w:rsidRPr="00D03349">
          <w:rPr>
            <w:rFonts w:asciiTheme="minorHAnsi" w:hAnsiTheme="minorHAnsi" w:cstheme="minorHAnsi"/>
            <w:sz w:val="22"/>
            <w:lang w:val="en-GB"/>
          </w:rPr>
          <w:t>5</w:t>
        </w:r>
        <w:r w:rsidRPr="00D03349">
          <w:rPr>
            <w:rFonts w:asciiTheme="minorHAnsi" w:hAnsiTheme="minorHAnsi" w:cstheme="minorHAnsi"/>
            <w:sz w:val="22"/>
            <w:lang w:val="en-GB"/>
          </w:rPr>
          <w:t xml:space="preserve"> 10</w:t>
        </w:r>
        <w:r w:rsidRPr="00D03349">
          <w:rPr>
            <w:rFonts w:asciiTheme="minorHAnsi" w:hAnsiTheme="minorHAnsi" w:cstheme="minorHAnsi"/>
            <w:sz w:val="22"/>
            <w:vertAlign w:val="superscript"/>
            <w:lang w:val="en-GB"/>
          </w:rPr>
          <w:t>5</w:t>
        </w:r>
        <w:r w:rsidRPr="00D03349">
          <w:rPr>
            <w:rFonts w:asciiTheme="minorHAnsi" w:hAnsiTheme="minorHAnsi" w:cstheme="minorHAnsi"/>
            <w:sz w:val="22"/>
            <w:lang w:val="en-GB"/>
          </w:rPr>
          <w:t xml:space="preserve"> and 1.2 10</w:t>
        </w:r>
        <w:r w:rsidRPr="00D03349">
          <w:rPr>
            <w:rFonts w:asciiTheme="minorHAnsi" w:hAnsiTheme="minorHAnsi" w:cstheme="minorHAnsi"/>
            <w:sz w:val="22"/>
            <w:vertAlign w:val="superscript"/>
            <w:lang w:val="en-GB"/>
          </w:rPr>
          <w:t>4</w:t>
        </w:r>
        <w:r w:rsidRPr="00D03349">
          <w:rPr>
            <w:rFonts w:asciiTheme="minorHAnsi" w:hAnsiTheme="minorHAnsi" w:cstheme="minorHAnsi"/>
            <w:sz w:val="22"/>
            <w:lang w:val="en-GB"/>
          </w:rPr>
          <w:t xml:space="preserve"> gene copies g</w:t>
        </w:r>
        <w:r w:rsidRPr="00D03349">
          <w:rPr>
            <w:rFonts w:asciiTheme="minorHAnsi" w:hAnsiTheme="minorHAnsi" w:cstheme="minorHAnsi"/>
            <w:sz w:val="22"/>
            <w:vertAlign w:val="superscript"/>
            <w:lang w:val="en-GB"/>
          </w:rPr>
          <w:t>-1</w:t>
        </w:r>
        <w:r w:rsidRPr="00D03349">
          <w:rPr>
            <w:rFonts w:asciiTheme="minorHAnsi" w:hAnsiTheme="minorHAnsi" w:cstheme="minorHAnsi"/>
            <w:sz w:val="22"/>
            <w:lang w:val="en-GB"/>
          </w:rPr>
          <w:t xml:space="preserve"> soil, respectively.</w:t>
        </w:r>
      </w:ins>
    </w:p>
    <w:bookmarkEnd w:id="131"/>
    <w:p w14:paraId="26B4ED77" w14:textId="77777777" w:rsidR="00AF1486" w:rsidRPr="00D03349" w:rsidRDefault="00AF1486" w:rsidP="00AF1539">
      <w:pPr>
        <w:tabs>
          <w:tab w:val="left" w:pos="4590"/>
        </w:tabs>
        <w:spacing w:line="480" w:lineRule="auto"/>
        <w:contextualSpacing/>
        <w:jc w:val="left"/>
        <w:rPr>
          <w:ins w:id="136" w:author="authors" w:date="2022-12-15T13:45:00Z"/>
          <w:rFonts w:asciiTheme="minorHAnsi" w:hAnsiTheme="minorHAnsi" w:cstheme="minorHAnsi"/>
          <w:sz w:val="22"/>
          <w:lang w:val="en-GB"/>
        </w:rPr>
      </w:pPr>
    </w:p>
    <w:p w14:paraId="0606ACA6" w14:textId="6DC2CB57" w:rsidR="00E7484D" w:rsidRPr="00D03349" w:rsidRDefault="00EE7D05" w:rsidP="00AF1539">
      <w:pPr>
        <w:tabs>
          <w:tab w:val="left" w:pos="4590"/>
        </w:tabs>
        <w:spacing w:line="480" w:lineRule="auto"/>
        <w:contextualSpacing/>
        <w:jc w:val="left"/>
        <w:rPr>
          <w:rFonts w:asciiTheme="minorHAnsi" w:hAnsiTheme="minorHAnsi" w:cstheme="minorHAnsi"/>
          <w:i/>
          <w:sz w:val="22"/>
          <w:lang w:val="en-GB"/>
        </w:rPr>
      </w:pPr>
      <w:ins w:id="137" w:author="authors" w:date="2022-12-15T13:45:00Z">
        <w:r w:rsidRPr="00D03349">
          <w:rPr>
            <w:rFonts w:asciiTheme="minorHAnsi" w:hAnsiTheme="minorHAnsi" w:cstheme="minorHAnsi"/>
            <w:i/>
            <w:sz w:val="22"/>
            <w:lang w:val="en-GB"/>
          </w:rPr>
          <w:t>Deriving environmental</w:t>
        </w:r>
      </w:ins>
      <w:r w:rsidRPr="00D03349">
        <w:rPr>
          <w:rFonts w:asciiTheme="minorHAnsi" w:hAnsiTheme="minorHAnsi" w:cstheme="minorHAnsi"/>
          <w:i/>
          <w:sz w:val="22"/>
          <w:lang w:val="en-GB"/>
        </w:rPr>
        <w:t xml:space="preserve"> data</w:t>
      </w:r>
      <w:r w:rsidR="00E7484D" w:rsidRPr="00D03349">
        <w:rPr>
          <w:rFonts w:asciiTheme="minorHAnsi" w:hAnsiTheme="minorHAnsi" w:cstheme="minorHAnsi"/>
          <w:i/>
          <w:sz w:val="22"/>
          <w:lang w:val="en-GB"/>
        </w:rPr>
        <w:t xml:space="preserve"> </w:t>
      </w:r>
    </w:p>
    <w:p w14:paraId="5242A5F8" w14:textId="4EED778E" w:rsidR="00EE6623" w:rsidRPr="00D03349" w:rsidRDefault="00107444" w:rsidP="00AF1539">
      <w:pPr>
        <w:tabs>
          <w:tab w:val="left" w:pos="4590"/>
        </w:tabs>
        <w:spacing w:line="480" w:lineRule="auto"/>
        <w:ind w:firstLine="567"/>
        <w:contextualSpacing/>
        <w:jc w:val="left"/>
        <w:rPr>
          <w:ins w:id="138" w:author="authors" w:date="2022-12-15T13:45:00Z"/>
          <w:rFonts w:asciiTheme="minorHAnsi" w:hAnsiTheme="minorHAnsi" w:cstheme="minorHAnsi"/>
          <w:sz w:val="22"/>
          <w:lang w:val="en-GB"/>
        </w:rPr>
      </w:pPr>
      <w:ins w:id="139" w:author="authors" w:date="2022-12-15T13:45:00Z">
        <w:r w:rsidRPr="00D03349">
          <w:rPr>
            <w:rFonts w:asciiTheme="minorHAnsi" w:hAnsiTheme="minorHAnsi" w:cstheme="minorHAnsi"/>
            <w:sz w:val="22"/>
            <w:lang w:val="en-GB"/>
          </w:rPr>
          <w:t>Environmental factors represent soil, climate and vegetation</w:t>
        </w:r>
        <w:r w:rsidR="009D6D68" w:rsidRPr="00D03349">
          <w:rPr>
            <w:rFonts w:asciiTheme="minorHAnsi" w:hAnsiTheme="minorHAnsi" w:cstheme="minorHAnsi"/>
            <w:sz w:val="22"/>
            <w:lang w:val="en-GB"/>
          </w:rPr>
          <w:t>, and the density distributions of their values are presented in</w:t>
        </w:r>
        <w:r w:rsidR="00090304" w:rsidRPr="00D03349">
          <w:rPr>
            <w:rFonts w:asciiTheme="minorHAnsi" w:hAnsiTheme="minorHAnsi" w:cstheme="minorHAnsi"/>
            <w:sz w:val="22"/>
            <w:lang w:val="en-GB"/>
          </w:rPr>
          <w:t xml:space="preserve"> Fig</w:t>
        </w:r>
        <w:r w:rsidR="00A44120" w:rsidRPr="00D03349">
          <w:rPr>
            <w:rFonts w:asciiTheme="minorHAnsi" w:hAnsiTheme="minorHAnsi" w:cstheme="minorHAnsi"/>
            <w:sz w:val="22"/>
            <w:lang w:val="en-GB"/>
          </w:rPr>
          <w:t>.</w:t>
        </w:r>
        <w:r w:rsidR="00090304" w:rsidRPr="00D03349">
          <w:rPr>
            <w:rFonts w:asciiTheme="minorHAnsi" w:hAnsiTheme="minorHAnsi" w:cstheme="minorHAnsi"/>
            <w:sz w:val="22"/>
            <w:lang w:val="en-GB"/>
          </w:rPr>
          <w:t xml:space="preserve"> S</w:t>
        </w:r>
        <w:r w:rsidR="0084289B" w:rsidRPr="00D03349">
          <w:rPr>
            <w:rFonts w:asciiTheme="minorHAnsi" w:hAnsiTheme="minorHAnsi" w:cstheme="minorHAnsi"/>
            <w:sz w:val="22"/>
            <w:lang w:val="en-GB"/>
          </w:rPr>
          <w:t>5</w:t>
        </w:r>
        <w:r w:rsidR="00385D81" w:rsidRPr="00D03349">
          <w:rPr>
            <w:rFonts w:asciiTheme="minorHAnsi" w:hAnsiTheme="minorHAnsi" w:cstheme="minorHAnsi"/>
            <w:sz w:val="22"/>
            <w:lang w:val="en-GB"/>
          </w:rPr>
          <w:t xml:space="preserve">. </w:t>
        </w:r>
        <w:r w:rsidR="00DB04CC" w:rsidRPr="00D03349">
          <w:rPr>
            <w:rFonts w:asciiTheme="minorHAnsi" w:hAnsiTheme="minorHAnsi" w:cstheme="minorHAnsi"/>
            <w:sz w:val="22"/>
            <w:lang w:val="en-GB"/>
          </w:rPr>
          <w:t>E</w:t>
        </w:r>
        <w:r w:rsidR="00BF360A" w:rsidRPr="00D03349">
          <w:rPr>
            <w:rFonts w:asciiTheme="minorHAnsi" w:hAnsiTheme="minorHAnsi" w:cstheme="minorHAnsi"/>
            <w:sz w:val="22"/>
            <w:lang w:val="en-GB"/>
          </w:rPr>
          <w:t xml:space="preserve">daphic </w:t>
        </w:r>
        <w:r w:rsidR="00605533" w:rsidRPr="00D03349">
          <w:rPr>
            <w:rFonts w:asciiTheme="minorHAnsi" w:hAnsiTheme="minorHAnsi" w:cstheme="minorHAnsi"/>
            <w:sz w:val="22"/>
            <w:lang w:val="en-GB"/>
          </w:rPr>
          <w:t xml:space="preserve">variables </w:t>
        </w:r>
        <w:r w:rsidR="006E3B3C" w:rsidRPr="00D03349">
          <w:rPr>
            <w:rFonts w:asciiTheme="minorHAnsi" w:hAnsiTheme="minorHAnsi" w:cstheme="minorHAnsi"/>
            <w:sz w:val="22"/>
            <w:lang w:val="en-GB"/>
          </w:rPr>
          <w:t xml:space="preserve">were </w:t>
        </w:r>
        <w:r w:rsidR="00605533" w:rsidRPr="00D03349">
          <w:rPr>
            <w:rFonts w:asciiTheme="minorHAnsi" w:hAnsiTheme="minorHAnsi" w:cstheme="minorHAnsi"/>
            <w:sz w:val="22"/>
            <w:lang w:val="en-GB"/>
          </w:rPr>
          <w:t>quantified for</w:t>
        </w:r>
        <w:r w:rsidR="00DF0C6D" w:rsidRPr="00D03349">
          <w:rPr>
            <w:rFonts w:asciiTheme="minorHAnsi" w:hAnsiTheme="minorHAnsi" w:cstheme="minorHAnsi"/>
            <w:sz w:val="22"/>
            <w:lang w:val="en-GB"/>
          </w:rPr>
          <w:t xml:space="preserve"> the </w:t>
        </w:r>
        <w:r w:rsidR="00DB04CC" w:rsidRPr="00D03349">
          <w:rPr>
            <w:rFonts w:asciiTheme="minorHAnsi" w:hAnsiTheme="minorHAnsi" w:cstheme="minorHAnsi"/>
            <w:sz w:val="22"/>
            <w:lang w:val="en-GB"/>
          </w:rPr>
          <w:t xml:space="preserve">collected </w:t>
        </w:r>
        <w:r w:rsidR="00DF0C6D" w:rsidRPr="00D03349">
          <w:rPr>
            <w:rFonts w:asciiTheme="minorHAnsi" w:hAnsiTheme="minorHAnsi" w:cstheme="minorHAnsi"/>
            <w:sz w:val="22"/>
            <w:lang w:val="en-GB"/>
          </w:rPr>
          <w:t>soil sample</w:t>
        </w:r>
        <w:r w:rsidR="006E3B3C" w:rsidRPr="00D03349">
          <w:rPr>
            <w:rFonts w:asciiTheme="minorHAnsi" w:hAnsiTheme="minorHAnsi" w:cstheme="minorHAnsi"/>
            <w:sz w:val="22"/>
            <w:lang w:val="en-GB"/>
          </w:rPr>
          <w:t>s</w:t>
        </w:r>
        <w:r w:rsidR="00DF0C6D" w:rsidRPr="00D03349">
          <w:rPr>
            <w:rFonts w:asciiTheme="minorHAnsi" w:hAnsiTheme="minorHAnsi" w:cstheme="minorHAnsi"/>
            <w:sz w:val="22"/>
            <w:lang w:val="en-GB"/>
          </w:rPr>
          <w:t xml:space="preserve"> </w:t>
        </w:r>
        <w:r w:rsidR="006E3B3C" w:rsidRPr="00D03349">
          <w:rPr>
            <w:rFonts w:asciiTheme="minorHAnsi" w:hAnsiTheme="minorHAnsi" w:cstheme="minorHAnsi"/>
            <w:sz w:val="22"/>
            <w:lang w:val="en-GB"/>
          </w:rPr>
          <w:t>and</w:t>
        </w:r>
        <w:r w:rsidR="00BF360A" w:rsidRPr="00D03349">
          <w:rPr>
            <w:rFonts w:asciiTheme="minorHAnsi" w:hAnsiTheme="minorHAnsi" w:cstheme="minorHAnsi"/>
            <w:sz w:val="22"/>
            <w:lang w:val="en-GB"/>
          </w:rPr>
          <w:t xml:space="preserve"> include</w:t>
        </w:r>
        <w:r w:rsidR="00605533" w:rsidRPr="00D03349">
          <w:rPr>
            <w:rFonts w:asciiTheme="minorHAnsi" w:hAnsiTheme="minorHAnsi" w:cstheme="minorHAnsi"/>
            <w:sz w:val="22"/>
            <w:lang w:val="en-GB"/>
          </w:rPr>
          <w:t>d</w:t>
        </w:r>
        <w:r w:rsidR="00BF360A" w:rsidRPr="00D03349">
          <w:rPr>
            <w:rFonts w:asciiTheme="minorHAnsi" w:hAnsiTheme="minorHAnsi" w:cstheme="minorHAnsi"/>
            <w:sz w:val="22"/>
            <w:lang w:val="en-GB"/>
          </w:rPr>
          <w:t xml:space="preserve"> </w:t>
        </w:r>
        <w:r w:rsidR="00D2018C" w:rsidRPr="00D03349">
          <w:rPr>
            <w:rFonts w:asciiTheme="minorHAnsi" w:hAnsiTheme="minorHAnsi" w:cstheme="minorHAnsi"/>
            <w:sz w:val="22"/>
            <w:lang w:val="en-GB"/>
          </w:rPr>
          <w:t>s</w:t>
        </w:r>
        <w:r w:rsidR="00385D81" w:rsidRPr="00D03349">
          <w:rPr>
            <w:rFonts w:asciiTheme="minorHAnsi" w:hAnsiTheme="minorHAnsi" w:cstheme="minorHAnsi"/>
            <w:sz w:val="22"/>
            <w:lang w:val="en-GB"/>
          </w:rPr>
          <w:t xml:space="preserve">oil </w:t>
        </w:r>
        <w:r w:rsidR="00DC60D2" w:rsidRPr="00D03349">
          <w:rPr>
            <w:rFonts w:asciiTheme="minorHAnsi" w:hAnsiTheme="minorHAnsi" w:cstheme="minorHAnsi"/>
            <w:sz w:val="22"/>
            <w:lang w:val="en-GB"/>
          </w:rPr>
          <w:t>organic matter</w:t>
        </w:r>
        <w:r w:rsidR="00D637DD" w:rsidRPr="00D03349">
          <w:rPr>
            <w:rFonts w:asciiTheme="minorHAnsi" w:hAnsiTheme="minorHAnsi" w:cstheme="minorHAnsi"/>
            <w:sz w:val="22"/>
            <w:lang w:val="en-GB"/>
          </w:rPr>
          <w:t xml:space="preserve"> concentration</w:t>
        </w:r>
        <w:r w:rsidR="00DC60D2" w:rsidRPr="00D03349">
          <w:rPr>
            <w:rFonts w:asciiTheme="minorHAnsi" w:hAnsiTheme="minorHAnsi" w:cstheme="minorHAnsi"/>
            <w:sz w:val="22"/>
            <w:lang w:val="en-GB"/>
          </w:rPr>
          <w:t xml:space="preserve"> </w:t>
        </w:r>
        <w:r w:rsidR="00EF19BB" w:rsidRPr="00D03349">
          <w:rPr>
            <w:rFonts w:asciiTheme="minorHAnsi" w:hAnsiTheme="minorHAnsi" w:cstheme="minorHAnsi"/>
            <w:sz w:val="22"/>
            <w:lang w:val="en-GB"/>
          </w:rPr>
          <w:fldChar w:fldCharType="begin"/>
        </w:r>
      </w:ins>
      <w:r w:rsidR="00E451D4">
        <w:rPr>
          <w:rFonts w:asciiTheme="minorHAnsi" w:hAnsiTheme="minorHAnsi" w:cstheme="minorHAnsi"/>
          <w:sz w:val="22"/>
          <w:lang w:val="en-GB"/>
        </w:rPr>
        <w:instrText xml:space="preserve"> ADDIN EN.CITE &lt;EndNote&gt;&lt;Cite&gt;&lt;Author&gt;Bao&lt;/Author&gt;&lt;Year&gt;2000&lt;/Year&gt;&lt;RecNum&gt;2002&lt;/RecNum&gt;&lt;Prefix&gt;OM`; determined by the potassium dichromate method`; &lt;/Prefix&gt;&lt;DisplayText&gt;(OM; determined by the potassium dichromate method; Bao, 2000)&lt;/DisplayText&gt;&lt;record&gt;&lt;rec-number&gt;2002&lt;/rec-number&gt;&lt;foreign-keys&gt;&lt;key app="EN" db-id="0pppftt0yraewvew22qxdde4pxea2xpv999e" timestamp="1606825183"&gt;2002&lt;/key&gt;&lt;/foreign-keys&gt;&lt;ref-type name="Book"&gt;6&lt;/ref-type&gt;&lt;contributors&gt;&lt;authors&gt;&lt;author&gt;Bao, S.&lt;/author&gt;&lt;/authors&gt;&lt;/contributors&gt;&lt;titles&gt;&lt;title&gt;Soil and Agricultural Chemistry Analysis&lt;/title&gt;&lt;/titles&gt;&lt;dates&gt;&lt;year&gt;2000&lt;/year&gt;&lt;/dates&gt;&lt;pub-location&gt;Beijing&lt;/pub-location&gt;&lt;publisher&gt;China Agriculture Press&lt;/publisher&gt;&lt;urls&gt;&lt;/urls&gt;&lt;/record&gt;&lt;/Cite&gt;&lt;/EndNote&gt;</w:instrText>
      </w:r>
      <w:ins w:id="140" w:author="authors" w:date="2022-12-15T13:45:00Z">
        <w:r w:rsidR="00EF19BB" w:rsidRPr="00D03349">
          <w:rPr>
            <w:rFonts w:asciiTheme="minorHAnsi" w:hAnsiTheme="minorHAnsi" w:cstheme="minorHAnsi"/>
            <w:sz w:val="22"/>
            <w:lang w:val="en-GB"/>
          </w:rPr>
          <w:fldChar w:fldCharType="separate"/>
        </w:r>
        <w:r w:rsidR="00DD07B8" w:rsidRPr="00D03349">
          <w:rPr>
            <w:rFonts w:asciiTheme="minorHAnsi" w:hAnsiTheme="minorHAnsi" w:cstheme="minorHAnsi"/>
            <w:noProof/>
            <w:sz w:val="22"/>
            <w:lang w:val="en-GB"/>
          </w:rPr>
          <w:t>(OM; determined by the potassium dichromate method; Bao, 2000)</w:t>
        </w:r>
        <w:r w:rsidR="00EF19BB" w:rsidRPr="00D03349">
          <w:rPr>
            <w:rFonts w:asciiTheme="minorHAnsi" w:hAnsiTheme="minorHAnsi" w:cstheme="minorHAnsi"/>
            <w:sz w:val="22"/>
            <w:lang w:val="en-GB"/>
          </w:rPr>
          <w:fldChar w:fldCharType="end"/>
        </w:r>
        <w:r w:rsidR="006D375C" w:rsidRPr="00D03349">
          <w:rPr>
            <w:rFonts w:asciiTheme="minorHAnsi" w:hAnsiTheme="minorHAnsi" w:cstheme="minorHAnsi"/>
            <w:sz w:val="22"/>
            <w:lang w:val="en-GB"/>
          </w:rPr>
          <w:t>,</w:t>
        </w:r>
        <w:r w:rsidR="00DC60D2" w:rsidRPr="00D03349">
          <w:rPr>
            <w:rFonts w:asciiTheme="minorHAnsi" w:hAnsiTheme="minorHAnsi" w:cstheme="minorHAnsi"/>
            <w:sz w:val="22"/>
            <w:lang w:val="en-GB"/>
          </w:rPr>
          <w:t xml:space="preserve"> </w:t>
        </w:r>
        <w:r w:rsidR="006D375C" w:rsidRPr="00D03349">
          <w:rPr>
            <w:rFonts w:asciiTheme="minorHAnsi" w:hAnsiTheme="minorHAnsi" w:cstheme="minorHAnsi"/>
            <w:sz w:val="22"/>
            <w:lang w:val="en-GB"/>
          </w:rPr>
          <w:t>t</w:t>
        </w:r>
        <w:r w:rsidR="006D4BEE" w:rsidRPr="00D03349">
          <w:rPr>
            <w:rFonts w:asciiTheme="minorHAnsi" w:hAnsiTheme="minorHAnsi" w:cstheme="minorHAnsi"/>
            <w:sz w:val="22"/>
            <w:lang w:val="en-GB"/>
          </w:rPr>
          <w:t>otal nitrogen</w:t>
        </w:r>
        <w:r w:rsidR="00DC60D2" w:rsidRPr="00D03349">
          <w:rPr>
            <w:rFonts w:asciiTheme="minorHAnsi" w:hAnsiTheme="minorHAnsi" w:cstheme="minorHAnsi"/>
            <w:sz w:val="22"/>
            <w:lang w:val="en-GB"/>
          </w:rPr>
          <w:t xml:space="preserve"> (TN)</w:t>
        </w:r>
        <w:r w:rsidR="006D4BEE" w:rsidRPr="00D03349">
          <w:rPr>
            <w:rFonts w:asciiTheme="minorHAnsi" w:hAnsiTheme="minorHAnsi" w:cstheme="minorHAnsi"/>
            <w:sz w:val="22"/>
            <w:lang w:val="en-GB"/>
          </w:rPr>
          <w:t xml:space="preserve"> and total phosphorus</w:t>
        </w:r>
        <w:r w:rsidR="00DC60D2" w:rsidRPr="00D03349">
          <w:rPr>
            <w:rFonts w:asciiTheme="minorHAnsi" w:hAnsiTheme="minorHAnsi" w:cstheme="minorHAnsi"/>
            <w:sz w:val="22"/>
            <w:lang w:val="en-GB"/>
          </w:rPr>
          <w:t xml:space="preserve"> (TP)</w:t>
        </w:r>
        <w:r w:rsidR="006D4BEE" w:rsidRPr="00D03349">
          <w:rPr>
            <w:rFonts w:asciiTheme="minorHAnsi" w:hAnsiTheme="minorHAnsi" w:cstheme="minorHAnsi"/>
            <w:sz w:val="22"/>
            <w:lang w:val="en-GB"/>
          </w:rPr>
          <w:t xml:space="preserve"> </w:t>
        </w:r>
        <w:r w:rsidR="00D637DD" w:rsidRPr="00D03349">
          <w:rPr>
            <w:rFonts w:asciiTheme="minorHAnsi" w:hAnsiTheme="minorHAnsi" w:cstheme="minorHAnsi"/>
            <w:sz w:val="22"/>
            <w:lang w:val="en-GB"/>
          </w:rPr>
          <w:t xml:space="preserve">concentrations </w:t>
        </w:r>
        <w:r w:rsidR="003E6C8D" w:rsidRPr="00D03349">
          <w:rPr>
            <w:rFonts w:asciiTheme="minorHAnsi" w:hAnsiTheme="minorHAnsi" w:cstheme="minorHAnsi"/>
            <w:sz w:val="22"/>
            <w:lang w:val="en-GB"/>
          </w:rPr>
          <w:fldChar w:fldCharType="begin"/>
        </w:r>
      </w:ins>
      <w:r w:rsidR="00E451D4">
        <w:rPr>
          <w:rFonts w:asciiTheme="minorHAnsi" w:hAnsiTheme="minorHAnsi" w:cstheme="minorHAnsi"/>
          <w:sz w:val="22"/>
          <w:lang w:val="en-GB"/>
        </w:rPr>
        <w:instrText xml:space="preserve"> ADDIN EN.CITE &lt;EndNote&gt;&lt;Cite&gt;&lt;Author&gt;Bao&lt;/Author&gt;&lt;Year&gt;2000&lt;/Year&gt;&lt;RecNum&gt;2002&lt;/RecNum&gt;&lt;Prefix&gt;both determined with a SAN++ system flow injection analyzer (SAN++`, Brampton`, Canada) after digesting`; &lt;/Prefix&gt;&lt;DisplayText&gt;(both determined with a SAN++ system flow injection analyzer (SAN++, Brampton, Canada) after digesting; Bao, 2000)&lt;/DisplayText&gt;&lt;record&gt;&lt;rec-number&gt;2002&lt;/rec-number&gt;&lt;foreign-keys&gt;&lt;key app="EN" db-id="0pppftt0yraewvew22qxdde4pxea2xpv999e" timestamp="1606825183"&gt;2002&lt;/key&gt;&lt;/foreign-keys&gt;&lt;ref-type name="Book"&gt;6&lt;/ref-type&gt;&lt;contributors&gt;&lt;authors&gt;&lt;author&gt;Bao, S.&lt;/author&gt;&lt;/authors&gt;&lt;/contributors&gt;&lt;titles&gt;&lt;title&gt;Soil and Agricultural Chemistry Analysis&lt;/title&gt;&lt;/titles&gt;&lt;dates&gt;&lt;year&gt;2000&lt;/year&gt;&lt;/dates&gt;&lt;pub-location&gt;Beijing&lt;/pub-location&gt;&lt;publisher&gt;China Agriculture Press&lt;/publisher&gt;&lt;urls&gt;&lt;/urls&gt;&lt;/record&gt;&lt;/Cite&gt;&lt;/EndNote&gt;</w:instrText>
      </w:r>
      <w:ins w:id="141" w:author="authors" w:date="2022-12-15T13:45:00Z">
        <w:r w:rsidR="003E6C8D" w:rsidRPr="00D03349">
          <w:rPr>
            <w:rFonts w:asciiTheme="minorHAnsi" w:hAnsiTheme="minorHAnsi" w:cstheme="minorHAnsi"/>
            <w:sz w:val="22"/>
            <w:lang w:val="en-GB"/>
          </w:rPr>
          <w:fldChar w:fldCharType="separate"/>
        </w:r>
        <w:r w:rsidR="003F21B5" w:rsidRPr="00D03349">
          <w:rPr>
            <w:rFonts w:asciiTheme="minorHAnsi" w:hAnsiTheme="minorHAnsi" w:cstheme="minorHAnsi"/>
            <w:noProof/>
            <w:sz w:val="22"/>
            <w:lang w:val="en-GB"/>
          </w:rPr>
          <w:t>(both determined with a SAN++ system flow injection analyzer (SAN++, Brampton, Canada) after digesting; Bao, 2000)</w:t>
        </w:r>
        <w:r w:rsidR="003E6C8D" w:rsidRPr="00D03349">
          <w:rPr>
            <w:rFonts w:asciiTheme="minorHAnsi" w:hAnsiTheme="minorHAnsi" w:cstheme="minorHAnsi"/>
            <w:sz w:val="22"/>
            <w:lang w:val="en-GB"/>
          </w:rPr>
          <w:fldChar w:fldCharType="end"/>
        </w:r>
        <w:r w:rsidR="00841E05" w:rsidRPr="00D03349">
          <w:rPr>
            <w:rFonts w:asciiTheme="minorHAnsi" w:hAnsiTheme="minorHAnsi" w:cstheme="minorHAnsi"/>
            <w:sz w:val="22"/>
            <w:lang w:val="en-GB"/>
          </w:rPr>
          <w:t>,</w:t>
        </w:r>
        <w:r w:rsidR="006D4BEE" w:rsidRPr="00D03349">
          <w:rPr>
            <w:rFonts w:asciiTheme="minorHAnsi" w:hAnsiTheme="minorHAnsi" w:cstheme="minorHAnsi"/>
            <w:sz w:val="22"/>
            <w:lang w:val="en-GB"/>
          </w:rPr>
          <w:t xml:space="preserve"> </w:t>
        </w:r>
        <w:r w:rsidR="005674F0" w:rsidRPr="00D03349">
          <w:rPr>
            <w:rFonts w:asciiTheme="minorHAnsi" w:hAnsiTheme="minorHAnsi" w:cstheme="minorHAnsi"/>
            <w:sz w:val="22"/>
            <w:lang w:val="en-GB"/>
          </w:rPr>
          <w:t>a</w:t>
        </w:r>
        <w:r w:rsidR="00BD3775" w:rsidRPr="00D03349">
          <w:rPr>
            <w:rFonts w:asciiTheme="minorHAnsi" w:hAnsiTheme="minorHAnsi" w:cstheme="minorHAnsi"/>
            <w:sz w:val="22"/>
            <w:lang w:val="en-GB"/>
          </w:rPr>
          <w:t>mmonium</w:t>
        </w:r>
        <w:r w:rsidR="00E63C34" w:rsidRPr="00D03349">
          <w:rPr>
            <w:rFonts w:asciiTheme="minorHAnsi" w:hAnsiTheme="minorHAnsi" w:cstheme="minorHAnsi"/>
            <w:sz w:val="22"/>
            <w:lang w:val="en-GB"/>
          </w:rPr>
          <w:t xml:space="preserve"> (NH</w:t>
        </w:r>
        <w:r w:rsidR="00E63C34" w:rsidRPr="00D03349">
          <w:rPr>
            <w:rFonts w:asciiTheme="minorHAnsi" w:hAnsiTheme="minorHAnsi" w:cstheme="minorHAnsi"/>
            <w:sz w:val="22"/>
            <w:vertAlign w:val="subscript"/>
            <w:lang w:val="en-GB"/>
          </w:rPr>
          <w:t>4</w:t>
        </w:r>
        <w:r w:rsidR="00E63C34" w:rsidRPr="00D03349">
          <w:rPr>
            <w:rFonts w:asciiTheme="minorHAnsi" w:hAnsiTheme="minorHAnsi" w:cstheme="minorHAnsi"/>
            <w:sz w:val="22"/>
            <w:vertAlign w:val="superscript"/>
            <w:lang w:val="en-GB"/>
          </w:rPr>
          <w:t>+</w:t>
        </w:r>
        <w:r w:rsidR="00BD3775" w:rsidRPr="00D03349">
          <w:rPr>
            <w:rFonts w:asciiTheme="minorHAnsi" w:hAnsiTheme="minorHAnsi" w:cstheme="minorHAnsi"/>
            <w:sz w:val="22"/>
            <w:lang w:val="en-GB"/>
          </w:rPr>
          <w:t>) and nitrate (</w:t>
        </w:r>
        <w:r w:rsidR="00E63C34" w:rsidRPr="00D03349">
          <w:rPr>
            <w:rFonts w:asciiTheme="minorHAnsi" w:hAnsiTheme="minorHAnsi" w:cstheme="minorHAnsi"/>
            <w:sz w:val="22"/>
            <w:lang w:val="en-GB"/>
          </w:rPr>
          <w:t>NO</w:t>
        </w:r>
        <w:r w:rsidR="00E63C34" w:rsidRPr="00D03349">
          <w:rPr>
            <w:rFonts w:asciiTheme="minorHAnsi" w:hAnsiTheme="minorHAnsi" w:cstheme="minorHAnsi"/>
            <w:sz w:val="22"/>
            <w:vertAlign w:val="subscript"/>
            <w:lang w:val="en-GB"/>
          </w:rPr>
          <w:t>3</w:t>
        </w:r>
        <w:r w:rsidR="00E63C34" w:rsidRPr="00D03349">
          <w:rPr>
            <w:rFonts w:asciiTheme="minorHAnsi" w:hAnsiTheme="minorHAnsi" w:cstheme="minorHAnsi"/>
            <w:sz w:val="22"/>
            <w:vertAlign w:val="superscript"/>
            <w:lang w:val="en-GB"/>
          </w:rPr>
          <w:t>-</w:t>
        </w:r>
        <w:r w:rsidR="00E63C34" w:rsidRPr="00D03349">
          <w:rPr>
            <w:rFonts w:asciiTheme="minorHAnsi" w:hAnsiTheme="minorHAnsi" w:cstheme="minorHAnsi"/>
            <w:sz w:val="22"/>
            <w:lang w:val="en-GB"/>
          </w:rPr>
          <w:t>)</w:t>
        </w:r>
        <w:r w:rsidR="006D4BEE" w:rsidRPr="00D03349">
          <w:rPr>
            <w:rFonts w:asciiTheme="minorHAnsi" w:hAnsiTheme="minorHAnsi" w:cstheme="minorHAnsi"/>
            <w:sz w:val="22"/>
            <w:lang w:val="en-GB"/>
          </w:rPr>
          <w:t xml:space="preserve"> </w:t>
        </w:r>
        <w:r w:rsidR="00BD3775" w:rsidRPr="00D03349">
          <w:rPr>
            <w:rFonts w:asciiTheme="minorHAnsi" w:hAnsiTheme="minorHAnsi" w:cstheme="minorHAnsi"/>
            <w:sz w:val="22"/>
            <w:lang w:val="en-GB"/>
          </w:rPr>
          <w:t xml:space="preserve">concentrations </w:t>
        </w:r>
        <w:r w:rsidR="00BF060B" w:rsidRPr="00D03349">
          <w:rPr>
            <w:rFonts w:asciiTheme="minorHAnsi" w:hAnsiTheme="minorHAnsi" w:cstheme="minorHAnsi"/>
            <w:sz w:val="22"/>
            <w:lang w:val="en-GB"/>
          </w:rPr>
          <w:fldChar w:fldCharType="begin"/>
        </w:r>
      </w:ins>
      <w:r w:rsidR="005E65FF">
        <w:rPr>
          <w:rFonts w:asciiTheme="minorHAnsi" w:hAnsiTheme="minorHAnsi" w:cstheme="minorHAnsi"/>
          <w:sz w:val="22"/>
          <w:lang w:val="en-GB"/>
        </w:rPr>
        <w:instrText xml:space="preserve"> ADDIN EN.CITE &lt;EndNote&gt;&lt;Cite&gt;&lt;Author&gt;Smolders&lt;/Author&gt;&lt;Year&gt;2001&lt;/Year&gt;&lt;RecNum&gt;1945&lt;/RecNum&gt;&lt;Prefix&gt;both measured using a SAN++ system flow injection analyzer after extraction with KCL`; &lt;/Prefix&gt;&lt;DisplayText&gt;(both measured using a SAN++ system flow injection analyzer after extraction with KCL; Smolders et al., 2001)&lt;/DisplayText&gt;&lt;record&gt;&lt;rec-number&gt;1945&lt;/rec-number&gt;&lt;foreign-keys&gt;&lt;key app="EN" db-id="0pppftt0yraewvew22qxdde4pxea2xpv999e" timestamp="1592894707"&gt;1945&lt;/key&gt;&lt;/foreign-keys&gt;&lt;ref-type name="Journal Article"&gt;17&lt;/ref-type&gt;&lt;contributors&gt;&lt;authors&gt;&lt;author&gt;Smolders, Erik&lt;/author&gt;&lt;author&gt;Brans, Kris&lt;/author&gt;&lt;author&gt;Coppens, Filip&lt;/author&gt;&lt;author&gt;Merckx, Roel&lt;/author&gt;&lt;/authors&gt;&lt;/contributors&gt;&lt;titles&gt;&lt;title&gt;Potential nitrification rate as a tool for scr</w:instrText>
      </w:r>
      <w:r w:rsidR="005E65FF">
        <w:rPr>
          <w:rFonts w:asciiTheme="minorHAnsi" w:hAnsiTheme="minorHAnsi" w:cstheme="minorHAnsi" w:hint="eastAsia"/>
          <w:sz w:val="22"/>
          <w:lang w:val="en-GB"/>
        </w:rPr>
        <w:instrText>eening toxicity in metal</w:instrText>
      </w:r>
      <w:r w:rsidR="005E65FF">
        <w:rPr>
          <w:rFonts w:asciiTheme="minorHAnsi" w:hAnsiTheme="minorHAnsi" w:cstheme="minorHAnsi" w:hint="eastAsia"/>
          <w:sz w:val="22"/>
          <w:lang w:val="en-GB"/>
        </w:rPr>
        <w:instrText>‐</w:instrText>
      </w:r>
      <w:r w:rsidR="005E65FF">
        <w:rPr>
          <w:rFonts w:asciiTheme="minorHAnsi" w:hAnsiTheme="minorHAnsi" w:cstheme="minorHAnsi" w:hint="eastAsia"/>
          <w:sz w:val="22"/>
          <w:lang w:val="en-GB"/>
        </w:rPr>
        <w:instrText>contaminated soils&lt;/title&gt;&lt;secondary-title&gt;Environmental Toxicology and Chemistry: An International Journal&lt;/secondary-title&gt;&lt;/titles&gt;&lt;periodical&gt;&lt;full-title&gt;Environmental Toxicology and Chemistry: An International Journal&lt;/full-t</w:instrText>
      </w:r>
      <w:r w:rsidR="005E65FF">
        <w:rPr>
          <w:rFonts w:asciiTheme="minorHAnsi" w:hAnsiTheme="minorHAnsi" w:cstheme="minorHAnsi"/>
          <w:sz w:val="22"/>
          <w:lang w:val="en-GB"/>
        </w:rPr>
        <w:instrText>itle&gt;&lt;/periodical&gt;&lt;pages&gt;2469-2474&lt;/pages&gt;&lt;volume&gt;20&lt;/volume&gt;&lt;number&gt;11&lt;/number&gt;&lt;dates&gt;&lt;year&gt;2001&lt;/year&gt;&lt;/dates&gt;&lt;isbn&gt;0730-7268&lt;/isbn&gt;&lt;urls&gt;&lt;related-urls&gt;&lt;url&gt;https://setac.onlinelibrary.wiley.com/doi/abs/10.1002/etc.5620201111?sid=nlm%3Apubmed&lt;/url&gt;&lt;/related-urls&gt;&lt;/urls&gt;&lt;/record&gt;&lt;/Cite&gt;&lt;/EndNote&gt;</w:instrText>
      </w:r>
      <w:ins w:id="142" w:author="authors" w:date="2022-12-15T13:45:00Z">
        <w:r w:rsidR="00BF060B" w:rsidRPr="00D03349">
          <w:rPr>
            <w:rFonts w:asciiTheme="minorHAnsi" w:hAnsiTheme="minorHAnsi" w:cstheme="minorHAnsi"/>
            <w:sz w:val="22"/>
            <w:lang w:val="en-GB"/>
          </w:rPr>
          <w:fldChar w:fldCharType="separate"/>
        </w:r>
      </w:ins>
      <w:r w:rsidR="005E65FF">
        <w:rPr>
          <w:rFonts w:asciiTheme="minorHAnsi" w:hAnsiTheme="minorHAnsi" w:cstheme="minorHAnsi"/>
          <w:noProof/>
          <w:sz w:val="22"/>
          <w:lang w:val="en-GB"/>
        </w:rPr>
        <w:t>(both measured using a SAN++ system flow injection analyzer after extraction with KCL; Smolders et al., 2001)</w:t>
      </w:r>
      <w:ins w:id="143" w:author="authors" w:date="2022-12-15T13:45:00Z">
        <w:r w:rsidR="00BF060B" w:rsidRPr="00D03349">
          <w:rPr>
            <w:rFonts w:asciiTheme="minorHAnsi" w:hAnsiTheme="minorHAnsi" w:cstheme="minorHAnsi"/>
            <w:sz w:val="22"/>
            <w:lang w:val="en-GB"/>
          </w:rPr>
          <w:fldChar w:fldCharType="end"/>
        </w:r>
        <w:r w:rsidR="005674F0" w:rsidRPr="00D03349">
          <w:rPr>
            <w:rFonts w:asciiTheme="minorHAnsi" w:hAnsiTheme="minorHAnsi" w:cstheme="minorHAnsi"/>
            <w:sz w:val="22"/>
            <w:lang w:val="en-GB"/>
          </w:rPr>
          <w:t>,</w:t>
        </w:r>
        <w:r w:rsidR="006D4BEE" w:rsidRPr="00D03349">
          <w:rPr>
            <w:rFonts w:asciiTheme="minorHAnsi" w:hAnsiTheme="minorHAnsi" w:cstheme="minorHAnsi"/>
            <w:sz w:val="22"/>
            <w:lang w:val="en-GB"/>
          </w:rPr>
          <w:t xml:space="preserve"> </w:t>
        </w:r>
        <w:r w:rsidR="005674F0" w:rsidRPr="00D03349">
          <w:rPr>
            <w:rFonts w:asciiTheme="minorHAnsi" w:hAnsiTheme="minorHAnsi" w:cstheme="minorHAnsi"/>
            <w:sz w:val="22"/>
            <w:lang w:val="en-GB"/>
          </w:rPr>
          <w:t>a</w:t>
        </w:r>
        <w:r w:rsidR="006D4BEE" w:rsidRPr="00D03349">
          <w:rPr>
            <w:rFonts w:asciiTheme="minorHAnsi" w:hAnsiTheme="minorHAnsi" w:cstheme="minorHAnsi"/>
            <w:sz w:val="22"/>
            <w:lang w:val="en-GB"/>
          </w:rPr>
          <w:t>vailable phosphorus</w:t>
        </w:r>
        <w:r w:rsidR="00E63C34" w:rsidRPr="00D03349">
          <w:rPr>
            <w:rFonts w:asciiTheme="minorHAnsi" w:hAnsiTheme="minorHAnsi" w:cstheme="minorHAnsi"/>
            <w:sz w:val="22"/>
            <w:lang w:val="en-GB"/>
          </w:rPr>
          <w:t xml:space="preserve"> </w:t>
        </w:r>
        <w:r w:rsidR="00BF060B" w:rsidRPr="00D03349">
          <w:rPr>
            <w:rFonts w:asciiTheme="minorHAnsi" w:hAnsiTheme="minorHAnsi" w:cstheme="minorHAnsi"/>
            <w:sz w:val="22"/>
            <w:lang w:val="en-GB"/>
          </w:rPr>
          <w:fldChar w:fldCharType="begin"/>
        </w:r>
      </w:ins>
      <w:r w:rsidR="00E451D4">
        <w:rPr>
          <w:rFonts w:asciiTheme="minorHAnsi" w:hAnsiTheme="minorHAnsi" w:cstheme="minorHAnsi"/>
          <w:sz w:val="22"/>
          <w:lang w:val="en-GB"/>
        </w:rPr>
        <w:instrText xml:space="preserve"> ADDIN EN.CITE &lt;EndNote&gt;&lt;Cite&gt;&lt;Author&gt;Mehlich&lt;/Author&gt;&lt;Year&gt;1984&lt;/Year&gt;&lt;RecNum&gt;1946&lt;/RecNum&gt;&lt;Prefix&gt;AP`; extracted according to &lt;/Prefix&gt;&lt;DisplayText&gt;(AP; extracted according to Mehlich, 1984)&lt;/DisplayText&gt;&lt;record&gt;&lt;rec-number&gt;1946&lt;/rec-number&gt;&lt;foreign-keys&gt;&lt;key app="EN" db-id="0pppftt0yraewvew22qxdde4pxea2xpv999e" timestamp="1592894761"&gt;1946&lt;/key&gt;&lt;/foreign-keys&gt;&lt;ref-type name="Journal Article"&gt;17&lt;/ref-type&gt;&lt;contributors&gt;&lt;authors&gt;&lt;author&gt;Mehlich, Adolf&lt;/author&gt;&lt;/authors&gt;&lt;/contributors&gt;&lt;titles&gt;&lt;title&gt;Mehlich 3 soil test extractant: A modification of Mehlich 2 extractant&lt;/title&gt;&lt;secondary-title&gt;Communications in soil science and plant analysis&lt;/secondary-title&gt;&lt;/titles&gt;&lt;periodical&gt;&lt;full-title&gt;Communications in Soil Science and Plant Analysis&lt;/full-title&gt;&lt;abbr-1&gt;Commun. Soil Sci. Plant Anal.&lt;/abbr-1&gt;&lt;/periodical&gt;&lt;pages&gt;1409-1416&lt;/pages&gt;&lt;volume&gt;15&lt;/volume&gt;&lt;number&gt;12&lt;/number&gt;&lt;dates&gt;&lt;year&gt;1984&lt;/year&gt;&lt;/dates&gt;&lt;isbn&gt;0010-3624&lt;/isbn&gt;&lt;urls&gt;&lt;/urls&gt;&lt;/record&gt;&lt;/Cite&gt;&lt;/EndNote&gt;</w:instrText>
      </w:r>
      <w:ins w:id="144" w:author="authors" w:date="2022-12-15T13:45:00Z">
        <w:r w:rsidR="00BF060B" w:rsidRPr="00D03349">
          <w:rPr>
            <w:rFonts w:asciiTheme="minorHAnsi" w:hAnsiTheme="minorHAnsi" w:cstheme="minorHAnsi"/>
            <w:sz w:val="22"/>
            <w:lang w:val="en-GB"/>
          </w:rPr>
          <w:fldChar w:fldCharType="separate"/>
        </w:r>
        <w:r w:rsidR="00BF0425" w:rsidRPr="00D03349">
          <w:rPr>
            <w:rFonts w:asciiTheme="minorHAnsi" w:hAnsiTheme="minorHAnsi" w:cstheme="minorHAnsi"/>
            <w:noProof/>
            <w:sz w:val="22"/>
            <w:lang w:val="en-GB"/>
          </w:rPr>
          <w:t>(AP; extracted according to Mehlich, 1984)</w:t>
        </w:r>
        <w:r w:rsidR="00BF060B" w:rsidRPr="00D03349">
          <w:rPr>
            <w:rFonts w:asciiTheme="minorHAnsi" w:hAnsiTheme="minorHAnsi" w:cstheme="minorHAnsi"/>
            <w:sz w:val="22"/>
            <w:lang w:val="en-GB"/>
          </w:rPr>
          <w:fldChar w:fldCharType="end"/>
        </w:r>
        <w:r w:rsidR="005674F0" w:rsidRPr="00D03349">
          <w:rPr>
            <w:rFonts w:asciiTheme="minorHAnsi" w:hAnsiTheme="minorHAnsi" w:cstheme="minorHAnsi"/>
            <w:sz w:val="22"/>
            <w:lang w:val="en-GB"/>
          </w:rPr>
          <w:t>,</w:t>
        </w:r>
        <w:r w:rsidR="00E7484D" w:rsidRPr="00D03349">
          <w:rPr>
            <w:rFonts w:asciiTheme="minorHAnsi" w:hAnsiTheme="minorHAnsi" w:cstheme="minorHAnsi"/>
            <w:sz w:val="22"/>
            <w:lang w:val="en-GB"/>
          </w:rPr>
          <w:t xml:space="preserve"> </w:t>
        </w:r>
        <w:r w:rsidR="005674F0" w:rsidRPr="00D03349">
          <w:rPr>
            <w:rFonts w:asciiTheme="minorHAnsi" w:hAnsiTheme="minorHAnsi" w:cstheme="minorHAnsi"/>
            <w:sz w:val="22"/>
            <w:lang w:val="en-GB"/>
          </w:rPr>
          <w:t>s</w:t>
        </w:r>
        <w:r w:rsidR="00E7484D" w:rsidRPr="00D03349">
          <w:rPr>
            <w:rFonts w:asciiTheme="minorHAnsi" w:hAnsiTheme="minorHAnsi" w:cstheme="minorHAnsi"/>
            <w:sz w:val="22"/>
            <w:lang w:val="en-GB"/>
          </w:rPr>
          <w:t xml:space="preserve">oil moisture </w:t>
        </w:r>
        <w:r w:rsidR="008B39E7" w:rsidRPr="00D03349">
          <w:rPr>
            <w:rFonts w:asciiTheme="minorHAnsi" w:hAnsiTheme="minorHAnsi" w:cstheme="minorHAnsi"/>
            <w:sz w:val="22"/>
            <w:lang w:val="en-GB"/>
          </w:rPr>
          <w:t>(</w:t>
        </w:r>
        <w:r w:rsidR="00E7484D" w:rsidRPr="00D03349">
          <w:rPr>
            <w:rFonts w:asciiTheme="minorHAnsi" w:hAnsiTheme="minorHAnsi" w:cstheme="minorHAnsi"/>
            <w:sz w:val="22"/>
            <w:lang w:val="en-GB"/>
          </w:rPr>
          <w:t>gravimetric</w:t>
        </w:r>
        <w:r w:rsidR="0063077C" w:rsidRPr="00D03349">
          <w:rPr>
            <w:rFonts w:asciiTheme="minorHAnsi" w:hAnsiTheme="minorHAnsi" w:cstheme="minorHAnsi"/>
            <w:sz w:val="22"/>
            <w:lang w:val="en-GB"/>
          </w:rPr>
          <w:t xml:space="preserve"> content</w:t>
        </w:r>
        <w:r w:rsidR="008B39E7" w:rsidRPr="00D03349">
          <w:rPr>
            <w:rFonts w:asciiTheme="minorHAnsi" w:hAnsiTheme="minorHAnsi" w:cstheme="minorHAnsi"/>
            <w:sz w:val="22"/>
            <w:lang w:val="en-GB"/>
          </w:rPr>
          <w:t>)</w:t>
        </w:r>
        <w:r w:rsidR="0087018B" w:rsidRPr="00D03349">
          <w:rPr>
            <w:rFonts w:asciiTheme="minorHAnsi" w:hAnsiTheme="minorHAnsi" w:cstheme="minorHAnsi"/>
            <w:sz w:val="22"/>
            <w:lang w:val="en-GB"/>
          </w:rPr>
          <w:t xml:space="preserve"> and</w:t>
        </w:r>
        <w:r w:rsidR="00E7484D" w:rsidRPr="00D03349">
          <w:rPr>
            <w:rFonts w:asciiTheme="minorHAnsi" w:hAnsiTheme="minorHAnsi" w:cstheme="minorHAnsi"/>
            <w:sz w:val="22"/>
            <w:lang w:val="en-GB"/>
          </w:rPr>
          <w:t xml:space="preserve"> </w:t>
        </w:r>
        <w:r w:rsidR="006D4BEE" w:rsidRPr="00D03349">
          <w:rPr>
            <w:rFonts w:asciiTheme="minorHAnsi" w:hAnsiTheme="minorHAnsi" w:cstheme="minorHAnsi"/>
            <w:sz w:val="22"/>
            <w:lang w:val="en-GB"/>
          </w:rPr>
          <w:t xml:space="preserve">pH </w:t>
        </w:r>
        <w:r w:rsidR="00E768A7" w:rsidRPr="00D03349">
          <w:rPr>
            <w:rFonts w:asciiTheme="minorHAnsi" w:hAnsiTheme="minorHAnsi" w:cstheme="minorHAnsi"/>
            <w:sz w:val="22"/>
            <w:lang w:val="en-GB"/>
          </w:rPr>
          <w:fldChar w:fldCharType="begin"/>
        </w:r>
      </w:ins>
      <w:r w:rsidR="005E65FF">
        <w:rPr>
          <w:rFonts w:asciiTheme="minorHAnsi" w:hAnsiTheme="minorHAnsi" w:cstheme="minorHAnsi"/>
          <w:sz w:val="22"/>
          <w:lang w:val="en-GB"/>
        </w:rPr>
        <w:instrText xml:space="preserve"> ADDIN EN.CITE &lt;EndNote&gt;&lt;Cite&gt;&lt;Author&gt;Yang&lt;/Author&gt;&lt;Year&gt;2012&lt;/Year&gt;&lt;RecNum&gt;1966&lt;/RecNum&gt;&lt;Prefix&gt;quantified using a PHS-3C pH meter (Shanghai`, China) with 1:2.5 vol soil:H2O solutions`; &lt;/Prefix&gt;&lt;DisplayText&gt;(quantified using a PHS-3C pH meter (Shanghai, China) with 1:2.5 vol soil:H2O solutions; Yang et al., 2012)&lt;/DisplayText&gt;&lt;record&gt;&lt;rec-number&gt;1966&lt;/rec-number&gt;&lt;foreign-keys&gt;&lt;key app="EN" db-id="0pppftt0yraewvew22qxdde4pxea2xpv999e" timestamp="1602772092"&gt;1966&lt;/key&gt;&lt;/foreign-keys&gt;&lt;ref-type name="Journal Article"&gt;17&lt;/ref-type&gt;&lt;contributors&gt;&lt;authors&gt;&lt;author&gt;Yang, Yuanhe&lt;/author&gt;&lt;author&gt;Ji, Chengjun&lt;/author&gt;&lt;author&gt;Ma, Wenhong&lt;/author&gt;&lt;author&gt;Wang, Shifeng&lt;/author&gt;&lt;author&gt;Wang, Shaopeng&lt;/author&gt;&lt;author&gt;Han, Wenxuan&lt;/author&gt;&lt;author&gt;Mohammat, Anwar&lt;/author&gt;&lt;author&gt;Robinson, David&lt;/author&gt;&lt;author&gt;Smith, Pete&lt;/author&gt;&lt;/authors&gt;&lt;/contributors&gt;&lt;titles&gt;&lt;title&gt;Significant soil acidification across northern China&amp;apos;s grasslands during 1980s–2000s&lt;/title&gt;&lt;secondary-title&gt;Global Change Biology&lt;/secondary-title&gt;&lt;/titles&gt;&lt;periodical&gt;&lt;full-title&gt;Global Change Biology&lt;/full-title&gt;&lt;abbr-1&gt;Glob. Change Biol.&lt;/abbr-1&gt;&lt;abbr-2&gt;Glob Change Biol&lt;/abbr-2&gt;&lt;/periodical&gt;&lt;pages&gt;2292-2300&lt;/pages&gt;&lt;volume&gt;18&lt;/volume&gt;&lt;number&gt;7&lt;/number&gt;&lt;dates&gt;&lt;year&gt;2012&lt;/year&gt;&lt;/dates&gt;&lt;isbn&gt;1354-1013&lt;/isbn&gt;&lt;urls&gt;&lt;related-urls&gt;&lt;url&gt;https://onlinelibrary.wiley.com/doi/abs/10.1111/j.1365-2486.2012.02694.x&lt;/url&gt;&lt;/related-urls&gt;&lt;/urls&gt;&lt;electronic-resource-num&gt;10.1111/j.1365-2486.2012.02694.x&lt;/electronic-resource-num&gt;&lt;/record&gt;&lt;/Cite&gt;&lt;/EndNote&gt;</w:instrText>
      </w:r>
      <w:ins w:id="145" w:author="authors" w:date="2022-12-15T13:45:00Z">
        <w:r w:rsidR="00E768A7" w:rsidRPr="00D03349">
          <w:rPr>
            <w:rFonts w:asciiTheme="minorHAnsi" w:hAnsiTheme="minorHAnsi" w:cstheme="minorHAnsi"/>
            <w:sz w:val="22"/>
            <w:lang w:val="en-GB"/>
          </w:rPr>
          <w:fldChar w:fldCharType="separate"/>
        </w:r>
      </w:ins>
      <w:r w:rsidR="005E65FF">
        <w:rPr>
          <w:rFonts w:asciiTheme="minorHAnsi" w:hAnsiTheme="minorHAnsi" w:cstheme="minorHAnsi"/>
          <w:noProof/>
          <w:sz w:val="22"/>
          <w:lang w:val="en-GB"/>
        </w:rPr>
        <w:t>(quantified using a PHS-3C pH meter (Shanghai, China) with 1:2.5 vol soil:H2O solutions; Yang et al., 2012)</w:t>
      </w:r>
      <w:ins w:id="146" w:author="authors" w:date="2022-12-15T13:45:00Z">
        <w:r w:rsidR="00E768A7" w:rsidRPr="00D03349">
          <w:rPr>
            <w:rFonts w:asciiTheme="minorHAnsi" w:hAnsiTheme="minorHAnsi" w:cstheme="minorHAnsi"/>
            <w:sz w:val="22"/>
            <w:lang w:val="en-GB"/>
          </w:rPr>
          <w:fldChar w:fldCharType="end"/>
        </w:r>
        <w:r w:rsidR="0063077C" w:rsidRPr="00D03349">
          <w:rPr>
            <w:rFonts w:asciiTheme="minorHAnsi" w:hAnsiTheme="minorHAnsi" w:cstheme="minorHAnsi"/>
            <w:sz w:val="22"/>
            <w:lang w:val="en-GB"/>
          </w:rPr>
          <w:t>. S</w:t>
        </w:r>
        <w:r w:rsidR="00385D81" w:rsidRPr="00D03349">
          <w:rPr>
            <w:rFonts w:asciiTheme="minorHAnsi" w:hAnsiTheme="minorHAnsi" w:cstheme="minorHAnsi"/>
            <w:sz w:val="22"/>
            <w:lang w:val="en-GB"/>
          </w:rPr>
          <w:t xml:space="preserve">oil carbon </w:t>
        </w:r>
        <w:r w:rsidR="00FB115C" w:rsidRPr="00D03349">
          <w:rPr>
            <w:rFonts w:asciiTheme="minorHAnsi" w:hAnsiTheme="minorHAnsi" w:cstheme="minorHAnsi"/>
            <w:sz w:val="22"/>
            <w:lang w:val="en-GB"/>
          </w:rPr>
          <w:t xml:space="preserve">(C) </w:t>
        </w:r>
        <w:r w:rsidR="00661523" w:rsidRPr="00D03349">
          <w:rPr>
            <w:rFonts w:asciiTheme="minorHAnsi" w:hAnsiTheme="minorHAnsi" w:cstheme="minorHAnsi"/>
            <w:sz w:val="22"/>
            <w:lang w:val="en-GB"/>
          </w:rPr>
          <w:lastRenderedPageBreak/>
          <w:t xml:space="preserve">concentration </w:t>
        </w:r>
        <w:r w:rsidR="0063077C" w:rsidRPr="00D03349">
          <w:rPr>
            <w:rFonts w:asciiTheme="minorHAnsi" w:hAnsiTheme="minorHAnsi" w:cstheme="minorHAnsi"/>
            <w:sz w:val="22"/>
            <w:lang w:val="en-GB"/>
          </w:rPr>
          <w:t xml:space="preserve">was </w:t>
        </w:r>
        <w:r w:rsidR="00385D81" w:rsidRPr="00D03349">
          <w:rPr>
            <w:rFonts w:asciiTheme="minorHAnsi" w:hAnsiTheme="minorHAnsi" w:cstheme="minorHAnsi"/>
            <w:sz w:val="22"/>
            <w:lang w:val="en-GB"/>
          </w:rPr>
          <w:t xml:space="preserve">obtained by dividing OM by </w:t>
        </w:r>
        <w:r w:rsidR="00122B23" w:rsidRPr="00D03349">
          <w:rPr>
            <w:rFonts w:asciiTheme="minorHAnsi" w:hAnsiTheme="minorHAnsi" w:cstheme="minorHAnsi"/>
            <w:sz w:val="22"/>
            <w:lang w:val="en-GB"/>
          </w:rPr>
          <w:t xml:space="preserve">the van </w:t>
        </w:r>
        <w:proofErr w:type="spellStart"/>
        <w:r w:rsidR="00122B23" w:rsidRPr="00D03349">
          <w:rPr>
            <w:rFonts w:asciiTheme="minorHAnsi" w:hAnsiTheme="minorHAnsi" w:cstheme="minorHAnsi"/>
            <w:sz w:val="22"/>
            <w:lang w:val="en-GB"/>
          </w:rPr>
          <w:t>Bemmelen</w:t>
        </w:r>
        <w:proofErr w:type="spellEnd"/>
        <w:r w:rsidR="00122B23" w:rsidRPr="00D03349">
          <w:rPr>
            <w:rFonts w:asciiTheme="minorHAnsi" w:hAnsiTheme="minorHAnsi" w:cstheme="minorHAnsi"/>
            <w:sz w:val="22"/>
            <w:lang w:val="en-GB"/>
          </w:rPr>
          <w:t xml:space="preserve"> factor </w:t>
        </w:r>
        <w:r w:rsidR="0063077C" w:rsidRPr="00D03349">
          <w:rPr>
            <w:rFonts w:asciiTheme="minorHAnsi" w:hAnsiTheme="minorHAnsi" w:cstheme="minorHAnsi"/>
            <w:sz w:val="22"/>
            <w:lang w:val="en-GB"/>
          </w:rPr>
          <w:t>(</w:t>
        </w:r>
        <w:r w:rsidR="00385D81" w:rsidRPr="00D03349">
          <w:rPr>
            <w:rFonts w:asciiTheme="minorHAnsi" w:hAnsiTheme="minorHAnsi" w:cstheme="minorHAnsi"/>
            <w:sz w:val="22"/>
            <w:lang w:val="en-GB"/>
          </w:rPr>
          <w:t>1.72</w:t>
        </w:r>
        <w:r w:rsidR="00333CF1" w:rsidRPr="00D03349">
          <w:rPr>
            <w:rFonts w:asciiTheme="minorHAnsi" w:hAnsiTheme="minorHAnsi" w:cstheme="minorHAnsi"/>
            <w:sz w:val="22"/>
            <w:lang w:val="en-GB"/>
          </w:rPr>
          <w:t>)</w:t>
        </w:r>
        <w:r w:rsidR="00FB115C" w:rsidRPr="00D03349">
          <w:rPr>
            <w:rFonts w:asciiTheme="minorHAnsi" w:hAnsiTheme="minorHAnsi" w:cstheme="minorHAnsi"/>
            <w:sz w:val="22"/>
            <w:lang w:val="en-GB"/>
          </w:rPr>
          <w:t xml:space="preserve">, </w:t>
        </w:r>
        <w:r w:rsidR="0063077C" w:rsidRPr="00D03349">
          <w:rPr>
            <w:rFonts w:asciiTheme="minorHAnsi" w:hAnsiTheme="minorHAnsi" w:cstheme="minorHAnsi"/>
            <w:sz w:val="22"/>
            <w:lang w:val="en-GB"/>
          </w:rPr>
          <w:t xml:space="preserve">and </w:t>
        </w:r>
        <w:r w:rsidR="006C6B56" w:rsidRPr="00D03349">
          <w:rPr>
            <w:rFonts w:asciiTheme="minorHAnsi" w:hAnsiTheme="minorHAnsi" w:cstheme="minorHAnsi"/>
            <w:sz w:val="22"/>
            <w:lang w:val="en-GB"/>
          </w:rPr>
          <w:t xml:space="preserve">TN, TP and C were used to compute </w:t>
        </w:r>
        <w:r w:rsidR="00661523" w:rsidRPr="00D03349">
          <w:rPr>
            <w:rFonts w:asciiTheme="minorHAnsi" w:hAnsiTheme="minorHAnsi" w:cstheme="minorHAnsi"/>
            <w:sz w:val="22"/>
            <w:lang w:val="en-GB"/>
          </w:rPr>
          <w:t>three stoichiometric ratios</w:t>
        </w:r>
        <w:r w:rsidR="00847B78" w:rsidRPr="00D03349">
          <w:rPr>
            <w:rFonts w:asciiTheme="minorHAnsi" w:hAnsiTheme="minorHAnsi" w:cstheme="minorHAnsi"/>
            <w:sz w:val="22"/>
            <w:lang w:val="en-GB"/>
          </w:rPr>
          <w:t>:</w:t>
        </w:r>
        <w:r w:rsidR="00661523" w:rsidRPr="00D03349">
          <w:rPr>
            <w:rFonts w:asciiTheme="minorHAnsi" w:hAnsiTheme="minorHAnsi" w:cstheme="minorHAnsi"/>
            <w:sz w:val="22"/>
            <w:lang w:val="en-GB"/>
          </w:rPr>
          <w:t xml:space="preserve"> </w:t>
        </w:r>
        <w:proofErr w:type="gramStart"/>
        <w:r w:rsidR="00FB115C" w:rsidRPr="00D03349">
          <w:rPr>
            <w:rFonts w:asciiTheme="minorHAnsi" w:hAnsiTheme="minorHAnsi" w:cstheme="minorHAnsi"/>
            <w:sz w:val="22"/>
            <w:lang w:val="en-GB"/>
          </w:rPr>
          <w:t>C:N</w:t>
        </w:r>
        <w:proofErr w:type="gramEnd"/>
        <w:r w:rsidR="00661523" w:rsidRPr="00D03349">
          <w:rPr>
            <w:rFonts w:asciiTheme="minorHAnsi" w:hAnsiTheme="minorHAnsi" w:cstheme="minorHAnsi"/>
            <w:sz w:val="22"/>
            <w:lang w:val="en-GB"/>
          </w:rPr>
          <w:t>, N:P</w:t>
        </w:r>
        <w:r w:rsidR="00FB115C" w:rsidRPr="00D03349">
          <w:rPr>
            <w:rFonts w:asciiTheme="minorHAnsi" w:hAnsiTheme="minorHAnsi" w:cstheme="minorHAnsi"/>
            <w:sz w:val="22"/>
            <w:lang w:val="en-GB"/>
          </w:rPr>
          <w:t xml:space="preserve"> and C:P.</w:t>
        </w:r>
        <w:r w:rsidR="000C4262" w:rsidRPr="00D03349">
          <w:rPr>
            <w:rFonts w:asciiTheme="minorHAnsi" w:hAnsiTheme="minorHAnsi" w:cstheme="minorHAnsi"/>
            <w:sz w:val="22"/>
            <w:lang w:val="en-GB"/>
          </w:rPr>
          <w:t xml:space="preserve"> </w:t>
        </w:r>
      </w:ins>
    </w:p>
    <w:p w14:paraId="6AE20411" w14:textId="33CBDE5E" w:rsidR="00DB04CC" w:rsidRPr="00D03349" w:rsidRDefault="001942D0" w:rsidP="00AF1539">
      <w:pPr>
        <w:tabs>
          <w:tab w:val="left" w:pos="4590"/>
        </w:tabs>
        <w:spacing w:line="480" w:lineRule="auto"/>
        <w:ind w:firstLine="567"/>
        <w:contextualSpacing/>
        <w:jc w:val="left"/>
        <w:rPr>
          <w:ins w:id="147" w:author="authors" w:date="2022-12-15T13:45:00Z"/>
          <w:rFonts w:asciiTheme="minorHAnsi" w:eastAsia="Times New Roman" w:hAnsiTheme="minorHAnsi" w:cstheme="minorHAnsi"/>
          <w:sz w:val="22"/>
          <w:shd w:val="clear" w:color="auto" w:fill="FFFFFF"/>
          <w:lang w:val="en-GB"/>
        </w:rPr>
      </w:pPr>
      <w:ins w:id="148" w:author="authors" w:date="2022-12-15T13:45:00Z">
        <w:r w:rsidRPr="00D03349">
          <w:rPr>
            <w:rFonts w:asciiTheme="minorHAnsi" w:hAnsiTheme="minorHAnsi" w:cstheme="minorHAnsi"/>
            <w:sz w:val="22"/>
            <w:lang w:val="en-GB"/>
          </w:rPr>
          <w:t xml:space="preserve">Climatic variables were </w:t>
        </w:r>
        <w:r w:rsidR="006D4BEE" w:rsidRPr="00D03349">
          <w:rPr>
            <w:rFonts w:asciiTheme="minorHAnsi" w:hAnsiTheme="minorHAnsi" w:cstheme="minorHAnsi"/>
            <w:sz w:val="22"/>
            <w:lang w:val="en-GB"/>
          </w:rPr>
          <w:t xml:space="preserve">obtained from </w:t>
        </w:r>
        <w:proofErr w:type="spellStart"/>
        <w:r w:rsidR="00385D81" w:rsidRPr="00D03349">
          <w:rPr>
            <w:rFonts w:asciiTheme="minorHAnsi" w:hAnsiTheme="minorHAnsi" w:cstheme="minorHAnsi"/>
            <w:sz w:val="22"/>
            <w:lang w:val="en-GB"/>
          </w:rPr>
          <w:t>CHELSA</w:t>
        </w:r>
        <w:proofErr w:type="spellEnd"/>
        <w:r w:rsidR="00556479" w:rsidRPr="00D03349">
          <w:rPr>
            <w:rFonts w:asciiTheme="minorHAnsi" w:hAnsiTheme="minorHAnsi" w:cstheme="minorHAnsi"/>
            <w:sz w:val="22"/>
            <w:lang w:val="en-GB"/>
          </w:rPr>
          <w:t xml:space="preserve"> </w:t>
        </w:r>
        <w:proofErr w:type="spellStart"/>
        <w:r w:rsidR="00556479" w:rsidRPr="00D03349">
          <w:rPr>
            <w:rFonts w:asciiTheme="minorHAnsi" w:hAnsiTheme="minorHAnsi" w:cstheme="minorHAnsi"/>
            <w:sz w:val="22"/>
            <w:lang w:val="en-GB"/>
          </w:rPr>
          <w:t>climatologies</w:t>
        </w:r>
        <w:proofErr w:type="spellEnd"/>
        <w:r w:rsidR="00556479" w:rsidRPr="00D03349">
          <w:rPr>
            <w:rFonts w:asciiTheme="minorHAnsi" w:hAnsiTheme="minorHAnsi" w:cstheme="minorHAnsi"/>
            <w:sz w:val="22"/>
            <w:lang w:val="en-GB"/>
          </w:rPr>
          <w:t xml:space="preserve"> </w:t>
        </w:r>
        <w:r w:rsidR="00FD1E8D" w:rsidRPr="00D03349">
          <w:rPr>
            <w:rFonts w:asciiTheme="minorHAnsi" w:hAnsiTheme="minorHAnsi" w:cstheme="minorHAnsi"/>
            <w:sz w:val="22"/>
            <w:lang w:val="en-GB"/>
          </w:rPr>
          <w:t xml:space="preserve">over </w:t>
        </w:r>
        <w:r w:rsidR="00D658D3" w:rsidRPr="00D03349">
          <w:rPr>
            <w:rFonts w:asciiTheme="minorHAnsi" w:hAnsiTheme="minorHAnsi" w:cstheme="minorHAnsi"/>
            <w:sz w:val="22"/>
            <w:lang w:val="en-GB"/>
          </w:rPr>
          <w:t>1981-2010</w:t>
        </w:r>
        <w:r w:rsidR="00385D81" w:rsidRPr="00D03349">
          <w:rPr>
            <w:rFonts w:asciiTheme="minorHAnsi" w:hAnsiTheme="minorHAnsi" w:cstheme="minorHAnsi"/>
            <w:sz w:val="22"/>
            <w:lang w:val="en-GB"/>
          </w:rPr>
          <w:t xml:space="preserve"> </w:t>
        </w:r>
        <w:r w:rsidR="00BF060B" w:rsidRPr="00D03349">
          <w:rPr>
            <w:rFonts w:asciiTheme="minorHAnsi" w:hAnsiTheme="minorHAnsi" w:cstheme="minorHAnsi"/>
            <w:sz w:val="22"/>
            <w:lang w:val="en-GB"/>
          </w:rPr>
          <w:fldChar w:fldCharType="begin">
            <w:fldData xml:space="preserve">PEVuZE5vdGU+PENpdGU+PEF1dGhvcj5LYXJnZXI8L0F1dGhvcj48WWVhcj4yMDE3PC9ZZWFyPjxS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</w:fldData>
          </w:fldChar>
        </w:r>
      </w:ins>
      <w:r w:rsidR="00E451D4">
        <w:rPr>
          <w:rFonts w:asciiTheme="minorHAnsi" w:hAnsiTheme="minorHAnsi" w:cstheme="minorHAnsi"/>
          <w:sz w:val="22"/>
          <w:lang w:val="en-GB"/>
        </w:rPr>
        <w:instrText xml:space="preserve"> ADDIN EN.CITE </w:instrText>
      </w:r>
      <w:r w:rsidR="00E451D4">
        <w:rPr>
          <w:rFonts w:asciiTheme="minorHAnsi" w:hAnsiTheme="minorHAnsi" w:cstheme="minorHAnsi"/>
          <w:sz w:val="22"/>
          <w:lang w:val="en-GB"/>
        </w:rPr>
        <w:fldChar w:fldCharType="begin">
          <w:fldData xml:space="preserve">PEVuZE5vdGU+PENpdGU+PEF1dGhvcj5LYXJnZXI8L0F1dGhvcj48WWVhcj4yMDE3PC9ZZWFyPjxS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</w:fldData>
        </w:fldChar>
      </w:r>
      <w:r w:rsidR="00E451D4">
        <w:rPr>
          <w:rFonts w:asciiTheme="minorHAnsi" w:hAnsiTheme="minorHAnsi" w:cstheme="minorHAnsi"/>
          <w:sz w:val="22"/>
          <w:lang w:val="en-GB"/>
        </w:rPr>
        <w:instrText xml:space="preserve"> ADDIN EN.CITE.DATA </w:instrText>
      </w:r>
      <w:r w:rsidR="00E451D4">
        <w:rPr>
          <w:rFonts w:asciiTheme="minorHAnsi" w:hAnsiTheme="minorHAnsi" w:cstheme="minorHAnsi"/>
          <w:sz w:val="22"/>
          <w:lang w:val="en-GB"/>
        </w:rPr>
      </w:r>
      <w:r w:rsidR="00E451D4">
        <w:rPr>
          <w:rFonts w:asciiTheme="minorHAnsi" w:hAnsiTheme="minorHAnsi" w:cstheme="minorHAnsi"/>
          <w:sz w:val="22"/>
          <w:lang w:val="en-GB"/>
        </w:rPr>
        <w:fldChar w:fldCharType="end"/>
      </w:r>
      <w:ins w:id="149" w:author="authors" w:date="2022-12-15T13:45:00Z">
        <w:r w:rsidR="00BF060B" w:rsidRPr="00D03349">
          <w:rPr>
            <w:rFonts w:asciiTheme="minorHAnsi" w:hAnsiTheme="minorHAnsi" w:cstheme="minorHAnsi"/>
            <w:sz w:val="22"/>
            <w:lang w:val="en-GB"/>
          </w:rPr>
        </w:r>
        <w:r w:rsidR="00BF060B" w:rsidRPr="00D03349">
          <w:rPr>
            <w:rFonts w:asciiTheme="minorHAnsi" w:hAnsiTheme="minorHAnsi" w:cstheme="minorHAnsi"/>
            <w:sz w:val="22"/>
            <w:lang w:val="en-GB"/>
          </w:rPr>
          <w:fldChar w:fldCharType="separate"/>
        </w:r>
        <w:r w:rsidR="002F7190" w:rsidRPr="00D03349">
          <w:rPr>
            <w:rFonts w:asciiTheme="minorHAnsi" w:hAnsiTheme="minorHAnsi" w:cstheme="minorHAnsi"/>
            <w:noProof/>
            <w:sz w:val="22"/>
            <w:lang w:val="en-GB"/>
          </w:rPr>
          <w:t>(2.1; Karger et al., 2017, 2021)</w:t>
        </w:r>
        <w:r w:rsidR="00BF060B" w:rsidRPr="00D03349">
          <w:rPr>
            <w:rFonts w:asciiTheme="minorHAnsi" w:hAnsiTheme="minorHAnsi" w:cstheme="minorHAnsi"/>
            <w:sz w:val="22"/>
            <w:lang w:val="en-GB"/>
          </w:rPr>
          <w:fldChar w:fldCharType="end"/>
        </w:r>
        <w:r w:rsidR="00385D81" w:rsidRPr="00D03349">
          <w:rPr>
            <w:rFonts w:asciiTheme="minorHAnsi" w:hAnsiTheme="minorHAnsi" w:cstheme="minorHAnsi"/>
            <w:sz w:val="22"/>
            <w:lang w:val="en-GB"/>
          </w:rPr>
          <w:t>.</w:t>
        </w:r>
        <w:r w:rsidR="00F02202" w:rsidRPr="00D03349">
          <w:rPr>
            <w:rFonts w:asciiTheme="minorHAnsi" w:hAnsiTheme="minorHAnsi" w:cstheme="minorHAnsi"/>
            <w:sz w:val="22"/>
            <w:lang w:val="en-GB"/>
          </w:rPr>
          <w:t xml:space="preserve"> </w:t>
        </w:r>
        <w:r w:rsidR="00A93019" w:rsidRPr="00D03349">
          <w:rPr>
            <w:rFonts w:asciiTheme="minorHAnsi" w:hAnsiTheme="minorHAnsi" w:cstheme="minorHAnsi"/>
            <w:sz w:val="22"/>
            <w:lang w:val="en-GB"/>
          </w:rPr>
          <w:t xml:space="preserve">As there was strong multicollinearity among </w:t>
        </w:r>
        <w:r w:rsidR="002C6558" w:rsidRPr="00D03349">
          <w:rPr>
            <w:rFonts w:asciiTheme="minorHAnsi" w:hAnsiTheme="minorHAnsi" w:cstheme="minorHAnsi"/>
            <w:sz w:val="22"/>
            <w:lang w:val="en-GB"/>
          </w:rPr>
          <w:t>most</w:t>
        </w:r>
        <w:r w:rsidR="00FD1E8D" w:rsidRPr="00D03349">
          <w:rPr>
            <w:rFonts w:asciiTheme="minorHAnsi" w:hAnsiTheme="minorHAnsi" w:cstheme="minorHAnsi"/>
            <w:sz w:val="22"/>
            <w:lang w:val="en-GB"/>
          </w:rPr>
          <w:t xml:space="preserve"> </w:t>
        </w:r>
        <w:r w:rsidR="00A93019" w:rsidRPr="00D03349">
          <w:rPr>
            <w:rFonts w:asciiTheme="minorHAnsi" w:hAnsiTheme="minorHAnsi" w:cstheme="minorHAnsi"/>
            <w:sz w:val="22"/>
            <w:lang w:val="en-GB"/>
          </w:rPr>
          <w:t>variables, only three no</w:t>
        </w:r>
        <w:r w:rsidR="00302CED" w:rsidRPr="00D03349">
          <w:rPr>
            <w:rFonts w:asciiTheme="minorHAnsi" w:hAnsiTheme="minorHAnsi" w:cstheme="minorHAnsi"/>
            <w:sz w:val="22"/>
            <w:lang w:val="en-GB"/>
          </w:rPr>
          <w:t>t-</w:t>
        </w:r>
        <w:r w:rsidR="00FD1E8D" w:rsidRPr="00D03349">
          <w:rPr>
            <w:rFonts w:asciiTheme="minorHAnsi" w:hAnsiTheme="minorHAnsi" w:cstheme="minorHAnsi"/>
            <w:sz w:val="22"/>
            <w:lang w:val="en-GB"/>
          </w:rPr>
          <w:t xml:space="preserve">highly </w:t>
        </w:r>
        <w:r w:rsidR="00A93019" w:rsidRPr="00D03349">
          <w:rPr>
            <w:rFonts w:asciiTheme="minorHAnsi" w:hAnsiTheme="minorHAnsi" w:cstheme="minorHAnsi"/>
            <w:sz w:val="22"/>
            <w:lang w:val="en-GB"/>
          </w:rPr>
          <w:t>correlat</w:t>
        </w:r>
        <w:r w:rsidR="00FD1E8D" w:rsidRPr="00D03349">
          <w:rPr>
            <w:rFonts w:asciiTheme="minorHAnsi" w:hAnsiTheme="minorHAnsi" w:cstheme="minorHAnsi"/>
            <w:sz w:val="22"/>
            <w:lang w:val="en-GB"/>
          </w:rPr>
          <w:t>ed</w:t>
        </w:r>
        <w:r w:rsidR="00A93019" w:rsidRPr="00D03349">
          <w:rPr>
            <w:rFonts w:asciiTheme="minorHAnsi" w:hAnsiTheme="minorHAnsi" w:cstheme="minorHAnsi"/>
            <w:sz w:val="22"/>
            <w:lang w:val="en-GB"/>
          </w:rPr>
          <w:t xml:space="preserve"> (&lt;</w:t>
        </w:r>
        <w:r w:rsidR="00EA74AF" w:rsidRPr="00D03349">
          <w:rPr>
            <w:rFonts w:asciiTheme="minorHAnsi" w:hAnsiTheme="minorHAnsi" w:cstheme="minorHAnsi"/>
            <w:sz w:val="22"/>
            <w:lang w:val="en-GB"/>
          </w:rPr>
          <w:t>|</w:t>
        </w:r>
        <w:r w:rsidR="00A93019" w:rsidRPr="00D03349">
          <w:rPr>
            <w:rFonts w:asciiTheme="minorHAnsi" w:hAnsiTheme="minorHAnsi" w:cstheme="minorHAnsi"/>
            <w:sz w:val="22"/>
            <w:lang w:val="en-GB"/>
          </w:rPr>
          <w:t>0.7</w:t>
        </w:r>
        <w:r w:rsidR="00EA74AF" w:rsidRPr="00D03349">
          <w:rPr>
            <w:rFonts w:asciiTheme="minorHAnsi" w:hAnsiTheme="minorHAnsi" w:cstheme="minorHAnsi"/>
            <w:sz w:val="22"/>
            <w:lang w:val="en-GB"/>
          </w:rPr>
          <w:t>|</w:t>
        </w:r>
        <w:r w:rsidR="00A93019" w:rsidRPr="00D03349">
          <w:rPr>
            <w:rFonts w:asciiTheme="minorHAnsi" w:hAnsiTheme="minorHAnsi" w:cstheme="minorHAnsi"/>
            <w:sz w:val="22"/>
            <w:lang w:val="en-GB"/>
          </w:rPr>
          <w:t>)</w:t>
        </w:r>
        <w:r w:rsidR="00EA74AF" w:rsidRPr="00D03349">
          <w:rPr>
            <w:rFonts w:asciiTheme="minorHAnsi" w:hAnsiTheme="minorHAnsi" w:cstheme="minorHAnsi"/>
            <w:sz w:val="22"/>
            <w:lang w:val="en-GB"/>
          </w:rPr>
          <w:t xml:space="preserve"> variables were included.</w:t>
        </w:r>
        <w:r w:rsidR="00A93019" w:rsidRPr="00D03349">
          <w:rPr>
            <w:rFonts w:asciiTheme="minorHAnsi" w:hAnsiTheme="minorHAnsi" w:cstheme="minorHAnsi"/>
            <w:sz w:val="22"/>
            <w:lang w:val="en-GB"/>
          </w:rPr>
          <w:t xml:space="preserve"> </w:t>
        </w:r>
        <w:r w:rsidR="00352DCE" w:rsidRPr="00D03349">
          <w:rPr>
            <w:rFonts w:asciiTheme="minorHAnsi" w:hAnsiTheme="minorHAnsi" w:cstheme="minorHAnsi"/>
            <w:sz w:val="22"/>
            <w:lang w:val="en-GB"/>
          </w:rPr>
          <w:t>To represent temperature conditions, we included mean annual</w:t>
        </w:r>
        <w:r w:rsidR="00177C4A" w:rsidRPr="00D03349">
          <w:rPr>
            <w:rFonts w:asciiTheme="minorHAnsi" w:hAnsiTheme="minorHAnsi" w:cstheme="minorHAnsi"/>
            <w:sz w:val="22"/>
            <w:lang w:val="en-GB"/>
          </w:rPr>
          <w:t xml:space="preserve"> air</w:t>
        </w:r>
        <w:r w:rsidR="00352DCE" w:rsidRPr="00D03349">
          <w:rPr>
            <w:rFonts w:asciiTheme="minorHAnsi" w:hAnsiTheme="minorHAnsi" w:cstheme="minorHAnsi"/>
            <w:sz w:val="22"/>
            <w:lang w:val="en-GB"/>
          </w:rPr>
          <w:t xml:space="preserve"> temperature</w:t>
        </w:r>
        <w:r w:rsidR="00BE3872" w:rsidRPr="00D03349">
          <w:rPr>
            <w:rFonts w:asciiTheme="minorHAnsi" w:hAnsiTheme="minorHAnsi" w:cstheme="minorHAnsi"/>
            <w:sz w:val="22"/>
            <w:lang w:val="en-GB"/>
          </w:rPr>
          <w:t xml:space="preserve"> (MAT)</w:t>
        </w:r>
        <w:r w:rsidR="00352DCE" w:rsidRPr="00D03349">
          <w:rPr>
            <w:rFonts w:asciiTheme="minorHAnsi" w:hAnsiTheme="minorHAnsi" w:cstheme="minorHAnsi"/>
            <w:sz w:val="22"/>
            <w:lang w:val="en-GB"/>
          </w:rPr>
          <w:t xml:space="preserve">, and to represent </w:t>
        </w:r>
        <w:r w:rsidR="00BE3872" w:rsidRPr="00D03349">
          <w:rPr>
            <w:rFonts w:asciiTheme="minorHAnsi" w:hAnsiTheme="minorHAnsi" w:cstheme="minorHAnsi"/>
            <w:sz w:val="22"/>
            <w:lang w:val="en-GB"/>
          </w:rPr>
          <w:t xml:space="preserve">precipitation, we included mean annual precipitation sum (MAP). </w:t>
        </w:r>
        <w:r w:rsidR="00700F17" w:rsidRPr="00D03349">
          <w:rPr>
            <w:rFonts w:asciiTheme="minorHAnsi" w:hAnsiTheme="minorHAnsi" w:cstheme="minorHAnsi"/>
            <w:sz w:val="22"/>
            <w:lang w:val="en-GB"/>
          </w:rPr>
          <w:t>Mean diurnal air temperature range</w:t>
        </w:r>
        <w:r w:rsidR="00BE3872" w:rsidRPr="00D03349">
          <w:rPr>
            <w:rFonts w:asciiTheme="minorHAnsi" w:hAnsiTheme="minorHAnsi" w:cstheme="minorHAnsi"/>
            <w:sz w:val="22"/>
            <w:lang w:val="en-GB"/>
          </w:rPr>
          <w:t xml:space="preserve"> </w:t>
        </w:r>
        <w:r w:rsidR="00580CD3" w:rsidRPr="00D03349">
          <w:rPr>
            <w:rFonts w:asciiTheme="minorHAnsi" w:hAnsiTheme="minorHAnsi" w:cstheme="minorHAnsi"/>
            <w:sz w:val="22"/>
            <w:lang w:val="en-GB"/>
          </w:rPr>
          <w:t xml:space="preserve">(DRT) was also included as it was </w:t>
        </w:r>
        <w:r w:rsidR="008E2DD9" w:rsidRPr="00D03349">
          <w:rPr>
            <w:rFonts w:asciiTheme="minorHAnsi" w:hAnsiTheme="minorHAnsi" w:cstheme="minorHAnsi"/>
            <w:sz w:val="22"/>
            <w:lang w:val="en-GB"/>
          </w:rPr>
          <w:t xml:space="preserve">not highly correlated to the two other climate variables and was </w:t>
        </w:r>
        <w:r w:rsidR="00580CD3" w:rsidRPr="00D03349">
          <w:rPr>
            <w:rFonts w:asciiTheme="minorHAnsi" w:hAnsiTheme="minorHAnsi" w:cstheme="minorHAnsi"/>
            <w:sz w:val="22"/>
            <w:lang w:val="en-GB"/>
          </w:rPr>
          <w:t>found</w:t>
        </w:r>
        <w:r w:rsidR="00987A58" w:rsidRPr="00D03349">
          <w:rPr>
            <w:rFonts w:asciiTheme="minorHAnsi" w:hAnsiTheme="minorHAnsi" w:cstheme="minorHAnsi"/>
            <w:sz w:val="22"/>
            <w:lang w:val="en-GB"/>
          </w:rPr>
          <w:t xml:space="preserve"> </w:t>
        </w:r>
        <w:r w:rsidR="00987A58" w:rsidRPr="00D03349">
          <w:rPr>
            <w:rFonts w:asciiTheme="minorHAnsi" w:eastAsia="Times New Roman" w:hAnsiTheme="minorHAnsi" w:cstheme="minorHAnsi"/>
            <w:sz w:val="22"/>
            <w:shd w:val="clear" w:color="auto" w:fill="FFFFFF"/>
            <w:lang w:val="en-GB"/>
          </w:rPr>
          <w:t xml:space="preserve">as the most important factor in explaining microbial diversity at the global scale in the study by </w:t>
        </w:r>
        <w:r w:rsidR="00987A58" w:rsidRPr="00D03349">
          <w:rPr>
            <w:rFonts w:asciiTheme="minorHAnsi" w:eastAsia="Times New Roman" w:hAnsiTheme="minorHAnsi" w:cstheme="minorHAnsi"/>
            <w:sz w:val="22"/>
            <w:shd w:val="clear" w:color="auto" w:fill="FFFFFF"/>
            <w:lang w:val="en-GB"/>
          </w:rPr>
          <w:fldChar w:fldCharType="begin"/>
        </w:r>
        <w:r w:rsidR="002F7190" w:rsidRPr="00D03349">
          <w:rPr>
            <w:rFonts w:asciiTheme="minorHAnsi" w:eastAsia="Times New Roman" w:hAnsiTheme="minorHAnsi" w:cstheme="minorHAnsi"/>
            <w:sz w:val="22"/>
            <w:shd w:val="clear" w:color="auto" w:fill="FFFFFF"/>
            <w:lang w:val="en-GB"/>
          </w:rPr>
          <w:instrText xml:space="preserve"> ADDIN EN.CITE &lt;EndNote&gt;&lt;Cite AuthorYear="1"&gt;&lt;Author&gt;Delgado-Baquerizo&lt;/Author&gt;&lt;Year&gt;2016&lt;/Year&gt;&lt;RecNum&gt;2201&lt;/RecNum&gt;&lt;DisplayText&gt;Delgado-Baquerizo et al. (2016)&lt;/DisplayText&gt;&lt;record&gt;&lt;rec-number&gt;2201&lt;/rec-number&gt;&lt;foreign-keys&gt;&lt;key app="EN" db-id="0pppftt0yraewvew22qxdde4pxea2xpv999e" timestamp="1650368229"&gt;2201&lt;/key&gt;&lt;/foreign-keys&gt;&lt;ref-type name="Journal Article"&gt;17&lt;/ref-type&gt;&lt;contributors&gt;&lt;authors&gt;&lt;author&gt;Delgado-Baquerizo, Manuel&lt;/author&gt;&lt;author&gt;Maestre, Fernando T.&lt;/author&gt;&lt;author&gt;Reich, Peter B.&lt;/author&gt;&lt;author&gt;Trivedi, Pankaj&lt;/author&gt;&lt;author&gt;Osanai, Yui&lt;/author&gt;&lt;author&gt;Liu, Yu-Rong&lt;/author&gt;&lt;author&gt;Hamonts, Kelly&lt;/author&gt;&lt;author&gt;Jeffries, Thomas C.&lt;/author&gt;&lt;author&gt;Singh, Brajesh K.&lt;/author&gt;&lt;/authors&gt;&lt;/contributors&gt;&lt;titles&gt;&lt;title&gt;Carbon content and climate variability drive global soil bacterial diversity patterns&lt;/title&gt;&lt;secondary-title&gt;Ecological Monographs&lt;/secondary-title&gt;&lt;/titles&gt;&lt;periodical&gt;&lt;full-title&gt;Ecological Monographs&lt;/full-title&gt;&lt;abbr-1&gt;Ecol. Monogr.&lt;/abbr-1&gt;&lt;/periodical&gt;&lt;pages&gt;373-390&lt;/pages&gt;&lt;volume&gt;86&lt;/volume&gt;&lt;number&gt;3&lt;/number&gt;&lt;dates&gt;&lt;year&gt;2016&lt;/year&gt;&lt;/dates&gt;&lt;isbn&gt;0012-9615&lt;/isbn&gt;&lt;urls&gt;&lt;related-urls&gt;&lt;url&gt;https://esajournals.onlinelibrary.wiley.com/doi/abs/10.1002/ecm.1216&lt;/url&gt;&lt;/related-urls&gt;&lt;/urls&gt;&lt;electronic-resource-num&gt;https://doi.org/10.1002/ecm.1216&lt;/electronic-resource-num&gt;&lt;/record&gt;&lt;/Cite&gt;&lt;/EndNote&gt;</w:instrText>
        </w:r>
        <w:r w:rsidR="00987A58" w:rsidRPr="00D03349">
          <w:rPr>
            <w:rFonts w:asciiTheme="minorHAnsi" w:eastAsia="Times New Roman" w:hAnsiTheme="minorHAnsi" w:cstheme="minorHAnsi"/>
            <w:sz w:val="22"/>
            <w:shd w:val="clear" w:color="auto" w:fill="FFFFFF"/>
            <w:lang w:val="en-GB"/>
          </w:rPr>
          <w:fldChar w:fldCharType="separate"/>
        </w:r>
        <w:r w:rsidR="002F7190" w:rsidRPr="00D03349">
          <w:rPr>
            <w:rFonts w:asciiTheme="minorHAnsi" w:eastAsia="Times New Roman" w:hAnsiTheme="minorHAnsi" w:cstheme="minorHAnsi"/>
            <w:noProof/>
            <w:sz w:val="22"/>
            <w:shd w:val="clear" w:color="auto" w:fill="FFFFFF"/>
            <w:lang w:val="en-GB"/>
          </w:rPr>
          <w:t>Delgado-Baquerizo et al. (2016)</w:t>
        </w:r>
        <w:r w:rsidR="00987A58" w:rsidRPr="00D03349">
          <w:rPr>
            <w:rFonts w:asciiTheme="minorHAnsi" w:eastAsia="Times New Roman" w:hAnsiTheme="minorHAnsi" w:cstheme="minorHAnsi"/>
            <w:sz w:val="22"/>
            <w:shd w:val="clear" w:color="auto" w:fill="FFFFFF"/>
            <w:lang w:val="en-GB"/>
          </w:rPr>
          <w:fldChar w:fldCharType="end"/>
        </w:r>
        <w:r w:rsidR="00987A58" w:rsidRPr="00D03349">
          <w:rPr>
            <w:rFonts w:asciiTheme="minorHAnsi" w:eastAsia="Times New Roman" w:hAnsiTheme="minorHAnsi" w:cstheme="minorHAnsi"/>
            <w:sz w:val="22"/>
            <w:shd w:val="clear" w:color="auto" w:fill="FFFFFF"/>
            <w:lang w:val="en-GB"/>
          </w:rPr>
          <w:t xml:space="preserve">. </w:t>
        </w:r>
      </w:ins>
    </w:p>
    <w:p w14:paraId="686B3FBD" w14:textId="4C71257E" w:rsidR="004D2FA9" w:rsidRPr="00D03349" w:rsidRDefault="00754C27" w:rsidP="00AF1539">
      <w:pPr>
        <w:tabs>
          <w:tab w:val="left" w:pos="4590"/>
        </w:tabs>
        <w:spacing w:line="480" w:lineRule="auto"/>
        <w:ind w:firstLine="567"/>
        <w:contextualSpacing/>
        <w:jc w:val="left"/>
        <w:rPr>
          <w:ins w:id="150" w:author="authors" w:date="2022-12-15T13:45:00Z"/>
          <w:rFonts w:asciiTheme="minorHAnsi" w:hAnsiTheme="minorHAnsi" w:cstheme="minorHAnsi"/>
          <w:sz w:val="22"/>
          <w:lang w:val="en-GB"/>
        </w:rPr>
      </w:pPr>
      <w:ins w:id="151" w:author="authors" w:date="2022-12-15T13:45:00Z">
        <w:r w:rsidRPr="00D03349">
          <w:rPr>
            <w:rFonts w:asciiTheme="minorHAnsi" w:hAnsiTheme="minorHAnsi" w:cstheme="minorHAnsi"/>
            <w:sz w:val="22"/>
            <w:lang w:val="en-GB"/>
          </w:rPr>
          <w:t>Information on</w:t>
        </w:r>
        <w:r w:rsidR="00AE0A4B" w:rsidRPr="00D03349">
          <w:rPr>
            <w:rFonts w:asciiTheme="minorHAnsi" w:hAnsiTheme="minorHAnsi" w:cstheme="minorHAnsi"/>
            <w:sz w:val="22"/>
            <w:lang w:val="en-GB"/>
          </w:rPr>
          <w:t xml:space="preserve"> biotic environment (</w:t>
        </w:r>
        <w:r w:rsidR="008E2DD9" w:rsidRPr="00D03349">
          <w:rPr>
            <w:rFonts w:asciiTheme="minorHAnsi" w:hAnsiTheme="minorHAnsi" w:cstheme="minorHAnsi"/>
            <w:sz w:val="22"/>
            <w:lang w:val="en-GB"/>
          </w:rPr>
          <w:t>here</w:t>
        </w:r>
        <w:r w:rsidRPr="00D03349">
          <w:rPr>
            <w:rFonts w:asciiTheme="minorHAnsi" w:hAnsiTheme="minorHAnsi" w:cstheme="minorHAnsi"/>
            <w:sz w:val="22"/>
            <w:lang w:val="en-GB"/>
          </w:rPr>
          <w:t xml:space="preserve"> plant communities</w:t>
        </w:r>
        <w:r w:rsidR="00AE0A4B" w:rsidRPr="00D03349">
          <w:rPr>
            <w:rFonts w:asciiTheme="minorHAnsi" w:hAnsiTheme="minorHAnsi" w:cstheme="minorHAnsi"/>
            <w:sz w:val="22"/>
            <w:lang w:val="en-GB"/>
          </w:rPr>
          <w:t>)</w:t>
        </w:r>
        <w:r w:rsidRPr="00D03349">
          <w:rPr>
            <w:rFonts w:asciiTheme="minorHAnsi" w:hAnsiTheme="minorHAnsi" w:cstheme="minorHAnsi"/>
            <w:sz w:val="22"/>
            <w:lang w:val="en-GB"/>
          </w:rPr>
          <w:t xml:space="preserve"> </w:t>
        </w:r>
        <w:r w:rsidR="00513537" w:rsidRPr="00D03349">
          <w:rPr>
            <w:rFonts w:asciiTheme="minorHAnsi" w:hAnsiTheme="minorHAnsi" w:cstheme="minorHAnsi"/>
            <w:sz w:val="22"/>
            <w:lang w:val="en-GB"/>
          </w:rPr>
          <w:t xml:space="preserve">was </w:t>
        </w:r>
        <w:r w:rsidRPr="00D03349">
          <w:rPr>
            <w:rFonts w:asciiTheme="minorHAnsi" w:hAnsiTheme="minorHAnsi" w:cstheme="minorHAnsi"/>
            <w:sz w:val="22"/>
            <w:lang w:val="en-GB"/>
          </w:rPr>
          <w:t xml:space="preserve">based on </w:t>
        </w:r>
        <w:r w:rsidR="007D20B0" w:rsidRPr="00D03349">
          <w:rPr>
            <w:rFonts w:asciiTheme="minorHAnsi" w:hAnsiTheme="minorHAnsi" w:cstheme="minorHAnsi"/>
            <w:sz w:val="22"/>
            <w:lang w:val="en-GB"/>
          </w:rPr>
          <w:t xml:space="preserve">living </w:t>
        </w:r>
        <w:r w:rsidR="001377F7" w:rsidRPr="00D03349">
          <w:rPr>
            <w:rFonts w:asciiTheme="minorHAnsi" w:hAnsiTheme="minorHAnsi" w:cstheme="minorHAnsi"/>
            <w:sz w:val="22"/>
            <w:lang w:val="en-GB"/>
          </w:rPr>
          <w:t xml:space="preserve">aboveground </w:t>
        </w:r>
        <w:r w:rsidRPr="00D03349">
          <w:rPr>
            <w:rFonts w:asciiTheme="minorHAnsi" w:hAnsiTheme="minorHAnsi" w:cstheme="minorHAnsi"/>
            <w:sz w:val="22"/>
            <w:lang w:val="en-GB"/>
          </w:rPr>
          <w:t>biomass of vascular plant species</w:t>
        </w:r>
        <w:r w:rsidR="00634871" w:rsidRPr="00D03349">
          <w:rPr>
            <w:rFonts w:asciiTheme="minorHAnsi" w:hAnsiTheme="minorHAnsi" w:cstheme="minorHAnsi"/>
            <w:sz w:val="22"/>
            <w:lang w:val="en-GB"/>
          </w:rPr>
          <w:t xml:space="preserve"> collected from </w:t>
        </w:r>
        <w:r w:rsidR="00996AEC" w:rsidRPr="00D03349">
          <w:rPr>
            <w:rFonts w:asciiTheme="minorHAnsi" w:hAnsiTheme="minorHAnsi" w:cstheme="minorHAnsi"/>
            <w:sz w:val="22"/>
            <w:lang w:val="en-GB"/>
          </w:rPr>
          <w:t>17</w:t>
        </w:r>
        <w:r w:rsidR="007A47BB" w:rsidRPr="00D03349">
          <w:rPr>
            <w:rFonts w:asciiTheme="minorHAnsi" w:hAnsiTheme="minorHAnsi" w:cstheme="minorHAnsi"/>
            <w:sz w:val="22"/>
            <w:lang w:val="en-GB"/>
          </w:rPr>
          <w:t>9</w:t>
        </w:r>
        <w:r w:rsidR="00996AEC" w:rsidRPr="00D03349">
          <w:rPr>
            <w:rFonts w:asciiTheme="minorHAnsi" w:hAnsiTheme="minorHAnsi" w:cstheme="minorHAnsi"/>
            <w:sz w:val="22"/>
            <w:lang w:val="en-GB"/>
          </w:rPr>
          <w:t xml:space="preserve"> </w:t>
        </w:r>
        <w:r w:rsidR="00513537" w:rsidRPr="00D03349">
          <w:rPr>
            <w:rFonts w:asciiTheme="minorHAnsi" w:hAnsiTheme="minorHAnsi" w:cstheme="minorHAnsi"/>
            <w:sz w:val="22"/>
            <w:lang w:val="en-GB"/>
          </w:rPr>
          <w:t xml:space="preserve">of the 195 </w:t>
        </w:r>
        <w:r w:rsidR="00634871" w:rsidRPr="00D03349">
          <w:rPr>
            <w:rFonts w:asciiTheme="minorHAnsi" w:hAnsiTheme="minorHAnsi" w:cstheme="minorHAnsi"/>
            <w:sz w:val="22"/>
            <w:lang w:val="en-GB"/>
          </w:rPr>
          <w:t>plot</w:t>
        </w:r>
        <w:r w:rsidRPr="00D03349">
          <w:rPr>
            <w:rFonts w:asciiTheme="minorHAnsi" w:hAnsiTheme="minorHAnsi" w:cstheme="minorHAnsi"/>
            <w:sz w:val="22"/>
            <w:lang w:val="en-GB"/>
          </w:rPr>
          <w:t>s</w:t>
        </w:r>
        <w:r w:rsidR="00634871" w:rsidRPr="00D03349">
          <w:rPr>
            <w:rFonts w:asciiTheme="minorHAnsi" w:hAnsiTheme="minorHAnsi" w:cstheme="minorHAnsi"/>
            <w:sz w:val="22"/>
            <w:lang w:val="en-GB"/>
          </w:rPr>
          <w:t xml:space="preserve"> </w:t>
        </w:r>
        <w:r w:rsidR="00513537" w:rsidRPr="00D03349">
          <w:rPr>
            <w:rFonts w:asciiTheme="minorHAnsi" w:hAnsiTheme="minorHAnsi" w:cstheme="minorHAnsi"/>
            <w:sz w:val="22"/>
            <w:lang w:val="en-GB"/>
          </w:rPr>
          <w:t xml:space="preserve">used for </w:t>
        </w:r>
        <w:r w:rsidRPr="00D03349">
          <w:rPr>
            <w:rFonts w:asciiTheme="minorHAnsi" w:hAnsiTheme="minorHAnsi" w:cstheme="minorHAnsi"/>
            <w:sz w:val="22"/>
            <w:lang w:val="en-GB"/>
          </w:rPr>
          <w:t>soil sampling</w:t>
        </w:r>
        <w:r w:rsidR="00A31378" w:rsidRPr="00D03349">
          <w:rPr>
            <w:rFonts w:asciiTheme="minorHAnsi" w:hAnsiTheme="minorHAnsi" w:cstheme="minorHAnsi"/>
            <w:sz w:val="22"/>
            <w:lang w:val="en-GB"/>
          </w:rPr>
          <w:t xml:space="preserve"> </w:t>
        </w:r>
        <w:r w:rsidR="00F16966" w:rsidRPr="00D03349">
          <w:rPr>
            <w:rFonts w:asciiTheme="minorHAnsi" w:hAnsiTheme="minorHAnsi" w:cstheme="minorHAnsi"/>
            <w:sz w:val="22"/>
            <w:lang w:val="en-GB"/>
          </w:rPr>
          <w:fldChar w:fldCharType="begin">
            <w:fldData xml:space="preserve">PEVuZE5vdGU+PENpdGU+PEF1dGhvcj5RaTwvQXV0aG9yPjxZZWFyPjIwMjE8L1llYXI+PFJlY051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</w:fldData>
          </w:fldChar>
        </w:r>
      </w:ins>
      <w:r w:rsidR="005E65FF">
        <w:rPr>
          <w:rFonts w:asciiTheme="minorHAnsi" w:hAnsiTheme="minorHAnsi" w:cstheme="minorHAnsi"/>
          <w:sz w:val="22"/>
          <w:lang w:val="en-GB"/>
        </w:rPr>
        <w:instrText xml:space="preserve"> ADDIN EN.CITE </w:instrText>
      </w:r>
      <w:r w:rsidR="005E65FF">
        <w:rPr>
          <w:rFonts w:asciiTheme="minorHAnsi" w:hAnsiTheme="minorHAnsi" w:cstheme="minorHAnsi"/>
          <w:sz w:val="22"/>
          <w:lang w:val="en-GB"/>
        </w:rPr>
        <w:fldChar w:fldCharType="begin">
          <w:fldData xml:space="preserve">PEVuZE5vdGU+PENpdGU+PEF1dGhvcj5RaTwvQXV0aG9yPjxZZWFyPjIwMjE8L1llYXI+PFJlY051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</w:fldData>
        </w:fldChar>
      </w:r>
      <w:r w:rsidR="005E65FF">
        <w:rPr>
          <w:rFonts w:asciiTheme="minorHAnsi" w:hAnsiTheme="minorHAnsi" w:cstheme="minorHAnsi"/>
          <w:sz w:val="22"/>
          <w:lang w:val="en-GB"/>
        </w:rPr>
        <w:instrText xml:space="preserve"> ADDIN EN.CITE.DATA </w:instrText>
      </w:r>
      <w:r w:rsidR="005E65FF">
        <w:rPr>
          <w:rFonts w:asciiTheme="minorHAnsi" w:hAnsiTheme="minorHAnsi" w:cstheme="minorHAnsi"/>
          <w:sz w:val="22"/>
          <w:lang w:val="en-GB"/>
        </w:rPr>
      </w:r>
      <w:r w:rsidR="005E65FF">
        <w:rPr>
          <w:rFonts w:asciiTheme="minorHAnsi" w:hAnsiTheme="minorHAnsi" w:cstheme="minorHAnsi"/>
          <w:sz w:val="22"/>
          <w:lang w:val="en-GB"/>
        </w:rPr>
        <w:fldChar w:fldCharType="end"/>
      </w:r>
      <w:ins w:id="152" w:author="authors" w:date="2022-12-15T13:45:00Z">
        <w:r w:rsidR="00F16966" w:rsidRPr="00D03349">
          <w:rPr>
            <w:rFonts w:asciiTheme="minorHAnsi" w:hAnsiTheme="minorHAnsi" w:cstheme="minorHAnsi"/>
            <w:sz w:val="22"/>
            <w:lang w:val="en-GB"/>
          </w:rPr>
        </w:r>
        <w:r w:rsidR="00F16966" w:rsidRPr="00D03349">
          <w:rPr>
            <w:rFonts w:asciiTheme="minorHAnsi" w:hAnsiTheme="minorHAnsi" w:cstheme="minorHAnsi"/>
            <w:sz w:val="22"/>
            <w:lang w:val="en-GB"/>
          </w:rPr>
          <w:fldChar w:fldCharType="separate"/>
        </w:r>
      </w:ins>
      <w:r w:rsidR="005E65FF">
        <w:rPr>
          <w:rFonts w:asciiTheme="minorHAnsi" w:hAnsiTheme="minorHAnsi" w:cstheme="minorHAnsi"/>
          <w:noProof/>
          <w:sz w:val="22"/>
          <w:lang w:val="en-GB"/>
        </w:rPr>
        <w:t>(Qi et al., 2021a; Qi et al., 2021b)</w:t>
      </w:r>
      <w:ins w:id="153" w:author="authors" w:date="2022-12-15T13:45:00Z">
        <w:r w:rsidR="00F16966" w:rsidRPr="00D03349">
          <w:rPr>
            <w:rFonts w:asciiTheme="minorHAnsi" w:hAnsiTheme="minorHAnsi" w:cstheme="minorHAnsi"/>
            <w:sz w:val="22"/>
            <w:lang w:val="en-GB"/>
          </w:rPr>
          <w:fldChar w:fldCharType="end"/>
        </w:r>
        <w:r w:rsidR="00634871" w:rsidRPr="00D03349">
          <w:rPr>
            <w:rFonts w:asciiTheme="minorHAnsi" w:hAnsiTheme="minorHAnsi" w:cstheme="minorHAnsi"/>
            <w:sz w:val="22"/>
            <w:lang w:val="en-GB"/>
          </w:rPr>
          <w:t xml:space="preserve">. </w:t>
        </w:r>
        <w:r w:rsidR="007D20B0" w:rsidRPr="00D03349">
          <w:rPr>
            <w:rFonts w:asciiTheme="minorHAnsi" w:hAnsiTheme="minorHAnsi" w:cstheme="minorHAnsi"/>
            <w:sz w:val="22"/>
            <w:lang w:val="en-GB"/>
          </w:rPr>
          <w:t>Collected biomass</w:t>
        </w:r>
        <w:r w:rsidR="0088552B" w:rsidRPr="00D03349">
          <w:rPr>
            <w:rFonts w:asciiTheme="minorHAnsi" w:hAnsiTheme="minorHAnsi" w:cstheme="minorHAnsi"/>
            <w:sz w:val="22"/>
            <w:lang w:val="en-GB"/>
          </w:rPr>
          <w:t xml:space="preserve">es per species </w:t>
        </w:r>
        <w:r w:rsidR="00E73C84" w:rsidRPr="00D03349">
          <w:rPr>
            <w:rFonts w:asciiTheme="minorHAnsi" w:hAnsiTheme="minorHAnsi" w:cstheme="minorHAnsi"/>
            <w:sz w:val="22"/>
            <w:lang w:val="en-GB"/>
          </w:rPr>
          <w:t>on</w:t>
        </w:r>
        <w:r w:rsidR="00235636" w:rsidRPr="00D03349">
          <w:rPr>
            <w:rFonts w:asciiTheme="minorHAnsi" w:hAnsiTheme="minorHAnsi" w:cstheme="minorHAnsi"/>
            <w:sz w:val="22"/>
            <w:lang w:val="en-GB"/>
          </w:rPr>
          <w:t xml:space="preserve"> the</w:t>
        </w:r>
        <w:r w:rsidR="00CB7346" w:rsidRPr="00D03349">
          <w:rPr>
            <w:rFonts w:asciiTheme="minorHAnsi" w:hAnsiTheme="minorHAnsi" w:cstheme="minorHAnsi"/>
            <w:sz w:val="22"/>
            <w:lang w:val="en-GB"/>
          </w:rPr>
          <w:t xml:space="preserve"> 1 m</w:t>
        </w:r>
        <w:r w:rsidR="00CB7346" w:rsidRPr="00D03349">
          <w:rPr>
            <w:rFonts w:asciiTheme="minorHAnsi" w:hAnsiTheme="minorHAnsi" w:cstheme="minorHAnsi"/>
            <w:sz w:val="22"/>
            <w:vertAlign w:val="superscript"/>
            <w:lang w:val="en-GB"/>
          </w:rPr>
          <w:t>2</w:t>
        </w:r>
        <w:r w:rsidR="00CB7346" w:rsidRPr="00D03349">
          <w:rPr>
            <w:rFonts w:asciiTheme="minorHAnsi" w:hAnsiTheme="minorHAnsi" w:cstheme="minorHAnsi"/>
            <w:sz w:val="22"/>
            <w:lang w:val="en-GB"/>
          </w:rPr>
          <w:t xml:space="preserve"> </w:t>
        </w:r>
        <w:r w:rsidR="0088552B" w:rsidRPr="00D03349">
          <w:rPr>
            <w:rFonts w:asciiTheme="minorHAnsi" w:hAnsiTheme="minorHAnsi" w:cstheme="minorHAnsi"/>
            <w:sz w:val="22"/>
            <w:lang w:val="en-GB"/>
          </w:rPr>
          <w:t>plot</w:t>
        </w:r>
        <w:r w:rsidR="007D20B0" w:rsidRPr="00D03349">
          <w:rPr>
            <w:rFonts w:asciiTheme="minorHAnsi" w:hAnsiTheme="minorHAnsi" w:cstheme="minorHAnsi"/>
            <w:sz w:val="22"/>
            <w:lang w:val="en-GB"/>
          </w:rPr>
          <w:t xml:space="preserve"> </w:t>
        </w:r>
        <w:r w:rsidR="002B6D44" w:rsidRPr="00D03349">
          <w:rPr>
            <w:rFonts w:asciiTheme="minorHAnsi" w:hAnsiTheme="minorHAnsi" w:cstheme="minorHAnsi"/>
            <w:sz w:val="22"/>
            <w:lang w:val="en-GB"/>
          </w:rPr>
          <w:t xml:space="preserve">were </w:t>
        </w:r>
        <w:r w:rsidR="00634871" w:rsidRPr="00D03349">
          <w:rPr>
            <w:rFonts w:asciiTheme="minorHAnsi" w:hAnsiTheme="minorHAnsi" w:cstheme="minorHAnsi"/>
            <w:sz w:val="22"/>
            <w:lang w:val="en-GB"/>
          </w:rPr>
          <w:t>dried at 75</w:t>
        </w:r>
        <w:r w:rsidR="00EA7D47" w:rsidRPr="00D03349">
          <w:rPr>
            <w:rFonts w:asciiTheme="minorHAnsi" w:hAnsiTheme="minorHAnsi" w:cstheme="minorHAnsi"/>
            <w:sz w:val="22"/>
            <w:lang w:val="en-GB"/>
          </w:rPr>
          <w:t xml:space="preserve"> °C</w:t>
        </w:r>
        <w:r w:rsidR="00634871" w:rsidRPr="00D03349">
          <w:rPr>
            <w:rFonts w:asciiTheme="minorHAnsi" w:hAnsiTheme="minorHAnsi" w:cstheme="minorHAnsi"/>
            <w:sz w:val="22"/>
            <w:lang w:val="en-GB"/>
          </w:rPr>
          <w:t xml:space="preserve"> for 48 h </w:t>
        </w:r>
        <w:r w:rsidR="00F720B1" w:rsidRPr="00D03349">
          <w:rPr>
            <w:rFonts w:asciiTheme="minorHAnsi" w:hAnsiTheme="minorHAnsi" w:cstheme="minorHAnsi"/>
            <w:sz w:val="22"/>
            <w:lang w:val="en-GB"/>
          </w:rPr>
          <w:t>and the</w:t>
        </w:r>
        <w:r w:rsidR="0088552B" w:rsidRPr="00D03349">
          <w:rPr>
            <w:rFonts w:asciiTheme="minorHAnsi" w:hAnsiTheme="minorHAnsi" w:cstheme="minorHAnsi"/>
            <w:sz w:val="22"/>
            <w:lang w:val="en-GB"/>
          </w:rPr>
          <w:t>n</w:t>
        </w:r>
        <w:r w:rsidR="00F720B1" w:rsidRPr="00D03349">
          <w:rPr>
            <w:rFonts w:asciiTheme="minorHAnsi" w:hAnsiTheme="minorHAnsi" w:cstheme="minorHAnsi"/>
            <w:sz w:val="22"/>
            <w:lang w:val="en-GB"/>
          </w:rPr>
          <w:t xml:space="preserve"> weighted. </w:t>
        </w:r>
        <w:r w:rsidR="004559A6" w:rsidRPr="00D03349">
          <w:rPr>
            <w:rFonts w:asciiTheme="minorHAnsi" w:hAnsiTheme="minorHAnsi" w:cstheme="minorHAnsi"/>
            <w:sz w:val="22"/>
            <w:lang w:val="en-GB"/>
          </w:rPr>
          <w:t>P</w:t>
        </w:r>
        <w:r w:rsidR="009602AE" w:rsidRPr="00D03349">
          <w:rPr>
            <w:rFonts w:asciiTheme="minorHAnsi" w:hAnsiTheme="minorHAnsi" w:cstheme="minorHAnsi"/>
            <w:sz w:val="22"/>
            <w:lang w:val="en-GB"/>
          </w:rPr>
          <w:t xml:space="preserve">lant community </w:t>
        </w:r>
        <w:r w:rsidR="002B6D44" w:rsidRPr="00D03349">
          <w:rPr>
            <w:rFonts w:asciiTheme="minorHAnsi" w:hAnsiTheme="minorHAnsi" w:cstheme="minorHAnsi"/>
            <w:sz w:val="22"/>
            <w:lang w:val="en-GB"/>
          </w:rPr>
          <w:t xml:space="preserve">composition </w:t>
        </w:r>
        <w:r w:rsidR="004559A6" w:rsidRPr="00D03349">
          <w:rPr>
            <w:rFonts w:asciiTheme="minorHAnsi" w:hAnsiTheme="minorHAnsi" w:cstheme="minorHAnsi"/>
            <w:sz w:val="22"/>
            <w:lang w:val="en-GB"/>
          </w:rPr>
          <w:t xml:space="preserve">corresponded to the matrix of </w:t>
        </w:r>
        <w:r w:rsidR="002B6D44" w:rsidRPr="00D03349">
          <w:rPr>
            <w:rFonts w:asciiTheme="minorHAnsi" w:hAnsiTheme="minorHAnsi" w:cstheme="minorHAnsi"/>
            <w:sz w:val="22"/>
            <w:lang w:val="en-GB"/>
          </w:rPr>
          <w:t xml:space="preserve">species </w:t>
        </w:r>
        <w:r w:rsidR="009602AE" w:rsidRPr="00D03349">
          <w:rPr>
            <w:rFonts w:asciiTheme="minorHAnsi" w:hAnsiTheme="minorHAnsi" w:cstheme="minorHAnsi"/>
            <w:sz w:val="22"/>
            <w:lang w:val="en-GB"/>
          </w:rPr>
          <w:t xml:space="preserve">biomass data </w:t>
        </w:r>
        <w:r w:rsidR="004A1028" w:rsidRPr="00D03349">
          <w:rPr>
            <w:rFonts w:asciiTheme="minorHAnsi" w:hAnsiTheme="minorHAnsi" w:cstheme="minorHAnsi"/>
            <w:sz w:val="22"/>
            <w:lang w:val="en-GB"/>
          </w:rPr>
          <w:t>(g m</w:t>
        </w:r>
        <w:r w:rsidR="004A1028" w:rsidRPr="00D03349">
          <w:rPr>
            <w:rFonts w:asciiTheme="minorHAnsi" w:hAnsiTheme="minorHAnsi" w:cstheme="minorHAnsi"/>
            <w:sz w:val="22"/>
            <w:vertAlign w:val="superscript"/>
            <w:lang w:val="en-GB"/>
          </w:rPr>
          <w:t>-</w:t>
        </w:r>
        <w:r w:rsidR="002B6D44" w:rsidRPr="00D03349">
          <w:rPr>
            <w:rFonts w:asciiTheme="minorHAnsi" w:hAnsiTheme="minorHAnsi" w:cstheme="minorHAnsi"/>
            <w:sz w:val="22"/>
            <w:vertAlign w:val="superscript"/>
            <w:lang w:val="en-GB"/>
          </w:rPr>
          <w:t>2</w:t>
        </w:r>
        <w:r w:rsidR="004A1028" w:rsidRPr="00D03349">
          <w:rPr>
            <w:rFonts w:asciiTheme="minorHAnsi" w:hAnsiTheme="minorHAnsi" w:cstheme="minorHAnsi"/>
            <w:sz w:val="22"/>
            <w:lang w:val="en-GB"/>
          </w:rPr>
          <w:t>)</w:t>
        </w:r>
        <w:r w:rsidR="002B6D44" w:rsidRPr="00D03349">
          <w:rPr>
            <w:rFonts w:asciiTheme="minorHAnsi" w:hAnsiTheme="minorHAnsi" w:cstheme="minorHAnsi"/>
            <w:sz w:val="22"/>
            <w:lang w:val="en-GB"/>
          </w:rPr>
          <w:t>,</w:t>
        </w:r>
        <w:r w:rsidR="004A1028" w:rsidRPr="00D03349">
          <w:rPr>
            <w:rFonts w:asciiTheme="minorHAnsi" w:hAnsiTheme="minorHAnsi" w:cstheme="minorHAnsi"/>
            <w:sz w:val="22"/>
            <w:lang w:val="en-GB"/>
          </w:rPr>
          <w:t xml:space="preserve"> </w:t>
        </w:r>
        <w:r w:rsidR="004559A6" w:rsidRPr="00D03349">
          <w:rPr>
            <w:rFonts w:asciiTheme="minorHAnsi" w:hAnsiTheme="minorHAnsi" w:cstheme="minorHAnsi"/>
            <w:sz w:val="22"/>
            <w:lang w:val="en-GB"/>
          </w:rPr>
          <w:t xml:space="preserve">while </w:t>
        </w:r>
        <w:r w:rsidR="009602AE" w:rsidRPr="00D03349">
          <w:rPr>
            <w:rFonts w:asciiTheme="minorHAnsi" w:hAnsiTheme="minorHAnsi" w:cstheme="minorHAnsi"/>
            <w:sz w:val="22"/>
            <w:lang w:val="en-GB"/>
          </w:rPr>
          <w:t xml:space="preserve">we </w:t>
        </w:r>
        <w:r w:rsidR="004559A6" w:rsidRPr="00D03349">
          <w:rPr>
            <w:rFonts w:asciiTheme="minorHAnsi" w:hAnsiTheme="minorHAnsi" w:cstheme="minorHAnsi"/>
            <w:sz w:val="22"/>
            <w:lang w:val="en-GB"/>
          </w:rPr>
          <w:t xml:space="preserve">also </w:t>
        </w:r>
        <w:r w:rsidR="009602AE" w:rsidRPr="00D03349">
          <w:rPr>
            <w:rFonts w:asciiTheme="minorHAnsi" w:hAnsiTheme="minorHAnsi" w:cstheme="minorHAnsi"/>
            <w:sz w:val="22"/>
            <w:lang w:val="en-GB"/>
          </w:rPr>
          <w:t>derived</w:t>
        </w:r>
        <w:r w:rsidR="0090721C" w:rsidRPr="00D03349">
          <w:rPr>
            <w:rFonts w:asciiTheme="minorHAnsi" w:hAnsiTheme="minorHAnsi" w:cstheme="minorHAnsi"/>
            <w:sz w:val="22"/>
            <w:lang w:val="en-GB"/>
          </w:rPr>
          <w:t xml:space="preserve"> further</w:t>
        </w:r>
        <w:r w:rsidR="009602AE" w:rsidRPr="00D03349">
          <w:rPr>
            <w:rFonts w:asciiTheme="minorHAnsi" w:hAnsiTheme="minorHAnsi" w:cstheme="minorHAnsi"/>
            <w:sz w:val="22"/>
            <w:lang w:val="en-GB"/>
          </w:rPr>
          <w:t xml:space="preserve"> </w:t>
        </w:r>
        <w:r w:rsidR="002B6D44" w:rsidRPr="00D03349">
          <w:rPr>
            <w:rFonts w:asciiTheme="minorHAnsi" w:hAnsiTheme="minorHAnsi" w:cstheme="minorHAnsi"/>
            <w:sz w:val="22"/>
            <w:lang w:val="en-GB"/>
          </w:rPr>
          <w:t>variables</w:t>
        </w:r>
        <w:r w:rsidR="009602AE" w:rsidRPr="00D03349">
          <w:rPr>
            <w:rFonts w:asciiTheme="minorHAnsi" w:hAnsiTheme="minorHAnsi" w:cstheme="minorHAnsi"/>
            <w:sz w:val="22"/>
            <w:lang w:val="en-GB"/>
          </w:rPr>
          <w:t xml:space="preserve">, namely </w:t>
        </w:r>
        <w:r w:rsidR="001C2712" w:rsidRPr="00D03349">
          <w:rPr>
            <w:rFonts w:asciiTheme="minorHAnsi" w:hAnsiTheme="minorHAnsi" w:cstheme="minorHAnsi"/>
            <w:sz w:val="22"/>
            <w:lang w:val="en-GB"/>
          </w:rPr>
          <w:t xml:space="preserve">total </w:t>
        </w:r>
        <w:r w:rsidR="002B6D44" w:rsidRPr="00D03349">
          <w:rPr>
            <w:rFonts w:asciiTheme="minorHAnsi" w:hAnsiTheme="minorHAnsi" w:cstheme="minorHAnsi"/>
            <w:sz w:val="22"/>
            <w:lang w:val="en-GB"/>
          </w:rPr>
          <w:t xml:space="preserve">aboveground plant </w:t>
        </w:r>
        <w:r w:rsidR="001C2712" w:rsidRPr="00D03349">
          <w:rPr>
            <w:rFonts w:asciiTheme="minorHAnsi" w:hAnsiTheme="minorHAnsi" w:cstheme="minorHAnsi"/>
            <w:sz w:val="22"/>
            <w:lang w:val="en-GB"/>
          </w:rPr>
          <w:t>biomass (BM; g m</w:t>
        </w:r>
        <w:r w:rsidR="001C2712" w:rsidRPr="00D03349">
          <w:rPr>
            <w:rFonts w:asciiTheme="minorHAnsi" w:hAnsiTheme="minorHAnsi" w:cstheme="minorHAnsi"/>
            <w:sz w:val="22"/>
            <w:vertAlign w:val="superscript"/>
            <w:lang w:val="en-GB"/>
          </w:rPr>
          <w:t>-</w:t>
        </w:r>
        <w:r w:rsidR="002B6D44" w:rsidRPr="00D03349">
          <w:rPr>
            <w:rFonts w:asciiTheme="minorHAnsi" w:hAnsiTheme="minorHAnsi" w:cstheme="minorHAnsi"/>
            <w:sz w:val="22"/>
            <w:vertAlign w:val="superscript"/>
            <w:lang w:val="en-GB"/>
          </w:rPr>
          <w:t>2</w:t>
        </w:r>
        <w:r w:rsidR="001C2712" w:rsidRPr="00D03349">
          <w:rPr>
            <w:rFonts w:asciiTheme="minorHAnsi" w:hAnsiTheme="minorHAnsi" w:cstheme="minorHAnsi"/>
            <w:sz w:val="22"/>
            <w:lang w:val="en-GB"/>
          </w:rPr>
          <w:t xml:space="preserve">), </w:t>
        </w:r>
        <w:r w:rsidR="00461312" w:rsidRPr="00D03349">
          <w:rPr>
            <w:rFonts w:asciiTheme="minorHAnsi" w:hAnsiTheme="minorHAnsi" w:cstheme="minorHAnsi"/>
            <w:sz w:val="22"/>
            <w:lang w:val="en-GB"/>
          </w:rPr>
          <w:t xml:space="preserve">plant </w:t>
        </w:r>
        <w:r w:rsidR="009602AE" w:rsidRPr="00D03349">
          <w:rPr>
            <w:rFonts w:asciiTheme="minorHAnsi" w:hAnsiTheme="minorHAnsi" w:cstheme="minorHAnsi"/>
            <w:sz w:val="22"/>
            <w:lang w:val="en-GB"/>
          </w:rPr>
          <w:t xml:space="preserve">species richness (SR; </w:t>
        </w:r>
        <w:r w:rsidR="0090721C" w:rsidRPr="00D03349">
          <w:rPr>
            <w:rFonts w:asciiTheme="minorHAnsi" w:hAnsiTheme="minorHAnsi" w:cstheme="minorHAnsi"/>
            <w:sz w:val="22"/>
            <w:lang w:val="en-GB"/>
          </w:rPr>
          <w:t>number of species per plot)</w:t>
        </w:r>
        <w:r w:rsidR="004A1028" w:rsidRPr="00D03349">
          <w:rPr>
            <w:rFonts w:asciiTheme="minorHAnsi" w:hAnsiTheme="minorHAnsi" w:cstheme="minorHAnsi"/>
            <w:sz w:val="22"/>
            <w:lang w:val="en-GB"/>
          </w:rPr>
          <w:t>,</w:t>
        </w:r>
        <w:r w:rsidR="00CC06E5" w:rsidRPr="00D03349">
          <w:rPr>
            <w:rFonts w:asciiTheme="minorHAnsi" w:hAnsiTheme="minorHAnsi" w:cstheme="minorHAnsi"/>
            <w:sz w:val="22"/>
            <w:lang w:val="en-GB"/>
          </w:rPr>
          <w:t xml:space="preserve"> Shannon-Weiner </w:t>
        </w:r>
        <w:r w:rsidR="00BA71D0" w:rsidRPr="00D03349">
          <w:rPr>
            <w:rFonts w:asciiTheme="minorHAnsi" w:hAnsiTheme="minorHAnsi" w:cstheme="minorHAnsi"/>
            <w:sz w:val="22"/>
            <w:lang w:val="en-GB"/>
          </w:rPr>
          <w:t xml:space="preserve">diversity index </w:t>
        </w:r>
        <w:r w:rsidR="00461312" w:rsidRPr="00D03349">
          <w:rPr>
            <w:rFonts w:asciiTheme="minorHAnsi" w:hAnsiTheme="minorHAnsi" w:cstheme="minorHAnsi"/>
            <w:sz w:val="22"/>
            <w:lang w:val="en-GB"/>
          </w:rPr>
          <w:t xml:space="preserve">of the plant community </w:t>
        </w:r>
        <w:r w:rsidR="00BA71D0" w:rsidRPr="00D03349">
          <w:rPr>
            <w:rFonts w:asciiTheme="minorHAnsi" w:hAnsiTheme="minorHAnsi" w:cstheme="minorHAnsi"/>
            <w:sz w:val="22"/>
            <w:lang w:val="en-GB"/>
          </w:rPr>
          <w:t xml:space="preserve">(SW), and </w:t>
        </w:r>
        <w:r w:rsidR="00461312" w:rsidRPr="00D03349">
          <w:rPr>
            <w:rFonts w:asciiTheme="minorHAnsi" w:hAnsiTheme="minorHAnsi" w:cstheme="minorHAnsi"/>
            <w:sz w:val="22"/>
            <w:lang w:val="en-GB"/>
          </w:rPr>
          <w:t xml:space="preserve">the </w:t>
        </w:r>
        <w:r w:rsidR="00BA71D0" w:rsidRPr="00D03349">
          <w:rPr>
            <w:rFonts w:asciiTheme="minorHAnsi" w:hAnsiTheme="minorHAnsi" w:cstheme="minorHAnsi"/>
            <w:sz w:val="22"/>
            <w:lang w:val="en-GB"/>
          </w:rPr>
          <w:t>biomass</w:t>
        </w:r>
        <w:r w:rsidR="00461312" w:rsidRPr="00D03349">
          <w:rPr>
            <w:rFonts w:asciiTheme="minorHAnsi" w:hAnsiTheme="minorHAnsi" w:cstheme="minorHAnsi"/>
            <w:sz w:val="22"/>
            <w:lang w:val="en-GB"/>
          </w:rPr>
          <w:t xml:space="preserve"> fraction</w:t>
        </w:r>
        <w:r w:rsidR="00BA71D0" w:rsidRPr="00D03349">
          <w:rPr>
            <w:rFonts w:asciiTheme="minorHAnsi" w:hAnsiTheme="minorHAnsi" w:cstheme="minorHAnsi"/>
            <w:sz w:val="22"/>
            <w:lang w:val="en-GB"/>
          </w:rPr>
          <w:t xml:space="preserve"> per plot of </w:t>
        </w:r>
        <w:r w:rsidR="000D4573" w:rsidRPr="00D03349">
          <w:rPr>
            <w:rFonts w:asciiTheme="minorHAnsi" w:hAnsiTheme="minorHAnsi" w:cstheme="minorHAnsi"/>
            <w:sz w:val="22"/>
            <w:lang w:val="en-GB"/>
          </w:rPr>
          <w:t>sedges, graminoids, forbs, shrubs, legumes and cushion plants.</w:t>
        </w:r>
        <w:r w:rsidR="00984FA9" w:rsidRPr="00D03349">
          <w:rPr>
            <w:rFonts w:asciiTheme="minorHAnsi" w:hAnsiTheme="minorHAnsi" w:cstheme="minorHAnsi"/>
            <w:sz w:val="22"/>
            <w:lang w:val="en-GB"/>
          </w:rPr>
          <w:t xml:space="preserve"> </w:t>
        </w:r>
      </w:ins>
    </w:p>
    <w:p w14:paraId="485889BD" w14:textId="77777777" w:rsidR="00623BF2" w:rsidRPr="00D03349" w:rsidRDefault="00623BF2" w:rsidP="00AF1539">
      <w:pPr>
        <w:tabs>
          <w:tab w:val="left" w:pos="4590"/>
        </w:tabs>
        <w:spacing w:line="480" w:lineRule="auto"/>
        <w:contextualSpacing/>
        <w:jc w:val="left"/>
        <w:rPr>
          <w:rFonts w:asciiTheme="minorHAnsi" w:hAnsiTheme="minorHAnsi" w:cstheme="minorHAnsi"/>
          <w:sz w:val="22"/>
          <w:lang w:val="en-GB"/>
        </w:rPr>
      </w:pPr>
    </w:p>
    <w:p w14:paraId="07A8FA58" w14:textId="0DFF9392" w:rsidR="006D4BEE" w:rsidRPr="00D03349" w:rsidRDefault="006D4BEE" w:rsidP="00AF1539">
      <w:pPr>
        <w:tabs>
          <w:tab w:val="left" w:pos="4590"/>
        </w:tabs>
        <w:spacing w:line="480" w:lineRule="auto"/>
        <w:contextualSpacing/>
        <w:jc w:val="left"/>
        <w:rPr>
          <w:rFonts w:asciiTheme="minorHAnsi" w:hAnsiTheme="minorHAnsi" w:cstheme="minorHAnsi"/>
          <w:i/>
          <w:sz w:val="22"/>
          <w:lang w:val="en-GB"/>
        </w:rPr>
      </w:pPr>
      <w:r w:rsidRPr="00D03349">
        <w:rPr>
          <w:rFonts w:asciiTheme="minorHAnsi" w:hAnsiTheme="minorHAnsi" w:cstheme="minorHAnsi"/>
          <w:i/>
          <w:sz w:val="22"/>
          <w:lang w:val="en-GB"/>
        </w:rPr>
        <w:t>Statistical analyses</w:t>
      </w:r>
    </w:p>
    <w:p w14:paraId="22B7B36C" w14:textId="3549612A" w:rsidR="00D6202F" w:rsidRPr="00D03349" w:rsidRDefault="002F509F" w:rsidP="00AF1539">
      <w:pPr>
        <w:tabs>
          <w:tab w:val="left" w:pos="4590"/>
        </w:tabs>
        <w:spacing w:line="480" w:lineRule="auto"/>
        <w:ind w:firstLine="709"/>
        <w:contextualSpacing/>
        <w:jc w:val="left"/>
        <w:rPr>
          <w:ins w:id="154" w:author="authors" w:date="2022-12-15T13:45:00Z"/>
          <w:rFonts w:asciiTheme="minorHAnsi" w:hAnsiTheme="minorHAnsi" w:cstheme="minorHAnsi"/>
          <w:iCs/>
          <w:sz w:val="22"/>
          <w:lang w:val="en-GB"/>
        </w:rPr>
      </w:pPr>
      <w:ins w:id="155" w:author="authors" w:date="2022-12-15T13:45:00Z">
        <w:r w:rsidRPr="00D03349">
          <w:rPr>
            <w:rFonts w:asciiTheme="minorHAnsi" w:hAnsiTheme="minorHAnsi" w:cstheme="minorHAnsi"/>
            <w:iCs/>
            <w:sz w:val="22"/>
            <w:lang w:val="en-GB"/>
          </w:rPr>
          <w:t xml:space="preserve">All </w:t>
        </w:r>
        <w:r w:rsidR="00FC36F8" w:rsidRPr="00D03349">
          <w:rPr>
            <w:rFonts w:asciiTheme="minorHAnsi" w:hAnsiTheme="minorHAnsi" w:cstheme="minorHAnsi"/>
            <w:iCs/>
            <w:sz w:val="22"/>
            <w:lang w:val="en-GB"/>
          </w:rPr>
          <w:t xml:space="preserve">in all, </w:t>
        </w:r>
        <w:r w:rsidR="00445920" w:rsidRPr="00D03349">
          <w:rPr>
            <w:rFonts w:asciiTheme="minorHAnsi" w:hAnsiTheme="minorHAnsi" w:cstheme="minorHAnsi"/>
            <w:iCs/>
            <w:sz w:val="22"/>
            <w:lang w:val="en-GB"/>
          </w:rPr>
          <w:t xml:space="preserve">the </w:t>
        </w:r>
        <w:r w:rsidR="00BF102B" w:rsidRPr="00D03349">
          <w:rPr>
            <w:rFonts w:asciiTheme="minorHAnsi" w:hAnsiTheme="minorHAnsi" w:cstheme="minorHAnsi"/>
            <w:iCs/>
            <w:sz w:val="22"/>
            <w:lang w:val="en-GB"/>
          </w:rPr>
          <w:t>bacterial,</w:t>
        </w:r>
        <w:r w:rsidR="005033BC" w:rsidRPr="00D03349">
          <w:rPr>
            <w:rFonts w:asciiTheme="minorHAnsi" w:hAnsiTheme="minorHAnsi" w:cstheme="minorHAnsi"/>
            <w:iCs/>
            <w:sz w:val="22"/>
            <w:lang w:val="en-GB"/>
          </w:rPr>
          <w:t xml:space="preserve"> climate,</w:t>
        </w:r>
        <w:r w:rsidR="00BF102B" w:rsidRPr="00D03349">
          <w:rPr>
            <w:rFonts w:asciiTheme="minorHAnsi" w:hAnsiTheme="minorHAnsi" w:cstheme="minorHAnsi"/>
            <w:iCs/>
            <w:sz w:val="22"/>
            <w:lang w:val="en-GB"/>
          </w:rPr>
          <w:t xml:space="preserve"> </w:t>
        </w:r>
        <w:r w:rsidR="00445920" w:rsidRPr="00D03349">
          <w:rPr>
            <w:rFonts w:asciiTheme="minorHAnsi" w:hAnsiTheme="minorHAnsi" w:cstheme="minorHAnsi"/>
            <w:iCs/>
            <w:sz w:val="22"/>
            <w:lang w:val="en-GB"/>
          </w:rPr>
          <w:t xml:space="preserve">soil and vegetation </w:t>
        </w:r>
        <w:r w:rsidRPr="00D03349">
          <w:rPr>
            <w:rFonts w:asciiTheme="minorHAnsi" w:hAnsiTheme="minorHAnsi" w:cstheme="minorHAnsi"/>
            <w:iCs/>
            <w:sz w:val="22"/>
            <w:lang w:val="en-GB"/>
          </w:rPr>
          <w:t xml:space="preserve">data </w:t>
        </w:r>
        <w:r w:rsidR="00445920" w:rsidRPr="00D03349">
          <w:rPr>
            <w:rFonts w:asciiTheme="minorHAnsi" w:hAnsiTheme="minorHAnsi" w:cstheme="minorHAnsi"/>
            <w:iCs/>
            <w:sz w:val="22"/>
            <w:lang w:val="en-GB"/>
          </w:rPr>
          <w:t xml:space="preserve">listed above </w:t>
        </w:r>
        <w:r w:rsidRPr="00D03349">
          <w:rPr>
            <w:rFonts w:asciiTheme="minorHAnsi" w:hAnsiTheme="minorHAnsi" w:cstheme="minorHAnsi"/>
            <w:iCs/>
            <w:sz w:val="22"/>
            <w:lang w:val="en-GB"/>
          </w:rPr>
          <w:t>w</w:t>
        </w:r>
        <w:r w:rsidR="00473C71" w:rsidRPr="00D03349">
          <w:rPr>
            <w:rFonts w:asciiTheme="minorHAnsi" w:hAnsiTheme="minorHAnsi" w:cstheme="minorHAnsi"/>
            <w:iCs/>
            <w:sz w:val="22"/>
            <w:lang w:val="en-GB"/>
          </w:rPr>
          <w:t>ere</w:t>
        </w:r>
        <w:r w:rsidRPr="00D03349">
          <w:rPr>
            <w:rFonts w:asciiTheme="minorHAnsi" w:hAnsiTheme="minorHAnsi" w:cstheme="minorHAnsi"/>
            <w:iCs/>
            <w:sz w:val="22"/>
            <w:lang w:val="en-GB"/>
          </w:rPr>
          <w:t xml:space="preserve"> available </w:t>
        </w:r>
        <w:r w:rsidRPr="00D03349">
          <w:rPr>
            <w:rFonts w:asciiTheme="minorHAnsi" w:hAnsiTheme="minorHAnsi" w:cstheme="minorHAnsi"/>
            <w:iCs/>
            <w:sz w:val="22"/>
            <w:lang w:val="en-GB"/>
          </w:rPr>
          <w:lastRenderedPageBreak/>
          <w:t xml:space="preserve">for 88 plots </w:t>
        </w:r>
        <w:r w:rsidR="00AB7A73" w:rsidRPr="00D03349">
          <w:rPr>
            <w:rFonts w:asciiTheme="minorHAnsi" w:hAnsiTheme="minorHAnsi" w:cstheme="minorHAnsi"/>
            <w:iCs/>
            <w:sz w:val="22"/>
            <w:lang w:val="en-GB"/>
          </w:rPr>
          <w:t>which</w:t>
        </w:r>
        <w:r w:rsidRPr="00D03349">
          <w:rPr>
            <w:rFonts w:asciiTheme="minorHAnsi" w:hAnsiTheme="minorHAnsi" w:cstheme="minorHAnsi"/>
            <w:iCs/>
            <w:sz w:val="22"/>
            <w:lang w:val="en-GB"/>
          </w:rPr>
          <w:t xml:space="preserve"> were used in </w:t>
        </w:r>
        <w:r w:rsidR="00661F1C" w:rsidRPr="00D03349">
          <w:rPr>
            <w:rFonts w:asciiTheme="minorHAnsi" w:hAnsiTheme="minorHAnsi" w:cstheme="minorHAnsi"/>
            <w:iCs/>
            <w:sz w:val="22"/>
            <w:lang w:val="en-GB"/>
          </w:rPr>
          <w:t xml:space="preserve">all </w:t>
        </w:r>
        <w:r w:rsidR="008C348C" w:rsidRPr="00D03349">
          <w:rPr>
            <w:rFonts w:asciiTheme="minorHAnsi" w:hAnsiTheme="minorHAnsi" w:cstheme="minorHAnsi"/>
            <w:iCs/>
            <w:sz w:val="22"/>
            <w:lang w:val="en-GB"/>
          </w:rPr>
          <w:t xml:space="preserve">the core </w:t>
        </w:r>
        <w:r w:rsidR="00661F1C" w:rsidRPr="00D03349">
          <w:rPr>
            <w:rFonts w:asciiTheme="minorHAnsi" w:hAnsiTheme="minorHAnsi" w:cstheme="minorHAnsi"/>
            <w:iCs/>
            <w:sz w:val="22"/>
            <w:lang w:val="en-GB"/>
          </w:rPr>
          <w:t>analyses</w:t>
        </w:r>
        <w:r w:rsidR="008C348C" w:rsidRPr="00D03349">
          <w:rPr>
            <w:rFonts w:asciiTheme="minorHAnsi" w:hAnsiTheme="minorHAnsi" w:cstheme="minorHAnsi"/>
            <w:iCs/>
            <w:sz w:val="22"/>
            <w:lang w:val="en-GB"/>
          </w:rPr>
          <w:t xml:space="preserve"> presented here</w:t>
        </w:r>
        <w:r w:rsidR="00661F1C" w:rsidRPr="00D03349">
          <w:rPr>
            <w:rFonts w:asciiTheme="minorHAnsi" w:hAnsiTheme="minorHAnsi" w:cstheme="minorHAnsi"/>
            <w:iCs/>
            <w:sz w:val="22"/>
            <w:lang w:val="en-GB"/>
          </w:rPr>
          <w:t xml:space="preserve">. Additionally, </w:t>
        </w:r>
        <w:r w:rsidR="00385E70" w:rsidRPr="00D03349">
          <w:rPr>
            <w:rFonts w:asciiTheme="minorHAnsi" w:hAnsiTheme="minorHAnsi" w:cstheme="minorHAnsi"/>
            <w:iCs/>
            <w:sz w:val="22"/>
            <w:lang w:val="en-GB"/>
          </w:rPr>
          <w:t>some</w:t>
        </w:r>
        <w:r w:rsidR="00CC2EBD" w:rsidRPr="00D03349">
          <w:rPr>
            <w:rFonts w:asciiTheme="minorHAnsi" w:hAnsiTheme="minorHAnsi" w:cstheme="minorHAnsi"/>
            <w:iCs/>
            <w:sz w:val="22"/>
            <w:lang w:val="en-GB"/>
          </w:rPr>
          <w:t xml:space="preserve"> </w:t>
        </w:r>
        <w:r w:rsidR="003422D7" w:rsidRPr="00D03349">
          <w:rPr>
            <w:rFonts w:asciiTheme="minorHAnsi" w:hAnsiTheme="minorHAnsi" w:cstheme="minorHAnsi"/>
            <w:iCs/>
            <w:sz w:val="22"/>
            <w:lang w:val="en-GB"/>
          </w:rPr>
          <w:t xml:space="preserve">analyses concerning </w:t>
        </w:r>
        <w:r w:rsidR="00FC36F8" w:rsidRPr="00D03349">
          <w:rPr>
            <w:rFonts w:asciiTheme="minorHAnsi" w:hAnsiTheme="minorHAnsi" w:cstheme="minorHAnsi"/>
            <w:iCs/>
            <w:sz w:val="22"/>
            <w:lang w:val="en-GB"/>
          </w:rPr>
          <w:t xml:space="preserve">bacterial </w:t>
        </w:r>
        <w:r w:rsidR="003422D7" w:rsidRPr="00D03349">
          <w:rPr>
            <w:rFonts w:asciiTheme="minorHAnsi" w:hAnsiTheme="minorHAnsi" w:cstheme="minorHAnsi"/>
            <w:iCs/>
            <w:sz w:val="22"/>
            <w:lang w:val="en-GB"/>
          </w:rPr>
          <w:t>f</w:t>
        </w:r>
        <w:r w:rsidR="008E41ED" w:rsidRPr="00D03349">
          <w:rPr>
            <w:rFonts w:asciiTheme="minorHAnsi" w:hAnsiTheme="minorHAnsi" w:cstheme="minorHAnsi"/>
            <w:iCs/>
            <w:sz w:val="22"/>
            <w:lang w:val="en-GB"/>
          </w:rPr>
          <w:t xml:space="preserve">unctional dissimilarity were repeated </w:t>
        </w:r>
        <w:r w:rsidR="005904C4" w:rsidRPr="00D03349">
          <w:rPr>
            <w:rFonts w:asciiTheme="minorHAnsi" w:hAnsiTheme="minorHAnsi" w:cstheme="minorHAnsi"/>
            <w:iCs/>
            <w:sz w:val="22"/>
            <w:lang w:val="en-GB"/>
          </w:rPr>
          <w:t xml:space="preserve">for </w:t>
        </w:r>
        <w:r w:rsidR="008E41ED" w:rsidRPr="00D03349">
          <w:rPr>
            <w:rFonts w:asciiTheme="minorHAnsi" w:hAnsiTheme="minorHAnsi" w:cstheme="minorHAnsi"/>
            <w:iCs/>
            <w:sz w:val="22"/>
            <w:lang w:val="en-GB"/>
          </w:rPr>
          <w:t xml:space="preserve">177 plots for which </w:t>
        </w:r>
        <w:r w:rsidR="009A24AD" w:rsidRPr="00D03349">
          <w:rPr>
            <w:rFonts w:asciiTheme="minorHAnsi" w:hAnsiTheme="minorHAnsi" w:cstheme="minorHAnsi"/>
            <w:iCs/>
            <w:sz w:val="22"/>
            <w:lang w:val="en-GB"/>
          </w:rPr>
          <w:t xml:space="preserve">data on </w:t>
        </w:r>
        <w:r w:rsidR="00CC2EBD" w:rsidRPr="00D03349">
          <w:rPr>
            <w:rFonts w:asciiTheme="minorHAnsi" w:hAnsiTheme="minorHAnsi" w:cstheme="minorHAnsi"/>
            <w:iCs/>
            <w:sz w:val="22"/>
            <w:lang w:val="en-GB"/>
          </w:rPr>
          <w:t>N</w:t>
        </w:r>
        <w:r w:rsidR="00FC36F8" w:rsidRPr="00D03349">
          <w:rPr>
            <w:rFonts w:asciiTheme="minorHAnsi" w:hAnsiTheme="minorHAnsi" w:cstheme="minorHAnsi"/>
            <w:iCs/>
            <w:sz w:val="22"/>
            <w:lang w:val="en-GB"/>
          </w:rPr>
          <w:t>-</w:t>
        </w:r>
        <w:r w:rsidR="00CC2EBD" w:rsidRPr="00D03349">
          <w:rPr>
            <w:rFonts w:asciiTheme="minorHAnsi" w:hAnsiTheme="minorHAnsi" w:cstheme="minorHAnsi"/>
            <w:iCs/>
            <w:sz w:val="22"/>
            <w:lang w:val="en-GB"/>
          </w:rPr>
          <w:t xml:space="preserve">related </w:t>
        </w:r>
        <w:r w:rsidR="009A24AD" w:rsidRPr="00D03349">
          <w:rPr>
            <w:rFonts w:asciiTheme="minorHAnsi" w:hAnsiTheme="minorHAnsi" w:cstheme="minorHAnsi"/>
            <w:iCs/>
            <w:sz w:val="22"/>
            <w:lang w:val="en-GB"/>
          </w:rPr>
          <w:t>functions and abiotic and biotic environment were available</w:t>
        </w:r>
        <w:r w:rsidR="00882EC6" w:rsidRPr="00D03349">
          <w:rPr>
            <w:rFonts w:asciiTheme="minorHAnsi" w:hAnsiTheme="minorHAnsi" w:cstheme="minorHAnsi"/>
            <w:iCs/>
            <w:sz w:val="22"/>
            <w:lang w:val="en-GB"/>
          </w:rPr>
          <w:t>, and these analyses are provided in appendices</w:t>
        </w:r>
        <w:r w:rsidR="009A24AD" w:rsidRPr="00D03349">
          <w:rPr>
            <w:rFonts w:asciiTheme="minorHAnsi" w:hAnsiTheme="minorHAnsi" w:cstheme="minorHAnsi"/>
            <w:iCs/>
            <w:sz w:val="22"/>
            <w:lang w:val="en-GB"/>
          </w:rPr>
          <w:t>.</w:t>
        </w:r>
        <w:r w:rsidR="00543FB0" w:rsidRPr="00D03349">
          <w:rPr>
            <w:rFonts w:asciiTheme="minorHAnsi" w:hAnsiTheme="minorHAnsi" w:cstheme="minorHAnsi"/>
            <w:iCs/>
            <w:sz w:val="22"/>
            <w:lang w:val="en-GB"/>
          </w:rPr>
          <w:t xml:space="preserve"> Th</w:t>
        </w:r>
        <w:r w:rsidR="00FC36F8" w:rsidRPr="00D03349">
          <w:rPr>
            <w:rFonts w:asciiTheme="minorHAnsi" w:hAnsiTheme="minorHAnsi" w:cstheme="minorHAnsi"/>
            <w:iCs/>
            <w:sz w:val="22"/>
            <w:lang w:val="en-GB"/>
          </w:rPr>
          <w:t xml:space="preserve">ese additional analyses were </w:t>
        </w:r>
        <w:r w:rsidR="00543FB0" w:rsidRPr="00D03349">
          <w:rPr>
            <w:rFonts w:asciiTheme="minorHAnsi" w:hAnsiTheme="minorHAnsi" w:cstheme="minorHAnsi"/>
            <w:iCs/>
            <w:sz w:val="22"/>
            <w:lang w:val="en-GB"/>
          </w:rPr>
          <w:t xml:space="preserve">done to assess </w:t>
        </w:r>
        <w:r w:rsidR="006E69E3" w:rsidRPr="00D03349">
          <w:rPr>
            <w:rFonts w:asciiTheme="minorHAnsi" w:hAnsiTheme="minorHAnsi" w:cstheme="minorHAnsi"/>
            <w:iCs/>
            <w:sz w:val="22"/>
            <w:lang w:val="en-GB"/>
          </w:rPr>
          <w:t>the robustness of our conclusions, i.e.</w:t>
        </w:r>
        <w:r w:rsidR="005C6443" w:rsidRPr="00D03349">
          <w:rPr>
            <w:rFonts w:asciiTheme="minorHAnsi" w:hAnsiTheme="minorHAnsi" w:cstheme="minorHAnsi"/>
            <w:iCs/>
            <w:sz w:val="22"/>
            <w:lang w:val="en-GB"/>
          </w:rPr>
          <w:t>,</w:t>
        </w:r>
        <w:r w:rsidR="006E69E3" w:rsidRPr="00D03349">
          <w:rPr>
            <w:rFonts w:asciiTheme="minorHAnsi" w:hAnsiTheme="minorHAnsi" w:cstheme="minorHAnsi"/>
            <w:iCs/>
            <w:sz w:val="22"/>
            <w:lang w:val="en-GB"/>
          </w:rPr>
          <w:t xml:space="preserve"> to test </w:t>
        </w:r>
        <w:r w:rsidR="00543FB0" w:rsidRPr="00D03349">
          <w:rPr>
            <w:rFonts w:asciiTheme="minorHAnsi" w:hAnsiTheme="minorHAnsi" w:cstheme="minorHAnsi"/>
            <w:iCs/>
            <w:sz w:val="22"/>
            <w:lang w:val="en-GB"/>
          </w:rPr>
          <w:t xml:space="preserve">if </w:t>
        </w:r>
        <w:r w:rsidR="000232BE" w:rsidRPr="00D03349">
          <w:rPr>
            <w:rFonts w:asciiTheme="minorHAnsi" w:hAnsiTheme="minorHAnsi" w:cstheme="minorHAnsi"/>
            <w:iCs/>
            <w:sz w:val="22"/>
            <w:lang w:val="en-GB"/>
          </w:rPr>
          <w:t>the amount</w:t>
        </w:r>
        <w:r w:rsidR="00CC340F" w:rsidRPr="00D03349">
          <w:rPr>
            <w:rFonts w:asciiTheme="minorHAnsi" w:hAnsiTheme="minorHAnsi" w:cstheme="minorHAnsi"/>
            <w:iCs/>
            <w:sz w:val="22"/>
            <w:lang w:val="en-GB"/>
          </w:rPr>
          <w:t xml:space="preserve"> of</w:t>
        </w:r>
        <w:r w:rsidR="000232BE" w:rsidRPr="00D03349">
          <w:rPr>
            <w:rFonts w:asciiTheme="minorHAnsi" w:hAnsiTheme="minorHAnsi" w:cstheme="minorHAnsi"/>
            <w:iCs/>
            <w:sz w:val="22"/>
            <w:lang w:val="en-GB"/>
          </w:rPr>
          <w:t xml:space="preserve"> data affect</w:t>
        </w:r>
        <w:r w:rsidR="006E69E3" w:rsidRPr="00D03349">
          <w:rPr>
            <w:rFonts w:asciiTheme="minorHAnsi" w:hAnsiTheme="minorHAnsi" w:cstheme="minorHAnsi"/>
            <w:iCs/>
            <w:sz w:val="22"/>
            <w:lang w:val="en-GB"/>
          </w:rPr>
          <w:t>ed</w:t>
        </w:r>
        <w:r w:rsidR="000232BE" w:rsidRPr="00D03349">
          <w:rPr>
            <w:rFonts w:asciiTheme="minorHAnsi" w:hAnsiTheme="minorHAnsi" w:cstheme="minorHAnsi"/>
            <w:iCs/>
            <w:sz w:val="22"/>
            <w:lang w:val="en-GB"/>
          </w:rPr>
          <w:t xml:space="preserve"> the ecological interpretation</w:t>
        </w:r>
        <w:r w:rsidR="0064696F" w:rsidRPr="00D03349">
          <w:rPr>
            <w:rFonts w:asciiTheme="minorHAnsi" w:hAnsiTheme="minorHAnsi" w:cstheme="minorHAnsi"/>
            <w:iCs/>
            <w:sz w:val="22"/>
            <w:lang w:val="en-GB"/>
          </w:rPr>
          <w:t>s</w:t>
        </w:r>
        <w:r w:rsidR="000232BE" w:rsidRPr="00D03349">
          <w:rPr>
            <w:rFonts w:asciiTheme="minorHAnsi" w:hAnsiTheme="minorHAnsi" w:cstheme="minorHAnsi"/>
            <w:iCs/>
            <w:sz w:val="22"/>
            <w:lang w:val="en-GB"/>
          </w:rPr>
          <w:t xml:space="preserve"> drawn</w:t>
        </w:r>
        <w:r w:rsidR="002B2B4E" w:rsidRPr="00D03349">
          <w:rPr>
            <w:rFonts w:asciiTheme="minorHAnsi" w:hAnsiTheme="minorHAnsi" w:cstheme="minorHAnsi"/>
            <w:iCs/>
            <w:sz w:val="22"/>
            <w:lang w:val="en-GB"/>
          </w:rPr>
          <w:t xml:space="preserve"> at least for bacterial functional dissimilarity</w:t>
        </w:r>
        <w:r w:rsidR="000232BE" w:rsidRPr="00D03349">
          <w:rPr>
            <w:rFonts w:asciiTheme="minorHAnsi" w:hAnsiTheme="minorHAnsi" w:cstheme="minorHAnsi"/>
            <w:iCs/>
            <w:sz w:val="22"/>
            <w:lang w:val="en-GB"/>
          </w:rPr>
          <w:t xml:space="preserve">. </w:t>
        </w:r>
      </w:ins>
    </w:p>
    <w:p w14:paraId="209CD729" w14:textId="1F6BC78B" w:rsidR="003F3B74" w:rsidRPr="00D03349" w:rsidRDefault="008C418F" w:rsidP="00AF1539">
      <w:pPr>
        <w:tabs>
          <w:tab w:val="left" w:pos="4590"/>
        </w:tabs>
        <w:spacing w:line="480" w:lineRule="auto"/>
        <w:ind w:firstLine="709"/>
        <w:contextualSpacing/>
        <w:jc w:val="left"/>
        <w:rPr>
          <w:ins w:id="156" w:author="authors" w:date="2022-12-15T13:45:00Z"/>
          <w:rFonts w:asciiTheme="minorHAnsi" w:hAnsiTheme="minorHAnsi" w:cstheme="minorHAnsi"/>
          <w:sz w:val="22"/>
          <w:lang w:val="en-GB"/>
        </w:rPr>
      </w:pPr>
      <w:r w:rsidRPr="00D03349">
        <w:rPr>
          <w:rFonts w:asciiTheme="minorHAnsi" w:hAnsiTheme="minorHAnsi" w:cstheme="minorHAnsi"/>
          <w:sz w:val="22"/>
          <w:lang w:val="en-GB"/>
        </w:rPr>
        <w:t>The dissimilarit</w:t>
      </w:r>
      <w:r w:rsidR="0039140B" w:rsidRPr="00D03349">
        <w:rPr>
          <w:rFonts w:asciiTheme="minorHAnsi" w:hAnsiTheme="minorHAnsi" w:cstheme="minorHAnsi"/>
          <w:sz w:val="22"/>
          <w:lang w:val="en-GB"/>
        </w:rPr>
        <w:t>ies</w:t>
      </w:r>
      <w:r w:rsidRPr="00D03349">
        <w:rPr>
          <w:rFonts w:asciiTheme="minorHAnsi" w:hAnsiTheme="minorHAnsi" w:cstheme="minorHAnsi"/>
          <w:sz w:val="22"/>
          <w:lang w:val="en-GB"/>
        </w:rPr>
        <w:t xml:space="preserve"> </w:t>
      </w:r>
      <w:r w:rsidR="0039140B" w:rsidRPr="00D03349">
        <w:rPr>
          <w:rFonts w:asciiTheme="minorHAnsi" w:hAnsiTheme="minorHAnsi" w:cstheme="minorHAnsi"/>
          <w:sz w:val="22"/>
          <w:lang w:val="en-GB"/>
        </w:rPr>
        <w:t>among</w:t>
      </w:r>
      <w:r w:rsidRPr="00D03349">
        <w:rPr>
          <w:rFonts w:asciiTheme="minorHAnsi" w:hAnsiTheme="minorHAnsi" w:cstheme="minorHAnsi"/>
          <w:sz w:val="22"/>
          <w:lang w:val="en-GB"/>
        </w:rPr>
        <w:t xml:space="preserve"> bacterial communities w</w:t>
      </w:r>
      <w:r w:rsidR="0039140B" w:rsidRPr="00D03349">
        <w:rPr>
          <w:rFonts w:asciiTheme="minorHAnsi" w:hAnsiTheme="minorHAnsi" w:cstheme="minorHAnsi"/>
          <w:sz w:val="22"/>
          <w:lang w:val="en-GB"/>
        </w:rPr>
        <w:t>ere</w:t>
      </w:r>
      <w:r w:rsidRPr="00D03349">
        <w:rPr>
          <w:rFonts w:asciiTheme="minorHAnsi" w:hAnsiTheme="minorHAnsi" w:cstheme="minorHAnsi"/>
          <w:sz w:val="22"/>
          <w:lang w:val="en-GB"/>
        </w:rPr>
        <w:t xml:space="preserve"> calculated as Bray-Curtis dissimilarit</w:t>
      </w:r>
      <w:r w:rsidR="0039140B" w:rsidRPr="00D03349">
        <w:rPr>
          <w:rFonts w:asciiTheme="minorHAnsi" w:hAnsiTheme="minorHAnsi" w:cstheme="minorHAnsi"/>
          <w:sz w:val="22"/>
          <w:lang w:val="en-GB"/>
        </w:rPr>
        <w:t>ies</w:t>
      </w:r>
      <w:r w:rsidRPr="00D03349">
        <w:rPr>
          <w:rFonts w:asciiTheme="minorHAnsi" w:hAnsiTheme="minorHAnsi" w:cstheme="minorHAnsi"/>
          <w:sz w:val="22"/>
          <w:lang w:val="en-GB"/>
        </w:rPr>
        <w:t xml:space="preserve"> for each pair of </w:t>
      </w:r>
      <w:ins w:id="157" w:author="authors" w:date="2022-12-15T13:45:00Z">
        <w:r w:rsidR="00B1239C" w:rsidRPr="00D03349">
          <w:rPr>
            <w:rFonts w:asciiTheme="minorHAnsi" w:hAnsiTheme="minorHAnsi" w:cstheme="minorHAnsi"/>
            <w:sz w:val="22"/>
            <w:lang w:val="en-GB"/>
          </w:rPr>
          <w:t>plots</w:t>
        </w:r>
      </w:ins>
      <w:r w:rsidR="00B1239C"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based on the</w:t>
      </w:r>
      <w:r w:rsidR="0039140B" w:rsidRPr="00D03349">
        <w:rPr>
          <w:rFonts w:asciiTheme="minorHAnsi" w:hAnsiTheme="minorHAnsi" w:cstheme="minorHAnsi"/>
          <w:sz w:val="22"/>
          <w:lang w:val="en-GB"/>
        </w:rPr>
        <w:t xml:space="preserve"> double square root</w:t>
      </w:r>
      <w:r w:rsidR="00C342C6" w:rsidRPr="00D03349">
        <w:rPr>
          <w:rFonts w:asciiTheme="minorHAnsi" w:hAnsiTheme="minorHAnsi" w:cstheme="minorHAnsi"/>
          <w:sz w:val="22"/>
          <w:lang w:val="en-GB"/>
        </w:rPr>
        <w:t>-</w:t>
      </w:r>
      <w:r w:rsidR="0039140B" w:rsidRPr="00D03349">
        <w:rPr>
          <w:rFonts w:asciiTheme="minorHAnsi" w:hAnsiTheme="minorHAnsi" w:cstheme="minorHAnsi"/>
          <w:sz w:val="22"/>
          <w:lang w:val="en-GB"/>
        </w:rPr>
        <w:t>transformed</w:t>
      </w:r>
      <w:r w:rsidRPr="00D03349">
        <w:rPr>
          <w:rFonts w:asciiTheme="minorHAnsi" w:hAnsiTheme="minorHAnsi" w:cstheme="minorHAnsi"/>
          <w:sz w:val="22"/>
          <w:lang w:val="en-GB"/>
        </w:rPr>
        <w:t xml:space="preserve"> relative abundances of OTUs</w:t>
      </w:r>
      <w:r w:rsidR="0039140B" w:rsidRPr="00D03349">
        <w:rPr>
          <w:rFonts w:asciiTheme="minorHAnsi" w:hAnsiTheme="minorHAnsi" w:cstheme="minorHAnsi"/>
          <w:sz w:val="22"/>
          <w:lang w:val="en-GB"/>
        </w:rPr>
        <w:t xml:space="preserve"> (for taxonomic dissimilarity) and double square root</w:t>
      </w:r>
      <w:r w:rsidR="00C342C6" w:rsidRPr="00D03349">
        <w:rPr>
          <w:rFonts w:asciiTheme="minorHAnsi" w:hAnsiTheme="minorHAnsi" w:cstheme="minorHAnsi"/>
          <w:sz w:val="22"/>
          <w:lang w:val="en-GB"/>
        </w:rPr>
        <w:t>-</w:t>
      </w:r>
      <w:r w:rsidR="0039140B" w:rsidRPr="00D03349">
        <w:rPr>
          <w:rFonts w:asciiTheme="minorHAnsi" w:hAnsiTheme="minorHAnsi" w:cstheme="minorHAnsi"/>
          <w:sz w:val="22"/>
          <w:lang w:val="en-GB"/>
        </w:rPr>
        <w:t xml:space="preserve">transformed abundances of the </w:t>
      </w:r>
      <w:r w:rsidR="008B0ED8" w:rsidRPr="00D03349">
        <w:rPr>
          <w:rFonts w:asciiTheme="minorHAnsi" w:hAnsiTheme="minorHAnsi" w:cstheme="minorHAnsi"/>
          <w:sz w:val="22"/>
          <w:lang w:val="en-GB"/>
        </w:rPr>
        <w:t xml:space="preserve">nine </w:t>
      </w:r>
      <w:r w:rsidR="0039140B" w:rsidRPr="00D03349">
        <w:rPr>
          <w:rFonts w:asciiTheme="minorHAnsi" w:hAnsiTheme="minorHAnsi" w:cstheme="minorHAnsi"/>
          <w:sz w:val="22"/>
          <w:lang w:val="en-GB"/>
        </w:rPr>
        <w:t xml:space="preserve">N-related functional groups (for functional dissimilarity). </w:t>
      </w:r>
      <w:r w:rsidR="00D96895" w:rsidRPr="00D03349">
        <w:rPr>
          <w:rFonts w:asciiTheme="minorHAnsi" w:hAnsiTheme="minorHAnsi" w:cstheme="minorHAnsi"/>
          <w:sz w:val="22"/>
          <w:lang w:val="en-GB"/>
        </w:rPr>
        <w:t>By transforming the data prior to calculating dissimilarities, more weight is given to OTUs and functional groups with low abundance</w:t>
      </w:r>
      <w:r w:rsidR="00660063" w:rsidRPr="00D03349">
        <w:rPr>
          <w:rFonts w:asciiTheme="minorHAnsi" w:hAnsiTheme="minorHAnsi" w:cstheme="minorHAnsi"/>
          <w:sz w:val="22"/>
          <w:lang w:val="en-GB"/>
        </w:rPr>
        <w:t xml:space="preserve"> </w:t>
      </w:r>
      <w:r w:rsidR="00253400" w:rsidRPr="00D03349">
        <w:rPr>
          <w:rFonts w:asciiTheme="minorHAnsi" w:hAnsiTheme="minorHAnsi" w:cstheme="minorHAnsi"/>
          <w:sz w:val="22"/>
          <w:lang w:val="en-GB"/>
        </w:rPr>
        <w:t>which</w:t>
      </w:r>
      <w:r w:rsidR="00660063" w:rsidRPr="00D03349">
        <w:rPr>
          <w:rFonts w:asciiTheme="minorHAnsi" w:hAnsiTheme="minorHAnsi" w:cstheme="minorHAnsi"/>
          <w:sz w:val="22"/>
          <w:lang w:val="en-GB"/>
        </w:rPr>
        <w:t xml:space="preserve"> would be overlooked otherwise</w:t>
      </w:r>
      <w:r w:rsidR="00D96895" w:rsidRPr="00D03349">
        <w:rPr>
          <w:rFonts w:asciiTheme="minorHAnsi" w:hAnsiTheme="minorHAnsi" w:cstheme="minorHAnsi"/>
          <w:sz w:val="22"/>
          <w:lang w:val="en-GB"/>
        </w:rPr>
        <w:t xml:space="preserve">. </w:t>
      </w:r>
      <w:r w:rsidR="0039140B" w:rsidRPr="00D03349">
        <w:rPr>
          <w:rFonts w:asciiTheme="minorHAnsi" w:hAnsiTheme="minorHAnsi" w:cstheme="minorHAnsi"/>
          <w:sz w:val="22"/>
          <w:lang w:val="en-GB"/>
        </w:rPr>
        <w:t>Double square root transformation was chosen based on preliminary analyses (e.g.</w:t>
      </w:r>
      <w:r w:rsidR="00794C09" w:rsidRPr="00D03349">
        <w:rPr>
          <w:rFonts w:asciiTheme="minorHAnsi" w:hAnsiTheme="minorHAnsi" w:cstheme="minorHAnsi"/>
          <w:sz w:val="22"/>
          <w:lang w:val="en-GB"/>
        </w:rPr>
        <w:t>,</w:t>
      </w:r>
      <w:r w:rsidR="0039140B" w:rsidRPr="00D03349">
        <w:rPr>
          <w:rFonts w:asciiTheme="minorHAnsi" w:hAnsiTheme="minorHAnsi" w:cstheme="minorHAnsi"/>
          <w:sz w:val="22"/>
          <w:lang w:val="en-GB"/>
        </w:rPr>
        <w:t xml:space="preserve"> having </w:t>
      </w:r>
      <w:r w:rsidR="00D96895" w:rsidRPr="00D03349">
        <w:rPr>
          <w:rFonts w:asciiTheme="minorHAnsi" w:hAnsiTheme="minorHAnsi" w:cstheme="minorHAnsi"/>
          <w:sz w:val="22"/>
          <w:lang w:val="en-GB"/>
        </w:rPr>
        <w:t xml:space="preserve">the </w:t>
      </w:r>
      <w:r w:rsidR="0039140B" w:rsidRPr="00D03349">
        <w:rPr>
          <w:rFonts w:asciiTheme="minorHAnsi" w:hAnsiTheme="minorHAnsi" w:cstheme="minorHAnsi"/>
          <w:sz w:val="22"/>
          <w:lang w:val="en-GB"/>
        </w:rPr>
        <w:t>highest model performance, see below) and favoured over logarithmic transformation because it avoids the trouble</w:t>
      </w:r>
      <w:r w:rsidR="002735E0" w:rsidRPr="00D03349">
        <w:rPr>
          <w:rFonts w:asciiTheme="minorHAnsi" w:hAnsiTheme="minorHAnsi" w:cstheme="minorHAnsi"/>
          <w:sz w:val="22"/>
          <w:lang w:val="en-GB"/>
        </w:rPr>
        <w:t>s</w:t>
      </w:r>
      <w:r w:rsidR="0039140B" w:rsidRPr="00D03349">
        <w:rPr>
          <w:rFonts w:asciiTheme="minorHAnsi" w:hAnsiTheme="minorHAnsi" w:cstheme="minorHAnsi"/>
          <w:sz w:val="22"/>
          <w:lang w:val="en-GB"/>
        </w:rPr>
        <w:t xml:space="preserve"> of transforming zeros and resulting negative numbers. Nevertheless, the dissimilarity values do not drastically change depending on</w:t>
      </w:r>
      <w:r w:rsidR="002735E0" w:rsidRPr="00D03349">
        <w:rPr>
          <w:rFonts w:asciiTheme="minorHAnsi" w:hAnsiTheme="minorHAnsi" w:cstheme="minorHAnsi"/>
          <w:sz w:val="22"/>
          <w:lang w:val="en-GB"/>
        </w:rPr>
        <w:t xml:space="preserve"> the</w:t>
      </w:r>
      <w:r w:rsidR="0039140B" w:rsidRPr="00D03349">
        <w:rPr>
          <w:rFonts w:asciiTheme="minorHAnsi" w:hAnsiTheme="minorHAnsi" w:cstheme="minorHAnsi"/>
          <w:sz w:val="22"/>
          <w:lang w:val="en-GB"/>
        </w:rPr>
        <w:t xml:space="preserve"> transformation (Fig</w:t>
      </w:r>
      <w:r w:rsidR="008C5F68" w:rsidRPr="00D03349">
        <w:rPr>
          <w:rFonts w:asciiTheme="minorHAnsi" w:hAnsiTheme="minorHAnsi" w:cstheme="minorHAnsi"/>
          <w:sz w:val="22"/>
          <w:lang w:val="en-GB"/>
        </w:rPr>
        <w:t xml:space="preserve">. </w:t>
      </w:r>
      <w:ins w:id="158" w:author="authors" w:date="2022-12-15T13:45:00Z">
        <w:r w:rsidR="008C5F68" w:rsidRPr="00D03349">
          <w:rPr>
            <w:rFonts w:asciiTheme="minorHAnsi" w:hAnsiTheme="minorHAnsi" w:cstheme="minorHAnsi"/>
            <w:sz w:val="22"/>
            <w:lang w:val="en-GB"/>
          </w:rPr>
          <w:t>S</w:t>
        </w:r>
        <w:r w:rsidR="002A06B4" w:rsidRPr="00D03349">
          <w:rPr>
            <w:rFonts w:asciiTheme="minorHAnsi" w:hAnsiTheme="minorHAnsi" w:cstheme="minorHAnsi"/>
            <w:sz w:val="22"/>
            <w:lang w:val="en-GB"/>
          </w:rPr>
          <w:t>6-7</w:t>
        </w:r>
        <w:r w:rsidR="0039140B" w:rsidRPr="00D03349">
          <w:rPr>
            <w:rFonts w:asciiTheme="minorHAnsi" w:hAnsiTheme="minorHAnsi" w:cstheme="minorHAnsi"/>
            <w:sz w:val="22"/>
            <w:lang w:val="en-GB"/>
          </w:rPr>
          <w:t xml:space="preserve">). </w:t>
        </w:r>
      </w:ins>
    </w:p>
    <w:p w14:paraId="16BA797A" w14:textId="5B21531C" w:rsidR="00FB115C" w:rsidRPr="00D03349" w:rsidRDefault="0047585C" w:rsidP="00AF1539">
      <w:pPr>
        <w:tabs>
          <w:tab w:val="left" w:pos="4590"/>
        </w:tabs>
        <w:spacing w:line="480" w:lineRule="auto"/>
        <w:ind w:firstLine="709"/>
        <w:contextualSpacing/>
        <w:jc w:val="left"/>
        <w:rPr>
          <w:rFonts w:asciiTheme="minorHAnsi" w:hAnsiTheme="minorHAnsi" w:cstheme="minorHAnsi"/>
          <w:sz w:val="22"/>
          <w:lang w:val="en-GB"/>
        </w:rPr>
      </w:pPr>
      <w:ins w:id="159" w:author="authors" w:date="2022-12-15T13:45:00Z">
        <w:r w:rsidRPr="00D03349">
          <w:rPr>
            <w:rFonts w:asciiTheme="minorHAnsi" w:hAnsiTheme="minorHAnsi" w:cstheme="minorHAnsi"/>
            <w:sz w:val="22"/>
            <w:lang w:val="en-GB"/>
          </w:rPr>
          <w:t xml:space="preserve">Abiotic and biotic dissimilarities </w:t>
        </w:r>
        <w:r w:rsidR="00C37744" w:rsidRPr="00D03349">
          <w:rPr>
            <w:rFonts w:asciiTheme="minorHAnsi" w:hAnsiTheme="minorHAnsi" w:cstheme="minorHAnsi"/>
            <w:sz w:val="22"/>
            <w:lang w:val="en-GB"/>
          </w:rPr>
          <w:t xml:space="preserve">among plots </w:t>
        </w:r>
        <w:r w:rsidRPr="00D03349">
          <w:rPr>
            <w:rFonts w:asciiTheme="minorHAnsi" w:hAnsiTheme="minorHAnsi" w:cstheme="minorHAnsi"/>
            <w:sz w:val="22"/>
            <w:lang w:val="en-GB"/>
          </w:rPr>
          <w:t xml:space="preserve">were calculated using Bray-Curtis dissimilarity. </w:t>
        </w:r>
        <w:r w:rsidR="00C0137B" w:rsidRPr="00D03349">
          <w:rPr>
            <w:rFonts w:asciiTheme="minorHAnsi" w:hAnsiTheme="minorHAnsi" w:cstheme="minorHAnsi"/>
            <w:sz w:val="22"/>
            <w:lang w:val="en-GB"/>
          </w:rPr>
          <w:t>For abiotic dissimilarity</w:t>
        </w:r>
        <w:r w:rsidR="00B3720C" w:rsidRPr="00D03349">
          <w:rPr>
            <w:rFonts w:asciiTheme="minorHAnsi" w:hAnsiTheme="minorHAnsi" w:cstheme="minorHAnsi"/>
            <w:sz w:val="22"/>
            <w:lang w:val="en-GB"/>
          </w:rPr>
          <w:t>,</w:t>
        </w:r>
        <w:r w:rsidR="00C0137B" w:rsidRPr="00D03349">
          <w:rPr>
            <w:rFonts w:asciiTheme="minorHAnsi" w:hAnsiTheme="minorHAnsi" w:cstheme="minorHAnsi"/>
            <w:sz w:val="22"/>
            <w:lang w:val="en-GB"/>
          </w:rPr>
          <w:t xml:space="preserve"> </w:t>
        </w:r>
        <w:r w:rsidR="00064BA7" w:rsidRPr="00D03349">
          <w:rPr>
            <w:rFonts w:asciiTheme="minorHAnsi" w:hAnsiTheme="minorHAnsi" w:cstheme="minorHAnsi"/>
            <w:sz w:val="22"/>
            <w:lang w:val="en-GB"/>
          </w:rPr>
          <w:t>the</w:t>
        </w:r>
        <w:r w:rsidR="00C0137B" w:rsidRPr="00D03349">
          <w:rPr>
            <w:rFonts w:asciiTheme="minorHAnsi" w:hAnsiTheme="minorHAnsi" w:cstheme="minorHAnsi"/>
            <w:sz w:val="22"/>
            <w:lang w:val="en-GB"/>
          </w:rPr>
          <w:t xml:space="preserve"> </w:t>
        </w:r>
        <w:r w:rsidR="00E960FD" w:rsidRPr="00D03349">
          <w:rPr>
            <w:rFonts w:asciiTheme="minorHAnsi" w:hAnsiTheme="minorHAnsi" w:cstheme="minorHAnsi"/>
            <w:sz w:val="22"/>
            <w:lang w:val="en-GB"/>
          </w:rPr>
          <w:t>eleven</w:t>
        </w:r>
        <w:r w:rsidR="00C0137B" w:rsidRPr="00D03349">
          <w:rPr>
            <w:rFonts w:asciiTheme="minorHAnsi" w:hAnsiTheme="minorHAnsi" w:cstheme="minorHAnsi"/>
            <w:sz w:val="22"/>
            <w:lang w:val="en-GB"/>
          </w:rPr>
          <w:t xml:space="preserve"> soil </w:t>
        </w:r>
        <w:r w:rsidR="00064BA7" w:rsidRPr="00D03349">
          <w:rPr>
            <w:rFonts w:asciiTheme="minorHAnsi" w:hAnsiTheme="minorHAnsi" w:cstheme="minorHAnsi"/>
            <w:sz w:val="22"/>
            <w:lang w:val="en-GB"/>
          </w:rPr>
          <w:t xml:space="preserve">variables </w:t>
        </w:r>
        <w:r w:rsidR="00C0137B" w:rsidRPr="00D03349">
          <w:rPr>
            <w:rFonts w:asciiTheme="minorHAnsi" w:hAnsiTheme="minorHAnsi" w:cstheme="minorHAnsi"/>
            <w:sz w:val="22"/>
            <w:lang w:val="en-GB"/>
          </w:rPr>
          <w:t xml:space="preserve">and three climate variables were used. </w:t>
        </w:r>
        <w:r w:rsidR="008C3FCF" w:rsidRPr="00D03349">
          <w:rPr>
            <w:rFonts w:asciiTheme="minorHAnsi" w:hAnsiTheme="minorHAnsi" w:cstheme="minorHAnsi"/>
            <w:sz w:val="22"/>
            <w:lang w:val="en-GB"/>
          </w:rPr>
          <w:t>The variables representing resources (water</w:t>
        </w:r>
        <w:r w:rsidR="005870C4" w:rsidRPr="00D03349">
          <w:rPr>
            <w:rFonts w:asciiTheme="minorHAnsi" w:hAnsiTheme="minorHAnsi" w:cstheme="minorHAnsi"/>
            <w:sz w:val="22"/>
            <w:lang w:val="en-GB"/>
          </w:rPr>
          <w:t xml:space="preserve">, </w:t>
        </w:r>
        <w:r w:rsidR="00B67C67" w:rsidRPr="00D03349">
          <w:rPr>
            <w:rFonts w:asciiTheme="minorHAnsi" w:hAnsiTheme="minorHAnsi" w:cstheme="minorHAnsi"/>
            <w:sz w:val="22"/>
            <w:lang w:val="en-GB"/>
          </w:rPr>
          <w:t>C</w:t>
        </w:r>
        <w:r w:rsidR="005870C4" w:rsidRPr="00D03349">
          <w:rPr>
            <w:rFonts w:asciiTheme="minorHAnsi" w:hAnsiTheme="minorHAnsi" w:cstheme="minorHAnsi"/>
            <w:sz w:val="22"/>
            <w:lang w:val="en-GB"/>
          </w:rPr>
          <w:t xml:space="preserve"> and nutrients) </w:t>
        </w:r>
        <w:r w:rsidR="0017363B" w:rsidRPr="00D03349">
          <w:rPr>
            <w:rFonts w:asciiTheme="minorHAnsi" w:hAnsiTheme="minorHAnsi" w:cstheme="minorHAnsi"/>
            <w:sz w:val="22"/>
            <w:lang w:val="en-GB"/>
          </w:rPr>
          <w:t>were log-tran</w:t>
        </w:r>
        <w:r w:rsidR="007A5B16" w:rsidRPr="00D03349">
          <w:rPr>
            <w:rFonts w:asciiTheme="minorHAnsi" w:hAnsiTheme="minorHAnsi" w:cstheme="minorHAnsi"/>
            <w:sz w:val="22"/>
            <w:lang w:val="en-GB"/>
          </w:rPr>
          <w:t>s</w:t>
        </w:r>
        <w:r w:rsidR="0017363B" w:rsidRPr="00D03349">
          <w:rPr>
            <w:rFonts w:asciiTheme="minorHAnsi" w:hAnsiTheme="minorHAnsi" w:cstheme="minorHAnsi"/>
            <w:sz w:val="22"/>
            <w:lang w:val="en-GB"/>
          </w:rPr>
          <w:t xml:space="preserve">formed prior to deriving the dissimilarity. </w:t>
        </w:r>
        <w:r w:rsidR="00C37744" w:rsidRPr="00D03349">
          <w:rPr>
            <w:rFonts w:asciiTheme="minorHAnsi" w:hAnsiTheme="minorHAnsi" w:cstheme="minorHAnsi"/>
            <w:sz w:val="22"/>
            <w:lang w:val="en-GB"/>
          </w:rPr>
          <w:t>Biotic dissimilarity w</w:t>
        </w:r>
        <w:r w:rsidR="00044EC4" w:rsidRPr="00D03349">
          <w:rPr>
            <w:rFonts w:asciiTheme="minorHAnsi" w:hAnsiTheme="minorHAnsi" w:cstheme="minorHAnsi"/>
            <w:sz w:val="22"/>
            <w:lang w:val="en-GB"/>
          </w:rPr>
          <w:t>as</w:t>
        </w:r>
        <w:r w:rsidR="00C37744" w:rsidRPr="00D03349">
          <w:rPr>
            <w:rFonts w:asciiTheme="minorHAnsi" w:hAnsiTheme="minorHAnsi" w:cstheme="minorHAnsi"/>
            <w:sz w:val="22"/>
            <w:lang w:val="en-GB"/>
          </w:rPr>
          <w:t xml:space="preserve"> calculated </w:t>
        </w:r>
        <w:r w:rsidR="00044EC4" w:rsidRPr="00D03349">
          <w:rPr>
            <w:rFonts w:asciiTheme="minorHAnsi" w:hAnsiTheme="minorHAnsi" w:cstheme="minorHAnsi"/>
            <w:sz w:val="22"/>
            <w:lang w:val="en-GB"/>
          </w:rPr>
          <w:t>in two ways: (</w:t>
        </w:r>
        <w:proofErr w:type="spellStart"/>
        <w:r w:rsidR="00044EC4" w:rsidRPr="00D03349">
          <w:rPr>
            <w:rFonts w:asciiTheme="minorHAnsi" w:hAnsiTheme="minorHAnsi" w:cstheme="minorHAnsi"/>
            <w:sz w:val="22"/>
            <w:lang w:val="en-GB"/>
          </w:rPr>
          <w:t>i</w:t>
        </w:r>
        <w:proofErr w:type="spellEnd"/>
        <w:r w:rsidR="00044EC4" w:rsidRPr="00D03349">
          <w:rPr>
            <w:rFonts w:asciiTheme="minorHAnsi" w:hAnsiTheme="minorHAnsi" w:cstheme="minorHAnsi"/>
            <w:sz w:val="22"/>
            <w:lang w:val="en-GB"/>
          </w:rPr>
          <w:t>)</w:t>
        </w:r>
        <w:r w:rsidR="00C37744" w:rsidRPr="00D03349">
          <w:rPr>
            <w:rFonts w:asciiTheme="minorHAnsi" w:hAnsiTheme="minorHAnsi" w:cstheme="minorHAnsi"/>
            <w:sz w:val="22"/>
            <w:lang w:val="en-GB"/>
          </w:rPr>
          <w:t xml:space="preserve"> dissimilarity of plant species composition</w:t>
        </w:r>
        <w:r w:rsidR="00064BA7" w:rsidRPr="00D03349">
          <w:rPr>
            <w:rFonts w:asciiTheme="minorHAnsi" w:hAnsiTheme="minorHAnsi" w:cstheme="minorHAnsi"/>
            <w:sz w:val="22"/>
            <w:lang w:val="en-GB"/>
          </w:rPr>
          <w:t>s</w:t>
        </w:r>
        <w:r w:rsidR="00044EC4" w:rsidRPr="00D03349">
          <w:rPr>
            <w:rFonts w:asciiTheme="minorHAnsi" w:hAnsiTheme="minorHAnsi" w:cstheme="minorHAnsi"/>
            <w:sz w:val="22"/>
            <w:lang w:val="en-GB"/>
          </w:rPr>
          <w:t>,</w:t>
        </w:r>
        <w:r w:rsidR="00C37744" w:rsidRPr="00D03349">
          <w:rPr>
            <w:rFonts w:asciiTheme="minorHAnsi" w:hAnsiTheme="minorHAnsi" w:cstheme="minorHAnsi"/>
            <w:sz w:val="22"/>
            <w:lang w:val="en-GB"/>
          </w:rPr>
          <w:t xml:space="preserve"> and</w:t>
        </w:r>
        <w:r w:rsidR="00044EC4" w:rsidRPr="00D03349">
          <w:rPr>
            <w:rFonts w:asciiTheme="minorHAnsi" w:hAnsiTheme="minorHAnsi" w:cstheme="minorHAnsi"/>
            <w:sz w:val="22"/>
            <w:lang w:val="en-GB"/>
          </w:rPr>
          <w:t xml:space="preserve"> (ii)</w:t>
        </w:r>
        <w:r w:rsidR="00C37744" w:rsidRPr="00D03349">
          <w:rPr>
            <w:rFonts w:asciiTheme="minorHAnsi" w:hAnsiTheme="minorHAnsi" w:cstheme="minorHAnsi"/>
            <w:sz w:val="22"/>
            <w:lang w:val="en-GB"/>
          </w:rPr>
          <w:t xml:space="preserve"> dissimilarity of plant growth </w:t>
        </w:r>
        <w:r w:rsidR="00C37744" w:rsidRPr="00D03349">
          <w:rPr>
            <w:rFonts w:asciiTheme="minorHAnsi" w:hAnsiTheme="minorHAnsi" w:cstheme="minorHAnsi"/>
            <w:sz w:val="22"/>
            <w:lang w:val="en-GB"/>
          </w:rPr>
          <w:lastRenderedPageBreak/>
          <w:t>form</w:t>
        </w:r>
        <w:r w:rsidR="00064BA7" w:rsidRPr="00D03349">
          <w:rPr>
            <w:rFonts w:asciiTheme="minorHAnsi" w:hAnsiTheme="minorHAnsi" w:cstheme="minorHAnsi"/>
            <w:sz w:val="22"/>
            <w:lang w:val="en-GB"/>
          </w:rPr>
          <w:t xml:space="preserve"> compositions</w:t>
        </w:r>
        <w:r w:rsidR="00C37744" w:rsidRPr="00D03349">
          <w:rPr>
            <w:rFonts w:asciiTheme="minorHAnsi" w:hAnsiTheme="minorHAnsi" w:cstheme="minorHAnsi"/>
            <w:sz w:val="22"/>
            <w:lang w:val="en-GB"/>
          </w:rPr>
          <w:t xml:space="preserve">. </w:t>
        </w:r>
        <w:r w:rsidR="000D555A" w:rsidRPr="00D03349">
          <w:rPr>
            <w:rFonts w:asciiTheme="minorHAnsi" w:hAnsiTheme="minorHAnsi" w:cstheme="minorHAnsi"/>
            <w:sz w:val="22"/>
            <w:lang w:val="en-GB"/>
          </w:rPr>
          <w:t xml:space="preserve">For the first, we used </w:t>
        </w:r>
        <w:r w:rsidR="00597B71" w:rsidRPr="00D03349">
          <w:rPr>
            <w:rFonts w:asciiTheme="minorHAnsi" w:hAnsiTheme="minorHAnsi" w:cstheme="minorHAnsi"/>
            <w:sz w:val="22"/>
            <w:lang w:val="en-GB"/>
          </w:rPr>
          <w:t>double square root</w:t>
        </w:r>
        <w:r w:rsidR="00A8410F" w:rsidRPr="00D03349">
          <w:rPr>
            <w:rFonts w:asciiTheme="minorHAnsi" w:hAnsiTheme="minorHAnsi" w:cstheme="minorHAnsi"/>
            <w:sz w:val="22"/>
            <w:lang w:val="en-GB"/>
          </w:rPr>
          <w:t xml:space="preserve"> transformed</w:t>
        </w:r>
        <w:r w:rsidR="00597B71" w:rsidRPr="00D03349">
          <w:rPr>
            <w:rFonts w:asciiTheme="minorHAnsi" w:hAnsiTheme="minorHAnsi" w:cstheme="minorHAnsi"/>
            <w:sz w:val="22"/>
            <w:lang w:val="en-GB"/>
          </w:rPr>
          <w:t xml:space="preserve"> </w:t>
        </w:r>
        <w:r w:rsidR="000D555A" w:rsidRPr="00D03349">
          <w:rPr>
            <w:rFonts w:asciiTheme="minorHAnsi" w:hAnsiTheme="minorHAnsi" w:cstheme="minorHAnsi"/>
            <w:sz w:val="22"/>
            <w:lang w:val="en-GB"/>
          </w:rPr>
          <w:t>biomass</w:t>
        </w:r>
        <w:r w:rsidR="00597B71" w:rsidRPr="00D03349">
          <w:rPr>
            <w:rFonts w:asciiTheme="minorHAnsi" w:hAnsiTheme="minorHAnsi" w:cstheme="minorHAnsi"/>
            <w:sz w:val="22"/>
            <w:lang w:val="en-GB"/>
          </w:rPr>
          <w:t>es</w:t>
        </w:r>
        <w:r w:rsidR="000D555A" w:rsidRPr="00D03349">
          <w:rPr>
            <w:rFonts w:asciiTheme="minorHAnsi" w:hAnsiTheme="minorHAnsi" w:cstheme="minorHAnsi"/>
            <w:sz w:val="22"/>
            <w:lang w:val="en-GB"/>
          </w:rPr>
          <w:t xml:space="preserve"> per species per plot</w:t>
        </w:r>
        <w:r w:rsidR="00684867" w:rsidRPr="00D03349">
          <w:rPr>
            <w:rFonts w:asciiTheme="minorHAnsi" w:hAnsiTheme="minorHAnsi" w:cstheme="minorHAnsi"/>
            <w:sz w:val="22"/>
            <w:lang w:val="en-GB"/>
          </w:rPr>
          <w:t>,</w:t>
        </w:r>
        <w:r w:rsidR="000D555A" w:rsidRPr="00D03349">
          <w:rPr>
            <w:rFonts w:asciiTheme="minorHAnsi" w:hAnsiTheme="minorHAnsi" w:cstheme="minorHAnsi"/>
            <w:sz w:val="22"/>
            <w:lang w:val="en-GB"/>
          </w:rPr>
          <w:t xml:space="preserve"> </w:t>
        </w:r>
        <w:r w:rsidR="00597B71" w:rsidRPr="00D03349">
          <w:rPr>
            <w:rFonts w:asciiTheme="minorHAnsi" w:hAnsiTheme="minorHAnsi" w:cstheme="minorHAnsi"/>
            <w:sz w:val="22"/>
            <w:lang w:val="en-GB"/>
          </w:rPr>
          <w:t>and for the latter</w:t>
        </w:r>
        <w:r w:rsidR="00C74236" w:rsidRPr="00D03349">
          <w:rPr>
            <w:rFonts w:asciiTheme="minorHAnsi" w:hAnsiTheme="minorHAnsi" w:cstheme="minorHAnsi"/>
            <w:sz w:val="22"/>
            <w:lang w:val="en-GB"/>
          </w:rPr>
          <w:t>,</w:t>
        </w:r>
        <w:r w:rsidR="00597B71" w:rsidRPr="00D03349">
          <w:rPr>
            <w:rFonts w:asciiTheme="minorHAnsi" w:hAnsiTheme="minorHAnsi" w:cstheme="minorHAnsi"/>
            <w:sz w:val="22"/>
            <w:lang w:val="en-GB"/>
          </w:rPr>
          <w:t xml:space="preserve"> double square root transformed </w:t>
        </w:r>
        <w:r w:rsidR="00A8410F" w:rsidRPr="00D03349">
          <w:rPr>
            <w:rFonts w:asciiTheme="minorHAnsi" w:hAnsiTheme="minorHAnsi" w:cstheme="minorHAnsi"/>
            <w:sz w:val="22"/>
            <w:lang w:val="en-GB"/>
          </w:rPr>
          <w:t xml:space="preserve">proportional biomasses of sedges, graminoids, forbs, shrubs, legumes and cushion plants </w:t>
        </w:r>
        <w:r w:rsidR="00D15908" w:rsidRPr="00D03349">
          <w:rPr>
            <w:rFonts w:asciiTheme="minorHAnsi" w:hAnsiTheme="minorHAnsi" w:cstheme="minorHAnsi"/>
            <w:sz w:val="22"/>
            <w:lang w:val="en-GB"/>
          </w:rPr>
          <w:t xml:space="preserve">per plot. </w:t>
        </w:r>
        <w:r w:rsidR="00B447AB" w:rsidRPr="00D03349">
          <w:rPr>
            <w:rFonts w:asciiTheme="minorHAnsi" w:hAnsiTheme="minorHAnsi" w:cstheme="minorHAnsi"/>
            <w:sz w:val="22"/>
            <w:lang w:val="en-GB"/>
          </w:rPr>
          <w:t xml:space="preserve">In addition, </w:t>
        </w:r>
        <w:r w:rsidR="00D15908" w:rsidRPr="00D03349">
          <w:rPr>
            <w:rFonts w:asciiTheme="minorHAnsi" w:hAnsiTheme="minorHAnsi" w:cstheme="minorHAnsi"/>
            <w:sz w:val="22"/>
            <w:lang w:val="en-GB"/>
          </w:rPr>
          <w:t xml:space="preserve">distances among plots were </w:t>
        </w:r>
        <w:r w:rsidR="00A2139E" w:rsidRPr="00D03349">
          <w:rPr>
            <w:rFonts w:asciiTheme="minorHAnsi" w:hAnsiTheme="minorHAnsi" w:cstheme="minorHAnsi"/>
            <w:sz w:val="22"/>
            <w:lang w:val="en-GB"/>
          </w:rPr>
          <w:t>derived using</w:t>
        </w:r>
        <w:r w:rsidR="00D15908" w:rsidRPr="00D03349">
          <w:rPr>
            <w:rFonts w:asciiTheme="minorHAnsi" w:hAnsiTheme="minorHAnsi" w:cstheme="minorHAnsi"/>
            <w:sz w:val="22"/>
            <w:lang w:val="en-GB"/>
          </w:rPr>
          <w:t xml:space="preserve"> the </w:t>
        </w:r>
        <w:r w:rsidR="00CE735D" w:rsidRPr="00D03349">
          <w:rPr>
            <w:rFonts w:asciiTheme="minorHAnsi" w:hAnsiTheme="minorHAnsi" w:cstheme="minorHAnsi"/>
            <w:sz w:val="22"/>
            <w:lang w:val="en-GB"/>
          </w:rPr>
          <w:t>geographic coordinates of the sites</w:t>
        </w:r>
        <w:r w:rsidR="00A2139E" w:rsidRPr="00D03349">
          <w:rPr>
            <w:rFonts w:asciiTheme="minorHAnsi" w:hAnsiTheme="minorHAnsi" w:cstheme="minorHAnsi"/>
            <w:sz w:val="22"/>
            <w:lang w:val="en-GB"/>
          </w:rPr>
          <w:t xml:space="preserve"> (each consisting of 5 plots located 20 m from the </w:t>
        </w:r>
        <w:r w:rsidR="00B447AB" w:rsidRPr="00D03349">
          <w:rPr>
            <w:rFonts w:asciiTheme="minorHAnsi" w:hAnsiTheme="minorHAnsi" w:cstheme="minorHAnsi"/>
            <w:sz w:val="22"/>
            <w:lang w:val="en-GB"/>
          </w:rPr>
          <w:t>centre</w:t>
        </w:r>
        <w:r w:rsidR="00A2139E" w:rsidRPr="00D03349">
          <w:rPr>
            <w:rFonts w:asciiTheme="minorHAnsi" w:hAnsiTheme="minorHAnsi" w:cstheme="minorHAnsi"/>
            <w:sz w:val="22"/>
            <w:lang w:val="en-GB"/>
          </w:rPr>
          <w:t xml:space="preserve"> of the site). To</w:t>
        </w:r>
      </w:ins>
      <w:r w:rsidR="00A2139E" w:rsidRPr="00D03349">
        <w:rPr>
          <w:rFonts w:asciiTheme="minorHAnsi" w:hAnsiTheme="minorHAnsi" w:cstheme="minorHAnsi"/>
          <w:sz w:val="22"/>
          <w:lang w:val="en-GB"/>
        </w:rPr>
        <w:t xml:space="preserve"> obtain unique coordinates for all plots and reflect the non-zero distances among the plots of a same site</w:t>
      </w:r>
      <w:ins w:id="160" w:author="authors" w:date="2022-12-15T13:45:00Z">
        <w:r w:rsidR="008C418F" w:rsidRPr="00D03349">
          <w:rPr>
            <w:rFonts w:asciiTheme="minorHAnsi" w:hAnsiTheme="minorHAnsi" w:cstheme="minorHAnsi"/>
            <w:sz w:val="22"/>
            <w:lang w:val="en-GB"/>
          </w:rPr>
          <w:t>, we randomly added or subtracted 20 meters from y- and/or x-coordinates of the sites</w:t>
        </w:r>
        <w:r w:rsidR="006E2FD2" w:rsidRPr="00D03349">
          <w:rPr>
            <w:rFonts w:asciiTheme="minorHAnsi" w:hAnsiTheme="minorHAnsi" w:cstheme="minorHAnsi"/>
            <w:sz w:val="22"/>
            <w:lang w:val="en-GB"/>
          </w:rPr>
          <w:t xml:space="preserve"> so that minimum distance among sites </w:t>
        </w:r>
        <w:r w:rsidR="00D046D8" w:rsidRPr="00D03349">
          <w:rPr>
            <w:rFonts w:asciiTheme="minorHAnsi" w:hAnsiTheme="minorHAnsi" w:cstheme="minorHAnsi"/>
            <w:sz w:val="22"/>
            <w:lang w:val="en-GB"/>
          </w:rPr>
          <w:t>remained in 20 m</w:t>
        </w:r>
        <w:r w:rsidR="005C2FE0" w:rsidRPr="00D03349">
          <w:rPr>
            <w:rFonts w:asciiTheme="minorHAnsi" w:hAnsiTheme="minorHAnsi" w:cstheme="minorHAnsi"/>
            <w:sz w:val="22"/>
            <w:lang w:val="en-GB"/>
          </w:rPr>
          <w:t>.</w:t>
        </w:r>
        <w:r w:rsidR="008C418F" w:rsidRPr="00D03349">
          <w:rPr>
            <w:rFonts w:asciiTheme="minorHAnsi" w:hAnsiTheme="minorHAnsi" w:cstheme="minorHAnsi"/>
            <w:sz w:val="22"/>
            <w:lang w:val="en-GB"/>
          </w:rPr>
          <w:t xml:space="preserve"> General r</w:t>
        </w:r>
        <w:r w:rsidR="00FB115C" w:rsidRPr="00D03349">
          <w:rPr>
            <w:rFonts w:asciiTheme="minorHAnsi" w:hAnsiTheme="minorHAnsi" w:cstheme="minorHAnsi"/>
            <w:sz w:val="22"/>
            <w:lang w:val="en-GB"/>
          </w:rPr>
          <w:t xml:space="preserve">elationships among taxonomic, functional and environmental dissimilarities and </w:t>
        </w:r>
        <w:r w:rsidR="0008028E" w:rsidRPr="00D03349">
          <w:rPr>
            <w:rFonts w:asciiTheme="minorHAnsi" w:hAnsiTheme="minorHAnsi" w:cstheme="minorHAnsi"/>
            <w:sz w:val="22"/>
            <w:lang w:val="en-GB"/>
          </w:rPr>
          <w:t xml:space="preserve">geographic </w:t>
        </w:r>
        <w:r w:rsidR="00FB115C" w:rsidRPr="00D03349">
          <w:rPr>
            <w:rFonts w:asciiTheme="minorHAnsi" w:hAnsiTheme="minorHAnsi" w:cstheme="minorHAnsi"/>
            <w:sz w:val="22"/>
            <w:lang w:val="en-GB"/>
          </w:rPr>
          <w:t>distance</w:t>
        </w:r>
        <w:r w:rsidR="0008028E" w:rsidRPr="00D03349">
          <w:rPr>
            <w:rFonts w:asciiTheme="minorHAnsi" w:hAnsiTheme="minorHAnsi" w:cstheme="minorHAnsi"/>
            <w:sz w:val="22"/>
            <w:lang w:val="en-GB"/>
          </w:rPr>
          <w:t>s</w:t>
        </w:r>
        <w:r w:rsidR="00FB115C" w:rsidRPr="00D03349">
          <w:rPr>
            <w:rFonts w:asciiTheme="minorHAnsi" w:hAnsiTheme="minorHAnsi" w:cstheme="minorHAnsi"/>
            <w:sz w:val="22"/>
            <w:lang w:val="en-GB"/>
          </w:rPr>
          <w:t xml:space="preserve"> among </w:t>
        </w:r>
        <w:r w:rsidR="0008028E" w:rsidRPr="00D03349">
          <w:rPr>
            <w:rFonts w:asciiTheme="minorHAnsi" w:hAnsiTheme="minorHAnsi" w:cstheme="minorHAnsi"/>
            <w:sz w:val="22"/>
            <w:lang w:val="en-GB"/>
          </w:rPr>
          <w:t xml:space="preserve">the </w:t>
        </w:r>
        <w:r w:rsidR="00A62C56" w:rsidRPr="00D03349">
          <w:rPr>
            <w:rFonts w:asciiTheme="minorHAnsi" w:hAnsiTheme="minorHAnsi" w:cstheme="minorHAnsi"/>
            <w:sz w:val="22"/>
            <w:lang w:val="en-GB"/>
          </w:rPr>
          <w:t>plots</w:t>
        </w:r>
        <w:r w:rsidR="00FB115C" w:rsidRPr="00D03349">
          <w:rPr>
            <w:rFonts w:asciiTheme="minorHAnsi" w:hAnsiTheme="minorHAnsi" w:cstheme="minorHAnsi"/>
            <w:sz w:val="22"/>
            <w:lang w:val="en-GB"/>
          </w:rPr>
          <w:t xml:space="preserve"> were</w:t>
        </w:r>
        <w:r w:rsidR="005C2FE0" w:rsidRPr="00D03349">
          <w:rPr>
            <w:rFonts w:asciiTheme="minorHAnsi" w:hAnsiTheme="minorHAnsi" w:cstheme="minorHAnsi"/>
            <w:sz w:val="22"/>
            <w:lang w:val="en-GB"/>
          </w:rPr>
          <w:t xml:space="preserve"> then</w:t>
        </w:r>
        <w:r w:rsidR="00FB115C" w:rsidRPr="00D03349">
          <w:rPr>
            <w:rFonts w:asciiTheme="minorHAnsi" w:hAnsiTheme="minorHAnsi" w:cstheme="minorHAnsi"/>
            <w:sz w:val="22"/>
            <w:lang w:val="en-GB"/>
          </w:rPr>
          <w:t xml:space="preserve"> asse</w:t>
        </w:r>
        <w:r w:rsidR="00A62C56" w:rsidRPr="00D03349">
          <w:rPr>
            <w:rFonts w:asciiTheme="minorHAnsi" w:hAnsiTheme="minorHAnsi" w:cstheme="minorHAnsi"/>
            <w:sz w:val="22"/>
            <w:lang w:val="en-GB"/>
          </w:rPr>
          <w:t>ssed by</w:t>
        </w:r>
        <w:r w:rsidR="007110BB" w:rsidRPr="00D03349">
          <w:rPr>
            <w:rFonts w:asciiTheme="minorHAnsi" w:hAnsiTheme="minorHAnsi" w:cstheme="minorHAnsi"/>
            <w:sz w:val="22"/>
            <w:lang w:val="en-GB"/>
          </w:rPr>
          <w:t xml:space="preserve"> Mantel tests</w:t>
        </w:r>
      </w:ins>
      <w:r w:rsidR="00A62C56" w:rsidRPr="00D03349">
        <w:rPr>
          <w:rFonts w:asciiTheme="minorHAnsi" w:hAnsiTheme="minorHAnsi" w:cstheme="minorHAnsi"/>
          <w:sz w:val="22"/>
          <w:lang w:val="en-GB"/>
        </w:rPr>
        <w:t>.</w:t>
      </w:r>
      <w:r w:rsidR="007110BB" w:rsidRPr="00D03349">
        <w:rPr>
          <w:rFonts w:asciiTheme="minorHAnsi" w:hAnsiTheme="minorHAnsi" w:cstheme="minorHAnsi"/>
          <w:sz w:val="22"/>
          <w:lang w:val="en-GB"/>
        </w:rPr>
        <w:t xml:space="preserve"> </w:t>
      </w:r>
    </w:p>
    <w:p w14:paraId="14289D94" w14:textId="221923A5" w:rsidR="00E05256" w:rsidRPr="00D03349" w:rsidRDefault="005418FC" w:rsidP="00AF1539">
      <w:pPr>
        <w:spacing w:line="480" w:lineRule="auto"/>
        <w:ind w:firstLine="567"/>
        <w:contextualSpacing/>
        <w:jc w:val="left"/>
        <w:rPr>
          <w:ins w:id="161" w:author="authors" w:date="2022-12-15T13:45:00Z"/>
          <w:rFonts w:asciiTheme="minorHAnsi" w:hAnsiTheme="minorHAnsi" w:cstheme="minorHAnsi"/>
          <w:sz w:val="22"/>
          <w:lang w:val="en-GB"/>
        </w:rPr>
      </w:pPr>
      <w:r w:rsidRPr="00D03349">
        <w:rPr>
          <w:rFonts w:asciiTheme="minorHAnsi" w:hAnsiTheme="minorHAnsi" w:cstheme="minorHAnsi"/>
          <w:sz w:val="22"/>
          <w:lang w:val="en-GB"/>
        </w:rPr>
        <w:t xml:space="preserve">To assess in detail the influence of </w:t>
      </w:r>
      <w:r w:rsidR="00C03C1C" w:rsidRPr="00D03349">
        <w:rPr>
          <w:rFonts w:asciiTheme="minorHAnsi" w:hAnsiTheme="minorHAnsi" w:cstheme="minorHAnsi"/>
          <w:sz w:val="22"/>
          <w:lang w:val="en-GB"/>
        </w:rPr>
        <w:t xml:space="preserve">individual </w:t>
      </w:r>
      <w:r w:rsidRPr="00D03349">
        <w:rPr>
          <w:rFonts w:asciiTheme="minorHAnsi" w:hAnsiTheme="minorHAnsi" w:cstheme="minorHAnsi"/>
          <w:sz w:val="22"/>
          <w:lang w:val="en-GB"/>
        </w:rPr>
        <w:t>environmental variables</w:t>
      </w:r>
      <w:r w:rsidR="00033F8C" w:rsidRPr="00D03349">
        <w:rPr>
          <w:rFonts w:asciiTheme="minorHAnsi" w:hAnsiTheme="minorHAnsi" w:cstheme="minorHAnsi"/>
          <w:sz w:val="22"/>
          <w:lang w:val="en-GB"/>
        </w:rPr>
        <w:t xml:space="preserve"> and distance</w:t>
      </w:r>
      <w:r w:rsidRPr="00D03349">
        <w:rPr>
          <w:rFonts w:asciiTheme="minorHAnsi" w:hAnsiTheme="minorHAnsi" w:cstheme="minorHAnsi"/>
          <w:sz w:val="22"/>
          <w:lang w:val="en-GB"/>
        </w:rPr>
        <w:t xml:space="preserve"> on taxonomic and functional dissimilarit</w:t>
      </w:r>
      <w:r w:rsidR="0008028E" w:rsidRPr="00D03349">
        <w:rPr>
          <w:rFonts w:asciiTheme="minorHAnsi" w:hAnsiTheme="minorHAnsi" w:cstheme="minorHAnsi"/>
          <w:sz w:val="22"/>
          <w:lang w:val="en-GB"/>
        </w:rPr>
        <w:t>ies</w:t>
      </w:r>
      <w:r w:rsidR="00F416F6" w:rsidRPr="00D03349">
        <w:rPr>
          <w:rFonts w:asciiTheme="minorHAnsi" w:hAnsiTheme="minorHAnsi" w:cstheme="minorHAnsi"/>
          <w:sz w:val="22"/>
          <w:lang w:val="en-GB"/>
        </w:rPr>
        <w:t xml:space="preserve"> </w:t>
      </w:r>
      <w:ins w:id="162" w:author="authors" w:date="2022-12-15T13:45:00Z">
        <w:r w:rsidR="00F416F6" w:rsidRPr="00D03349">
          <w:rPr>
            <w:rFonts w:asciiTheme="minorHAnsi" w:hAnsiTheme="minorHAnsi" w:cstheme="minorHAnsi"/>
            <w:sz w:val="22"/>
            <w:lang w:val="en-GB"/>
          </w:rPr>
          <w:t>of bacterial communities</w:t>
        </w:r>
      </w:ins>
      <w:r w:rsidRPr="00D03349">
        <w:rPr>
          <w:rFonts w:asciiTheme="minorHAnsi" w:hAnsiTheme="minorHAnsi" w:cstheme="minorHAnsi"/>
          <w:sz w:val="22"/>
          <w:lang w:val="en-GB"/>
        </w:rPr>
        <w:t xml:space="preserve">, we implemented generalized dissimilarity </w:t>
      </w:r>
      <w:r w:rsidR="00AB57D2" w:rsidRPr="00D03349">
        <w:rPr>
          <w:rFonts w:asciiTheme="minorHAnsi" w:hAnsiTheme="minorHAnsi" w:cstheme="minorHAnsi"/>
          <w:sz w:val="22"/>
          <w:lang w:val="en-GB"/>
        </w:rPr>
        <w:t>modelling</w:t>
      </w:r>
      <w:r w:rsidRPr="00D03349">
        <w:rPr>
          <w:rFonts w:asciiTheme="minorHAnsi" w:hAnsiTheme="minorHAnsi" w:cstheme="minorHAnsi"/>
          <w:sz w:val="22"/>
          <w:lang w:val="en-GB"/>
        </w:rPr>
        <w:t xml:space="preserve"> </w:t>
      </w:r>
      <w:r w:rsidRPr="00D03349">
        <w:rPr>
          <w:rFonts w:asciiTheme="minorHAnsi" w:hAnsiTheme="minorHAnsi" w:cstheme="minorHAnsi"/>
          <w:sz w:val="22"/>
          <w:lang w:val="en-GB"/>
        </w:rPr>
        <w:fldChar w:fldCharType="begin">
          <w:fldData xml:space="preserve">PEVuZE5vdGU+PENpdGU+PEF1dGhvcj5GZXJyaWVyPC9BdXRob3I+PFllYXI+MjAwNzwvWWVhcj48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</w:fldData>
        </w:fldChar>
      </w:r>
      <w:r w:rsidR="005E65FF">
        <w:rPr>
          <w:rFonts w:asciiTheme="minorHAnsi" w:hAnsiTheme="minorHAnsi" w:cstheme="minorHAnsi"/>
          <w:sz w:val="22"/>
          <w:lang w:val="en-GB"/>
        </w:rPr>
        <w:instrText xml:space="preserve"> ADDIN EN.CITE </w:instrText>
      </w:r>
      <w:r w:rsidR="005E65FF">
        <w:rPr>
          <w:rFonts w:asciiTheme="minorHAnsi" w:hAnsiTheme="minorHAnsi" w:cstheme="minorHAnsi"/>
          <w:sz w:val="22"/>
          <w:lang w:val="en-GB"/>
        </w:rPr>
        <w:fldChar w:fldCharType="begin">
          <w:fldData xml:space="preserve">PEVuZE5vdGU+PENpdGU+PEF1dGhvcj5GZXJyaWVyPC9BdXRob3I+PFllYXI+MjAwNzwvWWVhcj48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</w:fldData>
        </w:fldChar>
      </w:r>
      <w:r w:rsidR="005E65FF">
        <w:rPr>
          <w:rFonts w:asciiTheme="minorHAnsi" w:hAnsiTheme="minorHAnsi" w:cstheme="minorHAnsi"/>
          <w:sz w:val="22"/>
          <w:lang w:val="en-GB"/>
        </w:rPr>
        <w:instrText xml:space="preserve"> ADDIN EN.CITE.DATA </w:instrText>
      </w:r>
      <w:r w:rsidR="005E65FF">
        <w:rPr>
          <w:rFonts w:asciiTheme="minorHAnsi" w:hAnsiTheme="minorHAnsi" w:cstheme="minorHAnsi"/>
          <w:sz w:val="22"/>
          <w:lang w:val="en-GB"/>
        </w:rPr>
      </w:r>
      <w:r w:rsidR="005E65FF">
        <w:rPr>
          <w:rFonts w:asciiTheme="minorHAnsi" w:hAnsiTheme="minorHAnsi" w:cstheme="minorHAnsi"/>
          <w:sz w:val="22"/>
          <w:lang w:val="en-GB"/>
        </w:rPr>
        <w:fldChar w:fldCharType="end"/>
      </w:r>
      <w:r w:rsidRPr="00D03349">
        <w:rPr>
          <w:rFonts w:asciiTheme="minorHAnsi" w:hAnsiTheme="minorHAnsi" w:cstheme="minorHAnsi"/>
          <w:sz w:val="22"/>
          <w:lang w:val="en-GB"/>
        </w:rPr>
      </w:r>
      <w:r w:rsidRPr="00D03349">
        <w:rPr>
          <w:rFonts w:asciiTheme="minorHAnsi" w:hAnsiTheme="minorHAnsi" w:cstheme="minorHAnsi"/>
          <w:sz w:val="22"/>
          <w:lang w:val="en-GB"/>
        </w:rPr>
        <w:fldChar w:fldCharType="separate"/>
      </w:r>
      <w:r w:rsidR="005E65FF">
        <w:rPr>
          <w:rFonts w:asciiTheme="minorHAnsi" w:hAnsiTheme="minorHAnsi" w:cstheme="minorHAnsi"/>
          <w:noProof/>
          <w:sz w:val="22"/>
          <w:lang w:val="en-GB"/>
        </w:rPr>
        <w:t>(GDM; Ferrier et al., 2007; Manion et al., 2018)</w:t>
      </w:r>
      <w:r w:rsidRPr="00D03349">
        <w:rPr>
          <w:rFonts w:asciiTheme="minorHAnsi" w:hAnsiTheme="minorHAnsi" w:cstheme="minorHAnsi"/>
          <w:sz w:val="22"/>
          <w:lang w:val="en-GB"/>
        </w:rPr>
        <w:fldChar w:fldCharType="end"/>
      </w:r>
      <w:r w:rsidR="008F79FB" w:rsidRPr="00D03349">
        <w:rPr>
          <w:rFonts w:asciiTheme="minorHAnsi" w:hAnsiTheme="minorHAnsi" w:cstheme="minorHAnsi"/>
          <w:sz w:val="22"/>
          <w:lang w:val="en-GB"/>
        </w:rPr>
        <w:t xml:space="preserve">. GDM is suited to </w:t>
      </w:r>
      <w:r w:rsidR="00AB57D2" w:rsidRPr="00D03349">
        <w:rPr>
          <w:rFonts w:asciiTheme="minorHAnsi" w:hAnsiTheme="minorHAnsi" w:cstheme="minorHAnsi"/>
          <w:sz w:val="22"/>
          <w:lang w:val="en-GB"/>
        </w:rPr>
        <w:t>analyse</w:t>
      </w:r>
      <w:r w:rsidRPr="00D03349">
        <w:rPr>
          <w:rFonts w:asciiTheme="minorHAnsi" w:hAnsiTheme="minorHAnsi" w:cstheme="minorHAnsi"/>
          <w:sz w:val="22"/>
          <w:lang w:val="en-GB"/>
        </w:rPr>
        <w:t xml:space="preserve"> spatial patterns of pairwise dissimilarities </w:t>
      </w:r>
      <w:ins w:id="163" w:author="authors" w:date="2022-12-15T13:45:00Z">
        <w:r w:rsidR="00511895" w:rsidRPr="00D03349">
          <w:rPr>
            <w:rFonts w:asciiTheme="minorHAnsi" w:hAnsiTheme="minorHAnsi" w:cstheme="minorHAnsi"/>
            <w:sz w:val="22"/>
            <w:lang w:val="en-GB"/>
          </w:rPr>
          <w:t>in</w:t>
        </w:r>
        <w:r w:rsidRPr="00D03349">
          <w:rPr>
            <w:rFonts w:asciiTheme="minorHAnsi" w:hAnsiTheme="minorHAnsi" w:cstheme="minorHAnsi"/>
            <w:sz w:val="22"/>
            <w:lang w:val="en-GB"/>
          </w:rPr>
          <w:t xml:space="preserve"> </w:t>
        </w:r>
      </w:ins>
      <w:r w:rsidRPr="00D03349">
        <w:rPr>
          <w:rFonts w:asciiTheme="minorHAnsi" w:hAnsiTheme="minorHAnsi" w:cstheme="minorHAnsi"/>
          <w:sz w:val="22"/>
          <w:lang w:val="en-GB"/>
        </w:rPr>
        <w:t>community data as a function of environmental conditions</w:t>
      </w:r>
      <w:r w:rsidR="00033F8C" w:rsidRPr="00D03349">
        <w:rPr>
          <w:rFonts w:asciiTheme="minorHAnsi" w:hAnsiTheme="minorHAnsi" w:cstheme="minorHAnsi"/>
          <w:sz w:val="22"/>
          <w:lang w:val="en-GB"/>
        </w:rPr>
        <w:t xml:space="preserve"> and/or geographic distance</w:t>
      </w:r>
      <w:r w:rsidR="00576B5D" w:rsidRPr="00D03349">
        <w:rPr>
          <w:rFonts w:asciiTheme="minorHAnsi" w:hAnsiTheme="minorHAnsi" w:cstheme="minorHAnsi"/>
          <w:sz w:val="22"/>
          <w:lang w:val="en-GB"/>
        </w:rPr>
        <w:t xml:space="preserve"> </w:t>
      </w:r>
      <w:r w:rsidR="00576B5D" w:rsidRPr="00D03349">
        <w:rPr>
          <w:rFonts w:asciiTheme="minorHAnsi" w:hAnsiTheme="minorHAnsi" w:cstheme="minorHAnsi"/>
          <w:sz w:val="22"/>
          <w:lang w:val="en-GB"/>
        </w:rPr>
        <w:fldChar w:fldCharType="begin"/>
      </w:r>
      <w:r w:rsidR="005E65FF">
        <w:rPr>
          <w:rFonts w:asciiTheme="minorHAnsi" w:hAnsiTheme="minorHAnsi" w:cstheme="minorHAnsi"/>
          <w:sz w:val="22"/>
          <w:lang w:val="en-GB"/>
        </w:rPr>
        <w:instrText xml:space="preserve"> ADDIN EN.CITE &lt;EndNote&gt;&lt;Cite&gt;&lt;Author&gt;Bell&lt;/Author&gt;&lt;Year&gt;2013&lt;/Year&gt;&lt;RecNum&gt;1917&lt;/RecNum&gt;&lt;Prefix&gt;see e.g. in &lt;/Prefix&gt;&lt;DisplayText&gt;(see e.g. in Bell et al., 2013)&lt;/DisplayText&gt;&lt;record&gt;&lt;rec-number&gt;1917&lt;/rec-number&gt;&lt;foreign-keys&gt;&lt;key app="EN" db-id="0pppftt0yraewvew22qxdde4pxea2xpv999e" timestamp="1591104377"&gt;1917&lt;/key&gt;&lt;/foreign-keys&gt;&lt;ref-type name="Journal Article"&gt;17&lt;/ref-type&gt;&lt;contributors&gt;&lt;authors&gt;&lt;author&gt;Bell, Karen L.&lt;/author&gt;&lt;author&gt;Heard, Tim A.&lt;/author&gt;&lt;author&gt;Manion, Glenn&lt;/author&gt;&lt;author&gt;Ferrier, Simon&lt;/author&gt;&lt;author&gt;van Klinken, Rieks D.&lt;/author&gt;&lt;/authors&gt;&lt;/contributors&gt;&lt;titles&gt;&lt;title&gt;The role of geography and environment in species turnover: phytophagous arthropods on a Neotropical legume&lt;/title&gt;&lt;secondary-title&gt;Journal of Biogeography&lt;/secondary-title&gt;&lt;/titles&gt;&lt;periodical&gt;&lt;full-title&gt;Journal of Biogeography&lt;/full-title&gt;&lt;abbr-1&gt;J. Biogeogr.&lt;/abbr-1&gt;&lt;abbr-2&gt;J Biogeogr&lt;/abbr-2&gt;&lt;/periodical&gt;&lt;pages&gt;1755-1766&lt;/pages&gt;&lt;volume&gt;40&lt;/volume&gt;&lt;number&gt;9&lt;/number&gt;&lt;dates&gt;&lt;year&gt;2013&lt;/year&gt;&lt;/dates&gt;&lt;isbn&gt;0305-0270&lt;/isbn&gt;&lt;urls&gt;&lt;related-urls&gt;&lt;url&gt;https://onlinelibrary.wiley.com/doi/abs/10.1111/jbi.12102&lt;/url&gt;&lt;/related-urls&gt;&lt;/urls&gt;&lt;electronic-resource-num&gt;10.1111/jbi.12102&lt;/electronic-resource-num&gt;&lt;/record&gt;&lt;/Cite&gt;&lt;/EndNote&gt;</w:instrText>
      </w:r>
      <w:r w:rsidR="00576B5D" w:rsidRPr="00D03349">
        <w:rPr>
          <w:rFonts w:asciiTheme="minorHAnsi" w:hAnsiTheme="minorHAnsi" w:cstheme="minorHAnsi"/>
          <w:sz w:val="22"/>
          <w:lang w:val="en-GB"/>
        </w:rPr>
        <w:fldChar w:fldCharType="separate"/>
      </w:r>
      <w:r w:rsidR="005E65FF">
        <w:rPr>
          <w:rFonts w:asciiTheme="minorHAnsi" w:hAnsiTheme="minorHAnsi" w:cstheme="minorHAnsi"/>
          <w:noProof/>
          <w:sz w:val="22"/>
          <w:lang w:val="en-GB"/>
        </w:rPr>
        <w:t>(see e.g. in Bell et al., 2013)</w:t>
      </w:r>
      <w:r w:rsidR="00576B5D" w:rsidRPr="00D03349">
        <w:rPr>
          <w:rFonts w:asciiTheme="minorHAnsi" w:hAnsiTheme="minorHAnsi" w:cstheme="minorHAnsi"/>
          <w:sz w:val="22"/>
          <w:lang w:val="en-GB"/>
        </w:rPr>
        <w:fldChar w:fldCharType="end"/>
      </w:r>
      <w:r w:rsidRPr="00D03349">
        <w:rPr>
          <w:rFonts w:asciiTheme="minorHAnsi" w:hAnsiTheme="minorHAnsi" w:cstheme="minorHAnsi"/>
          <w:sz w:val="22"/>
          <w:lang w:val="en-GB"/>
        </w:rPr>
        <w:t xml:space="preserve">. Non-linear responses are possible by applying link and variance functions, and I-splines </w:t>
      </w:r>
      <w:ins w:id="164" w:author="authors" w:date="2022-12-15T13:45:00Z">
        <w:r w:rsidRPr="00D03349">
          <w:rPr>
            <w:rFonts w:asciiTheme="minorHAnsi" w:hAnsiTheme="minorHAnsi" w:cstheme="minorHAnsi"/>
            <w:sz w:val="22"/>
            <w:lang w:val="en-GB"/>
          </w:rPr>
          <w:fldChar w:fldCharType="begin"/>
        </w:r>
      </w:ins>
      <w:r w:rsidR="00E451D4">
        <w:rPr>
          <w:rFonts w:asciiTheme="minorHAnsi" w:hAnsiTheme="minorHAnsi" w:cstheme="minorHAnsi"/>
          <w:sz w:val="22"/>
          <w:lang w:val="en-GB"/>
        </w:rPr>
        <w:instrText xml:space="preserve"> ADDIN EN.CITE &lt;EndNote&gt;&lt;Cite&gt;&lt;Author&gt;Ferrier&lt;/Author&gt;&lt;Year&gt;2007&lt;/Year&gt;&lt;RecNum&gt;1459&lt;/RecNum&gt;&lt;Prefix&gt;see &lt;/Prefix&gt;&lt;DisplayText&gt;(see Ferrier et al., 2007)&lt;/DisplayText&gt;&lt;record&gt;&lt;rec-number&gt;1459&lt;/rec-number&gt;&lt;foreign-keys&gt;&lt;key app="EN" db-id="0pppftt0yraewvew22qxdde4pxea2xpv999e" timestamp="1542711070"&gt;1459&lt;/key&gt;&lt;/foreign-keys&gt;&lt;ref-type name="Journal Article"&gt;17&lt;/ref-type&gt;&lt;contributors&gt;&lt;authors&gt;&lt;author&gt;Ferrier, Simon&lt;/author&gt;&lt;author&gt;Manion, Glenn&lt;/author&gt;&lt;author&gt;Elith, Jane&lt;/author&gt;&lt;author&gt;Richardson, Karen&lt;/author&gt;&lt;/authors&gt;&lt;/contributors&gt;&lt;titles&gt;&lt;title&gt;Using generalized dissimilarity modelling to analyse and predict patterns of beta diversity in regional biodiversity assessment&lt;/title&gt;&lt;secondary-title&gt;Diversity and Distributions&lt;/secondary-title&gt;&lt;/titles&gt;&lt;periodical&gt;&lt;full-title&gt;Diversity and Distributions&lt;/full-title&gt;&lt;abbr-1&gt;Divers. Distrib.&lt;/abbr-1&gt;&lt;abbr-2&gt;Divers Distrib&lt;/abbr-2&gt;&lt;/periodical&gt;&lt;pages&gt;252-264&lt;/pages&gt;&lt;volume&gt;13&lt;/volume&gt;&lt;number&gt;3&lt;/number&gt;&lt;dates&gt;&lt;year&gt;2007&lt;/year&gt;&lt;/dates&gt;&lt;urls&gt;&lt;related-urls&gt;&lt;url&gt;https://onlinelibrary.wiley.com/doi/abs/10.1111/j.1472-4642.2007.00341.x&lt;/url&gt;&lt;url&gt;https://onlinelibrary.wiley.com/doi/pdf/10.1111/j.1472-4642.2007.00341.x&lt;/url&gt;&lt;/related-urls&gt;&lt;/urls&gt;&lt;electronic-resource-num&gt;doi:10.1111/j.1472-4642.2007.00341.x&lt;/electronic-resource-num&gt;&lt;/record&gt;&lt;/Cite&gt;&lt;/EndNote&gt;</w:instrText>
      </w:r>
      <w:ins w:id="165" w:author="authors" w:date="2022-12-15T13:45:00Z">
        <w:r w:rsidRPr="00D03349">
          <w:rPr>
            <w:rFonts w:asciiTheme="minorHAnsi" w:hAnsiTheme="minorHAnsi" w:cstheme="minorHAnsi"/>
            <w:sz w:val="22"/>
            <w:lang w:val="en-GB"/>
          </w:rPr>
          <w:fldChar w:fldCharType="separate"/>
        </w:r>
        <w:r w:rsidR="002F7190" w:rsidRPr="00D03349">
          <w:rPr>
            <w:rFonts w:asciiTheme="minorHAnsi" w:hAnsiTheme="minorHAnsi" w:cstheme="minorHAnsi"/>
            <w:noProof/>
            <w:sz w:val="22"/>
            <w:lang w:val="en-GB"/>
          </w:rPr>
          <w:t>(see Ferrier et al., 2007)</w:t>
        </w:r>
        <w:r w:rsidRPr="00D03349">
          <w:rPr>
            <w:rFonts w:asciiTheme="minorHAnsi" w:hAnsiTheme="minorHAnsi" w:cstheme="minorHAnsi"/>
            <w:sz w:val="22"/>
            <w:lang w:val="en-GB"/>
          </w:rPr>
          <w:fldChar w:fldCharType="end"/>
        </w:r>
        <w:r w:rsidRPr="00D03349">
          <w:rPr>
            <w:rFonts w:asciiTheme="minorHAnsi" w:hAnsiTheme="minorHAnsi" w:cstheme="minorHAnsi"/>
            <w:sz w:val="22"/>
            <w:lang w:val="en-GB"/>
          </w:rPr>
          <w:t xml:space="preserve">. </w:t>
        </w:r>
        <w:r w:rsidR="006A0248" w:rsidRPr="00D03349">
          <w:rPr>
            <w:rFonts w:asciiTheme="minorHAnsi" w:hAnsiTheme="minorHAnsi" w:cstheme="minorHAnsi"/>
            <w:sz w:val="22"/>
            <w:lang w:val="en-GB"/>
          </w:rPr>
          <w:t xml:space="preserve">The included environmental variables in this analysis were both abiotic (eleven soil and three climate variables) and biotic (plant BM, SR and SW, and biomass fractions of sedges, graminoids, forbs, shrubs, legumes and cushion plants). </w:t>
        </w:r>
      </w:ins>
      <w:r w:rsidR="006A0248" w:rsidRPr="00D03349">
        <w:rPr>
          <w:rFonts w:asciiTheme="minorHAnsi" w:hAnsiTheme="minorHAnsi" w:cstheme="minorHAnsi"/>
          <w:sz w:val="22"/>
          <w:lang w:val="en-GB"/>
        </w:rPr>
        <w:t xml:space="preserve">No transformations were applied to environmental variables or distance </w:t>
      </w:r>
      <w:ins w:id="166" w:author="authors" w:date="2022-12-15T13:45:00Z">
        <w:r w:rsidR="006A0248" w:rsidRPr="00D03349">
          <w:rPr>
            <w:rFonts w:asciiTheme="minorHAnsi" w:hAnsiTheme="minorHAnsi" w:cstheme="minorHAnsi"/>
            <w:sz w:val="22"/>
            <w:lang w:val="en-GB"/>
          </w:rPr>
          <w:t xml:space="preserve">for GDM analyses, </w:t>
        </w:r>
      </w:ins>
      <w:r w:rsidR="006A0248" w:rsidRPr="00D03349">
        <w:rPr>
          <w:rFonts w:asciiTheme="minorHAnsi" w:hAnsiTheme="minorHAnsi" w:cstheme="minorHAnsi"/>
          <w:sz w:val="22"/>
          <w:lang w:val="en-GB"/>
        </w:rPr>
        <w:t xml:space="preserve">as GDM can model non-linear responses. </w:t>
      </w:r>
      <w:ins w:id="167" w:author="authors" w:date="2022-12-15T13:45:00Z">
        <w:r w:rsidRPr="00D03349">
          <w:rPr>
            <w:rFonts w:asciiTheme="minorHAnsi" w:hAnsiTheme="minorHAnsi" w:cstheme="minorHAnsi"/>
            <w:sz w:val="22"/>
            <w:lang w:val="en-GB"/>
          </w:rPr>
          <w:t>Using GDM</w:t>
        </w:r>
        <w:r w:rsidR="00063E60" w:rsidRPr="00D03349">
          <w:rPr>
            <w:rFonts w:asciiTheme="minorHAnsi" w:hAnsiTheme="minorHAnsi" w:cstheme="minorHAnsi"/>
            <w:sz w:val="22"/>
            <w:lang w:val="en-GB"/>
          </w:rPr>
          <w:t>,</w:t>
        </w:r>
        <w:r w:rsidRPr="00D03349">
          <w:rPr>
            <w:rFonts w:asciiTheme="minorHAnsi" w:hAnsiTheme="minorHAnsi" w:cstheme="minorHAnsi"/>
            <w:sz w:val="22"/>
            <w:lang w:val="en-GB"/>
          </w:rPr>
          <w:t xml:space="preserve"> we </w:t>
        </w:r>
        <w:r w:rsidR="00E05256" w:rsidRPr="00D03349">
          <w:rPr>
            <w:rFonts w:asciiTheme="minorHAnsi" w:hAnsiTheme="minorHAnsi" w:cstheme="minorHAnsi"/>
            <w:sz w:val="22"/>
            <w:lang w:val="en-GB"/>
          </w:rPr>
          <w:t>addressed four questions:</w:t>
        </w:r>
      </w:ins>
    </w:p>
    <w:p w14:paraId="3A5C1ED6" w14:textId="59096177" w:rsidR="00E05256" w:rsidRPr="00D03349" w:rsidRDefault="008F79FB" w:rsidP="00AF1539">
      <w:pPr>
        <w:spacing w:line="480" w:lineRule="auto"/>
        <w:contextualSpacing/>
        <w:jc w:val="left"/>
        <w:rPr>
          <w:ins w:id="168" w:author="authors" w:date="2022-12-15T13:45:00Z"/>
          <w:rFonts w:asciiTheme="minorHAnsi" w:hAnsiTheme="minorHAnsi" w:cstheme="minorHAnsi"/>
          <w:sz w:val="22"/>
          <w:lang w:val="en-GB"/>
        </w:rPr>
      </w:pPr>
      <w:ins w:id="169" w:author="authors" w:date="2022-12-15T13:45:00Z">
        <w:r w:rsidRPr="00D03349">
          <w:rPr>
            <w:rFonts w:asciiTheme="minorHAnsi" w:hAnsiTheme="minorHAnsi" w:cstheme="minorHAnsi"/>
            <w:i/>
            <w:sz w:val="22"/>
            <w:lang w:val="en-GB"/>
          </w:rPr>
          <w:t>(</w:t>
        </w:r>
        <w:r w:rsidR="005418FC" w:rsidRPr="00D03349">
          <w:rPr>
            <w:rFonts w:asciiTheme="minorHAnsi" w:hAnsiTheme="minorHAnsi" w:cstheme="minorHAnsi"/>
            <w:i/>
            <w:sz w:val="22"/>
            <w:lang w:val="en-GB"/>
          </w:rPr>
          <w:t xml:space="preserve">1) </w:t>
        </w:r>
        <w:r w:rsidR="00A32630" w:rsidRPr="00D03349">
          <w:rPr>
            <w:rFonts w:asciiTheme="minorHAnsi" w:hAnsiTheme="minorHAnsi" w:cstheme="minorHAnsi"/>
            <w:i/>
            <w:sz w:val="22"/>
            <w:lang w:val="en-GB"/>
          </w:rPr>
          <w:t>T</w:t>
        </w:r>
        <w:r w:rsidR="005418FC" w:rsidRPr="00D03349">
          <w:rPr>
            <w:rFonts w:asciiTheme="minorHAnsi" w:hAnsiTheme="minorHAnsi" w:cstheme="minorHAnsi"/>
            <w:i/>
            <w:sz w:val="22"/>
            <w:lang w:val="en-GB"/>
          </w:rPr>
          <w:t xml:space="preserve">o </w:t>
        </w:r>
      </w:ins>
      <w:r w:rsidR="005418FC" w:rsidRPr="00D03349">
        <w:rPr>
          <w:rFonts w:asciiTheme="minorHAnsi" w:hAnsiTheme="minorHAnsi" w:cstheme="minorHAnsi"/>
          <w:i/>
          <w:sz w:val="22"/>
          <w:lang w:val="en-GB"/>
        </w:rPr>
        <w:t xml:space="preserve">what extent each environmental </w:t>
      </w:r>
      <w:ins w:id="170" w:author="authors" w:date="2022-12-15T13:45:00Z">
        <w:r w:rsidR="00871C15" w:rsidRPr="00D03349">
          <w:rPr>
            <w:rFonts w:asciiTheme="minorHAnsi" w:hAnsiTheme="minorHAnsi" w:cstheme="minorHAnsi"/>
            <w:i/>
            <w:sz w:val="22"/>
            <w:lang w:val="en-GB"/>
          </w:rPr>
          <w:t>variable</w:t>
        </w:r>
      </w:ins>
      <w:r w:rsidR="002A2FBF" w:rsidRPr="00D03349">
        <w:rPr>
          <w:rFonts w:asciiTheme="minorHAnsi" w:hAnsiTheme="minorHAnsi" w:cstheme="minorHAnsi"/>
          <w:i/>
          <w:sz w:val="22"/>
          <w:lang w:val="en-GB"/>
        </w:rPr>
        <w:t xml:space="preserve"> </w:t>
      </w:r>
      <w:r w:rsidR="00CD0C75" w:rsidRPr="00D03349">
        <w:rPr>
          <w:rFonts w:asciiTheme="minorHAnsi" w:hAnsiTheme="minorHAnsi" w:cstheme="minorHAnsi"/>
          <w:i/>
          <w:sz w:val="22"/>
          <w:lang w:val="en-GB"/>
        </w:rPr>
        <w:t xml:space="preserve">or </w:t>
      </w:r>
      <w:r w:rsidR="002A2FBF" w:rsidRPr="00D03349">
        <w:rPr>
          <w:rFonts w:asciiTheme="minorHAnsi" w:hAnsiTheme="minorHAnsi" w:cstheme="minorHAnsi"/>
          <w:i/>
          <w:sz w:val="22"/>
          <w:lang w:val="en-GB"/>
        </w:rPr>
        <w:t>geographic distance</w:t>
      </w:r>
      <w:r w:rsidR="005418FC" w:rsidRPr="00D03349">
        <w:rPr>
          <w:rFonts w:asciiTheme="minorHAnsi" w:hAnsiTheme="minorHAnsi" w:cstheme="minorHAnsi"/>
          <w:i/>
          <w:sz w:val="22"/>
          <w:lang w:val="en-GB"/>
        </w:rPr>
        <w:t xml:space="preserve"> alone </w:t>
      </w:r>
      <w:r w:rsidRPr="00D03349">
        <w:rPr>
          <w:rFonts w:asciiTheme="minorHAnsi" w:hAnsiTheme="minorHAnsi" w:cstheme="minorHAnsi"/>
          <w:i/>
          <w:sz w:val="22"/>
          <w:lang w:val="en-GB"/>
        </w:rPr>
        <w:t>explain</w:t>
      </w:r>
      <w:r w:rsidR="003C2D45" w:rsidRPr="00D03349">
        <w:rPr>
          <w:rFonts w:asciiTheme="minorHAnsi" w:hAnsiTheme="minorHAnsi" w:cstheme="minorHAnsi"/>
          <w:i/>
          <w:sz w:val="22"/>
          <w:lang w:val="en-GB"/>
        </w:rPr>
        <w:t>s</w:t>
      </w:r>
      <w:r w:rsidR="005418FC" w:rsidRPr="00D03349">
        <w:rPr>
          <w:rFonts w:asciiTheme="minorHAnsi" w:hAnsiTheme="minorHAnsi" w:cstheme="minorHAnsi"/>
          <w:i/>
          <w:sz w:val="22"/>
          <w:lang w:val="en-GB"/>
        </w:rPr>
        <w:t xml:space="preserve"> </w:t>
      </w:r>
      <w:r w:rsidR="005418FC" w:rsidRPr="00D03349">
        <w:rPr>
          <w:rFonts w:asciiTheme="minorHAnsi" w:hAnsiTheme="minorHAnsi" w:cstheme="minorHAnsi"/>
          <w:i/>
          <w:sz w:val="22"/>
          <w:lang w:val="en-GB"/>
        </w:rPr>
        <w:lastRenderedPageBreak/>
        <w:t>taxonomic and functional dissimilarit</w:t>
      </w:r>
      <w:r w:rsidR="0008028E" w:rsidRPr="00D03349">
        <w:rPr>
          <w:rFonts w:asciiTheme="minorHAnsi" w:hAnsiTheme="minorHAnsi" w:cstheme="minorHAnsi"/>
          <w:i/>
          <w:sz w:val="22"/>
          <w:lang w:val="en-GB"/>
        </w:rPr>
        <w:t>ies</w:t>
      </w:r>
      <w:r w:rsidR="00E05256" w:rsidRPr="00D03349">
        <w:rPr>
          <w:rFonts w:asciiTheme="minorHAnsi" w:hAnsiTheme="minorHAnsi" w:cstheme="minorHAnsi"/>
          <w:i/>
          <w:sz w:val="22"/>
          <w:lang w:val="en-GB"/>
        </w:rPr>
        <w:t>.</w:t>
      </w:r>
      <w:r w:rsidR="00E05256" w:rsidRPr="00D03349">
        <w:rPr>
          <w:rFonts w:asciiTheme="minorHAnsi" w:hAnsiTheme="minorHAnsi" w:cstheme="minorHAnsi"/>
          <w:sz w:val="22"/>
          <w:lang w:val="en-GB"/>
        </w:rPr>
        <w:t xml:space="preserve"> </w:t>
      </w:r>
      <w:ins w:id="171" w:author="authors" w:date="2022-12-15T13:45:00Z">
        <w:r w:rsidR="00E05256" w:rsidRPr="00D03349">
          <w:rPr>
            <w:rFonts w:asciiTheme="minorHAnsi" w:hAnsiTheme="minorHAnsi" w:cstheme="minorHAnsi"/>
            <w:sz w:val="22"/>
            <w:lang w:val="en-GB"/>
          </w:rPr>
          <w:t>W</w:t>
        </w:r>
        <w:r w:rsidR="005418FC" w:rsidRPr="00D03349">
          <w:rPr>
            <w:rFonts w:asciiTheme="minorHAnsi" w:hAnsiTheme="minorHAnsi" w:cstheme="minorHAnsi"/>
            <w:sz w:val="22"/>
            <w:lang w:val="en-GB"/>
          </w:rPr>
          <w:t>e</w:t>
        </w:r>
        <w:r w:rsidR="002745E8" w:rsidRPr="00D03349">
          <w:rPr>
            <w:rFonts w:asciiTheme="minorHAnsi" w:hAnsiTheme="minorHAnsi" w:cstheme="minorHAnsi"/>
            <w:sz w:val="22"/>
            <w:lang w:val="en-GB"/>
          </w:rPr>
          <w:t xml:space="preserve"> </w:t>
        </w:r>
        <w:r w:rsidR="00374F69" w:rsidRPr="00D03349">
          <w:rPr>
            <w:rFonts w:asciiTheme="minorHAnsi" w:hAnsiTheme="minorHAnsi" w:cstheme="minorHAnsi"/>
            <w:sz w:val="22"/>
            <w:lang w:val="en-GB"/>
          </w:rPr>
          <w:t xml:space="preserve">modelled taxonomic and functional dissimilarity </w:t>
        </w:r>
        <w:r w:rsidR="003F1492" w:rsidRPr="00D03349">
          <w:rPr>
            <w:rFonts w:asciiTheme="minorHAnsi" w:hAnsiTheme="minorHAnsi" w:cstheme="minorHAnsi"/>
            <w:sz w:val="22"/>
            <w:lang w:val="en-GB"/>
          </w:rPr>
          <w:t xml:space="preserve">using each environmental </w:t>
        </w:r>
        <w:r w:rsidR="001264F1" w:rsidRPr="00D03349">
          <w:rPr>
            <w:rFonts w:asciiTheme="minorHAnsi" w:hAnsiTheme="minorHAnsi" w:cstheme="minorHAnsi"/>
            <w:sz w:val="22"/>
            <w:lang w:val="en-GB"/>
          </w:rPr>
          <w:t xml:space="preserve">variable or distance as a single explanatory variable </w:t>
        </w:r>
        <w:r w:rsidR="00AF2AD9" w:rsidRPr="00D03349">
          <w:rPr>
            <w:rFonts w:asciiTheme="minorHAnsi" w:hAnsiTheme="minorHAnsi" w:cstheme="minorHAnsi"/>
            <w:sz w:val="22"/>
            <w:lang w:val="en-GB"/>
          </w:rPr>
          <w:t xml:space="preserve">(univariate models) </w:t>
        </w:r>
        <w:r w:rsidR="001264F1" w:rsidRPr="00D03349">
          <w:rPr>
            <w:rFonts w:asciiTheme="minorHAnsi" w:hAnsiTheme="minorHAnsi" w:cstheme="minorHAnsi"/>
            <w:sz w:val="22"/>
            <w:lang w:val="en-GB"/>
          </w:rPr>
          <w:t xml:space="preserve">and </w:t>
        </w:r>
        <w:r w:rsidR="005E4167" w:rsidRPr="00D03349">
          <w:rPr>
            <w:rFonts w:asciiTheme="minorHAnsi" w:hAnsiTheme="minorHAnsi" w:cstheme="minorHAnsi"/>
            <w:sz w:val="22"/>
            <w:lang w:val="en-GB"/>
          </w:rPr>
          <w:t xml:space="preserve">recorded the models’ explanatory power. </w:t>
        </w:r>
      </w:ins>
    </w:p>
    <w:p w14:paraId="7EEFDB29" w14:textId="3651C16C" w:rsidR="00B40045" w:rsidRPr="00D03349" w:rsidRDefault="00E05256" w:rsidP="00AF1539">
      <w:pPr>
        <w:spacing w:line="480" w:lineRule="auto"/>
        <w:contextualSpacing/>
        <w:jc w:val="left"/>
        <w:rPr>
          <w:ins w:id="172" w:author="authors" w:date="2022-12-15T13:45:00Z"/>
          <w:rFonts w:asciiTheme="minorHAnsi" w:hAnsiTheme="minorHAnsi" w:cstheme="minorHAnsi"/>
          <w:sz w:val="22"/>
          <w:lang w:val="en-GB"/>
        </w:rPr>
      </w:pPr>
      <w:ins w:id="173" w:author="authors" w:date="2022-12-15T13:45:00Z">
        <w:r w:rsidRPr="00D03349">
          <w:rPr>
            <w:rFonts w:asciiTheme="minorHAnsi" w:hAnsiTheme="minorHAnsi" w:cstheme="minorHAnsi"/>
            <w:i/>
            <w:sz w:val="22"/>
            <w:lang w:val="en-GB"/>
          </w:rPr>
          <w:t xml:space="preserve">(2) What </w:t>
        </w:r>
      </w:ins>
      <w:r w:rsidRPr="00D03349">
        <w:rPr>
          <w:rFonts w:asciiTheme="minorHAnsi" w:hAnsiTheme="minorHAnsi" w:cstheme="minorHAnsi"/>
          <w:i/>
          <w:sz w:val="22"/>
          <w:lang w:val="en-GB"/>
        </w:rPr>
        <w:t xml:space="preserve">are the best combinations of </w:t>
      </w:r>
      <w:ins w:id="174" w:author="authors" w:date="2022-12-15T13:45:00Z">
        <w:r w:rsidRPr="00D03349">
          <w:rPr>
            <w:rFonts w:asciiTheme="minorHAnsi" w:hAnsiTheme="minorHAnsi" w:cstheme="minorHAnsi"/>
            <w:i/>
            <w:sz w:val="22"/>
            <w:lang w:val="en-GB"/>
          </w:rPr>
          <w:t xml:space="preserve">variables </w:t>
        </w:r>
      </w:ins>
      <w:r w:rsidRPr="00D03349">
        <w:rPr>
          <w:rFonts w:asciiTheme="minorHAnsi" w:hAnsiTheme="minorHAnsi" w:cstheme="minorHAnsi"/>
          <w:i/>
          <w:sz w:val="22"/>
          <w:lang w:val="en-GB"/>
        </w:rPr>
        <w:t>to explain taxonomic and functional dissimilarities.</w:t>
      </w:r>
      <w:r w:rsidRPr="00D03349">
        <w:rPr>
          <w:rFonts w:asciiTheme="minorHAnsi" w:hAnsiTheme="minorHAnsi" w:cstheme="minorHAnsi"/>
          <w:sz w:val="22"/>
          <w:lang w:val="en-GB"/>
        </w:rPr>
        <w:t xml:space="preserve"> </w:t>
      </w:r>
      <w:ins w:id="175" w:author="authors" w:date="2022-12-15T13:45:00Z">
        <w:r w:rsidRPr="00D03349">
          <w:rPr>
            <w:rFonts w:asciiTheme="minorHAnsi" w:hAnsiTheme="minorHAnsi" w:cstheme="minorHAnsi"/>
            <w:sz w:val="22"/>
            <w:lang w:val="en-GB"/>
          </w:rPr>
          <w:t>W</w:t>
        </w:r>
        <w:r w:rsidR="00584A6E" w:rsidRPr="00D03349">
          <w:rPr>
            <w:rFonts w:asciiTheme="minorHAnsi" w:hAnsiTheme="minorHAnsi" w:cstheme="minorHAnsi"/>
            <w:sz w:val="22"/>
            <w:lang w:val="en-GB"/>
          </w:rPr>
          <w:t xml:space="preserve">e used backward selection of explanatory variables to </w:t>
        </w:r>
        <w:r w:rsidR="00303BF5" w:rsidRPr="00D03349">
          <w:rPr>
            <w:rFonts w:asciiTheme="minorHAnsi" w:hAnsiTheme="minorHAnsi" w:cstheme="minorHAnsi"/>
            <w:sz w:val="22"/>
            <w:lang w:val="en-GB"/>
          </w:rPr>
          <w:t xml:space="preserve">identify the best combination of </w:t>
        </w:r>
        <w:r w:rsidR="003F6D7A" w:rsidRPr="00D03349">
          <w:rPr>
            <w:rFonts w:asciiTheme="minorHAnsi" w:hAnsiTheme="minorHAnsi" w:cstheme="minorHAnsi"/>
            <w:sz w:val="22"/>
            <w:lang w:val="en-GB"/>
          </w:rPr>
          <w:t>variables to model</w:t>
        </w:r>
        <w:r w:rsidR="00BD7128" w:rsidRPr="00D03349">
          <w:rPr>
            <w:rFonts w:asciiTheme="minorHAnsi" w:hAnsiTheme="minorHAnsi" w:cstheme="minorHAnsi"/>
            <w:sz w:val="22"/>
            <w:lang w:val="en-GB"/>
          </w:rPr>
          <w:t xml:space="preserve"> taxonomic and functional dissimilarity</w:t>
        </w:r>
        <w:r w:rsidR="006473C1" w:rsidRPr="00D03349">
          <w:rPr>
            <w:rFonts w:asciiTheme="minorHAnsi" w:hAnsiTheme="minorHAnsi" w:cstheme="minorHAnsi"/>
            <w:sz w:val="22"/>
            <w:lang w:val="en-GB"/>
          </w:rPr>
          <w:t>. For this</w:t>
        </w:r>
        <w:r w:rsidR="00916AA7" w:rsidRPr="00D03349">
          <w:rPr>
            <w:rFonts w:asciiTheme="minorHAnsi" w:hAnsiTheme="minorHAnsi" w:cstheme="minorHAnsi"/>
            <w:sz w:val="22"/>
            <w:lang w:val="en-GB"/>
          </w:rPr>
          <w:t>,</w:t>
        </w:r>
        <w:r w:rsidR="006473C1" w:rsidRPr="00D03349">
          <w:rPr>
            <w:rFonts w:asciiTheme="minorHAnsi" w:hAnsiTheme="minorHAnsi" w:cstheme="minorHAnsi"/>
            <w:sz w:val="22"/>
            <w:lang w:val="en-GB"/>
          </w:rPr>
          <w:t xml:space="preserve"> </w:t>
        </w:r>
        <w:r w:rsidR="005C4506" w:rsidRPr="00D03349">
          <w:rPr>
            <w:rFonts w:asciiTheme="minorHAnsi" w:hAnsiTheme="minorHAnsi" w:cstheme="minorHAnsi"/>
            <w:sz w:val="22"/>
            <w:lang w:val="en-GB"/>
          </w:rPr>
          <w:t xml:space="preserve">we </w:t>
        </w:r>
        <w:r w:rsidR="00065757" w:rsidRPr="00D03349">
          <w:rPr>
            <w:rFonts w:asciiTheme="minorHAnsi" w:hAnsiTheme="minorHAnsi" w:cstheme="minorHAnsi"/>
            <w:sz w:val="22"/>
            <w:lang w:val="en-GB"/>
          </w:rPr>
          <w:t xml:space="preserve">compiled </w:t>
        </w:r>
        <w:r w:rsidR="00E809AB" w:rsidRPr="00D03349">
          <w:rPr>
            <w:rFonts w:asciiTheme="minorHAnsi" w:hAnsiTheme="minorHAnsi" w:cstheme="minorHAnsi"/>
            <w:sz w:val="22"/>
            <w:lang w:val="en-GB"/>
          </w:rPr>
          <w:t xml:space="preserve">and run </w:t>
        </w:r>
        <w:r w:rsidR="00065757" w:rsidRPr="00D03349">
          <w:rPr>
            <w:rFonts w:asciiTheme="minorHAnsi" w:hAnsiTheme="minorHAnsi" w:cstheme="minorHAnsi"/>
            <w:sz w:val="22"/>
            <w:lang w:val="en-GB"/>
          </w:rPr>
          <w:t>a model with all n</w:t>
        </w:r>
        <w:r w:rsidR="00CA5571" w:rsidRPr="00D03349">
          <w:rPr>
            <w:rFonts w:asciiTheme="minorHAnsi" w:hAnsiTheme="minorHAnsi" w:cstheme="minorHAnsi"/>
            <w:sz w:val="22"/>
            <w:lang w:val="en-GB"/>
          </w:rPr>
          <w:t>on-correlating explanatory variables</w:t>
        </w:r>
        <w:r w:rsidR="008F49E5" w:rsidRPr="00D03349">
          <w:rPr>
            <w:rFonts w:asciiTheme="minorHAnsi" w:hAnsiTheme="minorHAnsi" w:cstheme="minorHAnsi"/>
            <w:sz w:val="22"/>
            <w:lang w:val="en-GB"/>
          </w:rPr>
          <w:t xml:space="preserve"> </w:t>
        </w:r>
        <w:r w:rsidR="00600A77" w:rsidRPr="00D03349">
          <w:rPr>
            <w:rFonts w:asciiTheme="minorHAnsi" w:hAnsiTheme="minorHAnsi" w:cstheme="minorHAnsi"/>
            <w:sz w:val="22"/>
            <w:lang w:val="en-GB"/>
          </w:rPr>
          <w:t>(using threshold of ±0.7</w:t>
        </w:r>
        <w:r w:rsidR="00CA5571" w:rsidRPr="00D03349">
          <w:rPr>
            <w:rFonts w:asciiTheme="minorHAnsi" w:hAnsiTheme="minorHAnsi" w:cstheme="minorHAnsi"/>
            <w:sz w:val="22"/>
            <w:lang w:val="en-GB"/>
          </w:rPr>
          <w:t xml:space="preserve"> and removing the variable of </w:t>
        </w:r>
        <w:r w:rsidR="006035CF" w:rsidRPr="00D03349">
          <w:rPr>
            <w:rFonts w:asciiTheme="minorHAnsi" w:hAnsiTheme="minorHAnsi" w:cstheme="minorHAnsi"/>
            <w:sz w:val="22"/>
            <w:lang w:val="en-GB"/>
          </w:rPr>
          <w:t>correlating pair that had a lower explanatory power in the univariate model</w:t>
        </w:r>
        <w:r w:rsidR="00600A77" w:rsidRPr="00D03349">
          <w:rPr>
            <w:rFonts w:asciiTheme="minorHAnsi" w:hAnsiTheme="minorHAnsi" w:cstheme="minorHAnsi"/>
            <w:sz w:val="22"/>
            <w:lang w:val="en-GB"/>
          </w:rPr>
          <w:t>; see Table S2)</w:t>
        </w:r>
        <w:r w:rsidR="00505C32" w:rsidRPr="00D03349">
          <w:rPr>
            <w:rFonts w:asciiTheme="minorHAnsi" w:hAnsiTheme="minorHAnsi" w:cstheme="minorHAnsi"/>
            <w:sz w:val="22"/>
            <w:lang w:val="en-GB"/>
          </w:rPr>
          <w:t>. T</w:t>
        </w:r>
        <w:r w:rsidR="00AE3147" w:rsidRPr="00D03349">
          <w:rPr>
            <w:rFonts w:asciiTheme="minorHAnsi" w:hAnsiTheme="minorHAnsi" w:cstheme="minorHAnsi"/>
            <w:sz w:val="22"/>
            <w:lang w:val="en-GB"/>
          </w:rPr>
          <w:t>hen</w:t>
        </w:r>
        <w:r w:rsidR="00505C32" w:rsidRPr="00D03349">
          <w:rPr>
            <w:rFonts w:asciiTheme="minorHAnsi" w:hAnsiTheme="minorHAnsi" w:cstheme="minorHAnsi"/>
            <w:sz w:val="22"/>
            <w:lang w:val="en-GB"/>
          </w:rPr>
          <w:t>,</w:t>
        </w:r>
        <w:r w:rsidR="00AE3147" w:rsidRPr="00D03349">
          <w:rPr>
            <w:rFonts w:asciiTheme="minorHAnsi" w:hAnsiTheme="minorHAnsi" w:cstheme="minorHAnsi"/>
            <w:sz w:val="22"/>
            <w:lang w:val="en-GB"/>
          </w:rPr>
          <w:t xml:space="preserve"> at each model iteration</w:t>
        </w:r>
        <w:r w:rsidR="00505C32" w:rsidRPr="00D03349">
          <w:rPr>
            <w:rFonts w:asciiTheme="minorHAnsi" w:hAnsiTheme="minorHAnsi" w:cstheme="minorHAnsi"/>
            <w:sz w:val="22"/>
            <w:lang w:val="en-GB"/>
          </w:rPr>
          <w:t>,</w:t>
        </w:r>
        <w:r w:rsidR="00AE3147" w:rsidRPr="00D03349">
          <w:rPr>
            <w:rFonts w:asciiTheme="minorHAnsi" w:hAnsiTheme="minorHAnsi" w:cstheme="minorHAnsi"/>
            <w:sz w:val="22"/>
            <w:lang w:val="en-GB"/>
          </w:rPr>
          <w:t xml:space="preserve"> </w:t>
        </w:r>
        <w:r w:rsidR="00505C32" w:rsidRPr="00D03349">
          <w:rPr>
            <w:rFonts w:asciiTheme="minorHAnsi" w:hAnsiTheme="minorHAnsi" w:cstheme="minorHAnsi"/>
            <w:sz w:val="22"/>
            <w:lang w:val="en-GB"/>
          </w:rPr>
          <w:t xml:space="preserve">we </w:t>
        </w:r>
        <w:r w:rsidR="00AE3147" w:rsidRPr="00D03349">
          <w:rPr>
            <w:rFonts w:asciiTheme="minorHAnsi" w:hAnsiTheme="minorHAnsi" w:cstheme="minorHAnsi"/>
            <w:sz w:val="22"/>
            <w:lang w:val="en-GB"/>
          </w:rPr>
          <w:t xml:space="preserve">removed the </w:t>
        </w:r>
        <w:r w:rsidR="00E809AB" w:rsidRPr="00D03349">
          <w:rPr>
            <w:rFonts w:asciiTheme="minorHAnsi" w:hAnsiTheme="minorHAnsi" w:cstheme="minorHAnsi"/>
            <w:sz w:val="22"/>
            <w:lang w:val="en-GB"/>
          </w:rPr>
          <w:t xml:space="preserve">explanatory variable with the highest </w:t>
        </w:r>
        <w:r w:rsidR="00740EF9" w:rsidRPr="00D03349">
          <w:rPr>
            <w:rFonts w:asciiTheme="minorHAnsi" w:hAnsiTheme="minorHAnsi" w:cstheme="minorHAnsi"/>
            <w:sz w:val="22"/>
            <w:lang w:val="en-GB"/>
          </w:rPr>
          <w:t>p-value</w:t>
        </w:r>
        <w:r w:rsidR="00E809AB" w:rsidRPr="00D03349">
          <w:rPr>
            <w:rFonts w:asciiTheme="minorHAnsi" w:hAnsiTheme="minorHAnsi" w:cstheme="minorHAnsi"/>
            <w:sz w:val="22"/>
            <w:lang w:val="en-GB"/>
          </w:rPr>
          <w:t xml:space="preserve"> in the model</w:t>
        </w:r>
        <w:r w:rsidR="00AE3147" w:rsidRPr="00D03349">
          <w:rPr>
            <w:rFonts w:asciiTheme="minorHAnsi" w:hAnsiTheme="minorHAnsi" w:cstheme="minorHAnsi"/>
            <w:sz w:val="22"/>
            <w:lang w:val="en-GB"/>
          </w:rPr>
          <w:t>. The best model was</w:t>
        </w:r>
        <w:r w:rsidR="005418FC" w:rsidRPr="00D03349">
          <w:rPr>
            <w:rFonts w:asciiTheme="minorHAnsi" w:hAnsiTheme="minorHAnsi" w:cstheme="minorHAnsi"/>
            <w:sz w:val="22"/>
            <w:lang w:val="en-GB"/>
          </w:rPr>
          <w:t xml:space="preserve"> determined as the model </w:t>
        </w:r>
        <w:r w:rsidR="002D3169" w:rsidRPr="00D03349">
          <w:rPr>
            <w:rFonts w:asciiTheme="minorHAnsi" w:hAnsiTheme="minorHAnsi" w:cstheme="minorHAnsi"/>
            <w:sz w:val="22"/>
            <w:lang w:val="en-GB"/>
          </w:rPr>
          <w:t xml:space="preserve">with the highest explanatory capacity and </w:t>
        </w:r>
        <w:r w:rsidR="00633FC8" w:rsidRPr="00D03349">
          <w:rPr>
            <w:rFonts w:asciiTheme="minorHAnsi" w:hAnsiTheme="minorHAnsi" w:cstheme="minorHAnsi"/>
            <w:sz w:val="22"/>
            <w:lang w:val="en-GB"/>
          </w:rPr>
          <w:t xml:space="preserve">where all </w:t>
        </w:r>
        <w:r w:rsidR="00C313E0" w:rsidRPr="00D03349">
          <w:rPr>
            <w:rFonts w:asciiTheme="minorHAnsi" w:hAnsiTheme="minorHAnsi" w:cstheme="minorHAnsi"/>
            <w:sz w:val="22"/>
            <w:lang w:val="en-GB"/>
          </w:rPr>
          <w:t xml:space="preserve">variables </w:t>
        </w:r>
        <w:r w:rsidR="00633FC8" w:rsidRPr="00D03349">
          <w:rPr>
            <w:rFonts w:asciiTheme="minorHAnsi" w:hAnsiTheme="minorHAnsi" w:cstheme="minorHAnsi"/>
            <w:sz w:val="22"/>
            <w:lang w:val="en-GB"/>
          </w:rPr>
          <w:t>we</w:t>
        </w:r>
        <w:r w:rsidR="005418FC" w:rsidRPr="00D03349">
          <w:rPr>
            <w:rFonts w:asciiTheme="minorHAnsi" w:hAnsiTheme="minorHAnsi" w:cstheme="minorHAnsi"/>
            <w:sz w:val="22"/>
            <w:lang w:val="en-GB"/>
          </w:rPr>
          <w:t>re significant</w:t>
        </w:r>
        <w:r w:rsidR="006A3E4B" w:rsidRPr="00D03349">
          <w:rPr>
            <w:rFonts w:asciiTheme="minorHAnsi" w:hAnsiTheme="minorHAnsi" w:cstheme="minorHAnsi"/>
            <w:sz w:val="22"/>
            <w:lang w:val="en-GB"/>
          </w:rPr>
          <w:t xml:space="preserve"> (p-value &lt; 0.0</w:t>
        </w:r>
      </w:ins>
      <w:ins w:id="176" w:author="Mod, Heidi K" w:date="2022-12-15T15:24:00Z">
        <w:r w:rsidR="00DA4957" w:rsidRPr="00D03349">
          <w:rPr>
            <w:rFonts w:asciiTheme="minorHAnsi" w:hAnsiTheme="minorHAnsi" w:cstheme="minorHAnsi"/>
            <w:sz w:val="22"/>
            <w:lang w:val="en-GB"/>
          </w:rPr>
          <w:t>1</w:t>
        </w:r>
      </w:ins>
      <w:ins w:id="177" w:author="authors" w:date="2022-12-15T13:45:00Z">
        <w:r w:rsidR="006A3E4B" w:rsidRPr="00D03349">
          <w:rPr>
            <w:rFonts w:asciiTheme="minorHAnsi" w:hAnsiTheme="minorHAnsi" w:cstheme="minorHAnsi"/>
            <w:sz w:val="22"/>
            <w:lang w:val="en-GB"/>
          </w:rPr>
          <w:t>)</w:t>
        </w:r>
        <w:r w:rsidR="005418FC" w:rsidRPr="00D03349">
          <w:rPr>
            <w:rFonts w:asciiTheme="minorHAnsi" w:hAnsiTheme="minorHAnsi" w:cstheme="minorHAnsi"/>
            <w:sz w:val="22"/>
            <w:lang w:val="en-GB"/>
          </w:rPr>
          <w:t>. Significance</w:t>
        </w:r>
        <w:r w:rsidR="003050D6" w:rsidRPr="00D03349">
          <w:rPr>
            <w:rFonts w:asciiTheme="minorHAnsi" w:hAnsiTheme="minorHAnsi" w:cstheme="minorHAnsi"/>
            <w:sz w:val="22"/>
            <w:lang w:val="en-GB"/>
          </w:rPr>
          <w:t xml:space="preserve"> and contribution</w:t>
        </w:r>
        <w:r w:rsidR="005418FC" w:rsidRPr="00D03349">
          <w:rPr>
            <w:rFonts w:asciiTheme="minorHAnsi" w:hAnsiTheme="minorHAnsi" w:cstheme="minorHAnsi"/>
            <w:sz w:val="22"/>
            <w:lang w:val="en-GB"/>
          </w:rPr>
          <w:t xml:space="preserve"> of </w:t>
        </w:r>
        <w:r w:rsidR="00045060" w:rsidRPr="00D03349">
          <w:rPr>
            <w:rFonts w:asciiTheme="minorHAnsi" w:hAnsiTheme="minorHAnsi" w:cstheme="minorHAnsi"/>
            <w:sz w:val="22"/>
            <w:lang w:val="en-GB"/>
          </w:rPr>
          <w:t xml:space="preserve">explanatory variables </w:t>
        </w:r>
        <w:r w:rsidR="001E456E" w:rsidRPr="00D03349">
          <w:rPr>
            <w:rFonts w:asciiTheme="minorHAnsi" w:hAnsiTheme="minorHAnsi" w:cstheme="minorHAnsi"/>
            <w:sz w:val="22"/>
            <w:lang w:val="en-GB"/>
          </w:rPr>
          <w:t xml:space="preserve">in the models </w:t>
        </w:r>
        <w:r w:rsidR="005418FC" w:rsidRPr="00D03349">
          <w:rPr>
            <w:rFonts w:asciiTheme="minorHAnsi" w:hAnsiTheme="minorHAnsi" w:cstheme="minorHAnsi"/>
            <w:sz w:val="22"/>
            <w:lang w:val="en-GB"/>
          </w:rPr>
          <w:t xml:space="preserve">were tested using permutation tests randomizing </w:t>
        </w:r>
        <w:r w:rsidR="00A60B11" w:rsidRPr="00D03349">
          <w:rPr>
            <w:rFonts w:asciiTheme="minorHAnsi" w:hAnsiTheme="minorHAnsi" w:cstheme="minorHAnsi"/>
            <w:sz w:val="22"/>
            <w:lang w:val="en-GB"/>
          </w:rPr>
          <w:t>variables</w:t>
        </w:r>
        <w:r w:rsidR="005418FC" w:rsidRPr="00D03349">
          <w:rPr>
            <w:rFonts w:asciiTheme="minorHAnsi" w:hAnsiTheme="minorHAnsi" w:cstheme="minorHAnsi"/>
            <w:sz w:val="22"/>
            <w:lang w:val="en-GB"/>
          </w:rPr>
          <w:t xml:space="preserve"> and testing the significance </w:t>
        </w:r>
        <w:r w:rsidR="00FA2E66" w:rsidRPr="00D03349">
          <w:rPr>
            <w:rFonts w:asciiTheme="minorHAnsi" w:hAnsiTheme="minorHAnsi" w:cstheme="minorHAnsi"/>
            <w:sz w:val="22"/>
            <w:lang w:val="en-GB"/>
          </w:rPr>
          <w:t>and amount</w:t>
        </w:r>
        <w:r w:rsidR="0071049C" w:rsidRPr="00D03349">
          <w:rPr>
            <w:rFonts w:asciiTheme="minorHAnsi" w:hAnsiTheme="minorHAnsi" w:cstheme="minorHAnsi"/>
            <w:sz w:val="22"/>
            <w:lang w:val="en-GB"/>
          </w:rPr>
          <w:t xml:space="preserve"> of</w:t>
        </w:r>
        <w:r w:rsidR="005418FC" w:rsidRPr="00D03349">
          <w:rPr>
            <w:rFonts w:asciiTheme="minorHAnsi" w:hAnsiTheme="minorHAnsi" w:cstheme="minorHAnsi"/>
            <w:sz w:val="22"/>
            <w:lang w:val="en-GB"/>
          </w:rPr>
          <w:t xml:space="preserve"> decrease </w:t>
        </w:r>
        <w:r w:rsidR="00BB3EA9" w:rsidRPr="00D03349">
          <w:rPr>
            <w:rFonts w:asciiTheme="minorHAnsi" w:hAnsiTheme="minorHAnsi" w:cstheme="minorHAnsi"/>
            <w:sz w:val="22"/>
            <w:lang w:val="en-GB"/>
          </w:rPr>
          <w:t>in</w:t>
        </w:r>
        <w:r w:rsidR="005418FC" w:rsidRPr="00D03349">
          <w:rPr>
            <w:rFonts w:asciiTheme="minorHAnsi" w:hAnsiTheme="minorHAnsi" w:cstheme="minorHAnsi"/>
            <w:sz w:val="22"/>
            <w:lang w:val="en-GB"/>
          </w:rPr>
          <w:t xml:space="preserve"> deviance explained compared to the </w:t>
        </w:r>
        <w:r w:rsidR="001A5DE6" w:rsidRPr="00D03349">
          <w:rPr>
            <w:rFonts w:asciiTheme="minorHAnsi" w:hAnsiTheme="minorHAnsi" w:cstheme="minorHAnsi"/>
            <w:sz w:val="22"/>
            <w:lang w:val="en-GB"/>
          </w:rPr>
          <w:t xml:space="preserve">unshuffled </w:t>
        </w:r>
        <w:r w:rsidR="005418FC" w:rsidRPr="00D03349">
          <w:rPr>
            <w:rFonts w:asciiTheme="minorHAnsi" w:hAnsiTheme="minorHAnsi" w:cstheme="minorHAnsi"/>
            <w:sz w:val="22"/>
            <w:lang w:val="en-GB"/>
          </w:rPr>
          <w:t>mo</w:t>
        </w:r>
        <w:r w:rsidR="00194AD8" w:rsidRPr="00D03349">
          <w:rPr>
            <w:rFonts w:asciiTheme="minorHAnsi" w:hAnsiTheme="minorHAnsi" w:cstheme="minorHAnsi"/>
            <w:sz w:val="22"/>
            <w:lang w:val="en-GB"/>
          </w:rPr>
          <w:t xml:space="preserve">del </w:t>
        </w:r>
        <w:r w:rsidR="005418FC" w:rsidRPr="00D03349">
          <w:rPr>
            <w:rFonts w:asciiTheme="minorHAnsi" w:hAnsiTheme="minorHAnsi" w:cstheme="minorHAnsi"/>
            <w:sz w:val="22"/>
            <w:lang w:val="en-GB"/>
          </w:rPr>
          <w:fldChar w:fldCharType="begin">
            <w:fldData xml:space="preserve">PEVuZE5vdGU+PENpdGU+PEF1dGhvcj5NYW5pb248L0F1dGhvcj48WWVhcj4yMDE4PC9ZZWFyPjxS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</w:fldData>
          </w:fldChar>
        </w:r>
      </w:ins>
      <w:r w:rsidR="005E65FF">
        <w:rPr>
          <w:rFonts w:asciiTheme="minorHAnsi" w:hAnsiTheme="minorHAnsi" w:cstheme="minorHAnsi"/>
          <w:sz w:val="22"/>
          <w:lang w:val="en-GB"/>
        </w:rPr>
        <w:instrText xml:space="preserve"> ADDIN EN.CITE </w:instrText>
      </w:r>
      <w:r w:rsidR="005E65FF">
        <w:rPr>
          <w:rFonts w:asciiTheme="minorHAnsi" w:hAnsiTheme="minorHAnsi" w:cstheme="minorHAnsi"/>
          <w:sz w:val="22"/>
          <w:lang w:val="en-GB"/>
        </w:rPr>
        <w:fldChar w:fldCharType="begin">
          <w:fldData xml:space="preserve">PEVuZE5vdGU+PENpdGU+PEF1dGhvcj5NYW5pb248L0F1dGhvcj48WWVhcj4yMDE4PC9ZZWFyPjxS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</w:fldData>
        </w:fldChar>
      </w:r>
      <w:r w:rsidR="005E65FF">
        <w:rPr>
          <w:rFonts w:asciiTheme="minorHAnsi" w:hAnsiTheme="minorHAnsi" w:cstheme="minorHAnsi"/>
          <w:sz w:val="22"/>
          <w:lang w:val="en-GB"/>
        </w:rPr>
        <w:instrText xml:space="preserve"> ADDIN EN.CITE.DATA </w:instrText>
      </w:r>
      <w:r w:rsidR="005E65FF">
        <w:rPr>
          <w:rFonts w:asciiTheme="minorHAnsi" w:hAnsiTheme="minorHAnsi" w:cstheme="minorHAnsi"/>
          <w:sz w:val="22"/>
          <w:lang w:val="en-GB"/>
        </w:rPr>
      </w:r>
      <w:r w:rsidR="005E65FF">
        <w:rPr>
          <w:rFonts w:asciiTheme="minorHAnsi" w:hAnsiTheme="minorHAnsi" w:cstheme="minorHAnsi"/>
          <w:sz w:val="22"/>
          <w:lang w:val="en-GB"/>
        </w:rPr>
        <w:fldChar w:fldCharType="end"/>
      </w:r>
      <w:ins w:id="178" w:author="authors" w:date="2022-12-15T13:45:00Z">
        <w:r w:rsidR="005418FC" w:rsidRPr="00D03349">
          <w:rPr>
            <w:rFonts w:asciiTheme="minorHAnsi" w:hAnsiTheme="minorHAnsi" w:cstheme="minorHAnsi"/>
            <w:sz w:val="22"/>
            <w:lang w:val="en-GB"/>
          </w:rPr>
        </w:r>
        <w:r w:rsidR="005418FC" w:rsidRPr="00D03349">
          <w:rPr>
            <w:rFonts w:asciiTheme="minorHAnsi" w:hAnsiTheme="minorHAnsi" w:cstheme="minorHAnsi"/>
            <w:sz w:val="22"/>
            <w:lang w:val="en-GB"/>
          </w:rPr>
          <w:fldChar w:fldCharType="separate"/>
        </w:r>
      </w:ins>
      <w:r w:rsidR="005E65FF">
        <w:rPr>
          <w:rFonts w:asciiTheme="minorHAnsi" w:hAnsiTheme="minorHAnsi" w:cstheme="minorHAnsi"/>
          <w:noProof/>
          <w:sz w:val="22"/>
          <w:lang w:val="en-GB"/>
        </w:rPr>
        <w:t>(see function gdm.varImp; Manion et al., 2018; Mokany et al., 2022)</w:t>
      </w:r>
      <w:ins w:id="179" w:author="authors" w:date="2022-12-15T13:45:00Z">
        <w:r w:rsidR="005418FC" w:rsidRPr="00D03349">
          <w:rPr>
            <w:rFonts w:asciiTheme="minorHAnsi" w:hAnsiTheme="minorHAnsi" w:cstheme="minorHAnsi"/>
            <w:sz w:val="22"/>
            <w:lang w:val="en-GB"/>
          </w:rPr>
          <w:fldChar w:fldCharType="end"/>
        </w:r>
        <w:r w:rsidR="005418FC" w:rsidRPr="00D03349">
          <w:rPr>
            <w:rFonts w:asciiTheme="minorHAnsi" w:hAnsiTheme="minorHAnsi" w:cstheme="minorHAnsi"/>
            <w:sz w:val="22"/>
            <w:lang w:val="en-GB"/>
          </w:rPr>
          <w:t xml:space="preserve">. </w:t>
        </w:r>
      </w:ins>
    </w:p>
    <w:p w14:paraId="58921D9C" w14:textId="2E9DED06" w:rsidR="005418FC" w:rsidRPr="00D03349" w:rsidRDefault="002D0DFE" w:rsidP="00AF1539">
      <w:pPr>
        <w:spacing w:line="480" w:lineRule="auto"/>
        <w:contextualSpacing/>
        <w:jc w:val="left"/>
        <w:rPr>
          <w:rFonts w:asciiTheme="minorHAnsi" w:hAnsiTheme="minorHAnsi" w:cstheme="minorHAnsi"/>
          <w:sz w:val="22"/>
          <w:lang w:val="en-GB"/>
        </w:rPr>
      </w:pPr>
      <w:ins w:id="180" w:author="authors" w:date="2022-12-15T13:45:00Z">
        <w:r w:rsidRPr="00D03349">
          <w:rPr>
            <w:rFonts w:asciiTheme="minorHAnsi" w:hAnsiTheme="minorHAnsi" w:cstheme="minorHAnsi"/>
            <w:i/>
            <w:sz w:val="22"/>
            <w:lang w:val="en-GB"/>
          </w:rPr>
          <w:t xml:space="preserve">(3) How the explanatory variables </w:t>
        </w:r>
      </w:ins>
      <w:r w:rsidRPr="00D03349">
        <w:rPr>
          <w:rFonts w:asciiTheme="minorHAnsi" w:hAnsiTheme="minorHAnsi" w:cstheme="minorHAnsi"/>
          <w:i/>
          <w:sz w:val="22"/>
          <w:lang w:val="en-GB"/>
        </w:rPr>
        <w:t>of the best models influence taxonomic and functional dissimilarities (i.e.</w:t>
      </w:r>
      <w:ins w:id="181" w:author="Mod, Heidi K [2]" w:date="2022-12-16T09:59:00Z">
        <w:r w:rsidR="00CD7E83">
          <w:rPr>
            <w:rFonts w:asciiTheme="minorHAnsi" w:hAnsiTheme="minorHAnsi" w:cstheme="minorHAnsi"/>
            <w:i/>
            <w:sz w:val="22"/>
            <w:lang w:val="en-GB"/>
          </w:rPr>
          <w:t>,</w:t>
        </w:r>
      </w:ins>
      <w:r w:rsidRPr="00D03349">
        <w:rPr>
          <w:rFonts w:asciiTheme="minorHAnsi" w:hAnsiTheme="minorHAnsi" w:cstheme="minorHAnsi"/>
          <w:i/>
          <w:sz w:val="22"/>
          <w:lang w:val="en-GB"/>
        </w:rPr>
        <w:t xml:space="preserve"> shape of the relationship between </w:t>
      </w:r>
      <w:ins w:id="182" w:author="authors" w:date="2022-12-15T13:45:00Z">
        <w:r w:rsidRPr="00D03349">
          <w:rPr>
            <w:rFonts w:asciiTheme="minorHAnsi" w:hAnsiTheme="minorHAnsi" w:cstheme="minorHAnsi"/>
            <w:i/>
            <w:sz w:val="22"/>
            <w:lang w:val="en-GB"/>
          </w:rPr>
          <w:t xml:space="preserve">the explanatory variable and bacterial </w:t>
        </w:r>
      </w:ins>
      <w:r w:rsidRPr="00D03349">
        <w:rPr>
          <w:rFonts w:asciiTheme="minorHAnsi" w:hAnsiTheme="minorHAnsi" w:cstheme="minorHAnsi"/>
          <w:i/>
          <w:sz w:val="22"/>
          <w:lang w:val="en-GB"/>
        </w:rPr>
        <w:t>taxonomic or functional dissimilarity).</w:t>
      </w:r>
      <w:r w:rsidRPr="00D03349">
        <w:rPr>
          <w:rFonts w:asciiTheme="minorHAnsi" w:hAnsiTheme="minorHAnsi" w:cstheme="minorHAnsi"/>
          <w:sz w:val="22"/>
          <w:lang w:val="en-GB"/>
        </w:rPr>
        <w:t xml:space="preserve"> </w:t>
      </w:r>
      <w:r w:rsidR="005A088D" w:rsidRPr="00D03349">
        <w:rPr>
          <w:rFonts w:asciiTheme="minorHAnsi" w:hAnsiTheme="minorHAnsi" w:cstheme="minorHAnsi"/>
          <w:sz w:val="22"/>
          <w:lang w:val="en-GB"/>
        </w:rPr>
        <w:t>T</w:t>
      </w:r>
      <w:r w:rsidR="005418FC" w:rsidRPr="00D03349">
        <w:rPr>
          <w:rFonts w:asciiTheme="minorHAnsi" w:hAnsiTheme="minorHAnsi" w:cstheme="minorHAnsi"/>
          <w:sz w:val="22"/>
          <w:lang w:val="en-GB"/>
        </w:rPr>
        <w:t xml:space="preserve">o examine the </w:t>
      </w:r>
      <w:r w:rsidR="00BB11CF" w:rsidRPr="00D03349">
        <w:rPr>
          <w:rFonts w:asciiTheme="minorHAnsi" w:hAnsiTheme="minorHAnsi" w:cstheme="minorHAnsi"/>
          <w:sz w:val="22"/>
          <w:lang w:val="en-GB"/>
        </w:rPr>
        <w:t xml:space="preserve">relationships between </w:t>
      </w:r>
      <w:r w:rsidR="005418FC" w:rsidRPr="00D03349">
        <w:rPr>
          <w:rFonts w:asciiTheme="minorHAnsi" w:hAnsiTheme="minorHAnsi" w:cstheme="minorHAnsi"/>
          <w:sz w:val="22"/>
          <w:lang w:val="en-GB"/>
        </w:rPr>
        <w:t>taxonomic and functional dissimilarit</w:t>
      </w:r>
      <w:r w:rsidR="00694DE0" w:rsidRPr="00D03349">
        <w:rPr>
          <w:rFonts w:asciiTheme="minorHAnsi" w:hAnsiTheme="minorHAnsi" w:cstheme="minorHAnsi"/>
          <w:sz w:val="22"/>
          <w:lang w:val="en-GB"/>
        </w:rPr>
        <w:t>ies</w:t>
      </w:r>
      <w:ins w:id="183" w:author="authors" w:date="2022-12-15T13:45:00Z">
        <w:r w:rsidR="008A0947" w:rsidRPr="00D03349">
          <w:rPr>
            <w:rFonts w:asciiTheme="minorHAnsi" w:hAnsiTheme="minorHAnsi" w:cstheme="minorHAnsi"/>
            <w:sz w:val="22"/>
            <w:lang w:val="en-GB"/>
          </w:rPr>
          <w:t xml:space="preserve"> and explanatory variables</w:t>
        </w:r>
      </w:ins>
      <w:r w:rsidR="005418FC" w:rsidRPr="00D03349">
        <w:rPr>
          <w:rFonts w:asciiTheme="minorHAnsi" w:hAnsiTheme="minorHAnsi" w:cstheme="minorHAnsi"/>
          <w:sz w:val="22"/>
          <w:lang w:val="en-GB"/>
        </w:rPr>
        <w:t>, we plotted the I-splines</w:t>
      </w:r>
      <w:r w:rsidR="00546D3D" w:rsidRPr="00D03349">
        <w:rPr>
          <w:rFonts w:asciiTheme="minorHAnsi" w:hAnsiTheme="minorHAnsi" w:cstheme="minorHAnsi"/>
          <w:sz w:val="22"/>
          <w:lang w:val="en-GB"/>
        </w:rPr>
        <w:t xml:space="preserve"> (i.e.</w:t>
      </w:r>
      <w:r w:rsidR="00B13966" w:rsidRPr="00D03349">
        <w:rPr>
          <w:rFonts w:asciiTheme="minorHAnsi" w:hAnsiTheme="minorHAnsi" w:cstheme="minorHAnsi"/>
          <w:sz w:val="22"/>
          <w:lang w:val="en-GB"/>
        </w:rPr>
        <w:t>,</w:t>
      </w:r>
      <w:r w:rsidR="00546D3D" w:rsidRPr="00D03349">
        <w:rPr>
          <w:rFonts w:asciiTheme="minorHAnsi" w:hAnsiTheme="minorHAnsi" w:cstheme="minorHAnsi"/>
          <w:sz w:val="22"/>
          <w:lang w:val="en-GB"/>
        </w:rPr>
        <w:t xml:space="preserve"> response curves)</w:t>
      </w:r>
      <w:r w:rsidR="005418FC" w:rsidRPr="00D03349">
        <w:rPr>
          <w:rFonts w:asciiTheme="minorHAnsi" w:hAnsiTheme="minorHAnsi" w:cstheme="minorHAnsi"/>
          <w:sz w:val="22"/>
          <w:lang w:val="en-GB"/>
        </w:rPr>
        <w:t xml:space="preserve"> fitted to the </w:t>
      </w:r>
      <w:ins w:id="184" w:author="authors" w:date="2022-12-15T13:45:00Z">
        <w:r w:rsidR="00B45B05" w:rsidRPr="00D03349">
          <w:rPr>
            <w:rFonts w:asciiTheme="minorHAnsi" w:hAnsiTheme="minorHAnsi" w:cstheme="minorHAnsi"/>
            <w:sz w:val="22"/>
            <w:lang w:val="en-GB"/>
          </w:rPr>
          <w:t>variables</w:t>
        </w:r>
      </w:ins>
      <w:r w:rsidR="00B45B05" w:rsidRPr="00D03349">
        <w:rPr>
          <w:rFonts w:asciiTheme="minorHAnsi" w:hAnsiTheme="minorHAnsi" w:cstheme="minorHAnsi"/>
          <w:sz w:val="22"/>
          <w:lang w:val="en-GB"/>
        </w:rPr>
        <w:t xml:space="preserve"> </w:t>
      </w:r>
      <w:r w:rsidR="000E006B" w:rsidRPr="00D03349">
        <w:rPr>
          <w:rFonts w:asciiTheme="minorHAnsi" w:hAnsiTheme="minorHAnsi" w:cstheme="minorHAnsi"/>
          <w:sz w:val="22"/>
          <w:lang w:val="en-GB"/>
        </w:rPr>
        <w:t>retained for</w:t>
      </w:r>
      <w:r w:rsidR="005418FC" w:rsidRPr="00D03349">
        <w:rPr>
          <w:rFonts w:asciiTheme="minorHAnsi" w:hAnsiTheme="minorHAnsi" w:cstheme="minorHAnsi"/>
          <w:sz w:val="22"/>
          <w:lang w:val="en-GB"/>
        </w:rPr>
        <w:t xml:space="preserve"> the best models. The height and slope of the curve indicate the amount and rate of change of </w:t>
      </w:r>
      <w:r w:rsidR="000E006B" w:rsidRPr="00D03349">
        <w:rPr>
          <w:rFonts w:asciiTheme="minorHAnsi" w:hAnsiTheme="minorHAnsi" w:cstheme="minorHAnsi"/>
          <w:sz w:val="22"/>
          <w:lang w:val="en-GB"/>
        </w:rPr>
        <w:t xml:space="preserve">community </w:t>
      </w:r>
      <w:r w:rsidR="005418FC" w:rsidRPr="00D03349">
        <w:rPr>
          <w:rFonts w:asciiTheme="minorHAnsi" w:hAnsiTheme="minorHAnsi" w:cstheme="minorHAnsi"/>
          <w:sz w:val="22"/>
          <w:lang w:val="en-GB"/>
        </w:rPr>
        <w:t xml:space="preserve">dissimilarity, respectively, along the </w:t>
      </w:r>
      <w:ins w:id="185" w:author="authors" w:date="2022-12-15T13:45:00Z">
        <w:r w:rsidR="003A2C58" w:rsidRPr="00D03349">
          <w:rPr>
            <w:rFonts w:asciiTheme="minorHAnsi" w:hAnsiTheme="minorHAnsi" w:cstheme="minorHAnsi"/>
            <w:sz w:val="22"/>
            <w:lang w:val="en-GB"/>
          </w:rPr>
          <w:t>explanatory variable</w:t>
        </w:r>
        <w:r w:rsidR="005418FC" w:rsidRPr="00D03349">
          <w:rPr>
            <w:rFonts w:asciiTheme="minorHAnsi" w:hAnsiTheme="minorHAnsi" w:cstheme="minorHAnsi"/>
            <w:sz w:val="22"/>
            <w:lang w:val="en-GB"/>
          </w:rPr>
          <w:t>.</w:t>
        </w:r>
      </w:ins>
      <w:r w:rsidR="00080213" w:rsidRPr="00D03349">
        <w:rPr>
          <w:rFonts w:asciiTheme="minorHAnsi" w:hAnsiTheme="minorHAnsi" w:cstheme="minorHAnsi"/>
          <w:sz w:val="22"/>
          <w:lang w:val="en-GB"/>
        </w:rPr>
        <w:t xml:space="preserve"> </w:t>
      </w:r>
      <w:r w:rsidR="005A088D" w:rsidRPr="00D03349">
        <w:rPr>
          <w:rFonts w:asciiTheme="minorHAnsi" w:hAnsiTheme="minorHAnsi" w:cstheme="minorHAnsi"/>
          <w:sz w:val="22"/>
          <w:lang w:val="en-GB"/>
        </w:rPr>
        <w:t>All</w:t>
      </w:r>
      <w:r w:rsidR="005418FC" w:rsidRPr="00D03349">
        <w:rPr>
          <w:rFonts w:asciiTheme="minorHAnsi" w:hAnsiTheme="minorHAnsi" w:cstheme="minorHAnsi"/>
          <w:sz w:val="22"/>
          <w:lang w:val="en-GB"/>
        </w:rPr>
        <w:t xml:space="preserve"> models were fitted with three I-splines for all </w:t>
      </w:r>
      <w:ins w:id="186" w:author="authors" w:date="2022-12-15T13:45:00Z">
        <w:r w:rsidR="003A2C58" w:rsidRPr="00D03349">
          <w:rPr>
            <w:rFonts w:asciiTheme="minorHAnsi" w:hAnsiTheme="minorHAnsi" w:cstheme="minorHAnsi"/>
            <w:sz w:val="22"/>
            <w:lang w:val="en-GB"/>
          </w:rPr>
          <w:t>variables</w:t>
        </w:r>
      </w:ins>
      <w:r w:rsidR="003A2C58" w:rsidRPr="00D03349">
        <w:rPr>
          <w:rFonts w:asciiTheme="minorHAnsi" w:hAnsiTheme="minorHAnsi" w:cstheme="minorHAnsi"/>
          <w:sz w:val="22"/>
          <w:lang w:val="en-GB"/>
        </w:rPr>
        <w:t xml:space="preserve"> </w:t>
      </w:r>
      <w:r w:rsidR="005418FC" w:rsidRPr="00D03349">
        <w:rPr>
          <w:rFonts w:asciiTheme="minorHAnsi" w:hAnsiTheme="minorHAnsi" w:cstheme="minorHAnsi"/>
          <w:sz w:val="22"/>
          <w:lang w:val="en-GB"/>
        </w:rPr>
        <w:t xml:space="preserve">with </w:t>
      </w:r>
      <w:r w:rsidR="005418FC" w:rsidRPr="00D03349">
        <w:rPr>
          <w:rFonts w:asciiTheme="minorHAnsi" w:hAnsiTheme="minorHAnsi" w:cstheme="minorHAnsi"/>
          <w:sz w:val="22"/>
          <w:lang w:val="en-GB"/>
        </w:rPr>
        <w:lastRenderedPageBreak/>
        <w:t xml:space="preserve">default knots </w:t>
      </w:r>
      <w:r w:rsidR="005418FC" w:rsidRPr="00D03349">
        <w:rPr>
          <w:rFonts w:asciiTheme="minorHAnsi" w:hAnsiTheme="minorHAnsi" w:cstheme="minorHAnsi"/>
          <w:sz w:val="22"/>
          <w:lang w:val="en-GB"/>
        </w:rPr>
        <w:fldChar w:fldCharType="begin"/>
      </w:r>
      <w:r w:rsidR="00E451D4">
        <w:rPr>
          <w:rFonts w:asciiTheme="minorHAnsi" w:hAnsiTheme="minorHAnsi" w:cstheme="minorHAnsi"/>
          <w:sz w:val="22"/>
          <w:lang w:val="en-GB"/>
        </w:rPr>
        <w:instrText xml:space="preserve"> ADDIN EN.CITE &lt;EndNote&gt;&lt;Cite&gt;&lt;Author&gt;Manion&lt;/Author&gt;&lt;Year&gt;2018&lt;/Year&gt;&lt;RecNum&gt;1588&lt;/RecNum&gt;&lt;Prefix&gt;see &lt;/Prefix&gt;&lt;DisplayText&gt;(see Manion et al., 2018)&lt;/DisplayText&gt;&lt;record&gt;&lt;rec-number&gt;1588&lt;/rec-number&gt;&lt;foreign-keys&gt;&lt;key app="EN" db-id="0pppftt0yraewvew22qxdde4pxea2xpv999e" timestamp="1557839249"&gt;1588&lt;/key&gt;&lt;/foreign-keys&gt;&lt;ref-type name="Computer Program"&gt;9&lt;/ref-type&gt;&lt;contributors&gt;&lt;authors&gt;&lt;author&gt;Glenn Manion&lt;/author&gt;&lt;author&gt;Matthew Lisk&lt;/author&gt;&lt;author&gt;Simon Ferrier&lt;/author&gt;&lt;author&gt;Diego Nieto-Lugilde&lt;/author&gt;&lt;author&gt;Karel Mokany&lt;/author&gt;&lt;author&gt;Matthew C. Fitzpatrick&lt;/author&gt;&lt;/authors&gt;&lt;/contributors&gt;&lt;titles&gt;&lt;title&gt;gdm: Generalized Dissimilarity Modeling&lt;/title&gt;&lt;secondary-title&gt;R package&lt;/secondary-title&gt;&lt;/titles&gt;&lt;edition&gt;1.3.11&lt;/edition&gt;&lt;dates&gt;&lt;year&gt;2018&lt;/year&gt;&lt;/dates&gt;&lt;urls&gt;&lt;related-urls&gt;&lt;url&gt;&lt;style face="underline" font="default" size="100%"&gt;https://CRAN.R-project.org/package=gdm&lt;/style&gt;&lt;/url&gt;&lt;/related-urls&gt;&lt;/urls&gt;&lt;/record&gt;&lt;/Cite&gt;&lt;Cite&gt;&lt;Author&gt;Manion&lt;/Author&gt;&lt;Year&gt;2018&lt;/Year&gt;&lt;RecNum&gt;1588&lt;/RecNum&gt;&lt;Prefix&gt;see &lt;/Prefix&gt;&lt;record&gt;&lt;rec-number&gt;1588&lt;/rec-number&gt;&lt;foreign-keys&gt;&lt;key app="EN" db-id="0pppftt0yraewvew22qxdde4pxea2xpv999e" timestamp="1557839249"&gt;1588&lt;/key&gt;&lt;/foreign-keys&gt;&lt;ref-type name="Computer Program"&gt;9&lt;/ref-type&gt;&lt;contributors&gt;&lt;authors&gt;&lt;author&gt;Glenn Manion&lt;/author&gt;&lt;author&gt;Matthew Lisk&lt;/author&gt;&lt;author&gt;Simon Ferrier&lt;/author&gt;&lt;author&gt;Diego Nieto-Lugilde&lt;/author&gt;&lt;author&gt;Karel Mokany&lt;/author&gt;&lt;author&gt;Matthew C. Fitzpatrick&lt;/author&gt;&lt;/authors&gt;&lt;/contributors&gt;&lt;titles&gt;&lt;title&gt;gdm: Generalized Dissimilarity Modeling&lt;/title&gt;&lt;secondary-title&gt;R package&lt;/secondary-title&gt;&lt;/titles&gt;&lt;edition&gt;1.3.11&lt;/edition&gt;&lt;dates&gt;&lt;year&gt;2018&lt;/year&gt;&lt;/dates&gt;&lt;urls&gt;&lt;related-urls&gt;&lt;url&gt;&lt;style face="underline" font="default" size="100%"&gt;https://CRAN.R-project.org/package=gdm&lt;/style&gt;&lt;/url&gt;&lt;/related-urls&gt;&lt;/urls&gt;&lt;/record&gt;&lt;/Cite&gt;&lt;/EndNote&gt;</w:instrText>
      </w:r>
      <w:r w:rsidR="005418FC" w:rsidRPr="00D03349">
        <w:rPr>
          <w:rFonts w:asciiTheme="minorHAnsi" w:hAnsiTheme="minorHAnsi" w:cstheme="minorHAnsi"/>
          <w:sz w:val="22"/>
          <w:lang w:val="en-GB"/>
        </w:rPr>
        <w:fldChar w:fldCharType="separate"/>
      </w:r>
      <w:r w:rsidR="00230540" w:rsidRPr="00D03349">
        <w:rPr>
          <w:rFonts w:asciiTheme="minorHAnsi" w:hAnsiTheme="minorHAnsi" w:cstheme="minorHAnsi"/>
          <w:noProof/>
          <w:sz w:val="22"/>
          <w:lang w:val="en-GB"/>
        </w:rPr>
        <w:t>(see Manion et al., 2018)</w:t>
      </w:r>
      <w:r w:rsidR="005418FC" w:rsidRPr="00D03349">
        <w:rPr>
          <w:rFonts w:asciiTheme="minorHAnsi" w:hAnsiTheme="minorHAnsi" w:cstheme="minorHAnsi"/>
          <w:sz w:val="22"/>
          <w:lang w:val="en-GB"/>
        </w:rPr>
        <w:fldChar w:fldCharType="end"/>
      </w:r>
      <w:r w:rsidR="005418FC" w:rsidRPr="00D03349">
        <w:rPr>
          <w:rFonts w:asciiTheme="minorHAnsi" w:hAnsiTheme="minorHAnsi" w:cstheme="minorHAnsi"/>
          <w:sz w:val="22"/>
          <w:lang w:val="en-GB"/>
        </w:rPr>
        <w:t>.</w:t>
      </w:r>
    </w:p>
    <w:p w14:paraId="04D388B2" w14:textId="489C33C4" w:rsidR="00B051C7" w:rsidRPr="00D03349" w:rsidRDefault="002D0DFE" w:rsidP="00AF1539">
      <w:pPr>
        <w:spacing w:line="480" w:lineRule="auto"/>
        <w:contextualSpacing/>
        <w:jc w:val="left"/>
        <w:rPr>
          <w:rFonts w:asciiTheme="minorHAnsi" w:hAnsiTheme="minorHAnsi" w:cstheme="minorHAnsi"/>
          <w:sz w:val="22"/>
          <w:lang w:val="en-GB"/>
        </w:rPr>
      </w:pPr>
      <w:ins w:id="187" w:author="authors" w:date="2022-12-15T13:45:00Z">
        <w:r w:rsidRPr="00D03349">
          <w:rPr>
            <w:rFonts w:asciiTheme="minorHAnsi" w:hAnsiTheme="minorHAnsi" w:cstheme="minorHAnsi"/>
            <w:i/>
            <w:sz w:val="22"/>
            <w:lang w:val="en-GB"/>
          </w:rPr>
          <w:t xml:space="preserve">(4) How </w:t>
        </w:r>
      </w:ins>
      <w:r w:rsidRPr="00D03349">
        <w:rPr>
          <w:rFonts w:asciiTheme="minorHAnsi" w:hAnsiTheme="minorHAnsi" w:cstheme="minorHAnsi"/>
          <w:i/>
          <w:sz w:val="22"/>
          <w:lang w:val="en-GB"/>
        </w:rPr>
        <w:t xml:space="preserve">the </w:t>
      </w:r>
      <w:proofErr w:type="spellStart"/>
      <w:r w:rsidRPr="00D03349">
        <w:rPr>
          <w:rFonts w:asciiTheme="minorHAnsi" w:hAnsiTheme="minorHAnsi" w:cstheme="minorHAnsi"/>
          <w:i/>
          <w:sz w:val="22"/>
          <w:lang w:val="en-GB"/>
        </w:rPr>
        <w:t>importances</w:t>
      </w:r>
      <w:proofErr w:type="spellEnd"/>
      <w:r w:rsidRPr="00D03349">
        <w:rPr>
          <w:rFonts w:asciiTheme="minorHAnsi" w:hAnsiTheme="minorHAnsi" w:cstheme="minorHAnsi"/>
          <w:i/>
          <w:sz w:val="22"/>
          <w:lang w:val="en-GB"/>
        </w:rPr>
        <w:t xml:space="preserve"> of environmental </w:t>
      </w:r>
      <w:ins w:id="188" w:author="authors" w:date="2022-12-15T13:45:00Z">
        <w:r w:rsidRPr="00D03349">
          <w:rPr>
            <w:rFonts w:asciiTheme="minorHAnsi" w:hAnsiTheme="minorHAnsi" w:cstheme="minorHAnsi"/>
            <w:i/>
            <w:sz w:val="22"/>
            <w:lang w:val="en-GB"/>
          </w:rPr>
          <w:t xml:space="preserve">variables </w:t>
        </w:r>
      </w:ins>
      <w:r w:rsidRPr="00D03349">
        <w:rPr>
          <w:rFonts w:asciiTheme="minorHAnsi" w:hAnsiTheme="minorHAnsi" w:cstheme="minorHAnsi"/>
          <w:i/>
          <w:sz w:val="22"/>
          <w:lang w:val="en-GB"/>
        </w:rPr>
        <w:t>and distance vary across spatial scales.</w:t>
      </w:r>
      <w:r w:rsidRPr="00D03349">
        <w:rPr>
          <w:rFonts w:asciiTheme="minorHAnsi" w:hAnsiTheme="minorHAnsi" w:cstheme="minorHAnsi"/>
          <w:sz w:val="22"/>
          <w:lang w:val="en-GB"/>
        </w:rPr>
        <w:t xml:space="preserve"> </w:t>
      </w:r>
      <w:ins w:id="189" w:author="authors" w:date="2022-12-15T13:45:00Z">
        <w:r w:rsidRPr="00D03349">
          <w:rPr>
            <w:rFonts w:asciiTheme="minorHAnsi" w:hAnsiTheme="minorHAnsi" w:cstheme="minorHAnsi"/>
            <w:sz w:val="22"/>
            <w:lang w:val="en-GB"/>
          </w:rPr>
          <w:t>T</w:t>
        </w:r>
        <w:r w:rsidR="00B051C7" w:rsidRPr="00D03349">
          <w:rPr>
            <w:rFonts w:asciiTheme="minorHAnsi" w:hAnsiTheme="minorHAnsi" w:cstheme="minorHAnsi"/>
            <w:sz w:val="22"/>
            <w:lang w:val="en-GB"/>
          </w:rPr>
          <w:t>o</w:t>
        </w:r>
      </w:ins>
      <w:r w:rsidR="00B051C7" w:rsidRPr="00D03349">
        <w:rPr>
          <w:rFonts w:asciiTheme="minorHAnsi" w:hAnsiTheme="minorHAnsi" w:cstheme="minorHAnsi"/>
          <w:sz w:val="22"/>
          <w:lang w:val="en-GB"/>
        </w:rPr>
        <w:t xml:space="preserve"> assess the scale dependenc</w:t>
      </w:r>
      <w:r w:rsidR="00136298" w:rsidRPr="00D03349">
        <w:rPr>
          <w:rFonts w:asciiTheme="minorHAnsi" w:hAnsiTheme="minorHAnsi" w:cstheme="minorHAnsi"/>
          <w:sz w:val="22"/>
          <w:lang w:val="en-GB"/>
        </w:rPr>
        <w:t>y</w:t>
      </w:r>
      <w:r w:rsidR="00B051C7" w:rsidRPr="00D03349">
        <w:rPr>
          <w:rFonts w:asciiTheme="minorHAnsi" w:hAnsiTheme="minorHAnsi" w:cstheme="minorHAnsi"/>
          <w:sz w:val="22"/>
          <w:lang w:val="en-GB"/>
        </w:rPr>
        <w:t xml:space="preserve"> of </w:t>
      </w:r>
      <w:r w:rsidR="00136298" w:rsidRPr="00D03349">
        <w:rPr>
          <w:rFonts w:asciiTheme="minorHAnsi" w:hAnsiTheme="minorHAnsi" w:cstheme="minorHAnsi"/>
          <w:sz w:val="22"/>
          <w:lang w:val="en-GB"/>
        </w:rPr>
        <w:t xml:space="preserve">these </w:t>
      </w:r>
      <w:r w:rsidR="00B051C7" w:rsidRPr="00D03349">
        <w:rPr>
          <w:rFonts w:asciiTheme="minorHAnsi" w:hAnsiTheme="minorHAnsi" w:cstheme="minorHAnsi"/>
          <w:sz w:val="22"/>
          <w:lang w:val="en-GB"/>
        </w:rPr>
        <w:t xml:space="preserve">relationships </w:t>
      </w:r>
      <w:r w:rsidR="00F63E56" w:rsidRPr="00D03349">
        <w:rPr>
          <w:rFonts w:asciiTheme="minorHAnsi" w:hAnsiTheme="minorHAnsi" w:cstheme="minorHAnsi"/>
          <w:sz w:val="22"/>
          <w:lang w:val="en-GB"/>
        </w:rPr>
        <w:t xml:space="preserve">and of the importance of </w:t>
      </w:r>
      <w:r w:rsidR="00B051C7" w:rsidRPr="00D03349">
        <w:rPr>
          <w:rFonts w:asciiTheme="minorHAnsi" w:hAnsiTheme="minorHAnsi" w:cstheme="minorHAnsi"/>
          <w:sz w:val="22"/>
          <w:lang w:val="en-GB"/>
        </w:rPr>
        <w:t xml:space="preserve">environmental </w:t>
      </w:r>
      <w:ins w:id="190" w:author="authors" w:date="2022-12-15T13:45:00Z">
        <w:r w:rsidR="00BC68C7" w:rsidRPr="00D03349">
          <w:rPr>
            <w:rFonts w:asciiTheme="minorHAnsi" w:hAnsiTheme="minorHAnsi" w:cstheme="minorHAnsi"/>
            <w:sz w:val="22"/>
            <w:lang w:val="en-GB"/>
          </w:rPr>
          <w:t>dissimilarity</w:t>
        </w:r>
      </w:ins>
      <w:r w:rsidR="00BC68C7" w:rsidRPr="00D03349">
        <w:rPr>
          <w:rFonts w:asciiTheme="minorHAnsi" w:hAnsiTheme="minorHAnsi" w:cstheme="minorHAnsi"/>
          <w:sz w:val="22"/>
          <w:lang w:val="en-GB"/>
        </w:rPr>
        <w:t xml:space="preserve"> </w:t>
      </w:r>
      <w:r w:rsidR="00B051C7" w:rsidRPr="00D03349">
        <w:rPr>
          <w:rFonts w:asciiTheme="minorHAnsi" w:hAnsiTheme="minorHAnsi" w:cstheme="minorHAnsi"/>
          <w:sz w:val="22"/>
          <w:lang w:val="en-GB"/>
        </w:rPr>
        <w:t xml:space="preserve">and </w:t>
      </w:r>
      <w:ins w:id="191" w:author="authors" w:date="2022-12-15T13:45:00Z">
        <w:r w:rsidR="00BC68C7" w:rsidRPr="00D03349">
          <w:rPr>
            <w:rFonts w:asciiTheme="minorHAnsi" w:hAnsiTheme="minorHAnsi" w:cstheme="minorHAnsi"/>
            <w:sz w:val="22"/>
            <w:lang w:val="en-GB"/>
          </w:rPr>
          <w:t>distance</w:t>
        </w:r>
      </w:ins>
      <w:r w:rsidR="00BC68C7" w:rsidRPr="00D03349">
        <w:rPr>
          <w:rFonts w:asciiTheme="minorHAnsi" w:hAnsiTheme="minorHAnsi" w:cstheme="minorHAnsi"/>
          <w:sz w:val="22"/>
          <w:lang w:val="en-GB"/>
        </w:rPr>
        <w:t xml:space="preserve"> </w:t>
      </w:r>
      <w:r w:rsidR="00AE2F14" w:rsidRPr="00D03349">
        <w:rPr>
          <w:rFonts w:asciiTheme="minorHAnsi" w:hAnsiTheme="minorHAnsi" w:cstheme="minorHAnsi"/>
          <w:sz w:val="22"/>
          <w:lang w:val="en-GB"/>
        </w:rPr>
        <w:t>on</w:t>
      </w:r>
      <w:ins w:id="192" w:author="authors" w:date="2022-12-15T13:45:00Z">
        <w:r w:rsidR="00AE2F14" w:rsidRPr="00D03349">
          <w:rPr>
            <w:rFonts w:asciiTheme="minorHAnsi" w:hAnsiTheme="minorHAnsi" w:cstheme="minorHAnsi"/>
            <w:sz w:val="22"/>
            <w:lang w:val="en-GB"/>
          </w:rPr>
          <w:t xml:space="preserve"> </w:t>
        </w:r>
        <w:r w:rsidR="00816B17" w:rsidRPr="00D03349">
          <w:rPr>
            <w:rFonts w:asciiTheme="minorHAnsi" w:hAnsiTheme="minorHAnsi" w:cstheme="minorHAnsi"/>
            <w:sz w:val="22"/>
            <w:lang w:val="en-GB"/>
          </w:rPr>
          <w:t>bacterial</w:t>
        </w:r>
      </w:ins>
      <w:r w:rsidR="00816B17" w:rsidRPr="00D03349">
        <w:rPr>
          <w:rFonts w:asciiTheme="minorHAnsi" w:hAnsiTheme="minorHAnsi" w:cstheme="minorHAnsi"/>
          <w:sz w:val="22"/>
          <w:lang w:val="en-GB"/>
        </w:rPr>
        <w:t xml:space="preserve"> </w:t>
      </w:r>
      <w:r w:rsidR="00AE2F14" w:rsidRPr="00D03349">
        <w:rPr>
          <w:rFonts w:asciiTheme="minorHAnsi" w:hAnsiTheme="minorHAnsi" w:cstheme="minorHAnsi"/>
          <w:sz w:val="22"/>
          <w:lang w:val="en-GB"/>
        </w:rPr>
        <w:t>taxonomic and functional dissimilarities</w:t>
      </w:r>
      <w:r w:rsidR="00B051C7" w:rsidRPr="00D03349">
        <w:rPr>
          <w:rFonts w:asciiTheme="minorHAnsi" w:hAnsiTheme="minorHAnsi" w:cstheme="minorHAnsi"/>
          <w:sz w:val="22"/>
          <w:lang w:val="en-GB"/>
        </w:rPr>
        <w:t xml:space="preserve">, we divided all pairs of </w:t>
      </w:r>
      <w:ins w:id="193" w:author="authors" w:date="2022-12-15T13:45:00Z">
        <w:r w:rsidR="00BC68C7" w:rsidRPr="00D03349">
          <w:rPr>
            <w:rFonts w:asciiTheme="minorHAnsi" w:hAnsiTheme="minorHAnsi" w:cstheme="minorHAnsi"/>
            <w:sz w:val="22"/>
            <w:lang w:val="en-GB"/>
          </w:rPr>
          <w:t>88</w:t>
        </w:r>
      </w:ins>
      <w:r w:rsidR="00B051C7" w:rsidRPr="00D03349">
        <w:rPr>
          <w:rFonts w:asciiTheme="minorHAnsi" w:hAnsiTheme="minorHAnsi" w:cstheme="minorHAnsi"/>
          <w:sz w:val="22"/>
          <w:lang w:val="en-GB"/>
        </w:rPr>
        <w:t xml:space="preserve"> plots </w:t>
      </w:r>
      <w:r w:rsidR="00123C7A" w:rsidRPr="00D03349">
        <w:rPr>
          <w:rFonts w:asciiTheme="minorHAnsi" w:hAnsiTheme="minorHAnsi" w:cstheme="minorHAnsi"/>
          <w:sz w:val="22"/>
          <w:lang w:val="en-GB"/>
        </w:rPr>
        <w:t>in</w:t>
      </w:r>
      <w:r w:rsidR="00B051C7" w:rsidRPr="00D03349">
        <w:rPr>
          <w:rFonts w:asciiTheme="minorHAnsi" w:hAnsiTheme="minorHAnsi" w:cstheme="minorHAnsi"/>
          <w:sz w:val="22"/>
          <w:lang w:val="en-GB"/>
        </w:rPr>
        <w:t xml:space="preserve">to three equal sized groups based on the </w:t>
      </w:r>
      <w:r w:rsidR="007105FA" w:rsidRPr="00D03349">
        <w:rPr>
          <w:rFonts w:asciiTheme="minorHAnsi" w:hAnsiTheme="minorHAnsi" w:cstheme="minorHAnsi"/>
          <w:sz w:val="22"/>
          <w:lang w:val="en-GB"/>
        </w:rPr>
        <w:t xml:space="preserve">geographic </w:t>
      </w:r>
      <w:r w:rsidR="00B051C7" w:rsidRPr="00D03349">
        <w:rPr>
          <w:rFonts w:asciiTheme="minorHAnsi" w:hAnsiTheme="minorHAnsi" w:cstheme="minorHAnsi"/>
          <w:sz w:val="22"/>
          <w:lang w:val="en-GB"/>
        </w:rPr>
        <w:t>distances among the plots (</w:t>
      </w:r>
      <w:r w:rsidR="00123C7A" w:rsidRPr="00D03349">
        <w:rPr>
          <w:rFonts w:asciiTheme="minorHAnsi" w:hAnsiTheme="minorHAnsi" w:cstheme="minorHAnsi"/>
          <w:sz w:val="22"/>
          <w:lang w:val="en-GB"/>
        </w:rPr>
        <w:t>i.e.</w:t>
      </w:r>
      <w:r w:rsidR="00B051C7" w:rsidRPr="00D03349">
        <w:rPr>
          <w:rFonts w:asciiTheme="minorHAnsi" w:hAnsiTheme="minorHAnsi" w:cstheme="minorHAnsi"/>
          <w:sz w:val="22"/>
          <w:lang w:val="en-GB"/>
        </w:rPr>
        <w:t xml:space="preserve"> </w:t>
      </w:r>
      <w:r w:rsidR="00123C7A" w:rsidRPr="00D03349">
        <w:rPr>
          <w:rFonts w:asciiTheme="minorHAnsi" w:hAnsiTheme="minorHAnsi" w:cstheme="minorHAnsi"/>
          <w:sz w:val="22"/>
          <w:lang w:val="en-GB"/>
        </w:rPr>
        <w:t xml:space="preserve">three </w:t>
      </w:r>
      <w:r w:rsidR="00B051C7" w:rsidRPr="00D03349">
        <w:rPr>
          <w:rFonts w:asciiTheme="minorHAnsi" w:hAnsiTheme="minorHAnsi" w:cstheme="minorHAnsi"/>
          <w:sz w:val="22"/>
          <w:lang w:val="en-GB"/>
        </w:rPr>
        <w:t>groups</w:t>
      </w:r>
      <w:r w:rsidR="009F1C14" w:rsidRPr="00D03349">
        <w:rPr>
          <w:rFonts w:asciiTheme="minorHAnsi" w:hAnsiTheme="minorHAnsi" w:cstheme="minorHAnsi"/>
          <w:sz w:val="22"/>
          <w:lang w:val="en-GB"/>
        </w:rPr>
        <w:t xml:space="preserve"> </w:t>
      </w:r>
      <w:r w:rsidR="00B23670" w:rsidRPr="00D03349">
        <w:rPr>
          <w:rFonts w:asciiTheme="minorHAnsi" w:hAnsiTheme="minorHAnsi" w:cstheme="minorHAnsi"/>
          <w:sz w:val="22"/>
          <w:lang w:val="en-GB"/>
        </w:rPr>
        <w:t>corresponding to</w:t>
      </w:r>
      <w:r w:rsidR="00214E61" w:rsidRPr="00D03349">
        <w:rPr>
          <w:rFonts w:asciiTheme="minorHAnsi" w:hAnsiTheme="minorHAnsi" w:cstheme="minorHAnsi"/>
          <w:sz w:val="22"/>
          <w:lang w:val="en-GB"/>
        </w:rPr>
        <w:t xml:space="preserve"> </w:t>
      </w:r>
      <w:r w:rsidR="009F1C14" w:rsidRPr="00D03349">
        <w:rPr>
          <w:rFonts w:asciiTheme="minorHAnsi" w:hAnsiTheme="minorHAnsi" w:cstheme="minorHAnsi"/>
          <w:sz w:val="22"/>
          <w:lang w:val="en-GB"/>
        </w:rPr>
        <w:t>short, m</w:t>
      </w:r>
      <w:r w:rsidR="00237972" w:rsidRPr="00D03349">
        <w:rPr>
          <w:rFonts w:asciiTheme="minorHAnsi" w:hAnsiTheme="minorHAnsi" w:cstheme="minorHAnsi"/>
          <w:sz w:val="22"/>
          <w:lang w:val="en-GB"/>
        </w:rPr>
        <w:t>edium</w:t>
      </w:r>
      <w:r w:rsidR="009F1C14" w:rsidRPr="00D03349">
        <w:rPr>
          <w:rFonts w:asciiTheme="minorHAnsi" w:hAnsiTheme="minorHAnsi" w:cstheme="minorHAnsi"/>
          <w:sz w:val="22"/>
          <w:lang w:val="en-GB"/>
        </w:rPr>
        <w:t xml:space="preserve"> and long </w:t>
      </w:r>
      <w:r w:rsidR="00B23670" w:rsidRPr="00D03349">
        <w:rPr>
          <w:rFonts w:asciiTheme="minorHAnsi" w:hAnsiTheme="minorHAnsi" w:cstheme="minorHAnsi"/>
          <w:sz w:val="22"/>
          <w:lang w:val="en-GB"/>
        </w:rPr>
        <w:t>distances</w:t>
      </w:r>
      <w:r w:rsidR="00B051C7" w:rsidRPr="00D03349">
        <w:rPr>
          <w:rFonts w:asciiTheme="minorHAnsi" w:hAnsiTheme="minorHAnsi" w:cstheme="minorHAnsi"/>
          <w:sz w:val="22"/>
          <w:lang w:val="en-GB"/>
        </w:rPr>
        <w:t xml:space="preserve"> </w:t>
      </w:r>
      <w:r w:rsidR="00123C7A" w:rsidRPr="00D03349">
        <w:rPr>
          <w:rFonts w:asciiTheme="minorHAnsi" w:hAnsiTheme="minorHAnsi" w:cstheme="minorHAnsi"/>
          <w:sz w:val="22"/>
          <w:lang w:val="en-GB"/>
        </w:rPr>
        <w:t xml:space="preserve">between plots, namely </w:t>
      </w:r>
      <w:r w:rsidR="00B051C7" w:rsidRPr="00D03349">
        <w:rPr>
          <w:rFonts w:asciiTheme="minorHAnsi" w:hAnsiTheme="minorHAnsi" w:cstheme="minorHAnsi"/>
          <w:sz w:val="22"/>
          <w:lang w:val="en-GB"/>
        </w:rPr>
        <w:t>20</w:t>
      </w:r>
      <w:r w:rsidR="00F63E56" w:rsidRPr="00D03349">
        <w:rPr>
          <w:rFonts w:asciiTheme="minorHAnsi" w:hAnsiTheme="minorHAnsi" w:cstheme="minorHAnsi"/>
          <w:sz w:val="22"/>
          <w:lang w:val="en-GB"/>
        </w:rPr>
        <w:t xml:space="preserve"> m</w:t>
      </w:r>
      <w:r w:rsidR="00AE2F14" w:rsidRPr="00D03349">
        <w:rPr>
          <w:rFonts w:asciiTheme="minorHAnsi" w:hAnsiTheme="minorHAnsi" w:cstheme="minorHAnsi"/>
          <w:sz w:val="22"/>
          <w:lang w:val="en-GB"/>
        </w:rPr>
        <w:t xml:space="preserve"> </w:t>
      </w:r>
      <w:r w:rsidR="00123C7A" w:rsidRPr="00D03349">
        <w:rPr>
          <w:rFonts w:asciiTheme="minorHAnsi" w:hAnsiTheme="minorHAnsi" w:cstheme="minorHAnsi"/>
          <w:sz w:val="22"/>
          <w:lang w:val="en-GB"/>
        </w:rPr>
        <w:t xml:space="preserve">to </w:t>
      </w:r>
      <w:ins w:id="194" w:author="authors" w:date="2022-12-15T13:45:00Z">
        <w:r w:rsidR="004B7845" w:rsidRPr="00D03349">
          <w:rPr>
            <w:rFonts w:asciiTheme="minorHAnsi" w:hAnsiTheme="minorHAnsi" w:cstheme="minorHAnsi"/>
            <w:sz w:val="22"/>
            <w:lang w:val="en-GB"/>
          </w:rPr>
          <w:t>33</w:t>
        </w:r>
        <w:r w:rsidR="00D90FC9" w:rsidRPr="00D03349">
          <w:rPr>
            <w:rFonts w:asciiTheme="minorHAnsi" w:hAnsiTheme="minorHAnsi" w:cstheme="minorHAnsi"/>
            <w:sz w:val="22"/>
            <w:lang w:val="en-GB"/>
          </w:rPr>
          <w:t>3</w:t>
        </w:r>
      </w:ins>
      <w:r w:rsidR="00B051C7" w:rsidRPr="00D03349">
        <w:rPr>
          <w:rFonts w:asciiTheme="minorHAnsi" w:hAnsiTheme="minorHAnsi" w:cstheme="minorHAnsi"/>
          <w:sz w:val="22"/>
          <w:lang w:val="en-GB"/>
        </w:rPr>
        <w:t xml:space="preserve"> </w:t>
      </w:r>
      <w:r w:rsidR="00F63E56" w:rsidRPr="00D03349">
        <w:rPr>
          <w:rFonts w:asciiTheme="minorHAnsi" w:hAnsiTheme="minorHAnsi" w:cstheme="minorHAnsi"/>
          <w:sz w:val="22"/>
          <w:lang w:val="en-GB"/>
        </w:rPr>
        <w:t>k</w:t>
      </w:r>
      <w:r w:rsidR="00B051C7" w:rsidRPr="00D03349">
        <w:rPr>
          <w:rFonts w:asciiTheme="minorHAnsi" w:hAnsiTheme="minorHAnsi" w:cstheme="minorHAnsi"/>
          <w:sz w:val="22"/>
          <w:lang w:val="en-GB"/>
        </w:rPr>
        <w:t>m,</w:t>
      </w:r>
      <w:r w:rsidR="009F1C14" w:rsidRPr="00D03349">
        <w:rPr>
          <w:rFonts w:asciiTheme="minorHAnsi" w:hAnsiTheme="minorHAnsi" w:cstheme="minorHAnsi"/>
          <w:sz w:val="22"/>
          <w:lang w:val="en-GB"/>
        </w:rPr>
        <w:t xml:space="preserve"> </w:t>
      </w:r>
      <w:ins w:id="195" w:author="authors" w:date="2022-12-15T13:45:00Z">
        <w:r w:rsidR="00D90FC9" w:rsidRPr="00D03349">
          <w:rPr>
            <w:rFonts w:asciiTheme="minorHAnsi" w:hAnsiTheme="minorHAnsi" w:cstheme="minorHAnsi"/>
            <w:sz w:val="22"/>
            <w:lang w:val="en-GB"/>
          </w:rPr>
          <w:t>333</w:t>
        </w:r>
      </w:ins>
      <w:r w:rsidR="00AE2F14" w:rsidRPr="00D03349">
        <w:rPr>
          <w:rFonts w:asciiTheme="minorHAnsi" w:hAnsiTheme="minorHAnsi" w:cstheme="minorHAnsi"/>
          <w:sz w:val="22"/>
          <w:lang w:val="en-GB"/>
        </w:rPr>
        <w:t xml:space="preserve"> </w:t>
      </w:r>
      <w:r w:rsidR="00123C7A" w:rsidRPr="00D03349">
        <w:rPr>
          <w:rFonts w:asciiTheme="minorHAnsi" w:hAnsiTheme="minorHAnsi" w:cstheme="minorHAnsi"/>
          <w:sz w:val="22"/>
          <w:lang w:val="en-GB"/>
        </w:rPr>
        <w:t xml:space="preserve">to </w:t>
      </w:r>
      <w:ins w:id="196" w:author="authors" w:date="2022-12-15T13:45:00Z">
        <w:r w:rsidR="00D90FC9" w:rsidRPr="00D03349">
          <w:rPr>
            <w:rFonts w:asciiTheme="minorHAnsi" w:hAnsiTheme="minorHAnsi" w:cstheme="minorHAnsi"/>
            <w:sz w:val="22"/>
            <w:lang w:val="en-GB"/>
          </w:rPr>
          <w:t>662</w:t>
        </w:r>
      </w:ins>
      <w:r w:rsidR="00B051C7" w:rsidRPr="00D03349">
        <w:rPr>
          <w:rFonts w:asciiTheme="minorHAnsi" w:hAnsiTheme="minorHAnsi" w:cstheme="minorHAnsi"/>
          <w:sz w:val="22"/>
          <w:lang w:val="en-GB"/>
        </w:rPr>
        <w:t xml:space="preserve"> </w:t>
      </w:r>
      <w:r w:rsidR="00F63E56" w:rsidRPr="00D03349">
        <w:rPr>
          <w:rFonts w:asciiTheme="minorHAnsi" w:hAnsiTheme="minorHAnsi" w:cstheme="minorHAnsi"/>
          <w:sz w:val="22"/>
          <w:lang w:val="en-GB"/>
        </w:rPr>
        <w:t>k</w:t>
      </w:r>
      <w:r w:rsidR="00B051C7" w:rsidRPr="00D03349">
        <w:rPr>
          <w:rFonts w:asciiTheme="minorHAnsi" w:hAnsiTheme="minorHAnsi" w:cstheme="minorHAnsi"/>
          <w:sz w:val="22"/>
          <w:lang w:val="en-GB"/>
        </w:rPr>
        <w:t xml:space="preserve">m and </w:t>
      </w:r>
      <w:ins w:id="197" w:author="authors" w:date="2022-12-15T13:45:00Z">
        <w:r w:rsidR="00D90FC9" w:rsidRPr="00D03349">
          <w:rPr>
            <w:rFonts w:asciiTheme="minorHAnsi" w:hAnsiTheme="minorHAnsi" w:cstheme="minorHAnsi"/>
            <w:sz w:val="22"/>
            <w:lang w:val="en-GB"/>
          </w:rPr>
          <w:t>662</w:t>
        </w:r>
      </w:ins>
      <w:r w:rsidR="00AE2F14" w:rsidRPr="00D03349">
        <w:rPr>
          <w:rFonts w:asciiTheme="minorHAnsi" w:hAnsiTheme="minorHAnsi" w:cstheme="minorHAnsi"/>
          <w:sz w:val="22"/>
          <w:lang w:val="en-GB"/>
        </w:rPr>
        <w:t xml:space="preserve"> </w:t>
      </w:r>
      <w:r w:rsidR="00123C7A" w:rsidRPr="00D03349">
        <w:rPr>
          <w:rFonts w:asciiTheme="minorHAnsi" w:hAnsiTheme="minorHAnsi" w:cstheme="minorHAnsi"/>
          <w:sz w:val="22"/>
          <w:lang w:val="en-GB"/>
        </w:rPr>
        <w:t xml:space="preserve">to </w:t>
      </w:r>
      <w:r w:rsidR="00B051C7" w:rsidRPr="00D03349">
        <w:rPr>
          <w:rFonts w:asciiTheme="minorHAnsi" w:hAnsiTheme="minorHAnsi" w:cstheme="minorHAnsi"/>
          <w:sz w:val="22"/>
          <w:lang w:val="en-GB"/>
        </w:rPr>
        <w:t>1</w:t>
      </w:r>
      <w:r w:rsidR="000A503B" w:rsidRPr="00D03349">
        <w:rPr>
          <w:rFonts w:asciiTheme="minorHAnsi" w:hAnsiTheme="minorHAnsi" w:cstheme="minorHAnsi"/>
          <w:sz w:val="22"/>
          <w:lang w:val="en-GB"/>
        </w:rPr>
        <w:t xml:space="preserve"> </w:t>
      </w:r>
      <w:r w:rsidR="00B051C7" w:rsidRPr="00D03349">
        <w:rPr>
          <w:rFonts w:asciiTheme="minorHAnsi" w:hAnsiTheme="minorHAnsi" w:cstheme="minorHAnsi"/>
          <w:sz w:val="22"/>
          <w:lang w:val="en-GB"/>
        </w:rPr>
        <w:t xml:space="preserve">545 </w:t>
      </w:r>
      <w:r w:rsidR="00F63E56" w:rsidRPr="00D03349">
        <w:rPr>
          <w:rFonts w:asciiTheme="minorHAnsi" w:hAnsiTheme="minorHAnsi" w:cstheme="minorHAnsi"/>
          <w:sz w:val="22"/>
          <w:lang w:val="en-GB"/>
        </w:rPr>
        <w:t>k</w:t>
      </w:r>
      <w:r w:rsidR="00B051C7" w:rsidRPr="00D03349">
        <w:rPr>
          <w:rFonts w:asciiTheme="minorHAnsi" w:hAnsiTheme="minorHAnsi" w:cstheme="minorHAnsi"/>
          <w:sz w:val="22"/>
          <w:lang w:val="en-GB"/>
        </w:rPr>
        <w:t>m</w:t>
      </w:r>
      <w:r w:rsidR="009F1C14" w:rsidRPr="00D03349">
        <w:rPr>
          <w:rFonts w:asciiTheme="minorHAnsi" w:hAnsiTheme="minorHAnsi" w:cstheme="minorHAnsi"/>
          <w:sz w:val="22"/>
          <w:lang w:val="en-GB"/>
        </w:rPr>
        <w:t>, respectively</w:t>
      </w:r>
      <w:r w:rsidR="00B051C7" w:rsidRPr="00D03349">
        <w:rPr>
          <w:rFonts w:asciiTheme="minorHAnsi" w:hAnsiTheme="minorHAnsi" w:cstheme="minorHAnsi"/>
          <w:sz w:val="22"/>
          <w:lang w:val="en-GB"/>
        </w:rPr>
        <w:t xml:space="preserve">). </w:t>
      </w:r>
      <w:r w:rsidR="00F61B49" w:rsidRPr="00D03349">
        <w:rPr>
          <w:rFonts w:asciiTheme="minorHAnsi" w:hAnsiTheme="minorHAnsi" w:cstheme="minorHAnsi"/>
          <w:sz w:val="22"/>
          <w:lang w:val="en-GB"/>
        </w:rPr>
        <w:t xml:space="preserve">For each group, </w:t>
      </w:r>
      <w:r w:rsidR="00214E61" w:rsidRPr="00D03349">
        <w:rPr>
          <w:rFonts w:asciiTheme="minorHAnsi" w:hAnsiTheme="minorHAnsi" w:cstheme="minorHAnsi"/>
          <w:sz w:val="22"/>
          <w:lang w:val="en-GB"/>
        </w:rPr>
        <w:t xml:space="preserve">correlation tests and </w:t>
      </w:r>
      <w:r w:rsidR="00123C7A" w:rsidRPr="00D03349">
        <w:rPr>
          <w:rFonts w:asciiTheme="minorHAnsi" w:hAnsiTheme="minorHAnsi" w:cstheme="minorHAnsi"/>
          <w:sz w:val="22"/>
          <w:lang w:val="en-GB"/>
        </w:rPr>
        <w:t xml:space="preserve">the </w:t>
      </w:r>
      <w:r w:rsidR="00F61B49" w:rsidRPr="00D03349">
        <w:rPr>
          <w:rFonts w:asciiTheme="minorHAnsi" w:hAnsiTheme="minorHAnsi" w:cstheme="minorHAnsi"/>
          <w:sz w:val="22"/>
          <w:lang w:val="en-GB"/>
        </w:rPr>
        <w:t>GDM modelling of taxonomic and functional dissimilarity</w:t>
      </w:r>
      <w:r w:rsidR="00123C7A" w:rsidRPr="00D03349">
        <w:rPr>
          <w:rFonts w:asciiTheme="minorHAnsi" w:hAnsiTheme="minorHAnsi" w:cstheme="minorHAnsi"/>
          <w:sz w:val="22"/>
          <w:lang w:val="en-GB"/>
        </w:rPr>
        <w:t xml:space="preserve"> was repeated</w:t>
      </w:r>
      <w:r w:rsidR="00F61B49" w:rsidRPr="00D03349">
        <w:rPr>
          <w:rFonts w:asciiTheme="minorHAnsi" w:hAnsiTheme="minorHAnsi" w:cstheme="minorHAnsi"/>
          <w:sz w:val="22"/>
          <w:lang w:val="en-GB"/>
        </w:rPr>
        <w:t>.</w:t>
      </w:r>
    </w:p>
    <w:p w14:paraId="7886C95A" w14:textId="77777777" w:rsidR="00AF1486" w:rsidRPr="00D03349" w:rsidRDefault="00AF1486" w:rsidP="00AF1539">
      <w:pPr>
        <w:spacing w:line="480" w:lineRule="auto"/>
        <w:contextualSpacing/>
        <w:jc w:val="left"/>
        <w:rPr>
          <w:rFonts w:asciiTheme="minorHAnsi" w:hAnsiTheme="minorHAnsi" w:cstheme="minorHAnsi"/>
          <w:sz w:val="22"/>
          <w:lang w:val="en-GB"/>
        </w:rPr>
      </w:pPr>
    </w:p>
    <w:p w14:paraId="17CFF6F0" w14:textId="5D77BB70" w:rsidR="0031536A" w:rsidRPr="00D03349" w:rsidRDefault="006D4BEE" w:rsidP="00AF1539">
      <w:pPr>
        <w:tabs>
          <w:tab w:val="left" w:pos="2940"/>
        </w:tabs>
        <w:spacing w:line="480" w:lineRule="auto"/>
        <w:contextualSpacing/>
        <w:jc w:val="left"/>
        <w:rPr>
          <w:rFonts w:asciiTheme="minorHAnsi" w:hAnsiTheme="minorHAnsi" w:cstheme="minorHAnsi"/>
          <w:b/>
          <w:sz w:val="22"/>
          <w:lang w:val="en-GB"/>
        </w:rPr>
      </w:pPr>
      <w:r w:rsidRPr="00D03349">
        <w:rPr>
          <w:rFonts w:asciiTheme="minorHAnsi" w:hAnsiTheme="minorHAnsi" w:cstheme="minorHAnsi"/>
          <w:b/>
          <w:sz w:val="22"/>
          <w:lang w:val="en-GB"/>
        </w:rPr>
        <w:t>Result</w:t>
      </w:r>
      <w:r w:rsidR="002735E0" w:rsidRPr="00D03349">
        <w:rPr>
          <w:rFonts w:asciiTheme="minorHAnsi" w:hAnsiTheme="minorHAnsi" w:cstheme="minorHAnsi"/>
          <w:b/>
          <w:sz w:val="22"/>
          <w:lang w:val="en-GB"/>
        </w:rPr>
        <w:t>s</w:t>
      </w:r>
    </w:p>
    <w:p w14:paraId="43C4EFDE" w14:textId="1EFB3087" w:rsidR="00882191" w:rsidRPr="00D03349" w:rsidRDefault="00882191" w:rsidP="00AF1539">
      <w:pPr>
        <w:tabs>
          <w:tab w:val="left" w:pos="2940"/>
        </w:tabs>
        <w:spacing w:line="480" w:lineRule="auto"/>
        <w:contextualSpacing/>
        <w:jc w:val="left"/>
        <w:rPr>
          <w:rFonts w:asciiTheme="minorHAnsi" w:hAnsiTheme="minorHAnsi" w:cstheme="minorHAnsi"/>
          <w:sz w:val="22"/>
          <w:lang w:val="en-GB"/>
        </w:rPr>
      </w:pPr>
    </w:p>
    <w:p w14:paraId="7532F48E" w14:textId="32C00999" w:rsidR="00FE7547" w:rsidRPr="00D03349" w:rsidRDefault="00FE7547" w:rsidP="00AF1539">
      <w:pPr>
        <w:tabs>
          <w:tab w:val="left" w:pos="4590"/>
        </w:tabs>
        <w:spacing w:line="480" w:lineRule="auto"/>
        <w:contextualSpacing/>
        <w:jc w:val="left"/>
        <w:rPr>
          <w:rFonts w:asciiTheme="minorHAnsi" w:hAnsiTheme="minorHAnsi" w:cstheme="minorHAnsi"/>
          <w:i/>
          <w:sz w:val="22"/>
          <w:lang w:val="en-GB"/>
        </w:rPr>
      </w:pPr>
      <w:r w:rsidRPr="00D03349">
        <w:rPr>
          <w:rFonts w:asciiTheme="minorHAnsi" w:hAnsiTheme="minorHAnsi" w:cstheme="minorHAnsi"/>
          <w:i/>
          <w:sz w:val="22"/>
          <w:lang w:val="en-GB"/>
        </w:rPr>
        <w:t>Relati</w:t>
      </w:r>
      <w:r w:rsidR="004D6D00" w:rsidRPr="00D03349">
        <w:rPr>
          <w:rFonts w:asciiTheme="minorHAnsi" w:hAnsiTheme="minorHAnsi" w:cstheme="minorHAnsi"/>
          <w:i/>
          <w:sz w:val="22"/>
          <w:lang w:val="en-GB"/>
        </w:rPr>
        <w:t xml:space="preserve">onships </w:t>
      </w:r>
      <w:r w:rsidR="002A2FBF" w:rsidRPr="00D03349">
        <w:rPr>
          <w:rFonts w:asciiTheme="minorHAnsi" w:hAnsiTheme="minorHAnsi" w:cstheme="minorHAnsi"/>
          <w:i/>
          <w:sz w:val="22"/>
          <w:lang w:val="en-GB"/>
        </w:rPr>
        <w:t xml:space="preserve">among </w:t>
      </w:r>
      <w:r w:rsidR="004D6D00" w:rsidRPr="00D03349">
        <w:rPr>
          <w:rFonts w:asciiTheme="minorHAnsi" w:hAnsiTheme="minorHAnsi" w:cstheme="minorHAnsi"/>
          <w:i/>
          <w:sz w:val="22"/>
          <w:lang w:val="en-GB"/>
        </w:rPr>
        <w:t xml:space="preserve">taxonomic, functional and </w:t>
      </w:r>
      <w:r w:rsidRPr="00D03349">
        <w:rPr>
          <w:rFonts w:asciiTheme="minorHAnsi" w:hAnsiTheme="minorHAnsi" w:cstheme="minorHAnsi"/>
          <w:i/>
          <w:sz w:val="22"/>
          <w:lang w:val="en-GB"/>
        </w:rPr>
        <w:t xml:space="preserve">environmental </w:t>
      </w:r>
      <w:r w:rsidR="004D6D00" w:rsidRPr="00D03349">
        <w:rPr>
          <w:rFonts w:asciiTheme="minorHAnsi" w:hAnsiTheme="minorHAnsi" w:cstheme="minorHAnsi"/>
          <w:i/>
          <w:sz w:val="22"/>
          <w:lang w:val="en-GB"/>
        </w:rPr>
        <w:t>dissimilarities</w:t>
      </w:r>
      <w:r w:rsidR="002A2FBF" w:rsidRPr="00D03349">
        <w:rPr>
          <w:rFonts w:asciiTheme="minorHAnsi" w:hAnsiTheme="minorHAnsi" w:cstheme="minorHAnsi"/>
          <w:i/>
          <w:sz w:val="22"/>
          <w:lang w:val="en-GB"/>
        </w:rPr>
        <w:t xml:space="preserve"> and distance</w:t>
      </w:r>
    </w:p>
    <w:p w14:paraId="7D3BECE9" w14:textId="103AD2DE" w:rsidR="00D5046A" w:rsidRPr="00D03349" w:rsidRDefault="006D4BEE" w:rsidP="00AF1539">
      <w:pPr>
        <w:spacing w:line="480" w:lineRule="auto"/>
        <w:contextualSpacing/>
        <w:jc w:val="left"/>
        <w:rPr>
          <w:rFonts w:asciiTheme="minorHAnsi" w:hAnsiTheme="minorHAnsi" w:cstheme="minorHAnsi"/>
          <w:sz w:val="22"/>
          <w:lang w:val="en-GB"/>
        </w:rPr>
      </w:pPr>
      <w:r w:rsidRPr="00D03349">
        <w:rPr>
          <w:rFonts w:asciiTheme="minorHAnsi" w:hAnsiTheme="minorHAnsi" w:cstheme="minorHAnsi"/>
          <w:sz w:val="22"/>
          <w:lang w:val="en-GB"/>
        </w:rPr>
        <w:t>M</w:t>
      </w:r>
      <w:r w:rsidR="001545E3" w:rsidRPr="00D03349">
        <w:rPr>
          <w:rFonts w:asciiTheme="minorHAnsi" w:hAnsiTheme="minorHAnsi" w:cstheme="minorHAnsi"/>
          <w:sz w:val="22"/>
          <w:lang w:val="en-GB"/>
        </w:rPr>
        <w:t>antel test</w:t>
      </w:r>
      <w:r w:rsidR="00A507EE" w:rsidRPr="00D03349">
        <w:rPr>
          <w:rFonts w:asciiTheme="minorHAnsi" w:hAnsiTheme="minorHAnsi" w:cstheme="minorHAnsi"/>
          <w:sz w:val="22"/>
          <w:lang w:val="en-GB"/>
        </w:rPr>
        <w:t>s</w:t>
      </w:r>
      <w:r w:rsidR="001545E3" w:rsidRPr="00D03349">
        <w:rPr>
          <w:rFonts w:asciiTheme="minorHAnsi" w:hAnsiTheme="minorHAnsi" w:cstheme="minorHAnsi"/>
          <w:sz w:val="22"/>
          <w:lang w:val="en-GB"/>
        </w:rPr>
        <w:t xml:space="preserve"> </w:t>
      </w:r>
      <w:r w:rsidR="00A507EE" w:rsidRPr="00D03349">
        <w:rPr>
          <w:rFonts w:asciiTheme="minorHAnsi" w:hAnsiTheme="minorHAnsi" w:cstheme="minorHAnsi"/>
          <w:sz w:val="22"/>
          <w:lang w:val="en-GB"/>
        </w:rPr>
        <w:t xml:space="preserve">performed on the </w:t>
      </w:r>
      <w:ins w:id="198" w:author="authors" w:date="2022-12-15T13:45:00Z">
        <w:r w:rsidR="00B605CF" w:rsidRPr="00D03349">
          <w:rPr>
            <w:rFonts w:asciiTheme="minorHAnsi" w:hAnsiTheme="minorHAnsi" w:cstheme="minorHAnsi"/>
            <w:sz w:val="22"/>
            <w:lang w:val="en-GB"/>
          </w:rPr>
          <w:t xml:space="preserve">core set of </w:t>
        </w:r>
        <w:r w:rsidR="00681AD4" w:rsidRPr="00D03349">
          <w:rPr>
            <w:rFonts w:asciiTheme="minorHAnsi" w:hAnsiTheme="minorHAnsi" w:cstheme="minorHAnsi"/>
            <w:sz w:val="22"/>
            <w:lang w:val="en-GB"/>
          </w:rPr>
          <w:t>88 plots</w:t>
        </w:r>
      </w:ins>
      <w:r w:rsidR="00A507EE" w:rsidRPr="00D03349">
        <w:rPr>
          <w:rFonts w:asciiTheme="minorHAnsi" w:hAnsiTheme="minorHAnsi" w:cstheme="minorHAnsi"/>
          <w:sz w:val="22"/>
          <w:lang w:val="en-GB"/>
        </w:rPr>
        <w:t xml:space="preserve"> </w:t>
      </w:r>
      <w:r w:rsidR="001545E3" w:rsidRPr="00D03349">
        <w:rPr>
          <w:rFonts w:asciiTheme="minorHAnsi" w:hAnsiTheme="minorHAnsi" w:cstheme="minorHAnsi"/>
          <w:sz w:val="22"/>
          <w:lang w:val="en-GB"/>
        </w:rPr>
        <w:t>show</w:t>
      </w:r>
      <w:r w:rsidR="00A507EE" w:rsidRPr="00D03349">
        <w:rPr>
          <w:rFonts w:asciiTheme="minorHAnsi" w:hAnsiTheme="minorHAnsi" w:cstheme="minorHAnsi"/>
          <w:sz w:val="22"/>
          <w:lang w:val="en-GB"/>
        </w:rPr>
        <w:t>ed</w:t>
      </w:r>
      <w:r w:rsidR="001545E3" w:rsidRPr="00D03349">
        <w:rPr>
          <w:rFonts w:asciiTheme="minorHAnsi" w:hAnsiTheme="minorHAnsi" w:cstheme="minorHAnsi"/>
          <w:sz w:val="22"/>
          <w:lang w:val="en-GB"/>
        </w:rPr>
        <w:t xml:space="preserve"> a </w:t>
      </w:r>
      <w:r w:rsidRPr="00D03349">
        <w:rPr>
          <w:rFonts w:asciiTheme="minorHAnsi" w:hAnsiTheme="minorHAnsi" w:cstheme="minorHAnsi"/>
          <w:sz w:val="22"/>
          <w:lang w:val="en-GB"/>
        </w:rPr>
        <w:t>positive correlation</w:t>
      </w:r>
      <w:r w:rsidR="00312535" w:rsidRPr="00D03349">
        <w:rPr>
          <w:rFonts w:asciiTheme="minorHAnsi" w:hAnsiTheme="minorHAnsi" w:cstheme="minorHAnsi"/>
          <w:sz w:val="22"/>
          <w:lang w:val="en-GB"/>
        </w:rPr>
        <w:t xml:space="preserve"> </w:t>
      </w:r>
      <w:r w:rsidR="00FD3C49" w:rsidRPr="00D03349">
        <w:rPr>
          <w:rFonts w:asciiTheme="minorHAnsi" w:hAnsiTheme="minorHAnsi" w:cstheme="minorHAnsi"/>
          <w:sz w:val="22"/>
          <w:lang w:val="en-GB"/>
        </w:rPr>
        <w:t>(r=</w:t>
      </w:r>
      <w:r w:rsidR="00312535" w:rsidRPr="00D03349">
        <w:rPr>
          <w:rFonts w:asciiTheme="minorHAnsi" w:hAnsiTheme="minorHAnsi" w:cstheme="minorHAnsi"/>
          <w:sz w:val="22"/>
          <w:lang w:val="en-GB"/>
        </w:rPr>
        <w:t>0.</w:t>
      </w:r>
      <w:ins w:id="199" w:author="authors" w:date="2022-12-15T13:45:00Z">
        <w:r w:rsidR="00312535" w:rsidRPr="00D03349">
          <w:rPr>
            <w:rFonts w:asciiTheme="minorHAnsi" w:hAnsiTheme="minorHAnsi" w:cstheme="minorHAnsi"/>
            <w:sz w:val="22"/>
            <w:lang w:val="en-GB"/>
          </w:rPr>
          <w:t>3</w:t>
        </w:r>
        <w:r w:rsidR="00FC3E0B" w:rsidRPr="00D03349">
          <w:rPr>
            <w:rFonts w:asciiTheme="minorHAnsi" w:hAnsiTheme="minorHAnsi" w:cstheme="minorHAnsi"/>
            <w:sz w:val="22"/>
            <w:lang w:val="en-GB"/>
          </w:rPr>
          <w:t>8</w:t>
        </w:r>
        <w:r w:rsidR="00527F61" w:rsidRPr="00D03349">
          <w:rPr>
            <w:rFonts w:asciiTheme="minorHAnsi" w:hAnsiTheme="minorHAnsi" w:cstheme="minorHAnsi"/>
            <w:sz w:val="22"/>
            <w:lang w:val="en-GB"/>
          </w:rPr>
          <w:t>, p</w:t>
        </w:r>
        <w:r w:rsidR="003748F0" w:rsidRPr="00D03349">
          <w:rPr>
            <w:rFonts w:asciiTheme="minorHAnsi" w:hAnsiTheme="minorHAnsi" w:cstheme="minorHAnsi"/>
            <w:sz w:val="22"/>
            <w:lang w:val="en-GB"/>
          </w:rPr>
          <w:t>&lt;0.001</w:t>
        </w:r>
      </w:ins>
      <w:r w:rsidR="00FD3C49" w:rsidRPr="00D03349">
        <w:rPr>
          <w:rFonts w:asciiTheme="minorHAnsi" w:hAnsiTheme="minorHAnsi" w:cstheme="minorHAnsi"/>
          <w:sz w:val="22"/>
          <w:lang w:val="en-GB"/>
        </w:rPr>
        <w:t>)</w:t>
      </w:r>
      <w:r w:rsidRPr="00D03349">
        <w:rPr>
          <w:rFonts w:asciiTheme="minorHAnsi" w:hAnsiTheme="minorHAnsi" w:cstheme="minorHAnsi"/>
          <w:sz w:val="22"/>
          <w:lang w:val="en-GB"/>
        </w:rPr>
        <w:t xml:space="preserve"> between </w:t>
      </w:r>
      <w:ins w:id="200" w:author="authors" w:date="2022-12-15T13:45:00Z">
        <w:r w:rsidR="00D2271B" w:rsidRPr="00D03349">
          <w:rPr>
            <w:rFonts w:asciiTheme="minorHAnsi" w:hAnsiTheme="minorHAnsi" w:cstheme="minorHAnsi"/>
            <w:sz w:val="22"/>
            <w:lang w:val="en-GB"/>
          </w:rPr>
          <w:t xml:space="preserve">bacterial </w:t>
        </w:r>
      </w:ins>
      <w:r w:rsidR="00857688" w:rsidRPr="00D03349">
        <w:rPr>
          <w:rFonts w:asciiTheme="minorHAnsi" w:hAnsiTheme="minorHAnsi" w:cstheme="minorHAnsi"/>
          <w:sz w:val="22"/>
          <w:lang w:val="en-GB"/>
        </w:rPr>
        <w:t>taxonomic and functional</w:t>
      </w:r>
      <w:r w:rsidR="00422194" w:rsidRPr="00D03349">
        <w:rPr>
          <w:rFonts w:asciiTheme="minorHAnsi" w:hAnsiTheme="minorHAnsi" w:cstheme="minorHAnsi"/>
          <w:sz w:val="22"/>
          <w:lang w:val="en-GB"/>
        </w:rPr>
        <w:t xml:space="preserve"> dis</w:t>
      </w:r>
      <w:r w:rsidR="00A507EE" w:rsidRPr="00D03349">
        <w:rPr>
          <w:rFonts w:asciiTheme="minorHAnsi" w:hAnsiTheme="minorHAnsi" w:cstheme="minorHAnsi"/>
          <w:sz w:val="22"/>
          <w:lang w:val="en-GB"/>
        </w:rPr>
        <w:t>similarities</w:t>
      </w:r>
      <w:r w:rsidR="001545E3" w:rsidRPr="00D03349">
        <w:rPr>
          <w:rFonts w:asciiTheme="minorHAnsi" w:hAnsiTheme="minorHAnsi" w:cstheme="minorHAnsi"/>
          <w:sz w:val="22"/>
          <w:lang w:val="en-GB"/>
        </w:rPr>
        <w:t xml:space="preserve"> (</w:t>
      </w:r>
      <w:r w:rsidR="00697DB4" w:rsidRPr="00D03349">
        <w:rPr>
          <w:rFonts w:asciiTheme="minorHAnsi" w:hAnsiTheme="minorHAnsi" w:cstheme="minorHAnsi"/>
          <w:sz w:val="22"/>
          <w:lang w:val="en-GB"/>
        </w:rPr>
        <w:t>Fig.</w:t>
      </w:r>
      <w:r w:rsidR="00FD3C49" w:rsidRPr="00D03349">
        <w:rPr>
          <w:rFonts w:asciiTheme="minorHAnsi" w:hAnsiTheme="minorHAnsi" w:cstheme="minorHAnsi"/>
          <w:sz w:val="22"/>
          <w:lang w:val="en-GB"/>
        </w:rPr>
        <w:t xml:space="preserve"> </w:t>
      </w:r>
      <w:r w:rsidR="00697DB4" w:rsidRPr="00D03349">
        <w:rPr>
          <w:rFonts w:asciiTheme="minorHAnsi" w:hAnsiTheme="minorHAnsi" w:cstheme="minorHAnsi"/>
          <w:sz w:val="22"/>
          <w:lang w:val="en-GB"/>
        </w:rPr>
        <w:t>2</w:t>
      </w:r>
      <w:r w:rsidRPr="00D03349">
        <w:rPr>
          <w:rFonts w:asciiTheme="minorHAnsi" w:hAnsiTheme="minorHAnsi" w:cstheme="minorHAnsi"/>
          <w:sz w:val="22"/>
          <w:lang w:val="en-GB"/>
        </w:rPr>
        <w:t>)</w:t>
      </w:r>
      <w:r w:rsidR="00697DB4" w:rsidRPr="00D03349">
        <w:rPr>
          <w:rFonts w:asciiTheme="minorHAnsi" w:hAnsiTheme="minorHAnsi" w:cstheme="minorHAnsi"/>
          <w:sz w:val="22"/>
          <w:lang w:val="en-GB"/>
        </w:rPr>
        <w:t>.</w:t>
      </w:r>
      <w:r w:rsidR="00A507EE" w:rsidRPr="00D03349">
        <w:rPr>
          <w:rFonts w:asciiTheme="minorHAnsi" w:hAnsiTheme="minorHAnsi" w:cstheme="minorHAnsi"/>
          <w:sz w:val="22"/>
          <w:lang w:val="en-GB"/>
        </w:rPr>
        <w:t xml:space="preserve"> </w:t>
      </w:r>
      <w:ins w:id="201" w:author="authors" w:date="2022-12-15T13:45:00Z">
        <w:r w:rsidR="000F4EEE" w:rsidRPr="00D03349">
          <w:rPr>
            <w:rFonts w:asciiTheme="minorHAnsi" w:hAnsiTheme="minorHAnsi" w:cstheme="minorHAnsi"/>
            <w:sz w:val="22"/>
            <w:lang w:val="en-GB"/>
          </w:rPr>
          <w:t>A</w:t>
        </w:r>
        <w:r w:rsidR="005D3D37" w:rsidRPr="00D03349">
          <w:rPr>
            <w:rFonts w:asciiTheme="minorHAnsi" w:hAnsiTheme="minorHAnsi" w:cstheme="minorHAnsi"/>
            <w:sz w:val="22"/>
            <w:lang w:val="en-GB"/>
          </w:rPr>
          <w:t xml:space="preserve">mong </w:t>
        </w:r>
        <w:r w:rsidR="000F4EEE" w:rsidRPr="00D03349">
          <w:rPr>
            <w:rFonts w:asciiTheme="minorHAnsi" w:hAnsiTheme="minorHAnsi" w:cstheme="minorHAnsi"/>
            <w:sz w:val="22"/>
            <w:lang w:val="en-GB"/>
          </w:rPr>
          <w:t xml:space="preserve">the </w:t>
        </w:r>
        <w:r w:rsidR="00BC6315" w:rsidRPr="00D03349">
          <w:rPr>
            <w:rFonts w:asciiTheme="minorHAnsi" w:hAnsiTheme="minorHAnsi" w:cstheme="minorHAnsi"/>
            <w:sz w:val="22"/>
            <w:lang w:val="en-GB"/>
          </w:rPr>
          <w:t>environmental</w:t>
        </w:r>
        <w:r w:rsidR="005D3D37" w:rsidRPr="00D03349">
          <w:rPr>
            <w:rFonts w:asciiTheme="minorHAnsi" w:hAnsiTheme="minorHAnsi" w:cstheme="minorHAnsi"/>
            <w:sz w:val="22"/>
            <w:lang w:val="en-GB"/>
          </w:rPr>
          <w:t xml:space="preserve"> dissimilarities and distance</w:t>
        </w:r>
        <w:r w:rsidR="000F4EEE" w:rsidRPr="00D03349">
          <w:rPr>
            <w:rFonts w:asciiTheme="minorHAnsi" w:hAnsiTheme="minorHAnsi" w:cstheme="minorHAnsi"/>
            <w:sz w:val="22"/>
            <w:lang w:val="en-GB"/>
          </w:rPr>
          <w:t>, the strongest correlation</w:t>
        </w:r>
        <w:r w:rsidR="005D3D37" w:rsidRPr="00D03349">
          <w:rPr>
            <w:rFonts w:asciiTheme="minorHAnsi" w:hAnsiTheme="minorHAnsi" w:cstheme="minorHAnsi"/>
            <w:sz w:val="22"/>
            <w:lang w:val="en-GB"/>
          </w:rPr>
          <w:t xml:space="preserve"> occurred between </w:t>
        </w:r>
        <w:r w:rsidR="00515DF2" w:rsidRPr="00D03349">
          <w:rPr>
            <w:rFonts w:asciiTheme="minorHAnsi" w:hAnsiTheme="minorHAnsi" w:cstheme="minorHAnsi"/>
            <w:sz w:val="22"/>
            <w:lang w:val="en-GB"/>
          </w:rPr>
          <w:t xml:space="preserve">abiotic </w:t>
        </w:r>
        <w:r w:rsidR="00B605CF" w:rsidRPr="00D03349">
          <w:rPr>
            <w:rFonts w:asciiTheme="minorHAnsi" w:hAnsiTheme="minorHAnsi" w:cstheme="minorHAnsi"/>
            <w:sz w:val="22"/>
            <w:lang w:val="en-GB"/>
          </w:rPr>
          <w:t>(</w:t>
        </w:r>
        <w:proofErr w:type="spellStart"/>
        <w:r w:rsidR="00B605CF" w:rsidRPr="00D03349">
          <w:rPr>
            <w:rFonts w:asciiTheme="minorHAnsi" w:hAnsiTheme="minorHAnsi" w:cstheme="minorHAnsi"/>
            <w:sz w:val="22"/>
            <w:lang w:val="en-GB"/>
          </w:rPr>
          <w:t>soil+climate</w:t>
        </w:r>
        <w:proofErr w:type="spellEnd"/>
        <w:r w:rsidR="00B605CF" w:rsidRPr="00D03349">
          <w:rPr>
            <w:rFonts w:asciiTheme="minorHAnsi" w:hAnsiTheme="minorHAnsi" w:cstheme="minorHAnsi"/>
            <w:sz w:val="22"/>
            <w:lang w:val="en-GB"/>
          </w:rPr>
          <w:t>)</w:t>
        </w:r>
      </w:ins>
      <w:r w:rsidR="00B605CF" w:rsidRPr="00D03349">
        <w:rPr>
          <w:rFonts w:asciiTheme="minorHAnsi" w:hAnsiTheme="minorHAnsi" w:cstheme="minorHAnsi"/>
          <w:sz w:val="22"/>
          <w:lang w:val="en-GB"/>
        </w:rPr>
        <w:t xml:space="preserve"> </w:t>
      </w:r>
      <w:r w:rsidR="00515DF2" w:rsidRPr="00D03349">
        <w:rPr>
          <w:rFonts w:asciiTheme="minorHAnsi" w:hAnsiTheme="minorHAnsi" w:cstheme="minorHAnsi"/>
          <w:sz w:val="22"/>
          <w:lang w:val="en-GB"/>
        </w:rPr>
        <w:t xml:space="preserve">dissimilarity and </w:t>
      </w:r>
      <w:ins w:id="202" w:author="authors" w:date="2022-12-15T13:45:00Z">
        <w:r w:rsidR="00515DF2" w:rsidRPr="00D03349">
          <w:rPr>
            <w:rFonts w:asciiTheme="minorHAnsi" w:hAnsiTheme="minorHAnsi" w:cstheme="minorHAnsi"/>
            <w:sz w:val="22"/>
            <w:lang w:val="en-GB"/>
          </w:rPr>
          <w:t>dissimilarity of plant species composition</w:t>
        </w:r>
        <w:r w:rsidR="009806B5" w:rsidRPr="00D03349">
          <w:rPr>
            <w:rFonts w:asciiTheme="minorHAnsi" w:hAnsiTheme="minorHAnsi" w:cstheme="minorHAnsi"/>
            <w:sz w:val="22"/>
            <w:lang w:val="en-GB"/>
          </w:rPr>
          <w:t xml:space="preserve"> (r=0.59</w:t>
        </w:r>
        <w:r w:rsidR="003748F0" w:rsidRPr="00D03349">
          <w:rPr>
            <w:rFonts w:asciiTheme="minorHAnsi" w:hAnsiTheme="minorHAnsi" w:cstheme="minorHAnsi"/>
            <w:sz w:val="22"/>
            <w:lang w:val="en-GB"/>
          </w:rPr>
          <w:t>, p&lt;0.001</w:t>
        </w:r>
        <w:r w:rsidR="009806B5" w:rsidRPr="00D03349">
          <w:rPr>
            <w:rFonts w:asciiTheme="minorHAnsi" w:hAnsiTheme="minorHAnsi" w:cstheme="minorHAnsi"/>
            <w:sz w:val="22"/>
            <w:lang w:val="en-GB"/>
          </w:rPr>
          <w:t>)</w:t>
        </w:r>
        <w:r w:rsidR="000F4EEE" w:rsidRPr="00D03349">
          <w:rPr>
            <w:rFonts w:asciiTheme="minorHAnsi" w:hAnsiTheme="minorHAnsi" w:cstheme="minorHAnsi"/>
            <w:sz w:val="22"/>
            <w:lang w:val="en-GB"/>
          </w:rPr>
          <w:t xml:space="preserve"> and the weakest between </w:t>
        </w:r>
        <w:r w:rsidR="0002026B" w:rsidRPr="00D03349">
          <w:rPr>
            <w:rFonts w:asciiTheme="minorHAnsi" w:hAnsiTheme="minorHAnsi" w:cstheme="minorHAnsi"/>
            <w:sz w:val="22"/>
            <w:lang w:val="en-GB"/>
          </w:rPr>
          <w:t>dissimilarity of plant growth form composition and distance (r=0.22</w:t>
        </w:r>
        <w:r w:rsidR="003748F0" w:rsidRPr="00D03349">
          <w:rPr>
            <w:rFonts w:asciiTheme="minorHAnsi" w:hAnsiTheme="minorHAnsi" w:cstheme="minorHAnsi"/>
            <w:sz w:val="22"/>
            <w:lang w:val="en-GB"/>
          </w:rPr>
          <w:t>, p&lt;0.001</w:t>
        </w:r>
      </w:ins>
      <w:r w:rsidR="0002026B" w:rsidRPr="00D03349">
        <w:rPr>
          <w:rFonts w:asciiTheme="minorHAnsi" w:hAnsiTheme="minorHAnsi" w:cstheme="minorHAnsi"/>
          <w:sz w:val="22"/>
          <w:lang w:val="en-GB"/>
        </w:rPr>
        <w:t>; Fig. 2)</w:t>
      </w:r>
      <w:r w:rsidR="00515DF2" w:rsidRPr="00D03349">
        <w:rPr>
          <w:rFonts w:asciiTheme="minorHAnsi" w:hAnsiTheme="minorHAnsi" w:cstheme="minorHAnsi"/>
          <w:sz w:val="22"/>
          <w:lang w:val="en-GB"/>
        </w:rPr>
        <w:t xml:space="preserve">. </w:t>
      </w:r>
    </w:p>
    <w:p w14:paraId="3EDCF4C8" w14:textId="5FDDD992" w:rsidR="003377E4" w:rsidRPr="00D03349" w:rsidRDefault="002A2FBF" w:rsidP="00AF1539">
      <w:pPr>
        <w:spacing w:line="480" w:lineRule="auto"/>
        <w:ind w:firstLine="420"/>
        <w:contextualSpacing/>
        <w:jc w:val="left"/>
        <w:rPr>
          <w:ins w:id="203" w:author="authors" w:date="2022-12-15T13:45:00Z"/>
          <w:rFonts w:asciiTheme="minorHAnsi" w:hAnsiTheme="minorHAnsi" w:cstheme="minorHAnsi"/>
          <w:sz w:val="22"/>
          <w:lang w:val="en-GB"/>
        </w:rPr>
      </w:pPr>
      <w:r w:rsidRPr="00D03349">
        <w:rPr>
          <w:rFonts w:asciiTheme="minorHAnsi" w:hAnsiTheme="minorHAnsi" w:cstheme="minorHAnsi"/>
          <w:sz w:val="22"/>
          <w:lang w:val="en-GB"/>
        </w:rPr>
        <w:t xml:space="preserve">Both </w:t>
      </w:r>
      <w:ins w:id="204" w:author="authors" w:date="2022-12-15T13:45:00Z">
        <w:r w:rsidR="00D2271B" w:rsidRPr="00D03349">
          <w:rPr>
            <w:rFonts w:asciiTheme="minorHAnsi" w:hAnsiTheme="minorHAnsi" w:cstheme="minorHAnsi"/>
            <w:sz w:val="22"/>
            <w:lang w:val="en-GB"/>
          </w:rPr>
          <w:t xml:space="preserve">bacterial </w:t>
        </w:r>
      </w:ins>
      <w:r w:rsidRPr="00D03349">
        <w:rPr>
          <w:rFonts w:asciiTheme="minorHAnsi" w:hAnsiTheme="minorHAnsi" w:cstheme="minorHAnsi"/>
          <w:sz w:val="22"/>
          <w:lang w:val="en-GB"/>
        </w:rPr>
        <w:t>t</w:t>
      </w:r>
      <w:r w:rsidR="00015F1E" w:rsidRPr="00D03349">
        <w:rPr>
          <w:rFonts w:asciiTheme="minorHAnsi" w:hAnsiTheme="minorHAnsi" w:cstheme="minorHAnsi"/>
          <w:sz w:val="22"/>
          <w:lang w:val="en-GB"/>
        </w:rPr>
        <w:t xml:space="preserve">axonomic </w:t>
      </w:r>
      <w:r w:rsidRPr="00D03349">
        <w:rPr>
          <w:rFonts w:asciiTheme="minorHAnsi" w:hAnsiTheme="minorHAnsi" w:cstheme="minorHAnsi"/>
          <w:sz w:val="22"/>
          <w:lang w:val="en-GB"/>
        </w:rPr>
        <w:t xml:space="preserve">and functional </w:t>
      </w:r>
      <w:r w:rsidR="00015F1E" w:rsidRPr="00D03349">
        <w:rPr>
          <w:rFonts w:asciiTheme="minorHAnsi" w:hAnsiTheme="minorHAnsi" w:cstheme="minorHAnsi"/>
          <w:sz w:val="22"/>
          <w:lang w:val="en-GB"/>
        </w:rPr>
        <w:t>dissimilarit</w:t>
      </w:r>
      <w:r w:rsidRPr="00D03349">
        <w:rPr>
          <w:rFonts w:asciiTheme="minorHAnsi" w:hAnsiTheme="minorHAnsi" w:cstheme="minorHAnsi"/>
          <w:sz w:val="22"/>
          <w:lang w:val="en-GB"/>
        </w:rPr>
        <w:t>ies</w:t>
      </w:r>
      <w:r w:rsidR="00015F1E" w:rsidRPr="00D03349">
        <w:rPr>
          <w:rFonts w:asciiTheme="minorHAnsi" w:hAnsiTheme="minorHAnsi" w:cstheme="minorHAnsi"/>
          <w:sz w:val="22"/>
          <w:lang w:val="en-GB"/>
        </w:rPr>
        <w:t xml:space="preserve"> w</w:t>
      </w:r>
      <w:r w:rsidRPr="00D03349">
        <w:rPr>
          <w:rFonts w:asciiTheme="minorHAnsi" w:hAnsiTheme="minorHAnsi" w:cstheme="minorHAnsi"/>
          <w:sz w:val="22"/>
          <w:lang w:val="en-GB"/>
        </w:rPr>
        <w:t>ere</w:t>
      </w:r>
      <w:r w:rsidR="00015F1E" w:rsidRPr="00D03349">
        <w:rPr>
          <w:rFonts w:asciiTheme="minorHAnsi" w:hAnsiTheme="minorHAnsi" w:cstheme="minorHAnsi"/>
          <w:sz w:val="22"/>
          <w:lang w:val="en-GB"/>
        </w:rPr>
        <w:t xml:space="preserve"> </w:t>
      </w:r>
      <w:ins w:id="205" w:author="authors" w:date="2022-12-15T13:45:00Z">
        <w:r w:rsidR="00592586" w:rsidRPr="00D03349">
          <w:rPr>
            <w:rFonts w:asciiTheme="minorHAnsi" w:hAnsiTheme="minorHAnsi" w:cstheme="minorHAnsi"/>
            <w:sz w:val="22"/>
            <w:lang w:val="en-GB"/>
          </w:rPr>
          <w:t xml:space="preserve">most </w:t>
        </w:r>
      </w:ins>
      <w:r w:rsidR="008E030F" w:rsidRPr="00D03349">
        <w:rPr>
          <w:rFonts w:asciiTheme="minorHAnsi" w:hAnsiTheme="minorHAnsi" w:cstheme="minorHAnsi"/>
          <w:sz w:val="22"/>
          <w:lang w:val="en-GB"/>
        </w:rPr>
        <w:t>positively</w:t>
      </w:r>
      <w:r w:rsidR="00312535" w:rsidRPr="00D03349">
        <w:rPr>
          <w:rFonts w:asciiTheme="minorHAnsi" w:hAnsiTheme="minorHAnsi" w:cstheme="minorHAnsi"/>
          <w:sz w:val="22"/>
          <w:lang w:val="en-GB"/>
        </w:rPr>
        <w:t xml:space="preserve"> </w:t>
      </w:r>
      <w:ins w:id="206" w:author="authors" w:date="2022-12-15T13:45:00Z">
        <w:r w:rsidR="00B605CF" w:rsidRPr="00D03349">
          <w:rPr>
            <w:rFonts w:asciiTheme="minorHAnsi" w:hAnsiTheme="minorHAnsi" w:cstheme="minorHAnsi"/>
            <w:sz w:val="22"/>
            <w:lang w:val="en-GB"/>
          </w:rPr>
          <w:t xml:space="preserve">and </w:t>
        </w:r>
        <w:r w:rsidR="00592586" w:rsidRPr="00D03349">
          <w:rPr>
            <w:rFonts w:asciiTheme="minorHAnsi" w:hAnsiTheme="minorHAnsi" w:cstheme="minorHAnsi"/>
            <w:sz w:val="22"/>
            <w:lang w:val="en-GB"/>
          </w:rPr>
          <w:t xml:space="preserve">strongly </w:t>
        </w:r>
      </w:ins>
      <w:r w:rsidR="00015F1E" w:rsidRPr="00D03349">
        <w:rPr>
          <w:rFonts w:asciiTheme="minorHAnsi" w:hAnsiTheme="minorHAnsi" w:cstheme="minorHAnsi"/>
          <w:sz w:val="22"/>
          <w:lang w:val="en-GB"/>
        </w:rPr>
        <w:t xml:space="preserve">correlated to </w:t>
      </w:r>
      <w:ins w:id="207" w:author="authors" w:date="2022-12-15T13:45:00Z">
        <w:r w:rsidR="005D3D37" w:rsidRPr="00D03349">
          <w:rPr>
            <w:rFonts w:asciiTheme="minorHAnsi" w:hAnsiTheme="minorHAnsi" w:cstheme="minorHAnsi"/>
            <w:sz w:val="22"/>
            <w:lang w:val="en-GB"/>
          </w:rPr>
          <w:t>abiotic</w:t>
        </w:r>
      </w:ins>
      <w:r w:rsidR="005D3D37"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dissimilarity (r=0.</w:t>
      </w:r>
      <w:ins w:id="208" w:author="authors" w:date="2022-12-15T13:45:00Z">
        <w:r w:rsidR="008C6543" w:rsidRPr="00D03349">
          <w:rPr>
            <w:rFonts w:asciiTheme="minorHAnsi" w:hAnsiTheme="minorHAnsi" w:cstheme="minorHAnsi"/>
            <w:sz w:val="22"/>
            <w:lang w:val="en-GB"/>
          </w:rPr>
          <w:t>6</w:t>
        </w:r>
        <w:r w:rsidRPr="00D03349">
          <w:rPr>
            <w:rFonts w:asciiTheme="minorHAnsi" w:hAnsiTheme="minorHAnsi" w:cstheme="minorHAnsi"/>
            <w:sz w:val="22"/>
            <w:lang w:val="en-GB"/>
          </w:rPr>
          <w:t>6</w:t>
        </w:r>
      </w:ins>
      <w:r w:rsidRPr="00D03349">
        <w:rPr>
          <w:rFonts w:asciiTheme="minorHAnsi" w:hAnsiTheme="minorHAnsi" w:cstheme="minorHAnsi"/>
          <w:sz w:val="22"/>
          <w:lang w:val="en-GB"/>
        </w:rPr>
        <w:t xml:space="preserve"> and r=0.</w:t>
      </w:r>
      <w:ins w:id="209" w:author="authors" w:date="2022-12-15T13:45:00Z">
        <w:r w:rsidRPr="00D03349">
          <w:rPr>
            <w:rFonts w:asciiTheme="minorHAnsi" w:hAnsiTheme="minorHAnsi" w:cstheme="minorHAnsi"/>
            <w:sz w:val="22"/>
            <w:lang w:val="en-GB"/>
          </w:rPr>
          <w:t>4</w:t>
        </w:r>
        <w:r w:rsidR="00592586" w:rsidRPr="00D03349">
          <w:rPr>
            <w:rFonts w:asciiTheme="minorHAnsi" w:hAnsiTheme="minorHAnsi" w:cstheme="minorHAnsi"/>
            <w:sz w:val="22"/>
            <w:lang w:val="en-GB"/>
          </w:rPr>
          <w:t>5</w:t>
        </w:r>
      </w:ins>
      <w:r w:rsidRPr="00D03349">
        <w:rPr>
          <w:rFonts w:asciiTheme="minorHAnsi" w:hAnsiTheme="minorHAnsi" w:cstheme="minorHAnsi"/>
          <w:sz w:val="22"/>
          <w:lang w:val="en-GB"/>
        </w:rPr>
        <w:t xml:space="preserve"> respectively</w:t>
      </w:r>
      <w:ins w:id="210" w:author="authors" w:date="2022-12-15T13:45:00Z">
        <w:r w:rsidR="00563F84" w:rsidRPr="00D03349">
          <w:rPr>
            <w:rFonts w:asciiTheme="minorHAnsi" w:hAnsiTheme="minorHAnsi" w:cstheme="minorHAnsi"/>
            <w:sz w:val="22"/>
            <w:lang w:val="en-GB"/>
          </w:rPr>
          <w:t>, both p&lt;0.001</w:t>
        </w:r>
        <w:r w:rsidRPr="00D03349">
          <w:rPr>
            <w:rFonts w:asciiTheme="minorHAnsi" w:hAnsiTheme="minorHAnsi" w:cstheme="minorHAnsi"/>
            <w:sz w:val="22"/>
            <w:lang w:val="en-GB"/>
          </w:rPr>
          <w:t>)</w:t>
        </w:r>
        <w:r w:rsidR="008D7B9B" w:rsidRPr="00D03349">
          <w:rPr>
            <w:rFonts w:asciiTheme="minorHAnsi" w:hAnsiTheme="minorHAnsi" w:cstheme="minorHAnsi"/>
            <w:sz w:val="22"/>
            <w:lang w:val="en-GB"/>
          </w:rPr>
          <w:t>. The lowest correlation</w:t>
        </w:r>
        <w:r w:rsidR="002C4EB5" w:rsidRPr="00D03349">
          <w:rPr>
            <w:rFonts w:asciiTheme="minorHAnsi" w:hAnsiTheme="minorHAnsi" w:cstheme="minorHAnsi"/>
            <w:sz w:val="22"/>
            <w:lang w:val="en-GB"/>
          </w:rPr>
          <w:t xml:space="preserve">s were </w:t>
        </w:r>
        <w:r w:rsidR="00B605CF" w:rsidRPr="00D03349">
          <w:rPr>
            <w:rFonts w:asciiTheme="minorHAnsi" w:hAnsiTheme="minorHAnsi" w:cstheme="minorHAnsi"/>
            <w:sz w:val="22"/>
            <w:lang w:val="en-GB"/>
          </w:rPr>
          <w:t xml:space="preserve">observed </w:t>
        </w:r>
        <w:r w:rsidR="002C4EB5" w:rsidRPr="00D03349">
          <w:rPr>
            <w:rFonts w:asciiTheme="minorHAnsi" w:hAnsiTheme="minorHAnsi" w:cstheme="minorHAnsi"/>
            <w:sz w:val="22"/>
            <w:lang w:val="en-GB"/>
          </w:rPr>
          <w:t>between taxonomic dissimilarity and distance (0.23</w:t>
        </w:r>
        <w:r w:rsidR="00563F84" w:rsidRPr="00D03349">
          <w:rPr>
            <w:rFonts w:asciiTheme="minorHAnsi" w:hAnsiTheme="minorHAnsi" w:cstheme="minorHAnsi"/>
            <w:sz w:val="22"/>
            <w:lang w:val="en-GB"/>
          </w:rPr>
          <w:t xml:space="preserve">, </w:t>
        </w:r>
        <w:r w:rsidR="00563F84" w:rsidRPr="00D03349">
          <w:rPr>
            <w:rFonts w:asciiTheme="minorHAnsi" w:hAnsiTheme="minorHAnsi" w:cstheme="minorHAnsi"/>
            <w:sz w:val="22"/>
            <w:lang w:val="en-GB"/>
          </w:rPr>
          <w:lastRenderedPageBreak/>
          <w:t>p&lt;0.001</w:t>
        </w:r>
        <w:r w:rsidR="002C4EB5" w:rsidRPr="00D03349">
          <w:rPr>
            <w:rFonts w:asciiTheme="minorHAnsi" w:hAnsiTheme="minorHAnsi" w:cstheme="minorHAnsi"/>
            <w:sz w:val="22"/>
            <w:lang w:val="en-GB"/>
          </w:rPr>
          <w:t xml:space="preserve">) and </w:t>
        </w:r>
        <w:r w:rsidR="00356362" w:rsidRPr="00D03349">
          <w:rPr>
            <w:rFonts w:asciiTheme="minorHAnsi" w:hAnsiTheme="minorHAnsi" w:cstheme="minorHAnsi"/>
            <w:sz w:val="22"/>
            <w:lang w:val="en-GB"/>
          </w:rPr>
          <w:t>functional dissimilarity and dissimilarity of plant growth form composition</w:t>
        </w:r>
        <w:r w:rsidRPr="00D03349">
          <w:rPr>
            <w:rFonts w:asciiTheme="minorHAnsi" w:hAnsiTheme="minorHAnsi" w:cstheme="minorHAnsi"/>
            <w:sz w:val="22"/>
            <w:lang w:val="en-GB"/>
          </w:rPr>
          <w:t xml:space="preserve"> </w:t>
        </w:r>
        <w:r w:rsidR="00356362" w:rsidRPr="00D03349">
          <w:rPr>
            <w:rFonts w:asciiTheme="minorHAnsi" w:hAnsiTheme="minorHAnsi" w:cstheme="minorHAnsi"/>
            <w:sz w:val="22"/>
            <w:lang w:val="en-GB"/>
          </w:rPr>
          <w:t>(</w:t>
        </w:r>
      </w:ins>
      <w:r w:rsidRPr="00D03349">
        <w:rPr>
          <w:rFonts w:asciiTheme="minorHAnsi" w:hAnsiTheme="minorHAnsi" w:cstheme="minorHAnsi"/>
          <w:sz w:val="22"/>
          <w:lang w:val="en-GB"/>
        </w:rPr>
        <w:t>r=0.</w:t>
      </w:r>
      <w:ins w:id="211" w:author="authors" w:date="2022-12-15T13:45:00Z">
        <w:r w:rsidR="00F901F9" w:rsidRPr="00D03349">
          <w:rPr>
            <w:rFonts w:asciiTheme="minorHAnsi" w:hAnsiTheme="minorHAnsi" w:cstheme="minorHAnsi"/>
            <w:sz w:val="22"/>
            <w:lang w:val="en-GB"/>
          </w:rPr>
          <w:t>25</w:t>
        </w:r>
        <w:r w:rsidR="00563F84" w:rsidRPr="00D03349">
          <w:rPr>
            <w:rFonts w:asciiTheme="minorHAnsi" w:hAnsiTheme="minorHAnsi" w:cstheme="minorHAnsi"/>
            <w:sz w:val="22"/>
            <w:lang w:val="en-GB"/>
          </w:rPr>
          <w:t>, p&lt;0.001</w:t>
        </w:r>
      </w:ins>
      <w:r w:rsidRPr="00D03349">
        <w:rPr>
          <w:rFonts w:asciiTheme="minorHAnsi" w:hAnsiTheme="minorHAnsi" w:cstheme="minorHAnsi"/>
          <w:sz w:val="22"/>
          <w:lang w:val="en-GB"/>
        </w:rPr>
        <w:t xml:space="preserve">; Fig. </w:t>
      </w:r>
      <w:ins w:id="212" w:author="authors" w:date="2022-12-15T13:45:00Z">
        <w:r w:rsidR="00356362" w:rsidRPr="00D03349">
          <w:rPr>
            <w:rFonts w:asciiTheme="minorHAnsi" w:hAnsiTheme="minorHAnsi" w:cstheme="minorHAnsi"/>
            <w:sz w:val="22"/>
            <w:lang w:val="en-GB"/>
          </w:rPr>
          <w:t>2</w:t>
        </w:r>
      </w:ins>
      <w:r w:rsidR="00015F1E" w:rsidRPr="00D03349">
        <w:rPr>
          <w:rFonts w:asciiTheme="minorHAnsi" w:hAnsiTheme="minorHAnsi" w:cstheme="minorHAnsi"/>
          <w:sz w:val="22"/>
          <w:lang w:val="en-GB"/>
        </w:rPr>
        <w:t>)</w:t>
      </w:r>
      <w:r w:rsidR="006D4BEE" w:rsidRPr="00D03349">
        <w:rPr>
          <w:rFonts w:asciiTheme="minorHAnsi" w:hAnsiTheme="minorHAnsi" w:cstheme="minorHAnsi"/>
          <w:sz w:val="22"/>
          <w:lang w:val="en-GB"/>
        </w:rPr>
        <w:t>.</w:t>
      </w:r>
      <w:r w:rsidR="00422194" w:rsidRPr="00D03349">
        <w:rPr>
          <w:rFonts w:asciiTheme="minorHAnsi" w:hAnsiTheme="minorHAnsi" w:cstheme="minorHAnsi"/>
          <w:sz w:val="22"/>
          <w:lang w:val="en-GB"/>
        </w:rPr>
        <w:t xml:space="preserve"> Similar patterns were observed when </w:t>
      </w:r>
      <w:r w:rsidR="00546D3D" w:rsidRPr="00D03349">
        <w:rPr>
          <w:rFonts w:asciiTheme="minorHAnsi" w:hAnsiTheme="minorHAnsi" w:cstheme="minorHAnsi"/>
          <w:sz w:val="22"/>
          <w:lang w:val="en-GB"/>
        </w:rPr>
        <w:t xml:space="preserve">using </w:t>
      </w:r>
      <w:r w:rsidR="00422194" w:rsidRPr="00D03349">
        <w:rPr>
          <w:rFonts w:asciiTheme="minorHAnsi" w:hAnsiTheme="minorHAnsi" w:cstheme="minorHAnsi"/>
          <w:sz w:val="22"/>
          <w:lang w:val="en-GB"/>
        </w:rPr>
        <w:t xml:space="preserve">data from all </w:t>
      </w:r>
      <w:ins w:id="213" w:author="authors" w:date="2022-12-15T13:45:00Z">
        <w:r w:rsidR="00422194" w:rsidRPr="00D03349">
          <w:rPr>
            <w:rFonts w:asciiTheme="minorHAnsi" w:hAnsiTheme="minorHAnsi" w:cstheme="minorHAnsi"/>
            <w:sz w:val="22"/>
            <w:lang w:val="en-GB"/>
          </w:rPr>
          <w:t>1</w:t>
        </w:r>
        <w:r w:rsidR="00F901F9" w:rsidRPr="00D03349">
          <w:rPr>
            <w:rFonts w:asciiTheme="minorHAnsi" w:hAnsiTheme="minorHAnsi" w:cstheme="minorHAnsi"/>
            <w:sz w:val="22"/>
            <w:lang w:val="en-GB"/>
          </w:rPr>
          <w:t>77</w:t>
        </w:r>
      </w:ins>
      <w:r w:rsidR="00422194" w:rsidRPr="00D03349">
        <w:rPr>
          <w:rFonts w:asciiTheme="minorHAnsi" w:hAnsiTheme="minorHAnsi" w:cstheme="minorHAnsi"/>
          <w:sz w:val="22"/>
          <w:lang w:val="en-GB"/>
        </w:rPr>
        <w:t xml:space="preserve"> plots</w:t>
      </w:r>
      <w:r w:rsidR="00BC5FA3" w:rsidRPr="00D03349">
        <w:rPr>
          <w:rFonts w:asciiTheme="minorHAnsi" w:hAnsiTheme="minorHAnsi" w:cstheme="minorHAnsi"/>
          <w:sz w:val="22"/>
          <w:lang w:val="en-GB"/>
        </w:rPr>
        <w:t xml:space="preserve">, </w:t>
      </w:r>
      <w:r w:rsidR="008E030F" w:rsidRPr="00D03349">
        <w:rPr>
          <w:rFonts w:asciiTheme="minorHAnsi" w:hAnsiTheme="minorHAnsi" w:cstheme="minorHAnsi"/>
          <w:sz w:val="22"/>
          <w:lang w:val="en-GB"/>
        </w:rPr>
        <w:t xml:space="preserve">where </w:t>
      </w:r>
      <w:r w:rsidR="00BC5FA3" w:rsidRPr="00D03349">
        <w:rPr>
          <w:rFonts w:asciiTheme="minorHAnsi" w:hAnsiTheme="minorHAnsi" w:cstheme="minorHAnsi"/>
          <w:sz w:val="22"/>
          <w:lang w:val="en-GB"/>
        </w:rPr>
        <w:t xml:space="preserve">functional dissimilarity </w:t>
      </w:r>
      <w:ins w:id="214" w:author="authors" w:date="2022-12-15T13:45:00Z">
        <w:r w:rsidR="008E030F" w:rsidRPr="00D03349">
          <w:rPr>
            <w:rFonts w:asciiTheme="minorHAnsi" w:hAnsiTheme="minorHAnsi" w:cstheme="minorHAnsi"/>
            <w:sz w:val="22"/>
            <w:lang w:val="en-GB"/>
          </w:rPr>
          <w:t>mo</w:t>
        </w:r>
        <w:r w:rsidR="00F901F9" w:rsidRPr="00D03349">
          <w:rPr>
            <w:rFonts w:asciiTheme="minorHAnsi" w:hAnsiTheme="minorHAnsi" w:cstheme="minorHAnsi"/>
            <w:sz w:val="22"/>
            <w:lang w:val="en-GB"/>
          </w:rPr>
          <w:t>st</w:t>
        </w:r>
      </w:ins>
      <w:r w:rsidR="008E030F" w:rsidRPr="00D03349">
        <w:rPr>
          <w:rFonts w:asciiTheme="minorHAnsi" w:hAnsiTheme="minorHAnsi" w:cstheme="minorHAnsi"/>
          <w:sz w:val="22"/>
          <w:lang w:val="en-GB"/>
        </w:rPr>
        <w:t xml:space="preserve"> strongly correlate</w:t>
      </w:r>
      <w:r w:rsidR="0065747A" w:rsidRPr="00D03349">
        <w:rPr>
          <w:rFonts w:asciiTheme="minorHAnsi" w:hAnsiTheme="minorHAnsi" w:cstheme="minorHAnsi"/>
          <w:sz w:val="22"/>
          <w:lang w:val="en-GB"/>
        </w:rPr>
        <w:t>d</w:t>
      </w:r>
      <w:r w:rsidR="008E030F" w:rsidRPr="00D03349">
        <w:rPr>
          <w:rFonts w:asciiTheme="minorHAnsi" w:hAnsiTheme="minorHAnsi" w:cstheme="minorHAnsi"/>
          <w:sz w:val="22"/>
          <w:lang w:val="en-GB"/>
        </w:rPr>
        <w:t xml:space="preserve"> with </w:t>
      </w:r>
      <w:r w:rsidR="00BC5FA3" w:rsidRPr="00D03349">
        <w:rPr>
          <w:rFonts w:asciiTheme="minorHAnsi" w:hAnsiTheme="minorHAnsi" w:cstheme="minorHAnsi"/>
          <w:sz w:val="22"/>
          <w:lang w:val="en-GB"/>
        </w:rPr>
        <w:t xml:space="preserve">environmental dissimilarity </w:t>
      </w:r>
      <w:ins w:id="215" w:author="authors" w:date="2022-12-15T13:45:00Z">
        <w:r w:rsidR="00BC5FA3" w:rsidRPr="00D03349">
          <w:rPr>
            <w:rFonts w:asciiTheme="minorHAnsi" w:hAnsiTheme="minorHAnsi" w:cstheme="minorHAnsi"/>
            <w:sz w:val="22"/>
            <w:lang w:val="en-GB"/>
          </w:rPr>
          <w:t>(r=0.</w:t>
        </w:r>
        <w:r w:rsidR="00CD62F9" w:rsidRPr="00D03349">
          <w:rPr>
            <w:rFonts w:asciiTheme="minorHAnsi" w:hAnsiTheme="minorHAnsi" w:cstheme="minorHAnsi"/>
            <w:sz w:val="22"/>
            <w:lang w:val="en-GB"/>
          </w:rPr>
          <w:t>4</w:t>
        </w:r>
        <w:r w:rsidR="00BC5FA3" w:rsidRPr="00D03349">
          <w:rPr>
            <w:rFonts w:asciiTheme="minorHAnsi" w:hAnsiTheme="minorHAnsi" w:cstheme="minorHAnsi"/>
            <w:sz w:val="22"/>
            <w:lang w:val="en-GB"/>
          </w:rPr>
          <w:t>5</w:t>
        </w:r>
        <w:r w:rsidR="00563F84" w:rsidRPr="00D03349">
          <w:rPr>
            <w:rFonts w:asciiTheme="minorHAnsi" w:hAnsiTheme="minorHAnsi" w:cstheme="minorHAnsi"/>
            <w:sz w:val="22"/>
            <w:lang w:val="en-GB"/>
          </w:rPr>
          <w:t>, p&lt;0.001</w:t>
        </w:r>
        <w:r w:rsidR="00FB41A3" w:rsidRPr="00D03349">
          <w:rPr>
            <w:rFonts w:asciiTheme="minorHAnsi" w:hAnsiTheme="minorHAnsi" w:cstheme="minorHAnsi"/>
            <w:sz w:val="22"/>
            <w:lang w:val="en-GB"/>
          </w:rPr>
          <w:t xml:space="preserve">) and least strongly with </w:t>
        </w:r>
        <w:r w:rsidR="00CD62F9" w:rsidRPr="00D03349">
          <w:rPr>
            <w:rFonts w:asciiTheme="minorHAnsi" w:hAnsiTheme="minorHAnsi" w:cstheme="minorHAnsi"/>
            <w:sz w:val="22"/>
            <w:lang w:val="en-GB"/>
          </w:rPr>
          <w:t>dissimilarity of plant growth form composition</w:t>
        </w:r>
        <w:r w:rsidR="00BC5FA3" w:rsidRPr="00D03349">
          <w:rPr>
            <w:rFonts w:asciiTheme="minorHAnsi" w:hAnsiTheme="minorHAnsi" w:cstheme="minorHAnsi"/>
            <w:sz w:val="22"/>
            <w:lang w:val="en-GB"/>
          </w:rPr>
          <w:t xml:space="preserve"> </w:t>
        </w:r>
        <w:r w:rsidR="00F40204" w:rsidRPr="00D03349">
          <w:rPr>
            <w:rFonts w:asciiTheme="minorHAnsi" w:hAnsiTheme="minorHAnsi" w:cstheme="minorHAnsi"/>
            <w:sz w:val="22"/>
            <w:lang w:val="en-GB"/>
          </w:rPr>
          <w:t>(r=</w:t>
        </w:r>
        <w:r w:rsidR="00BC5FA3" w:rsidRPr="00D03349">
          <w:rPr>
            <w:rFonts w:asciiTheme="minorHAnsi" w:hAnsiTheme="minorHAnsi" w:cstheme="minorHAnsi"/>
            <w:sz w:val="22"/>
            <w:lang w:val="en-GB"/>
          </w:rPr>
          <w:t>0.</w:t>
        </w:r>
        <w:r w:rsidR="00F40204" w:rsidRPr="00D03349">
          <w:rPr>
            <w:rFonts w:asciiTheme="minorHAnsi" w:hAnsiTheme="minorHAnsi" w:cstheme="minorHAnsi"/>
            <w:sz w:val="22"/>
            <w:lang w:val="en-GB"/>
          </w:rPr>
          <w:t>2</w:t>
        </w:r>
        <w:r w:rsidR="00563F84" w:rsidRPr="00D03349">
          <w:rPr>
            <w:rFonts w:asciiTheme="minorHAnsi" w:hAnsiTheme="minorHAnsi" w:cstheme="minorHAnsi"/>
            <w:sz w:val="22"/>
            <w:lang w:val="en-GB"/>
          </w:rPr>
          <w:t>, p&lt;0.001</w:t>
        </w:r>
        <w:r w:rsidR="00F40204" w:rsidRPr="00D03349">
          <w:rPr>
            <w:rFonts w:asciiTheme="minorHAnsi" w:hAnsiTheme="minorHAnsi" w:cstheme="minorHAnsi"/>
            <w:sz w:val="22"/>
            <w:lang w:val="en-GB"/>
          </w:rPr>
          <w:t xml:space="preserve">; </w:t>
        </w:r>
      </w:ins>
      <w:r w:rsidR="00422194" w:rsidRPr="00D03349">
        <w:rPr>
          <w:rFonts w:asciiTheme="minorHAnsi" w:hAnsiTheme="minorHAnsi" w:cstheme="minorHAnsi"/>
          <w:sz w:val="22"/>
          <w:lang w:val="en-GB"/>
        </w:rPr>
        <w:t xml:space="preserve">Fig. </w:t>
      </w:r>
      <w:ins w:id="216" w:author="authors" w:date="2022-12-15T13:45:00Z">
        <w:r w:rsidR="00422194" w:rsidRPr="00D03349">
          <w:rPr>
            <w:rFonts w:asciiTheme="minorHAnsi" w:hAnsiTheme="minorHAnsi" w:cstheme="minorHAnsi"/>
            <w:sz w:val="22"/>
            <w:lang w:val="en-GB"/>
          </w:rPr>
          <w:t>S</w:t>
        </w:r>
        <w:r w:rsidR="00B70CC0" w:rsidRPr="00D03349">
          <w:rPr>
            <w:rFonts w:asciiTheme="minorHAnsi" w:hAnsiTheme="minorHAnsi" w:cstheme="minorHAnsi"/>
            <w:sz w:val="22"/>
            <w:lang w:val="en-GB"/>
          </w:rPr>
          <w:t>8</w:t>
        </w:r>
        <w:r w:rsidR="00422194" w:rsidRPr="00D03349">
          <w:rPr>
            <w:rFonts w:asciiTheme="minorHAnsi" w:hAnsiTheme="minorHAnsi" w:cstheme="minorHAnsi"/>
            <w:sz w:val="22"/>
            <w:lang w:val="en-GB"/>
          </w:rPr>
          <w:t>).</w:t>
        </w:r>
        <w:r w:rsidR="003377E4" w:rsidRPr="00D03349">
          <w:rPr>
            <w:rFonts w:asciiTheme="minorHAnsi" w:hAnsiTheme="minorHAnsi" w:cstheme="minorHAnsi"/>
            <w:sz w:val="22"/>
            <w:lang w:val="en-GB"/>
          </w:rPr>
          <w:t xml:space="preserve"> </w:t>
        </w:r>
      </w:ins>
    </w:p>
    <w:p w14:paraId="3DA7669C" w14:textId="77777777" w:rsidR="00C6437D" w:rsidRPr="00D03349" w:rsidRDefault="00C6437D" w:rsidP="00AF1539">
      <w:pPr>
        <w:spacing w:line="480" w:lineRule="auto"/>
        <w:contextualSpacing/>
        <w:jc w:val="left"/>
        <w:rPr>
          <w:ins w:id="217" w:author="authors" w:date="2022-12-15T13:45:00Z"/>
          <w:rFonts w:asciiTheme="minorHAnsi" w:hAnsiTheme="minorHAnsi" w:cstheme="minorHAnsi"/>
          <w:sz w:val="22"/>
          <w:lang w:val="en-GB"/>
        </w:rPr>
      </w:pPr>
    </w:p>
    <w:p w14:paraId="5A185339" w14:textId="46BD7D80" w:rsidR="00125307" w:rsidRPr="00D03349" w:rsidRDefault="00982C82" w:rsidP="00AF1539">
      <w:pPr>
        <w:tabs>
          <w:tab w:val="left" w:pos="4590"/>
        </w:tabs>
        <w:spacing w:line="480" w:lineRule="auto"/>
        <w:contextualSpacing/>
        <w:jc w:val="left"/>
        <w:rPr>
          <w:rFonts w:asciiTheme="minorHAnsi" w:hAnsiTheme="minorHAnsi" w:cstheme="minorHAnsi"/>
          <w:i/>
          <w:sz w:val="22"/>
          <w:lang w:val="en-GB"/>
        </w:rPr>
      </w:pPr>
      <w:ins w:id="218" w:author="authors" w:date="2022-12-15T13:45:00Z">
        <w:r w:rsidRPr="00D03349">
          <w:rPr>
            <w:rFonts w:asciiTheme="minorHAnsi" w:hAnsiTheme="minorHAnsi" w:cstheme="minorHAnsi"/>
            <w:i/>
            <w:sz w:val="22"/>
            <w:lang w:val="en-GB"/>
          </w:rPr>
          <w:t>Best explanatory variables</w:t>
        </w:r>
        <w:r w:rsidR="005C6579" w:rsidRPr="00D03349">
          <w:rPr>
            <w:rFonts w:asciiTheme="minorHAnsi" w:hAnsiTheme="minorHAnsi" w:cstheme="minorHAnsi"/>
            <w:i/>
            <w:sz w:val="22"/>
            <w:lang w:val="en-GB"/>
          </w:rPr>
          <w:t xml:space="preserve"> </w:t>
        </w:r>
        <w:r w:rsidR="00224952" w:rsidRPr="00D03349">
          <w:rPr>
            <w:rFonts w:asciiTheme="minorHAnsi" w:hAnsiTheme="minorHAnsi" w:cstheme="minorHAnsi"/>
            <w:i/>
            <w:sz w:val="22"/>
            <w:lang w:val="en-GB"/>
          </w:rPr>
          <w:t>of</w:t>
        </w:r>
        <w:r w:rsidR="00125307" w:rsidRPr="00D03349">
          <w:rPr>
            <w:rFonts w:asciiTheme="minorHAnsi" w:hAnsiTheme="minorHAnsi" w:cstheme="minorHAnsi"/>
            <w:i/>
            <w:sz w:val="22"/>
            <w:lang w:val="en-GB"/>
          </w:rPr>
          <w:t xml:space="preserve"> </w:t>
        </w:r>
        <w:r w:rsidR="003B2B52" w:rsidRPr="00D03349">
          <w:rPr>
            <w:rFonts w:asciiTheme="minorHAnsi" w:hAnsiTheme="minorHAnsi" w:cstheme="minorHAnsi"/>
            <w:i/>
            <w:sz w:val="22"/>
            <w:lang w:val="en-GB"/>
          </w:rPr>
          <w:t>bacterial</w:t>
        </w:r>
      </w:ins>
      <w:r w:rsidR="003B2B52" w:rsidRPr="00D03349">
        <w:rPr>
          <w:rFonts w:asciiTheme="minorHAnsi" w:hAnsiTheme="minorHAnsi" w:cstheme="minorHAnsi"/>
          <w:i/>
          <w:sz w:val="22"/>
          <w:lang w:val="en-GB"/>
        </w:rPr>
        <w:t xml:space="preserve"> </w:t>
      </w:r>
      <w:r w:rsidR="00125307" w:rsidRPr="00D03349">
        <w:rPr>
          <w:rFonts w:asciiTheme="minorHAnsi" w:hAnsiTheme="minorHAnsi" w:cstheme="minorHAnsi"/>
          <w:i/>
          <w:sz w:val="22"/>
          <w:lang w:val="en-GB"/>
        </w:rPr>
        <w:t>taxonomic</w:t>
      </w:r>
      <w:r w:rsidR="00A308EC" w:rsidRPr="00D03349">
        <w:rPr>
          <w:rFonts w:asciiTheme="minorHAnsi" w:hAnsiTheme="minorHAnsi" w:cstheme="minorHAnsi"/>
          <w:i/>
          <w:sz w:val="22"/>
          <w:lang w:val="en-GB"/>
        </w:rPr>
        <w:t xml:space="preserve"> and</w:t>
      </w:r>
      <w:r w:rsidR="00125307" w:rsidRPr="00D03349">
        <w:rPr>
          <w:rFonts w:asciiTheme="minorHAnsi" w:hAnsiTheme="minorHAnsi" w:cstheme="minorHAnsi"/>
          <w:i/>
          <w:sz w:val="22"/>
          <w:lang w:val="en-GB"/>
        </w:rPr>
        <w:t xml:space="preserve"> functional dissimilarities</w:t>
      </w:r>
    </w:p>
    <w:p w14:paraId="723DA8C4" w14:textId="3EE00912" w:rsidR="00066CE1" w:rsidRPr="00D03349" w:rsidRDefault="0001569C" w:rsidP="00AF1539">
      <w:pPr>
        <w:spacing w:line="480" w:lineRule="auto"/>
        <w:contextualSpacing/>
        <w:jc w:val="left"/>
        <w:rPr>
          <w:rFonts w:asciiTheme="minorHAnsi" w:hAnsiTheme="minorHAnsi" w:cstheme="minorHAnsi"/>
          <w:sz w:val="22"/>
          <w:lang w:val="en-GB"/>
        </w:rPr>
      </w:pPr>
      <w:r w:rsidRPr="00D03349">
        <w:rPr>
          <w:rFonts w:asciiTheme="minorHAnsi" w:hAnsiTheme="minorHAnsi" w:cstheme="minorHAnsi"/>
          <w:sz w:val="22"/>
          <w:lang w:val="en-GB"/>
        </w:rPr>
        <w:t>T</w:t>
      </w:r>
      <w:r w:rsidR="0007493F" w:rsidRPr="00D03349">
        <w:rPr>
          <w:rFonts w:asciiTheme="minorHAnsi" w:hAnsiTheme="minorHAnsi" w:cstheme="minorHAnsi"/>
          <w:sz w:val="22"/>
          <w:lang w:val="en-GB"/>
        </w:rPr>
        <w:t xml:space="preserve">he </w:t>
      </w:r>
      <w:r w:rsidR="005F1479" w:rsidRPr="00D03349">
        <w:rPr>
          <w:rFonts w:asciiTheme="minorHAnsi" w:hAnsiTheme="minorHAnsi" w:cstheme="minorHAnsi"/>
          <w:sz w:val="22"/>
          <w:lang w:val="en-GB"/>
        </w:rPr>
        <w:t xml:space="preserve">environmental </w:t>
      </w:r>
      <w:ins w:id="219" w:author="authors" w:date="2022-12-15T13:45:00Z">
        <w:r w:rsidR="009D1FFF" w:rsidRPr="00D03349">
          <w:rPr>
            <w:rFonts w:asciiTheme="minorHAnsi" w:hAnsiTheme="minorHAnsi" w:cstheme="minorHAnsi"/>
            <w:sz w:val="22"/>
            <w:lang w:val="en-GB"/>
          </w:rPr>
          <w:t>variables</w:t>
        </w:r>
      </w:ins>
      <w:r w:rsidR="009D1FFF" w:rsidRPr="00D03349">
        <w:rPr>
          <w:rFonts w:asciiTheme="minorHAnsi" w:hAnsiTheme="minorHAnsi" w:cstheme="minorHAnsi"/>
          <w:sz w:val="22"/>
          <w:lang w:val="en-GB"/>
        </w:rPr>
        <w:t xml:space="preserve"> </w:t>
      </w:r>
      <w:r w:rsidR="007E4828" w:rsidRPr="00D03349">
        <w:rPr>
          <w:rFonts w:asciiTheme="minorHAnsi" w:hAnsiTheme="minorHAnsi" w:cstheme="minorHAnsi"/>
          <w:sz w:val="22"/>
          <w:lang w:val="en-GB"/>
        </w:rPr>
        <w:t>reaching the</w:t>
      </w:r>
      <w:r w:rsidR="005F1479" w:rsidRPr="00D03349">
        <w:rPr>
          <w:rFonts w:asciiTheme="minorHAnsi" w:hAnsiTheme="minorHAnsi" w:cstheme="minorHAnsi"/>
          <w:sz w:val="22"/>
          <w:lang w:val="en-GB"/>
        </w:rPr>
        <w:t xml:space="preserve"> highest explanatory power </w:t>
      </w:r>
      <w:r w:rsidRPr="00D03349">
        <w:rPr>
          <w:rFonts w:asciiTheme="minorHAnsi" w:hAnsiTheme="minorHAnsi" w:cstheme="minorHAnsi"/>
          <w:sz w:val="22"/>
          <w:lang w:val="en-GB"/>
        </w:rPr>
        <w:t>for</w:t>
      </w:r>
      <w:r w:rsidR="001D35FA" w:rsidRPr="00D03349">
        <w:rPr>
          <w:rFonts w:asciiTheme="minorHAnsi" w:hAnsiTheme="minorHAnsi" w:cstheme="minorHAnsi"/>
          <w:sz w:val="22"/>
          <w:lang w:val="en-GB"/>
        </w:rPr>
        <w:t xml:space="preserve"> </w:t>
      </w:r>
      <w:ins w:id="220" w:author="authors" w:date="2022-12-15T13:45:00Z">
        <w:r w:rsidR="003B2B52" w:rsidRPr="00D03349">
          <w:rPr>
            <w:rFonts w:asciiTheme="minorHAnsi" w:hAnsiTheme="minorHAnsi" w:cstheme="minorHAnsi"/>
            <w:sz w:val="22"/>
            <w:lang w:val="en-GB"/>
          </w:rPr>
          <w:t xml:space="preserve">bacterial </w:t>
        </w:r>
      </w:ins>
      <w:r w:rsidR="001D35FA" w:rsidRPr="00D03349">
        <w:rPr>
          <w:rFonts w:asciiTheme="minorHAnsi" w:hAnsiTheme="minorHAnsi" w:cstheme="minorHAnsi"/>
          <w:sz w:val="22"/>
          <w:lang w:val="en-GB"/>
        </w:rPr>
        <w:t>taxonomic dissimilarity</w:t>
      </w:r>
      <w:r w:rsidR="00921A8D" w:rsidRPr="00D03349">
        <w:rPr>
          <w:rFonts w:asciiTheme="minorHAnsi" w:hAnsiTheme="minorHAnsi" w:cstheme="minorHAnsi"/>
          <w:sz w:val="22"/>
          <w:lang w:val="en-GB"/>
        </w:rPr>
        <w:t>,</w:t>
      </w:r>
      <w:r w:rsidR="001D35FA" w:rsidRPr="00D03349">
        <w:rPr>
          <w:rFonts w:asciiTheme="minorHAnsi" w:hAnsiTheme="minorHAnsi" w:cstheme="minorHAnsi"/>
          <w:sz w:val="22"/>
          <w:lang w:val="en-GB"/>
        </w:rPr>
        <w:t xml:space="preserve"> </w:t>
      </w:r>
      <w:r w:rsidR="005F1479" w:rsidRPr="00D03349">
        <w:rPr>
          <w:rFonts w:asciiTheme="minorHAnsi" w:hAnsiTheme="minorHAnsi" w:cstheme="minorHAnsi"/>
          <w:sz w:val="22"/>
          <w:lang w:val="en-GB"/>
        </w:rPr>
        <w:t xml:space="preserve">when considered individually </w:t>
      </w:r>
      <w:r w:rsidR="007E4828" w:rsidRPr="00D03349">
        <w:rPr>
          <w:rFonts w:asciiTheme="minorHAnsi" w:hAnsiTheme="minorHAnsi" w:cstheme="minorHAnsi"/>
          <w:sz w:val="22"/>
          <w:lang w:val="en-GB"/>
        </w:rPr>
        <w:t xml:space="preserve">in </w:t>
      </w:r>
      <w:r w:rsidR="00383E06" w:rsidRPr="00D03349">
        <w:rPr>
          <w:rFonts w:asciiTheme="minorHAnsi" w:hAnsiTheme="minorHAnsi" w:cstheme="minorHAnsi"/>
          <w:sz w:val="22"/>
          <w:lang w:val="en-GB"/>
        </w:rPr>
        <w:t>GDM</w:t>
      </w:r>
      <w:r w:rsidR="00697DB4" w:rsidRPr="00D03349">
        <w:rPr>
          <w:rFonts w:asciiTheme="minorHAnsi" w:hAnsiTheme="minorHAnsi" w:cstheme="minorHAnsi"/>
          <w:sz w:val="22"/>
          <w:lang w:val="en-GB"/>
        </w:rPr>
        <w:t>s</w:t>
      </w:r>
      <w:r w:rsidR="001D35FA" w:rsidRPr="00D03349">
        <w:rPr>
          <w:rFonts w:asciiTheme="minorHAnsi" w:hAnsiTheme="minorHAnsi" w:cstheme="minorHAnsi"/>
          <w:sz w:val="22"/>
          <w:lang w:val="en-GB"/>
        </w:rPr>
        <w:t>,</w:t>
      </w:r>
      <w:r w:rsidR="007E4828" w:rsidRPr="00D03349">
        <w:rPr>
          <w:rFonts w:asciiTheme="minorHAnsi" w:hAnsiTheme="minorHAnsi" w:cstheme="minorHAnsi"/>
          <w:sz w:val="22"/>
          <w:lang w:val="en-GB"/>
        </w:rPr>
        <w:t xml:space="preserve"> </w:t>
      </w:r>
      <w:r w:rsidR="0007493F" w:rsidRPr="00D03349">
        <w:rPr>
          <w:rFonts w:asciiTheme="minorHAnsi" w:hAnsiTheme="minorHAnsi" w:cstheme="minorHAnsi"/>
          <w:sz w:val="22"/>
          <w:lang w:val="en-GB"/>
        </w:rPr>
        <w:t>w</w:t>
      </w:r>
      <w:r w:rsidR="005F1479" w:rsidRPr="00D03349">
        <w:rPr>
          <w:rFonts w:asciiTheme="minorHAnsi" w:hAnsiTheme="minorHAnsi" w:cstheme="minorHAnsi"/>
          <w:sz w:val="22"/>
          <w:lang w:val="en-GB"/>
        </w:rPr>
        <w:t>ere</w:t>
      </w:r>
      <w:r w:rsidR="0007493F" w:rsidRPr="00D03349">
        <w:rPr>
          <w:rFonts w:asciiTheme="minorHAnsi" w:hAnsiTheme="minorHAnsi" w:cstheme="minorHAnsi"/>
          <w:sz w:val="22"/>
          <w:lang w:val="en-GB"/>
        </w:rPr>
        <w:t xml:space="preserve"> soil pH </w:t>
      </w:r>
      <w:ins w:id="221" w:author="authors" w:date="2022-12-15T13:45:00Z">
        <w:r w:rsidR="0007493F" w:rsidRPr="00D03349">
          <w:rPr>
            <w:rFonts w:asciiTheme="minorHAnsi" w:hAnsiTheme="minorHAnsi" w:cstheme="minorHAnsi"/>
            <w:sz w:val="22"/>
            <w:lang w:val="en-GB"/>
          </w:rPr>
          <w:t>(</w:t>
        </w:r>
        <w:r w:rsidR="0031128D" w:rsidRPr="00D03349">
          <w:rPr>
            <w:rFonts w:asciiTheme="minorHAnsi" w:hAnsiTheme="minorHAnsi" w:cstheme="minorHAnsi"/>
            <w:sz w:val="22"/>
            <w:lang w:val="en-GB"/>
          </w:rPr>
          <w:t>~</w:t>
        </w:r>
      </w:ins>
      <w:r w:rsidR="0007493F" w:rsidRPr="00D03349">
        <w:rPr>
          <w:rFonts w:asciiTheme="minorHAnsi" w:hAnsiTheme="minorHAnsi" w:cstheme="minorHAnsi"/>
          <w:sz w:val="22"/>
          <w:lang w:val="en-GB"/>
        </w:rPr>
        <w:t xml:space="preserve">50% of the variance explained) and to a lesser extent </w:t>
      </w:r>
      <w:ins w:id="222" w:author="authors" w:date="2022-12-15T13:45:00Z">
        <w:r w:rsidR="00C77EA2" w:rsidRPr="00D03349">
          <w:rPr>
            <w:rFonts w:asciiTheme="minorHAnsi" w:hAnsiTheme="minorHAnsi" w:cstheme="minorHAnsi"/>
            <w:sz w:val="22"/>
            <w:lang w:val="en-GB"/>
          </w:rPr>
          <w:t xml:space="preserve">MAT and </w:t>
        </w:r>
      </w:ins>
      <w:r w:rsidR="005F1479" w:rsidRPr="00D03349">
        <w:rPr>
          <w:rFonts w:asciiTheme="minorHAnsi" w:hAnsiTheme="minorHAnsi" w:cstheme="minorHAnsi"/>
          <w:sz w:val="22"/>
          <w:lang w:val="en-GB"/>
        </w:rPr>
        <w:t>OM</w:t>
      </w:r>
      <w:r w:rsidR="0007493F" w:rsidRPr="00D03349">
        <w:rPr>
          <w:rFonts w:asciiTheme="minorHAnsi" w:hAnsiTheme="minorHAnsi" w:cstheme="minorHAnsi"/>
          <w:sz w:val="22"/>
          <w:lang w:val="en-GB"/>
        </w:rPr>
        <w:t xml:space="preserve"> </w:t>
      </w:r>
      <w:ins w:id="223" w:author="authors" w:date="2022-12-15T13:45:00Z">
        <w:r w:rsidR="0007493F" w:rsidRPr="00D03349">
          <w:rPr>
            <w:rFonts w:asciiTheme="minorHAnsi" w:hAnsiTheme="minorHAnsi" w:cstheme="minorHAnsi"/>
            <w:sz w:val="22"/>
            <w:lang w:val="en-GB"/>
          </w:rPr>
          <w:t>(</w:t>
        </w:r>
        <w:r w:rsidR="004033AB" w:rsidRPr="00D03349">
          <w:rPr>
            <w:rFonts w:asciiTheme="minorHAnsi" w:hAnsiTheme="minorHAnsi" w:cstheme="minorHAnsi"/>
            <w:sz w:val="22"/>
            <w:lang w:val="en-GB"/>
          </w:rPr>
          <w:t>37</w:t>
        </w:r>
        <w:r w:rsidR="0007493F" w:rsidRPr="00D03349">
          <w:rPr>
            <w:rFonts w:asciiTheme="minorHAnsi" w:hAnsiTheme="minorHAnsi" w:cstheme="minorHAnsi"/>
            <w:sz w:val="22"/>
            <w:lang w:val="en-GB"/>
          </w:rPr>
          <w:t xml:space="preserve">% </w:t>
        </w:r>
      </w:ins>
      <w:r w:rsidR="00921A8D" w:rsidRPr="00D03349">
        <w:rPr>
          <w:rFonts w:asciiTheme="minorHAnsi" w:hAnsiTheme="minorHAnsi" w:cstheme="minorHAnsi"/>
          <w:sz w:val="22"/>
          <w:lang w:val="en-GB"/>
        </w:rPr>
        <w:t xml:space="preserve">and </w:t>
      </w:r>
      <w:ins w:id="224" w:author="authors" w:date="2022-12-15T13:45:00Z">
        <w:r w:rsidR="004033AB" w:rsidRPr="00D03349">
          <w:rPr>
            <w:rFonts w:asciiTheme="minorHAnsi" w:hAnsiTheme="minorHAnsi" w:cstheme="minorHAnsi"/>
            <w:sz w:val="22"/>
            <w:lang w:val="en-GB"/>
          </w:rPr>
          <w:t>33</w:t>
        </w:r>
      </w:ins>
      <w:r w:rsidR="00921A8D" w:rsidRPr="00D03349">
        <w:rPr>
          <w:rFonts w:asciiTheme="minorHAnsi" w:hAnsiTheme="minorHAnsi" w:cstheme="minorHAnsi"/>
          <w:sz w:val="22"/>
          <w:lang w:val="en-GB"/>
        </w:rPr>
        <w:t xml:space="preserve">% </w:t>
      </w:r>
      <w:r w:rsidR="0007493F" w:rsidRPr="00D03349">
        <w:rPr>
          <w:rFonts w:asciiTheme="minorHAnsi" w:hAnsiTheme="minorHAnsi" w:cstheme="minorHAnsi"/>
          <w:sz w:val="22"/>
          <w:lang w:val="en-GB"/>
        </w:rPr>
        <w:t xml:space="preserve">of the </w:t>
      </w:r>
      <w:r w:rsidR="00697DB4" w:rsidRPr="00D03349">
        <w:rPr>
          <w:rFonts w:asciiTheme="minorHAnsi" w:hAnsiTheme="minorHAnsi" w:cstheme="minorHAnsi"/>
          <w:sz w:val="22"/>
          <w:lang w:val="en-GB"/>
        </w:rPr>
        <w:t xml:space="preserve">deviance </w:t>
      </w:r>
      <w:r w:rsidR="0007493F" w:rsidRPr="00D03349">
        <w:rPr>
          <w:rFonts w:asciiTheme="minorHAnsi" w:hAnsiTheme="minorHAnsi" w:cstheme="minorHAnsi"/>
          <w:sz w:val="22"/>
          <w:lang w:val="en-GB"/>
        </w:rPr>
        <w:t>explained</w:t>
      </w:r>
      <w:r w:rsidR="00921A8D" w:rsidRPr="00D03349">
        <w:rPr>
          <w:rFonts w:asciiTheme="minorHAnsi" w:hAnsiTheme="minorHAnsi" w:cstheme="minorHAnsi"/>
          <w:sz w:val="22"/>
          <w:lang w:val="en-GB"/>
        </w:rPr>
        <w:t>, respectively</w:t>
      </w:r>
      <w:r w:rsidR="008E030F" w:rsidRPr="00D03349">
        <w:rPr>
          <w:rFonts w:asciiTheme="minorHAnsi" w:hAnsiTheme="minorHAnsi" w:cstheme="minorHAnsi"/>
          <w:sz w:val="22"/>
          <w:lang w:val="en-GB"/>
        </w:rPr>
        <w:t xml:space="preserve">; </w:t>
      </w:r>
      <w:r w:rsidR="0007493F" w:rsidRPr="00D03349">
        <w:rPr>
          <w:rFonts w:asciiTheme="minorHAnsi" w:hAnsiTheme="minorHAnsi" w:cstheme="minorHAnsi"/>
          <w:sz w:val="22"/>
          <w:lang w:val="en-GB"/>
        </w:rPr>
        <w:t xml:space="preserve">Fig. </w:t>
      </w:r>
      <w:ins w:id="225" w:author="authors" w:date="2022-12-15T13:45:00Z">
        <w:r w:rsidR="003D50B8" w:rsidRPr="00D03349">
          <w:rPr>
            <w:rFonts w:asciiTheme="minorHAnsi" w:hAnsiTheme="minorHAnsi" w:cstheme="minorHAnsi"/>
            <w:sz w:val="22"/>
            <w:lang w:val="en-GB"/>
          </w:rPr>
          <w:t>3</w:t>
        </w:r>
      </w:ins>
      <w:r w:rsidR="0007493F" w:rsidRPr="00D03349">
        <w:rPr>
          <w:rFonts w:asciiTheme="minorHAnsi" w:hAnsiTheme="minorHAnsi" w:cstheme="minorHAnsi"/>
          <w:sz w:val="22"/>
          <w:lang w:val="en-GB"/>
        </w:rPr>
        <w:t>).</w:t>
      </w:r>
      <w:r w:rsidR="00E74B70" w:rsidRPr="00D03349">
        <w:rPr>
          <w:rFonts w:asciiTheme="minorHAnsi" w:hAnsiTheme="minorHAnsi" w:cstheme="minorHAnsi"/>
          <w:sz w:val="22"/>
          <w:lang w:val="en-GB"/>
        </w:rPr>
        <w:t xml:space="preserve"> </w:t>
      </w:r>
      <w:r w:rsidR="007E4828" w:rsidRPr="00D03349">
        <w:rPr>
          <w:rFonts w:asciiTheme="minorHAnsi" w:hAnsiTheme="minorHAnsi" w:cstheme="minorHAnsi"/>
          <w:sz w:val="22"/>
          <w:lang w:val="en-GB"/>
        </w:rPr>
        <w:t>For the</w:t>
      </w:r>
      <w:r w:rsidR="00E74B70" w:rsidRPr="00D03349">
        <w:rPr>
          <w:rFonts w:asciiTheme="minorHAnsi" w:hAnsiTheme="minorHAnsi" w:cstheme="minorHAnsi"/>
          <w:sz w:val="22"/>
          <w:lang w:val="en-GB"/>
        </w:rPr>
        <w:t xml:space="preserve"> </w:t>
      </w:r>
      <w:ins w:id="226" w:author="authors" w:date="2022-12-15T13:45:00Z">
        <w:r w:rsidR="00360C53" w:rsidRPr="00D03349">
          <w:rPr>
            <w:rFonts w:asciiTheme="minorHAnsi" w:hAnsiTheme="minorHAnsi" w:cstheme="minorHAnsi"/>
            <w:sz w:val="22"/>
            <w:lang w:val="en-GB"/>
          </w:rPr>
          <w:t xml:space="preserve">bacterial </w:t>
        </w:r>
      </w:ins>
      <w:r w:rsidR="00E74B70" w:rsidRPr="00D03349">
        <w:rPr>
          <w:rFonts w:asciiTheme="minorHAnsi" w:hAnsiTheme="minorHAnsi" w:cstheme="minorHAnsi"/>
          <w:sz w:val="22"/>
          <w:lang w:val="en-GB"/>
        </w:rPr>
        <w:t>functional dissimilarity</w:t>
      </w:r>
      <w:ins w:id="227" w:author="authors" w:date="2022-12-15T13:45:00Z">
        <w:r w:rsidR="00360C53" w:rsidRPr="00D03349">
          <w:rPr>
            <w:rFonts w:asciiTheme="minorHAnsi" w:hAnsiTheme="minorHAnsi" w:cstheme="minorHAnsi"/>
            <w:sz w:val="22"/>
            <w:lang w:val="en-GB"/>
          </w:rPr>
          <w:t xml:space="preserve"> related to</w:t>
        </w:r>
      </w:ins>
      <w:r w:rsidR="00360C53" w:rsidRPr="00D03349">
        <w:rPr>
          <w:rFonts w:asciiTheme="minorHAnsi" w:hAnsiTheme="minorHAnsi" w:cstheme="minorHAnsi"/>
          <w:sz w:val="22"/>
          <w:lang w:val="en-GB"/>
        </w:rPr>
        <w:t xml:space="preserve"> N</w:t>
      </w:r>
      <w:ins w:id="228" w:author="authors" w:date="2022-12-15T13:45:00Z">
        <w:r w:rsidR="00360C53" w:rsidRPr="00D03349">
          <w:rPr>
            <w:rFonts w:asciiTheme="minorHAnsi" w:hAnsiTheme="minorHAnsi" w:cstheme="minorHAnsi"/>
            <w:sz w:val="22"/>
            <w:lang w:val="en-GB"/>
          </w:rPr>
          <w:t xml:space="preserve"> cycling</w:t>
        </w:r>
        <w:r w:rsidR="007E4828" w:rsidRPr="00D03349">
          <w:rPr>
            <w:rFonts w:asciiTheme="minorHAnsi" w:hAnsiTheme="minorHAnsi" w:cstheme="minorHAnsi"/>
            <w:sz w:val="22"/>
            <w:lang w:val="en-GB"/>
          </w:rPr>
          <w:t>,</w:t>
        </w:r>
        <w:r w:rsidR="00E74B70" w:rsidRPr="00D03349">
          <w:rPr>
            <w:rFonts w:asciiTheme="minorHAnsi" w:hAnsiTheme="minorHAnsi" w:cstheme="minorHAnsi"/>
            <w:sz w:val="22"/>
            <w:lang w:val="en-GB"/>
          </w:rPr>
          <w:t xml:space="preserve"> </w:t>
        </w:r>
        <w:r w:rsidR="008D4B3D" w:rsidRPr="00D03349">
          <w:rPr>
            <w:rFonts w:asciiTheme="minorHAnsi" w:hAnsiTheme="minorHAnsi" w:cstheme="minorHAnsi"/>
            <w:sz w:val="22"/>
            <w:lang w:val="en-GB"/>
          </w:rPr>
          <w:t>AP,</w:t>
        </w:r>
        <w:r w:rsidR="00E74B70" w:rsidRPr="00D03349">
          <w:rPr>
            <w:rFonts w:asciiTheme="minorHAnsi" w:hAnsiTheme="minorHAnsi" w:cstheme="minorHAnsi"/>
            <w:sz w:val="22"/>
            <w:lang w:val="en-GB"/>
          </w:rPr>
          <w:t xml:space="preserve"> N</w:t>
        </w:r>
      </w:ins>
      <w:r w:rsidR="00E74B70" w:rsidRPr="00D03349">
        <w:rPr>
          <w:rFonts w:asciiTheme="minorHAnsi" w:hAnsiTheme="minorHAnsi" w:cstheme="minorHAnsi"/>
          <w:sz w:val="22"/>
          <w:lang w:val="en-GB"/>
        </w:rPr>
        <w:t>:P</w:t>
      </w:r>
      <w:ins w:id="229" w:author="authors" w:date="2022-12-15T13:45:00Z">
        <w:r w:rsidR="00BF444E" w:rsidRPr="00D03349">
          <w:rPr>
            <w:rFonts w:asciiTheme="minorHAnsi" w:hAnsiTheme="minorHAnsi" w:cstheme="minorHAnsi"/>
            <w:sz w:val="22"/>
            <w:lang w:val="en-GB"/>
          </w:rPr>
          <w:t>,</w:t>
        </w:r>
        <w:r w:rsidR="006E6F99" w:rsidRPr="00D03349">
          <w:rPr>
            <w:rFonts w:asciiTheme="minorHAnsi" w:hAnsiTheme="minorHAnsi" w:cstheme="minorHAnsi"/>
            <w:sz w:val="22"/>
            <w:lang w:val="en-GB"/>
          </w:rPr>
          <w:t xml:space="preserve"> </w:t>
        </w:r>
        <w:r w:rsidR="00BF444E" w:rsidRPr="00D03349">
          <w:rPr>
            <w:rFonts w:asciiTheme="minorHAnsi" w:hAnsiTheme="minorHAnsi" w:cstheme="minorHAnsi"/>
            <w:sz w:val="22"/>
            <w:lang w:val="en-GB"/>
          </w:rPr>
          <w:t>TN</w:t>
        </w:r>
      </w:ins>
      <w:r w:rsidR="004921C6" w:rsidRPr="00D03349">
        <w:rPr>
          <w:rFonts w:asciiTheme="minorHAnsi" w:hAnsiTheme="minorHAnsi" w:cstheme="minorHAnsi"/>
          <w:sz w:val="22"/>
          <w:lang w:val="en-GB"/>
        </w:rPr>
        <w:t xml:space="preserve"> and </w:t>
      </w:r>
      <w:ins w:id="230" w:author="authors" w:date="2022-12-15T13:45:00Z">
        <w:r w:rsidR="004921C6" w:rsidRPr="00D03349">
          <w:rPr>
            <w:rFonts w:asciiTheme="minorHAnsi" w:hAnsiTheme="minorHAnsi" w:cstheme="minorHAnsi"/>
            <w:sz w:val="22"/>
            <w:lang w:val="en-GB"/>
          </w:rPr>
          <w:t>OM</w:t>
        </w:r>
      </w:ins>
      <w:r w:rsidR="006E6F99" w:rsidRPr="00D03349">
        <w:rPr>
          <w:rFonts w:asciiTheme="minorHAnsi" w:hAnsiTheme="minorHAnsi" w:cstheme="minorHAnsi"/>
          <w:sz w:val="22"/>
          <w:lang w:val="en-GB"/>
        </w:rPr>
        <w:t xml:space="preserve"> </w:t>
      </w:r>
      <w:r w:rsidR="007E4828" w:rsidRPr="00D03349">
        <w:rPr>
          <w:rFonts w:asciiTheme="minorHAnsi" w:hAnsiTheme="minorHAnsi" w:cstheme="minorHAnsi"/>
          <w:sz w:val="22"/>
          <w:lang w:val="en-GB"/>
        </w:rPr>
        <w:t xml:space="preserve">had the highest explanatory </w:t>
      </w:r>
      <w:ins w:id="231" w:author="authors" w:date="2022-12-15T13:45:00Z">
        <w:r w:rsidR="007E4828" w:rsidRPr="00D03349">
          <w:rPr>
            <w:rFonts w:asciiTheme="minorHAnsi" w:hAnsiTheme="minorHAnsi" w:cstheme="minorHAnsi"/>
            <w:sz w:val="22"/>
            <w:lang w:val="en-GB"/>
          </w:rPr>
          <w:t>power</w:t>
        </w:r>
        <w:r w:rsidR="00EA2C02" w:rsidRPr="00D03349">
          <w:rPr>
            <w:rFonts w:asciiTheme="minorHAnsi" w:hAnsiTheme="minorHAnsi" w:cstheme="minorHAnsi"/>
            <w:sz w:val="22"/>
            <w:lang w:val="en-GB"/>
          </w:rPr>
          <w:t>s</w:t>
        </w:r>
      </w:ins>
      <w:r w:rsidR="007E4828" w:rsidRPr="00D03349">
        <w:rPr>
          <w:rFonts w:asciiTheme="minorHAnsi" w:hAnsiTheme="minorHAnsi" w:cstheme="minorHAnsi"/>
          <w:sz w:val="22"/>
          <w:lang w:val="en-GB"/>
        </w:rPr>
        <w:t xml:space="preserve"> </w:t>
      </w:r>
      <w:r w:rsidR="006E6F99" w:rsidRPr="00D03349">
        <w:rPr>
          <w:rFonts w:asciiTheme="minorHAnsi" w:hAnsiTheme="minorHAnsi" w:cstheme="minorHAnsi"/>
          <w:sz w:val="22"/>
          <w:lang w:val="en-GB"/>
        </w:rPr>
        <w:t>(nearly 3</w:t>
      </w:r>
      <w:r w:rsidR="00E74B70" w:rsidRPr="00D03349">
        <w:rPr>
          <w:rFonts w:asciiTheme="minorHAnsi" w:hAnsiTheme="minorHAnsi" w:cstheme="minorHAnsi"/>
          <w:sz w:val="22"/>
          <w:lang w:val="en-GB"/>
        </w:rPr>
        <w:t xml:space="preserve">0% of the </w:t>
      </w:r>
      <w:r w:rsidR="00082CCC" w:rsidRPr="00D03349">
        <w:rPr>
          <w:rFonts w:asciiTheme="minorHAnsi" w:hAnsiTheme="minorHAnsi" w:cstheme="minorHAnsi"/>
          <w:sz w:val="22"/>
          <w:lang w:val="en-GB"/>
        </w:rPr>
        <w:t xml:space="preserve">deviance </w:t>
      </w:r>
      <w:r w:rsidR="00E74B70" w:rsidRPr="00D03349">
        <w:rPr>
          <w:rFonts w:asciiTheme="minorHAnsi" w:hAnsiTheme="minorHAnsi" w:cstheme="minorHAnsi"/>
          <w:sz w:val="22"/>
          <w:lang w:val="en-GB"/>
        </w:rPr>
        <w:t>explained</w:t>
      </w:r>
      <w:r w:rsidR="006E6F99" w:rsidRPr="00D03349">
        <w:rPr>
          <w:rFonts w:asciiTheme="minorHAnsi" w:hAnsiTheme="minorHAnsi" w:cstheme="minorHAnsi"/>
          <w:sz w:val="22"/>
          <w:lang w:val="en-GB"/>
        </w:rPr>
        <w:t xml:space="preserve"> for each</w:t>
      </w:r>
      <w:r w:rsidR="00E74B70" w:rsidRPr="00D03349">
        <w:rPr>
          <w:rFonts w:asciiTheme="minorHAnsi" w:hAnsiTheme="minorHAnsi" w:cstheme="minorHAnsi"/>
          <w:sz w:val="22"/>
          <w:lang w:val="en-GB"/>
        </w:rPr>
        <w:t xml:space="preserve">) </w:t>
      </w:r>
      <w:r w:rsidR="007E4828" w:rsidRPr="00D03349">
        <w:rPr>
          <w:rFonts w:asciiTheme="minorHAnsi" w:hAnsiTheme="minorHAnsi" w:cstheme="minorHAnsi"/>
          <w:sz w:val="22"/>
          <w:lang w:val="en-GB"/>
        </w:rPr>
        <w:t>followed by</w:t>
      </w:r>
      <w:r w:rsidR="00E74B70" w:rsidRPr="00D03349">
        <w:rPr>
          <w:rFonts w:asciiTheme="minorHAnsi" w:hAnsiTheme="minorHAnsi" w:cstheme="minorHAnsi"/>
          <w:sz w:val="22"/>
          <w:lang w:val="en-GB"/>
        </w:rPr>
        <w:t xml:space="preserve"> </w:t>
      </w:r>
      <w:r w:rsidR="00082CCC" w:rsidRPr="00D03349">
        <w:rPr>
          <w:rFonts w:asciiTheme="minorHAnsi" w:hAnsiTheme="minorHAnsi" w:cstheme="minorHAnsi"/>
          <w:sz w:val="22"/>
          <w:lang w:val="en-GB"/>
        </w:rPr>
        <w:t>soil moisture</w:t>
      </w:r>
      <w:r w:rsidR="00D34640" w:rsidRPr="00D03349">
        <w:rPr>
          <w:rFonts w:asciiTheme="minorHAnsi" w:hAnsiTheme="minorHAnsi" w:cstheme="minorHAnsi"/>
          <w:sz w:val="22"/>
          <w:lang w:val="en-GB"/>
        </w:rPr>
        <w:t xml:space="preserve"> and </w:t>
      </w:r>
      <w:ins w:id="232" w:author="authors" w:date="2022-12-15T13:45:00Z">
        <w:r w:rsidR="00D34640" w:rsidRPr="00D03349">
          <w:rPr>
            <w:rFonts w:asciiTheme="minorHAnsi" w:hAnsiTheme="minorHAnsi" w:cstheme="minorHAnsi"/>
            <w:sz w:val="22"/>
            <w:lang w:val="en-GB"/>
          </w:rPr>
          <w:t>C:P</w:t>
        </w:r>
        <w:r w:rsidR="008E030F" w:rsidRPr="00D03349">
          <w:rPr>
            <w:rFonts w:asciiTheme="minorHAnsi" w:hAnsiTheme="minorHAnsi" w:cstheme="minorHAnsi"/>
            <w:sz w:val="22"/>
            <w:lang w:val="en-GB"/>
          </w:rPr>
          <w:t xml:space="preserve"> </w:t>
        </w:r>
        <w:r w:rsidR="00C66B26" w:rsidRPr="00D03349">
          <w:rPr>
            <w:rFonts w:asciiTheme="minorHAnsi" w:hAnsiTheme="minorHAnsi" w:cstheme="minorHAnsi"/>
            <w:sz w:val="22"/>
            <w:lang w:val="en-GB"/>
          </w:rPr>
          <w:t>(</w:t>
        </w:r>
        <w:r w:rsidR="00D34640" w:rsidRPr="00D03349">
          <w:rPr>
            <w:rFonts w:asciiTheme="minorHAnsi" w:hAnsiTheme="minorHAnsi" w:cstheme="minorHAnsi"/>
            <w:sz w:val="22"/>
            <w:lang w:val="en-GB"/>
          </w:rPr>
          <w:t>20-</w:t>
        </w:r>
      </w:ins>
      <w:r w:rsidR="00C66B26" w:rsidRPr="00D03349">
        <w:rPr>
          <w:rFonts w:asciiTheme="minorHAnsi" w:hAnsiTheme="minorHAnsi" w:cstheme="minorHAnsi"/>
          <w:sz w:val="22"/>
          <w:lang w:val="en-GB"/>
        </w:rPr>
        <w:t>25% of the deviance explained</w:t>
      </w:r>
      <w:r w:rsidR="008E030F" w:rsidRPr="00D03349">
        <w:rPr>
          <w:rFonts w:asciiTheme="minorHAnsi" w:hAnsiTheme="minorHAnsi" w:cstheme="minorHAnsi"/>
          <w:sz w:val="22"/>
          <w:lang w:val="en-GB"/>
        </w:rPr>
        <w:t xml:space="preserve">; </w:t>
      </w:r>
      <w:r w:rsidR="00E74B70" w:rsidRPr="00D03349">
        <w:rPr>
          <w:rFonts w:asciiTheme="minorHAnsi" w:hAnsiTheme="minorHAnsi" w:cstheme="minorHAnsi"/>
          <w:sz w:val="22"/>
          <w:lang w:val="en-GB"/>
        </w:rPr>
        <w:t xml:space="preserve">Fig. </w:t>
      </w:r>
      <w:ins w:id="233" w:author="authors" w:date="2022-12-15T13:45:00Z">
        <w:r w:rsidR="00D34640" w:rsidRPr="00D03349">
          <w:rPr>
            <w:rFonts w:asciiTheme="minorHAnsi" w:hAnsiTheme="minorHAnsi" w:cstheme="minorHAnsi"/>
            <w:sz w:val="22"/>
            <w:lang w:val="en-GB"/>
          </w:rPr>
          <w:t>3</w:t>
        </w:r>
      </w:ins>
      <w:r w:rsidR="00082CCC" w:rsidRPr="00D03349">
        <w:rPr>
          <w:rFonts w:asciiTheme="minorHAnsi" w:hAnsiTheme="minorHAnsi" w:cstheme="minorHAnsi"/>
          <w:sz w:val="22"/>
          <w:lang w:val="en-GB"/>
        </w:rPr>
        <w:t>)</w:t>
      </w:r>
      <w:r w:rsidR="00E74B70" w:rsidRPr="00D03349">
        <w:rPr>
          <w:rFonts w:asciiTheme="minorHAnsi" w:hAnsiTheme="minorHAnsi" w:cstheme="minorHAnsi"/>
          <w:sz w:val="22"/>
          <w:lang w:val="en-GB"/>
        </w:rPr>
        <w:t>.</w:t>
      </w:r>
      <w:r w:rsidR="00EE75F2" w:rsidRPr="00D03349">
        <w:rPr>
          <w:rFonts w:asciiTheme="minorHAnsi" w:hAnsiTheme="minorHAnsi" w:cstheme="minorHAnsi"/>
          <w:sz w:val="22"/>
          <w:lang w:val="en-GB"/>
        </w:rPr>
        <w:t xml:space="preserve"> Distance explained 10</w:t>
      </w:r>
      <w:ins w:id="234" w:author="authors" w:date="2022-12-15T13:45:00Z">
        <w:r w:rsidR="00CE7EA7" w:rsidRPr="00D03349">
          <w:rPr>
            <w:rFonts w:asciiTheme="minorHAnsi" w:hAnsiTheme="minorHAnsi" w:cstheme="minorHAnsi"/>
            <w:sz w:val="22"/>
            <w:lang w:val="en-GB"/>
          </w:rPr>
          <w:t xml:space="preserve"> % and </w:t>
        </w:r>
        <w:r w:rsidR="00EE75F2" w:rsidRPr="00D03349">
          <w:rPr>
            <w:rFonts w:asciiTheme="minorHAnsi" w:hAnsiTheme="minorHAnsi" w:cstheme="minorHAnsi"/>
            <w:sz w:val="22"/>
            <w:lang w:val="en-GB"/>
          </w:rPr>
          <w:t>1</w:t>
        </w:r>
        <w:r w:rsidR="005239FA" w:rsidRPr="00D03349">
          <w:rPr>
            <w:rFonts w:asciiTheme="minorHAnsi" w:hAnsiTheme="minorHAnsi" w:cstheme="minorHAnsi"/>
            <w:sz w:val="22"/>
            <w:lang w:val="en-GB"/>
          </w:rPr>
          <w:t>5</w:t>
        </w:r>
      </w:ins>
      <w:r w:rsidR="00EE75F2" w:rsidRPr="00D03349">
        <w:rPr>
          <w:rFonts w:asciiTheme="minorHAnsi" w:hAnsiTheme="minorHAnsi" w:cstheme="minorHAnsi"/>
          <w:sz w:val="22"/>
          <w:lang w:val="en-GB"/>
        </w:rPr>
        <w:t>% of deviance of taxonomic and functional dissimilarity</w:t>
      </w:r>
      <w:ins w:id="235" w:author="authors" w:date="2022-12-15T13:45:00Z">
        <w:r w:rsidR="00CE7EA7" w:rsidRPr="00D03349">
          <w:rPr>
            <w:rFonts w:asciiTheme="minorHAnsi" w:hAnsiTheme="minorHAnsi" w:cstheme="minorHAnsi"/>
            <w:sz w:val="22"/>
            <w:lang w:val="en-GB"/>
          </w:rPr>
          <w:t>, respectively</w:t>
        </w:r>
        <w:r w:rsidR="00EE75F2" w:rsidRPr="00D03349">
          <w:rPr>
            <w:rFonts w:asciiTheme="minorHAnsi" w:hAnsiTheme="minorHAnsi" w:cstheme="minorHAnsi"/>
            <w:sz w:val="22"/>
            <w:lang w:val="en-GB"/>
          </w:rPr>
          <w:t>.</w:t>
        </w:r>
        <w:r w:rsidR="00491452" w:rsidRPr="00D03349">
          <w:rPr>
            <w:rFonts w:asciiTheme="minorHAnsi" w:hAnsiTheme="minorHAnsi" w:cstheme="minorHAnsi"/>
            <w:sz w:val="22"/>
            <w:lang w:val="en-GB"/>
          </w:rPr>
          <w:t xml:space="preserve"> Similar results were obtained when the analysis was performed using 177 plots (Fig.</w:t>
        </w:r>
      </w:ins>
      <w:ins w:id="236" w:author="Mod, Heidi K" w:date="2022-12-15T15:28:00Z">
        <w:r w:rsidR="00020CD0" w:rsidRPr="00D03349">
          <w:rPr>
            <w:rFonts w:asciiTheme="minorHAnsi" w:hAnsiTheme="minorHAnsi" w:cstheme="minorHAnsi"/>
            <w:sz w:val="22"/>
            <w:lang w:val="en-GB"/>
          </w:rPr>
          <w:t xml:space="preserve"> S</w:t>
        </w:r>
      </w:ins>
      <w:ins w:id="237" w:author="Mod, Heidi K [2]" w:date="2022-12-16T10:54:00Z">
        <w:r w:rsidR="00884909">
          <w:rPr>
            <w:rFonts w:asciiTheme="minorHAnsi" w:hAnsiTheme="minorHAnsi" w:cstheme="minorHAnsi"/>
            <w:sz w:val="22"/>
            <w:lang w:val="en-GB"/>
          </w:rPr>
          <w:t>9</w:t>
        </w:r>
      </w:ins>
      <w:r w:rsidR="00491452" w:rsidRPr="00D03349">
        <w:rPr>
          <w:rFonts w:asciiTheme="minorHAnsi" w:hAnsiTheme="minorHAnsi" w:cstheme="minorHAnsi"/>
          <w:sz w:val="22"/>
          <w:lang w:val="en-GB"/>
        </w:rPr>
        <w:t>).</w:t>
      </w:r>
    </w:p>
    <w:p w14:paraId="42805918" w14:textId="466365F8" w:rsidR="000A0302" w:rsidRPr="00D03349" w:rsidRDefault="00082CCC" w:rsidP="00AF1539">
      <w:pPr>
        <w:spacing w:line="480" w:lineRule="auto"/>
        <w:ind w:firstLine="567"/>
        <w:contextualSpacing/>
        <w:jc w:val="left"/>
        <w:rPr>
          <w:rFonts w:asciiTheme="minorHAnsi" w:hAnsiTheme="minorHAnsi" w:cstheme="minorHAnsi"/>
          <w:sz w:val="22"/>
          <w:lang w:val="en-GB"/>
        </w:rPr>
      </w:pPr>
      <w:r w:rsidRPr="00D03349">
        <w:rPr>
          <w:rFonts w:asciiTheme="minorHAnsi" w:hAnsiTheme="minorHAnsi" w:cstheme="minorHAnsi"/>
          <w:sz w:val="22"/>
          <w:lang w:val="en-GB"/>
        </w:rPr>
        <w:t>T</w:t>
      </w:r>
      <w:r w:rsidR="00C93021" w:rsidRPr="00D03349">
        <w:rPr>
          <w:rFonts w:asciiTheme="minorHAnsi" w:hAnsiTheme="minorHAnsi" w:cstheme="minorHAnsi"/>
          <w:sz w:val="22"/>
          <w:lang w:val="en-GB"/>
        </w:rPr>
        <w:t xml:space="preserve">he best </w:t>
      </w:r>
      <w:r w:rsidR="0001569C" w:rsidRPr="00D03349">
        <w:rPr>
          <w:rFonts w:asciiTheme="minorHAnsi" w:hAnsiTheme="minorHAnsi" w:cstheme="minorHAnsi"/>
          <w:sz w:val="22"/>
          <w:lang w:val="en-GB"/>
        </w:rPr>
        <w:t>GDM</w:t>
      </w:r>
      <w:r w:rsidR="00C93021" w:rsidRPr="00D03349">
        <w:rPr>
          <w:rFonts w:asciiTheme="minorHAnsi" w:hAnsiTheme="minorHAnsi" w:cstheme="minorHAnsi"/>
          <w:sz w:val="22"/>
          <w:lang w:val="en-GB"/>
        </w:rPr>
        <w:t xml:space="preserve"> for taxonomic dissimilarity </w:t>
      </w:r>
      <w:r w:rsidR="0001569C" w:rsidRPr="00D03349">
        <w:rPr>
          <w:rFonts w:asciiTheme="minorHAnsi" w:hAnsiTheme="minorHAnsi" w:cstheme="minorHAnsi"/>
          <w:sz w:val="22"/>
          <w:lang w:val="en-GB"/>
        </w:rPr>
        <w:t xml:space="preserve">explained </w:t>
      </w:r>
      <w:ins w:id="238" w:author="authors" w:date="2022-12-15T13:45:00Z">
        <w:r w:rsidR="0001569C" w:rsidRPr="00D03349">
          <w:rPr>
            <w:rFonts w:asciiTheme="minorHAnsi" w:hAnsiTheme="minorHAnsi" w:cstheme="minorHAnsi"/>
            <w:sz w:val="22"/>
            <w:lang w:val="en-GB"/>
          </w:rPr>
          <w:t>7</w:t>
        </w:r>
        <w:r w:rsidR="00CE7EA7" w:rsidRPr="00D03349">
          <w:rPr>
            <w:rFonts w:asciiTheme="minorHAnsi" w:hAnsiTheme="minorHAnsi" w:cstheme="minorHAnsi"/>
            <w:sz w:val="22"/>
            <w:lang w:val="en-GB"/>
          </w:rPr>
          <w:t>5</w:t>
        </w:r>
      </w:ins>
      <w:r w:rsidR="0001569C" w:rsidRPr="00D03349">
        <w:rPr>
          <w:rFonts w:asciiTheme="minorHAnsi" w:hAnsiTheme="minorHAnsi" w:cstheme="minorHAnsi"/>
          <w:sz w:val="22"/>
          <w:lang w:val="en-GB"/>
        </w:rPr>
        <w:t xml:space="preserve">% of the variance and </w:t>
      </w:r>
      <w:r w:rsidRPr="00D03349">
        <w:rPr>
          <w:rFonts w:asciiTheme="minorHAnsi" w:hAnsiTheme="minorHAnsi" w:cstheme="minorHAnsi"/>
          <w:sz w:val="22"/>
          <w:lang w:val="en-GB"/>
        </w:rPr>
        <w:t>included</w:t>
      </w:r>
      <w:r w:rsidR="00C93021" w:rsidRPr="00D03349">
        <w:rPr>
          <w:rFonts w:asciiTheme="minorHAnsi" w:hAnsiTheme="minorHAnsi" w:cstheme="minorHAnsi"/>
          <w:sz w:val="22"/>
          <w:lang w:val="en-GB"/>
        </w:rPr>
        <w:t xml:space="preserve"> </w:t>
      </w:r>
      <w:r w:rsidR="00774BF7" w:rsidRPr="00D03349">
        <w:rPr>
          <w:rFonts w:asciiTheme="minorHAnsi" w:hAnsiTheme="minorHAnsi" w:cstheme="minorHAnsi"/>
          <w:sz w:val="22"/>
          <w:lang w:val="en-GB"/>
        </w:rPr>
        <w:t>five</w:t>
      </w:r>
      <w:r w:rsidR="00C93021" w:rsidRPr="00D03349">
        <w:rPr>
          <w:rFonts w:asciiTheme="minorHAnsi" w:hAnsiTheme="minorHAnsi" w:cstheme="minorHAnsi"/>
          <w:sz w:val="22"/>
          <w:lang w:val="en-GB"/>
        </w:rPr>
        <w:t xml:space="preserve"> </w:t>
      </w:r>
      <w:ins w:id="239" w:author="authors" w:date="2022-12-15T13:45:00Z">
        <w:r w:rsidR="00C274C6" w:rsidRPr="00D03349">
          <w:rPr>
            <w:rFonts w:asciiTheme="minorHAnsi" w:hAnsiTheme="minorHAnsi" w:cstheme="minorHAnsi"/>
            <w:sz w:val="22"/>
            <w:lang w:val="en-GB"/>
          </w:rPr>
          <w:t>explanatory variables</w:t>
        </w:r>
      </w:ins>
      <w:r w:rsidR="00C93021" w:rsidRPr="00D03349">
        <w:rPr>
          <w:rFonts w:asciiTheme="minorHAnsi" w:hAnsiTheme="minorHAnsi" w:cstheme="minorHAnsi"/>
          <w:sz w:val="22"/>
          <w:lang w:val="en-GB"/>
        </w:rPr>
        <w:t xml:space="preserve"> (ranked according to their</w:t>
      </w:r>
      <w:r w:rsidR="00687F9C" w:rsidRPr="00D03349">
        <w:rPr>
          <w:rFonts w:asciiTheme="minorHAnsi" w:hAnsiTheme="minorHAnsi" w:cstheme="minorHAnsi"/>
          <w:sz w:val="22"/>
          <w:lang w:val="en-GB"/>
        </w:rPr>
        <w:t xml:space="preserve"> relative contribution</w:t>
      </w:r>
      <w:ins w:id="240" w:author="authors" w:date="2022-12-15T13:45:00Z">
        <w:r w:rsidR="00C274C6" w:rsidRPr="00D03349">
          <w:rPr>
            <w:rFonts w:asciiTheme="minorHAnsi" w:hAnsiTheme="minorHAnsi" w:cstheme="minorHAnsi"/>
            <w:sz w:val="22"/>
            <w:lang w:val="en-GB"/>
          </w:rPr>
          <w:t xml:space="preserve"> in the model</w:t>
        </w:r>
      </w:ins>
      <w:r w:rsidR="00C93021" w:rsidRPr="00D03349">
        <w:rPr>
          <w:rFonts w:asciiTheme="minorHAnsi" w:hAnsiTheme="minorHAnsi" w:cstheme="minorHAnsi"/>
          <w:sz w:val="22"/>
          <w:lang w:val="en-GB"/>
        </w:rPr>
        <w:t xml:space="preserve">): pH &gt; </w:t>
      </w:r>
      <w:ins w:id="241" w:author="authors" w:date="2022-12-15T13:45:00Z">
        <w:r w:rsidR="002121FE" w:rsidRPr="00D03349">
          <w:rPr>
            <w:rFonts w:asciiTheme="minorHAnsi" w:hAnsiTheme="minorHAnsi" w:cstheme="minorHAnsi"/>
            <w:sz w:val="22"/>
            <w:lang w:val="en-GB"/>
          </w:rPr>
          <w:t>MAT</w:t>
        </w:r>
        <w:r w:rsidR="00C93021" w:rsidRPr="00D03349">
          <w:rPr>
            <w:rFonts w:asciiTheme="minorHAnsi" w:hAnsiTheme="minorHAnsi" w:cstheme="minorHAnsi"/>
            <w:sz w:val="22"/>
            <w:lang w:val="en-GB"/>
          </w:rPr>
          <w:t xml:space="preserve"> </w:t>
        </w:r>
      </w:ins>
      <w:r w:rsidR="00C93021" w:rsidRPr="00D03349">
        <w:rPr>
          <w:rFonts w:asciiTheme="minorHAnsi" w:hAnsiTheme="minorHAnsi" w:cstheme="minorHAnsi"/>
          <w:sz w:val="22"/>
          <w:lang w:val="en-GB"/>
        </w:rPr>
        <w:t xml:space="preserve">&gt; moisture &gt; </w:t>
      </w:r>
      <w:ins w:id="242" w:author="authors" w:date="2022-12-15T13:45:00Z">
        <w:r w:rsidR="002121FE" w:rsidRPr="00D03349">
          <w:rPr>
            <w:rFonts w:asciiTheme="minorHAnsi" w:hAnsiTheme="minorHAnsi" w:cstheme="minorHAnsi"/>
            <w:sz w:val="22"/>
            <w:lang w:val="en-GB"/>
          </w:rPr>
          <w:t>OM</w:t>
        </w:r>
      </w:ins>
      <w:r w:rsidR="00926A98" w:rsidRPr="00D03349">
        <w:rPr>
          <w:rFonts w:asciiTheme="minorHAnsi" w:hAnsiTheme="minorHAnsi" w:cstheme="minorHAnsi"/>
          <w:sz w:val="22"/>
          <w:lang w:val="en-GB"/>
        </w:rPr>
        <w:t xml:space="preserve"> &gt; </w:t>
      </w:r>
      <w:r w:rsidR="00C93021" w:rsidRPr="00D03349">
        <w:rPr>
          <w:rFonts w:asciiTheme="minorHAnsi" w:hAnsiTheme="minorHAnsi" w:cstheme="minorHAnsi"/>
          <w:sz w:val="22"/>
          <w:lang w:val="en-GB"/>
        </w:rPr>
        <w:t>distance</w:t>
      </w:r>
      <w:r w:rsidRPr="00D03349">
        <w:rPr>
          <w:rFonts w:asciiTheme="minorHAnsi" w:hAnsiTheme="minorHAnsi" w:cstheme="minorHAnsi"/>
          <w:sz w:val="22"/>
          <w:lang w:val="en-GB"/>
        </w:rPr>
        <w:t xml:space="preserve"> (Fig. </w:t>
      </w:r>
      <w:ins w:id="243" w:author="authors" w:date="2022-12-15T13:45:00Z">
        <w:r w:rsidRPr="00D03349">
          <w:rPr>
            <w:rFonts w:asciiTheme="minorHAnsi" w:hAnsiTheme="minorHAnsi" w:cstheme="minorHAnsi"/>
            <w:sz w:val="22"/>
            <w:lang w:val="en-GB"/>
          </w:rPr>
          <w:t>4</w:t>
        </w:r>
        <w:r w:rsidR="002121FE" w:rsidRPr="00D03349">
          <w:rPr>
            <w:rFonts w:asciiTheme="minorHAnsi" w:hAnsiTheme="minorHAnsi" w:cstheme="minorHAnsi"/>
            <w:sz w:val="22"/>
            <w:lang w:val="en-GB"/>
          </w:rPr>
          <w:t>a</w:t>
        </w:r>
      </w:ins>
      <w:r w:rsidRPr="00D03349">
        <w:rPr>
          <w:rFonts w:asciiTheme="minorHAnsi" w:hAnsiTheme="minorHAnsi" w:cstheme="minorHAnsi"/>
          <w:sz w:val="22"/>
          <w:lang w:val="en-GB"/>
        </w:rPr>
        <w:t>)</w:t>
      </w:r>
      <w:r w:rsidR="00C93021" w:rsidRPr="00D03349">
        <w:rPr>
          <w:rFonts w:asciiTheme="minorHAnsi" w:hAnsiTheme="minorHAnsi" w:cstheme="minorHAnsi"/>
          <w:sz w:val="22"/>
          <w:lang w:val="en-GB"/>
        </w:rPr>
        <w:t>. The best model for functional dissimilarity</w:t>
      </w:r>
      <w:ins w:id="244" w:author="authors" w:date="2022-12-15T13:45:00Z">
        <w:r w:rsidR="00A25342" w:rsidRPr="00D03349">
          <w:rPr>
            <w:rFonts w:asciiTheme="minorHAnsi" w:hAnsiTheme="minorHAnsi" w:cstheme="minorHAnsi"/>
            <w:sz w:val="22"/>
            <w:lang w:val="en-GB"/>
          </w:rPr>
          <w:t>,</w:t>
        </w:r>
        <w:r w:rsidR="00C93021" w:rsidRPr="00D03349">
          <w:rPr>
            <w:rFonts w:asciiTheme="minorHAnsi" w:hAnsiTheme="minorHAnsi" w:cstheme="minorHAnsi"/>
            <w:sz w:val="22"/>
            <w:lang w:val="en-GB"/>
          </w:rPr>
          <w:t xml:space="preserve"> </w:t>
        </w:r>
      </w:ins>
      <w:r w:rsidR="00C93021" w:rsidRPr="00D03349">
        <w:rPr>
          <w:rFonts w:asciiTheme="minorHAnsi" w:hAnsiTheme="minorHAnsi" w:cstheme="minorHAnsi"/>
          <w:sz w:val="22"/>
          <w:lang w:val="en-GB"/>
        </w:rPr>
        <w:t xml:space="preserve">based on the same </w:t>
      </w:r>
      <w:ins w:id="245" w:author="authors" w:date="2022-12-15T13:45:00Z">
        <w:r w:rsidR="006B23B4" w:rsidRPr="00D03349">
          <w:rPr>
            <w:rFonts w:asciiTheme="minorHAnsi" w:hAnsiTheme="minorHAnsi" w:cstheme="minorHAnsi"/>
            <w:sz w:val="22"/>
            <w:lang w:val="en-GB"/>
          </w:rPr>
          <w:t>88 plots</w:t>
        </w:r>
        <w:r w:rsidR="00A25342" w:rsidRPr="00D03349">
          <w:rPr>
            <w:rFonts w:asciiTheme="minorHAnsi" w:hAnsiTheme="minorHAnsi" w:cstheme="minorHAnsi"/>
            <w:sz w:val="22"/>
            <w:lang w:val="en-GB"/>
          </w:rPr>
          <w:t>,</w:t>
        </w:r>
      </w:ins>
      <w:r w:rsidR="00A25342" w:rsidRPr="00D03349">
        <w:rPr>
          <w:rFonts w:asciiTheme="minorHAnsi" w:hAnsiTheme="minorHAnsi" w:cstheme="minorHAnsi"/>
          <w:sz w:val="22"/>
          <w:lang w:val="en-GB"/>
        </w:rPr>
        <w:t xml:space="preserve"> </w:t>
      </w:r>
      <w:r w:rsidR="0001569C" w:rsidRPr="00D03349">
        <w:rPr>
          <w:rFonts w:asciiTheme="minorHAnsi" w:hAnsiTheme="minorHAnsi" w:cstheme="minorHAnsi"/>
          <w:sz w:val="22"/>
          <w:lang w:val="en-GB"/>
        </w:rPr>
        <w:t xml:space="preserve">explained </w:t>
      </w:r>
      <w:ins w:id="246" w:author="authors" w:date="2022-12-15T13:45:00Z">
        <w:r w:rsidR="0001569C" w:rsidRPr="00D03349">
          <w:rPr>
            <w:rFonts w:asciiTheme="minorHAnsi" w:hAnsiTheme="minorHAnsi" w:cstheme="minorHAnsi"/>
            <w:sz w:val="22"/>
            <w:lang w:val="en-GB"/>
          </w:rPr>
          <w:t>5</w:t>
        </w:r>
        <w:r w:rsidR="00E82C37" w:rsidRPr="00D03349">
          <w:rPr>
            <w:rFonts w:asciiTheme="minorHAnsi" w:hAnsiTheme="minorHAnsi" w:cstheme="minorHAnsi"/>
            <w:sz w:val="22"/>
            <w:lang w:val="en-GB"/>
          </w:rPr>
          <w:t>2</w:t>
        </w:r>
      </w:ins>
      <w:r w:rsidR="0001569C" w:rsidRPr="00D03349">
        <w:rPr>
          <w:rFonts w:asciiTheme="minorHAnsi" w:hAnsiTheme="minorHAnsi" w:cstheme="minorHAnsi"/>
          <w:sz w:val="22"/>
          <w:lang w:val="en-GB"/>
        </w:rPr>
        <w:t xml:space="preserve">% of </w:t>
      </w:r>
      <w:r w:rsidR="008F1F0E" w:rsidRPr="00D03349">
        <w:rPr>
          <w:rFonts w:asciiTheme="minorHAnsi" w:hAnsiTheme="minorHAnsi" w:cstheme="minorHAnsi"/>
          <w:sz w:val="22"/>
          <w:lang w:val="en-GB"/>
        </w:rPr>
        <w:t xml:space="preserve">the </w:t>
      </w:r>
      <w:r w:rsidR="0001569C" w:rsidRPr="00D03349">
        <w:rPr>
          <w:rFonts w:asciiTheme="minorHAnsi" w:hAnsiTheme="minorHAnsi" w:cstheme="minorHAnsi"/>
          <w:sz w:val="22"/>
          <w:lang w:val="en-GB"/>
        </w:rPr>
        <w:t xml:space="preserve">variance and </w:t>
      </w:r>
      <w:r w:rsidRPr="00D03349">
        <w:rPr>
          <w:rFonts w:asciiTheme="minorHAnsi" w:hAnsiTheme="minorHAnsi" w:cstheme="minorHAnsi"/>
          <w:sz w:val="22"/>
          <w:lang w:val="en-GB"/>
        </w:rPr>
        <w:t>included</w:t>
      </w:r>
      <w:r w:rsidR="00C93021" w:rsidRPr="00D03349">
        <w:rPr>
          <w:rFonts w:asciiTheme="minorHAnsi" w:hAnsiTheme="minorHAnsi" w:cstheme="minorHAnsi"/>
          <w:sz w:val="22"/>
          <w:lang w:val="en-GB"/>
        </w:rPr>
        <w:t xml:space="preserve"> </w:t>
      </w:r>
      <w:ins w:id="247" w:author="authors" w:date="2022-12-15T13:45:00Z">
        <w:r w:rsidR="00E82C37" w:rsidRPr="00D03349">
          <w:rPr>
            <w:rFonts w:asciiTheme="minorHAnsi" w:hAnsiTheme="minorHAnsi" w:cstheme="minorHAnsi"/>
            <w:sz w:val="22"/>
            <w:lang w:val="en-GB"/>
          </w:rPr>
          <w:t xml:space="preserve">also </w:t>
        </w:r>
        <w:r w:rsidR="000D6E24" w:rsidRPr="00D03349">
          <w:rPr>
            <w:rFonts w:asciiTheme="minorHAnsi" w:hAnsiTheme="minorHAnsi" w:cstheme="minorHAnsi"/>
            <w:sz w:val="22"/>
            <w:lang w:val="en-GB"/>
          </w:rPr>
          <w:t>five variables</w:t>
        </w:r>
        <w:r w:rsidR="00C93021" w:rsidRPr="00D03349">
          <w:rPr>
            <w:rFonts w:asciiTheme="minorHAnsi" w:hAnsiTheme="minorHAnsi" w:cstheme="minorHAnsi"/>
            <w:sz w:val="22"/>
            <w:lang w:val="en-GB"/>
          </w:rPr>
          <w:t xml:space="preserve">: </w:t>
        </w:r>
        <w:r w:rsidR="00E82C37" w:rsidRPr="00D03349">
          <w:rPr>
            <w:rFonts w:asciiTheme="minorHAnsi" w:hAnsiTheme="minorHAnsi" w:cstheme="minorHAnsi"/>
            <w:sz w:val="22"/>
            <w:lang w:val="en-GB"/>
          </w:rPr>
          <w:t>AP</w:t>
        </w:r>
        <w:r w:rsidR="00C93021" w:rsidRPr="00D03349">
          <w:rPr>
            <w:rFonts w:asciiTheme="minorHAnsi" w:hAnsiTheme="minorHAnsi" w:cstheme="minorHAnsi"/>
            <w:sz w:val="22"/>
            <w:lang w:val="en-GB"/>
          </w:rPr>
          <w:t xml:space="preserve"> &gt;</w:t>
        </w:r>
        <w:r w:rsidR="00E82C37" w:rsidRPr="00D03349">
          <w:rPr>
            <w:rFonts w:asciiTheme="minorHAnsi" w:hAnsiTheme="minorHAnsi" w:cstheme="minorHAnsi"/>
            <w:sz w:val="22"/>
            <w:lang w:val="en-GB"/>
          </w:rPr>
          <w:t xml:space="preserve"> N:P </w:t>
        </w:r>
      </w:ins>
      <w:r w:rsidR="00E82C37" w:rsidRPr="00D03349">
        <w:rPr>
          <w:rFonts w:asciiTheme="minorHAnsi" w:hAnsiTheme="minorHAnsi" w:cstheme="minorHAnsi"/>
          <w:sz w:val="22"/>
          <w:lang w:val="en-GB"/>
        </w:rPr>
        <w:t>&gt;</w:t>
      </w:r>
      <w:r w:rsidR="00C93021" w:rsidRPr="00D03349">
        <w:rPr>
          <w:rFonts w:asciiTheme="minorHAnsi" w:hAnsiTheme="minorHAnsi" w:cstheme="minorHAnsi"/>
          <w:sz w:val="22"/>
          <w:lang w:val="en-GB"/>
        </w:rPr>
        <w:t xml:space="preserve"> distance &gt; </w:t>
      </w:r>
      <w:ins w:id="248" w:author="authors" w:date="2022-12-15T13:45:00Z">
        <w:r w:rsidR="008872A8" w:rsidRPr="00D03349">
          <w:rPr>
            <w:rFonts w:asciiTheme="minorHAnsi" w:hAnsiTheme="minorHAnsi" w:cstheme="minorHAnsi"/>
            <w:sz w:val="22"/>
            <w:lang w:val="en-GB"/>
          </w:rPr>
          <w:t>BM</w:t>
        </w:r>
        <w:r w:rsidR="00C93021" w:rsidRPr="00D03349">
          <w:rPr>
            <w:rFonts w:asciiTheme="minorHAnsi" w:hAnsiTheme="minorHAnsi" w:cstheme="minorHAnsi"/>
            <w:sz w:val="22"/>
            <w:lang w:val="en-GB"/>
          </w:rPr>
          <w:t xml:space="preserve"> &gt; </w:t>
        </w:r>
        <w:r w:rsidR="008872A8" w:rsidRPr="00D03349">
          <w:rPr>
            <w:rFonts w:asciiTheme="minorHAnsi" w:hAnsiTheme="minorHAnsi" w:cstheme="minorHAnsi"/>
            <w:sz w:val="22"/>
            <w:lang w:val="en-GB"/>
          </w:rPr>
          <w:t>sedge</w:t>
        </w:r>
      </w:ins>
      <w:r w:rsidR="00C93021" w:rsidRPr="00D03349">
        <w:rPr>
          <w:rFonts w:asciiTheme="minorHAnsi" w:hAnsiTheme="minorHAnsi" w:cstheme="minorHAnsi"/>
          <w:sz w:val="22"/>
          <w:lang w:val="en-GB"/>
        </w:rPr>
        <w:t xml:space="preserve"> (Fig. </w:t>
      </w:r>
      <w:ins w:id="249" w:author="authors" w:date="2022-12-15T13:45:00Z">
        <w:r w:rsidRPr="00D03349">
          <w:rPr>
            <w:rFonts w:asciiTheme="minorHAnsi" w:hAnsiTheme="minorHAnsi" w:cstheme="minorHAnsi"/>
            <w:sz w:val="22"/>
            <w:lang w:val="en-GB"/>
          </w:rPr>
          <w:t>4</w:t>
        </w:r>
        <w:r w:rsidR="008872A8" w:rsidRPr="00D03349">
          <w:rPr>
            <w:rFonts w:asciiTheme="minorHAnsi" w:hAnsiTheme="minorHAnsi" w:cstheme="minorHAnsi"/>
            <w:sz w:val="22"/>
            <w:lang w:val="en-GB"/>
          </w:rPr>
          <w:t>a</w:t>
        </w:r>
        <w:r w:rsidRPr="00D03349">
          <w:rPr>
            <w:rFonts w:asciiTheme="minorHAnsi" w:hAnsiTheme="minorHAnsi" w:cstheme="minorHAnsi"/>
            <w:sz w:val="22"/>
            <w:lang w:val="en-GB"/>
          </w:rPr>
          <w:t>)</w:t>
        </w:r>
        <w:r w:rsidR="00C93021" w:rsidRPr="00D03349">
          <w:rPr>
            <w:rFonts w:asciiTheme="minorHAnsi" w:hAnsiTheme="minorHAnsi" w:cstheme="minorHAnsi"/>
            <w:sz w:val="22"/>
            <w:lang w:val="en-GB"/>
          </w:rPr>
          <w:t xml:space="preserve">. </w:t>
        </w:r>
        <w:r w:rsidR="00944E46" w:rsidRPr="00D03349">
          <w:rPr>
            <w:rFonts w:asciiTheme="minorHAnsi" w:hAnsiTheme="minorHAnsi" w:cstheme="minorHAnsi"/>
            <w:sz w:val="22"/>
            <w:lang w:val="en-GB"/>
          </w:rPr>
          <w:t>A model based on 177 plots indicated similar results</w:t>
        </w:r>
        <w:r w:rsidR="0063039D" w:rsidRPr="00D03349">
          <w:rPr>
            <w:rFonts w:asciiTheme="minorHAnsi" w:hAnsiTheme="minorHAnsi" w:cstheme="minorHAnsi"/>
            <w:sz w:val="22"/>
            <w:lang w:val="en-GB"/>
          </w:rPr>
          <w:t xml:space="preserve"> for functional dissimilarity</w:t>
        </w:r>
      </w:ins>
      <w:ins w:id="250" w:author="Mod, Heidi K [2]" w:date="2022-12-16T10:53:00Z">
        <w:r w:rsidR="00BB14A7">
          <w:rPr>
            <w:rFonts w:asciiTheme="minorHAnsi" w:hAnsiTheme="minorHAnsi" w:cstheme="minorHAnsi"/>
            <w:sz w:val="22"/>
            <w:lang w:val="en-GB"/>
          </w:rPr>
          <w:t xml:space="preserve"> (Fig. S10)</w:t>
        </w:r>
      </w:ins>
      <w:ins w:id="251" w:author="authors" w:date="2022-12-15T13:45:00Z">
        <w:r w:rsidR="0063039D" w:rsidRPr="00D03349">
          <w:rPr>
            <w:rFonts w:asciiTheme="minorHAnsi" w:hAnsiTheme="minorHAnsi" w:cstheme="minorHAnsi"/>
            <w:sz w:val="22"/>
            <w:lang w:val="en-GB"/>
          </w:rPr>
          <w:t>.</w:t>
        </w:r>
        <w:r w:rsidR="004A7254" w:rsidRPr="00D03349">
          <w:rPr>
            <w:rFonts w:asciiTheme="minorHAnsi" w:hAnsiTheme="minorHAnsi" w:cstheme="minorHAnsi"/>
            <w:sz w:val="22"/>
            <w:lang w:val="en-GB"/>
          </w:rPr>
          <w:t xml:space="preserve"> </w:t>
        </w:r>
      </w:ins>
    </w:p>
    <w:p w14:paraId="50E6CB27" w14:textId="77777777" w:rsidR="00D75CFE" w:rsidRPr="00D03349" w:rsidRDefault="00D75CFE" w:rsidP="00AF1539">
      <w:pPr>
        <w:spacing w:line="480" w:lineRule="auto"/>
        <w:contextualSpacing/>
        <w:jc w:val="left"/>
        <w:rPr>
          <w:rFonts w:asciiTheme="minorHAnsi" w:hAnsiTheme="minorHAnsi" w:cstheme="minorHAnsi"/>
          <w:sz w:val="22"/>
          <w:lang w:val="en-GB"/>
        </w:rPr>
      </w:pPr>
    </w:p>
    <w:p w14:paraId="410C846A" w14:textId="35726D61" w:rsidR="00D75CFE" w:rsidRPr="00D03349" w:rsidRDefault="00EC1591" w:rsidP="00AF1539">
      <w:pPr>
        <w:tabs>
          <w:tab w:val="left" w:pos="4590"/>
        </w:tabs>
        <w:spacing w:line="480" w:lineRule="auto"/>
        <w:contextualSpacing/>
        <w:jc w:val="left"/>
        <w:rPr>
          <w:rFonts w:asciiTheme="minorHAnsi" w:hAnsiTheme="minorHAnsi" w:cstheme="minorHAnsi"/>
          <w:i/>
          <w:sz w:val="22"/>
          <w:lang w:val="en-GB"/>
        </w:rPr>
      </w:pPr>
      <w:ins w:id="252" w:author="authors" w:date="2022-12-15T13:45:00Z">
        <w:r w:rsidRPr="00D03349">
          <w:rPr>
            <w:rFonts w:asciiTheme="minorHAnsi" w:hAnsiTheme="minorHAnsi" w:cstheme="minorHAnsi"/>
            <w:i/>
            <w:sz w:val="22"/>
            <w:lang w:val="en-GB"/>
          </w:rPr>
          <w:lastRenderedPageBreak/>
          <w:t>Shapes of</w:t>
        </w:r>
      </w:ins>
      <w:r w:rsidR="0092635A" w:rsidRPr="00D03349">
        <w:rPr>
          <w:rFonts w:asciiTheme="minorHAnsi" w:hAnsiTheme="minorHAnsi" w:cstheme="minorHAnsi"/>
          <w:i/>
          <w:sz w:val="22"/>
          <w:lang w:val="en-GB"/>
        </w:rPr>
        <w:t xml:space="preserve"> relationships </w:t>
      </w:r>
      <w:ins w:id="253" w:author="authors" w:date="2022-12-15T13:45:00Z">
        <w:r w:rsidR="0092635A" w:rsidRPr="00D03349">
          <w:rPr>
            <w:rFonts w:asciiTheme="minorHAnsi" w:hAnsiTheme="minorHAnsi" w:cstheme="minorHAnsi"/>
            <w:i/>
            <w:sz w:val="22"/>
            <w:lang w:val="en-GB"/>
          </w:rPr>
          <w:t xml:space="preserve">between </w:t>
        </w:r>
        <w:r w:rsidR="006B67D1" w:rsidRPr="00D03349">
          <w:rPr>
            <w:rFonts w:asciiTheme="minorHAnsi" w:hAnsiTheme="minorHAnsi" w:cstheme="minorHAnsi"/>
            <w:i/>
            <w:sz w:val="22"/>
            <w:lang w:val="en-GB"/>
          </w:rPr>
          <w:t>explanatory variables and</w:t>
        </w:r>
        <w:r w:rsidR="00C86B86" w:rsidRPr="00D03349">
          <w:rPr>
            <w:rFonts w:asciiTheme="minorHAnsi" w:hAnsiTheme="minorHAnsi" w:cstheme="minorHAnsi"/>
            <w:i/>
            <w:sz w:val="22"/>
            <w:lang w:val="en-GB"/>
          </w:rPr>
          <w:t xml:space="preserve"> </w:t>
        </w:r>
        <w:r w:rsidR="00A265D2" w:rsidRPr="00D03349">
          <w:rPr>
            <w:rFonts w:asciiTheme="minorHAnsi" w:hAnsiTheme="minorHAnsi" w:cstheme="minorHAnsi"/>
            <w:i/>
            <w:sz w:val="22"/>
            <w:lang w:val="en-GB"/>
          </w:rPr>
          <w:t>bacterial</w:t>
        </w:r>
      </w:ins>
      <w:r w:rsidR="00A265D2" w:rsidRPr="00D03349">
        <w:rPr>
          <w:rFonts w:asciiTheme="minorHAnsi" w:hAnsiTheme="minorHAnsi" w:cstheme="minorHAnsi"/>
          <w:i/>
          <w:sz w:val="22"/>
          <w:lang w:val="en-GB"/>
        </w:rPr>
        <w:t xml:space="preserve"> </w:t>
      </w:r>
      <w:r w:rsidR="00D75CFE" w:rsidRPr="00D03349">
        <w:rPr>
          <w:rFonts w:asciiTheme="minorHAnsi" w:hAnsiTheme="minorHAnsi" w:cstheme="minorHAnsi"/>
          <w:i/>
          <w:sz w:val="22"/>
          <w:lang w:val="en-GB"/>
        </w:rPr>
        <w:t xml:space="preserve">taxonomic and functional </w:t>
      </w:r>
      <w:ins w:id="254" w:author="authors" w:date="2022-12-15T13:45:00Z">
        <w:r w:rsidR="00D75CFE" w:rsidRPr="00D03349">
          <w:rPr>
            <w:rFonts w:asciiTheme="minorHAnsi" w:hAnsiTheme="minorHAnsi" w:cstheme="minorHAnsi"/>
            <w:i/>
            <w:sz w:val="22"/>
            <w:lang w:val="en-GB"/>
          </w:rPr>
          <w:t>dissimilarit</w:t>
        </w:r>
        <w:r w:rsidR="00D43413" w:rsidRPr="00D03349">
          <w:rPr>
            <w:rFonts w:asciiTheme="minorHAnsi" w:hAnsiTheme="minorHAnsi" w:cstheme="minorHAnsi"/>
            <w:i/>
            <w:sz w:val="22"/>
            <w:lang w:val="en-GB"/>
          </w:rPr>
          <w:t>ies</w:t>
        </w:r>
      </w:ins>
    </w:p>
    <w:p w14:paraId="1840A9E8" w14:textId="785D9A69" w:rsidR="00916FB8" w:rsidRPr="00D03349" w:rsidRDefault="003C0370" w:rsidP="00AF1539">
      <w:pPr>
        <w:spacing w:line="480" w:lineRule="auto"/>
        <w:contextualSpacing/>
        <w:jc w:val="left"/>
        <w:rPr>
          <w:rFonts w:asciiTheme="minorHAnsi" w:hAnsiTheme="minorHAnsi" w:cstheme="minorHAnsi"/>
          <w:sz w:val="22"/>
          <w:lang w:val="en-GB"/>
        </w:rPr>
      </w:pPr>
      <w:r w:rsidRPr="00D03349">
        <w:rPr>
          <w:rFonts w:asciiTheme="minorHAnsi" w:hAnsiTheme="minorHAnsi" w:cstheme="minorHAnsi"/>
          <w:sz w:val="22"/>
          <w:lang w:val="en-GB"/>
        </w:rPr>
        <w:t>T</w:t>
      </w:r>
      <w:r w:rsidR="00D75CFE" w:rsidRPr="00D03349">
        <w:rPr>
          <w:rFonts w:asciiTheme="minorHAnsi" w:hAnsiTheme="minorHAnsi" w:cstheme="minorHAnsi"/>
          <w:sz w:val="22"/>
          <w:lang w:val="en-GB"/>
        </w:rPr>
        <w:t xml:space="preserve">he I-splines </w:t>
      </w:r>
      <w:r w:rsidR="00383E06" w:rsidRPr="00D03349">
        <w:rPr>
          <w:rFonts w:asciiTheme="minorHAnsi" w:hAnsiTheme="minorHAnsi" w:cstheme="minorHAnsi"/>
          <w:sz w:val="22"/>
          <w:lang w:val="en-GB"/>
        </w:rPr>
        <w:t xml:space="preserve">(response curves) </w:t>
      </w:r>
      <w:r w:rsidR="00D75CFE" w:rsidRPr="00D03349">
        <w:rPr>
          <w:rFonts w:asciiTheme="minorHAnsi" w:hAnsiTheme="minorHAnsi" w:cstheme="minorHAnsi"/>
          <w:sz w:val="22"/>
          <w:lang w:val="en-GB"/>
        </w:rPr>
        <w:t xml:space="preserve">fitted to the </w:t>
      </w:r>
      <w:ins w:id="255" w:author="authors" w:date="2022-12-15T13:45:00Z">
        <w:r w:rsidR="00481E24" w:rsidRPr="00D03349">
          <w:rPr>
            <w:rFonts w:asciiTheme="minorHAnsi" w:hAnsiTheme="minorHAnsi" w:cstheme="minorHAnsi"/>
            <w:sz w:val="22"/>
            <w:lang w:val="en-GB"/>
          </w:rPr>
          <w:t>explanatory variables</w:t>
        </w:r>
      </w:ins>
      <w:r w:rsidR="00481E24" w:rsidRPr="00D03349">
        <w:rPr>
          <w:rFonts w:asciiTheme="minorHAnsi" w:hAnsiTheme="minorHAnsi" w:cstheme="minorHAnsi"/>
          <w:sz w:val="22"/>
          <w:lang w:val="en-GB"/>
        </w:rPr>
        <w:t xml:space="preserve"> </w:t>
      </w:r>
      <w:r w:rsidR="00D75CFE" w:rsidRPr="00D03349">
        <w:rPr>
          <w:rFonts w:asciiTheme="minorHAnsi" w:hAnsiTheme="minorHAnsi" w:cstheme="minorHAnsi"/>
          <w:sz w:val="22"/>
          <w:lang w:val="en-GB"/>
        </w:rPr>
        <w:t xml:space="preserve">retained </w:t>
      </w:r>
      <w:r w:rsidR="003255F5" w:rsidRPr="00D03349">
        <w:rPr>
          <w:rFonts w:asciiTheme="minorHAnsi" w:hAnsiTheme="minorHAnsi" w:cstheme="minorHAnsi"/>
          <w:sz w:val="22"/>
          <w:lang w:val="en-GB"/>
        </w:rPr>
        <w:t>in</w:t>
      </w:r>
      <w:r w:rsidR="00D75CFE" w:rsidRPr="00D03349">
        <w:rPr>
          <w:rFonts w:asciiTheme="minorHAnsi" w:hAnsiTheme="minorHAnsi" w:cstheme="minorHAnsi"/>
          <w:sz w:val="22"/>
          <w:lang w:val="en-GB"/>
        </w:rPr>
        <w:t xml:space="preserve"> the best models</w:t>
      </w:r>
      <w:r w:rsidR="00B55399" w:rsidRPr="00D03349">
        <w:rPr>
          <w:rFonts w:asciiTheme="minorHAnsi" w:hAnsiTheme="minorHAnsi" w:cstheme="minorHAnsi"/>
          <w:sz w:val="22"/>
          <w:lang w:val="en-GB"/>
        </w:rPr>
        <w:t xml:space="preserve"> showed that </w:t>
      </w:r>
      <w:r w:rsidR="003F240C" w:rsidRPr="00D03349">
        <w:rPr>
          <w:rFonts w:asciiTheme="minorHAnsi" w:hAnsiTheme="minorHAnsi" w:cstheme="minorHAnsi"/>
          <w:sz w:val="22"/>
          <w:lang w:val="en-GB"/>
        </w:rPr>
        <w:t>taxonomic</w:t>
      </w:r>
      <w:r w:rsidR="00D75CFE" w:rsidRPr="00D03349">
        <w:rPr>
          <w:rFonts w:asciiTheme="minorHAnsi" w:hAnsiTheme="minorHAnsi" w:cstheme="minorHAnsi"/>
          <w:sz w:val="22"/>
          <w:lang w:val="en-GB"/>
        </w:rPr>
        <w:t xml:space="preserve"> dissimilarity</w:t>
      </w:r>
      <w:r w:rsidR="003F240C" w:rsidRPr="00D03349">
        <w:rPr>
          <w:rFonts w:asciiTheme="minorHAnsi" w:hAnsiTheme="minorHAnsi" w:cstheme="minorHAnsi"/>
          <w:sz w:val="22"/>
          <w:lang w:val="en-GB"/>
        </w:rPr>
        <w:t xml:space="preserve"> was </w:t>
      </w:r>
      <w:r w:rsidR="00205FB4" w:rsidRPr="00D03349">
        <w:rPr>
          <w:rFonts w:asciiTheme="minorHAnsi" w:hAnsiTheme="minorHAnsi" w:cstheme="minorHAnsi"/>
          <w:sz w:val="22"/>
          <w:lang w:val="en-GB"/>
        </w:rPr>
        <w:t xml:space="preserve">in </w:t>
      </w:r>
      <w:ins w:id="256" w:author="authors" w:date="2022-12-15T13:45:00Z">
        <w:r w:rsidR="00C86B86" w:rsidRPr="00D03349">
          <w:rPr>
            <w:rFonts w:asciiTheme="minorHAnsi" w:hAnsiTheme="minorHAnsi" w:cstheme="minorHAnsi"/>
            <w:sz w:val="22"/>
            <w:lang w:val="en-GB"/>
          </w:rPr>
          <w:t xml:space="preserve">a </w:t>
        </w:r>
      </w:ins>
      <w:r w:rsidR="00205FB4" w:rsidRPr="00D03349">
        <w:rPr>
          <w:rFonts w:asciiTheme="minorHAnsi" w:hAnsiTheme="minorHAnsi" w:cstheme="minorHAnsi"/>
          <w:sz w:val="22"/>
          <w:lang w:val="en-GB"/>
        </w:rPr>
        <w:t xml:space="preserve">continuous manner and </w:t>
      </w:r>
      <w:r w:rsidR="003F240C" w:rsidRPr="00D03349">
        <w:rPr>
          <w:rFonts w:asciiTheme="minorHAnsi" w:hAnsiTheme="minorHAnsi" w:cstheme="minorHAnsi"/>
          <w:sz w:val="22"/>
          <w:lang w:val="en-GB"/>
        </w:rPr>
        <w:t>strongly</w:t>
      </w:r>
      <w:r w:rsidR="008366F3" w:rsidRPr="00D03349">
        <w:rPr>
          <w:rFonts w:asciiTheme="minorHAnsi" w:hAnsiTheme="minorHAnsi" w:cstheme="minorHAnsi"/>
          <w:sz w:val="22"/>
          <w:lang w:val="en-GB"/>
        </w:rPr>
        <w:t xml:space="preserve"> </w:t>
      </w:r>
      <w:r w:rsidR="00205FB4" w:rsidRPr="00D03349">
        <w:rPr>
          <w:rFonts w:asciiTheme="minorHAnsi" w:hAnsiTheme="minorHAnsi" w:cstheme="minorHAnsi"/>
          <w:sz w:val="22"/>
          <w:lang w:val="en-GB"/>
        </w:rPr>
        <w:t xml:space="preserve">related to change in soil pH </w:t>
      </w:r>
      <w:ins w:id="257" w:author="authors" w:date="2022-12-15T13:45:00Z">
        <w:r w:rsidR="003F240C" w:rsidRPr="00D03349">
          <w:rPr>
            <w:rFonts w:asciiTheme="minorHAnsi" w:hAnsiTheme="minorHAnsi" w:cstheme="minorHAnsi"/>
            <w:sz w:val="22"/>
            <w:lang w:val="en-GB"/>
          </w:rPr>
          <w:t xml:space="preserve">(Fig. </w:t>
        </w:r>
        <w:r w:rsidR="004B509C" w:rsidRPr="00D03349">
          <w:rPr>
            <w:rFonts w:asciiTheme="minorHAnsi" w:hAnsiTheme="minorHAnsi" w:cstheme="minorHAnsi"/>
            <w:sz w:val="22"/>
            <w:lang w:val="en-GB"/>
          </w:rPr>
          <w:t>4</w:t>
        </w:r>
        <w:r w:rsidR="003255F5" w:rsidRPr="00D03349">
          <w:rPr>
            <w:rFonts w:asciiTheme="minorHAnsi" w:hAnsiTheme="minorHAnsi" w:cstheme="minorHAnsi"/>
            <w:sz w:val="22"/>
            <w:lang w:val="en-GB"/>
          </w:rPr>
          <w:t>)</w:t>
        </w:r>
        <w:r w:rsidR="00D75CFE" w:rsidRPr="00D03349">
          <w:rPr>
            <w:rFonts w:asciiTheme="minorHAnsi" w:hAnsiTheme="minorHAnsi" w:cstheme="minorHAnsi"/>
            <w:sz w:val="22"/>
            <w:lang w:val="en-GB"/>
          </w:rPr>
          <w:t>.</w:t>
        </w:r>
        <w:r w:rsidR="00205FB4" w:rsidRPr="00D03349">
          <w:rPr>
            <w:rFonts w:asciiTheme="minorHAnsi" w:hAnsiTheme="minorHAnsi" w:cstheme="minorHAnsi"/>
            <w:sz w:val="22"/>
            <w:lang w:val="en-GB"/>
          </w:rPr>
          <w:t xml:space="preserve"> </w:t>
        </w:r>
        <w:r w:rsidR="00E954C2" w:rsidRPr="00D03349">
          <w:rPr>
            <w:rFonts w:asciiTheme="minorHAnsi" w:hAnsiTheme="minorHAnsi" w:cstheme="minorHAnsi"/>
            <w:sz w:val="22"/>
            <w:lang w:val="en-GB"/>
          </w:rPr>
          <w:t>D</w:t>
        </w:r>
        <w:r w:rsidR="008366F3" w:rsidRPr="00D03349">
          <w:rPr>
            <w:rFonts w:asciiTheme="minorHAnsi" w:hAnsiTheme="minorHAnsi" w:cstheme="minorHAnsi"/>
            <w:sz w:val="22"/>
            <w:lang w:val="en-GB"/>
          </w:rPr>
          <w:t>ifferences</w:t>
        </w:r>
      </w:ins>
      <w:r w:rsidR="008366F3" w:rsidRPr="00D03349">
        <w:rPr>
          <w:rFonts w:asciiTheme="minorHAnsi" w:hAnsiTheme="minorHAnsi" w:cstheme="minorHAnsi"/>
          <w:sz w:val="22"/>
          <w:lang w:val="en-GB"/>
        </w:rPr>
        <w:t xml:space="preserve"> </w:t>
      </w:r>
      <w:r w:rsidR="003255F5" w:rsidRPr="00D03349">
        <w:rPr>
          <w:rFonts w:asciiTheme="minorHAnsi" w:hAnsiTheme="minorHAnsi" w:cstheme="minorHAnsi"/>
          <w:sz w:val="22"/>
          <w:lang w:val="en-GB"/>
        </w:rPr>
        <w:t xml:space="preserve">in </w:t>
      </w:r>
      <w:r w:rsidR="008E7400" w:rsidRPr="00D03349">
        <w:rPr>
          <w:rFonts w:asciiTheme="minorHAnsi" w:hAnsiTheme="minorHAnsi" w:cstheme="minorHAnsi"/>
          <w:sz w:val="22"/>
          <w:lang w:val="en-GB"/>
        </w:rPr>
        <w:t xml:space="preserve">MAT </w:t>
      </w:r>
      <w:ins w:id="258" w:author="authors" w:date="2022-12-15T13:45:00Z">
        <w:r w:rsidR="003255F5" w:rsidRPr="00D03349">
          <w:rPr>
            <w:rFonts w:asciiTheme="minorHAnsi" w:hAnsiTheme="minorHAnsi" w:cstheme="minorHAnsi"/>
            <w:sz w:val="22"/>
            <w:lang w:val="en-GB"/>
          </w:rPr>
          <w:t xml:space="preserve">and </w:t>
        </w:r>
      </w:ins>
      <w:r w:rsidR="008E7400" w:rsidRPr="00D03349">
        <w:rPr>
          <w:rFonts w:asciiTheme="minorHAnsi" w:hAnsiTheme="minorHAnsi" w:cstheme="minorHAnsi"/>
          <w:sz w:val="22"/>
          <w:lang w:val="en-GB"/>
        </w:rPr>
        <w:t>moisture</w:t>
      </w:r>
      <w:r w:rsidR="003255F5" w:rsidRPr="00D03349">
        <w:rPr>
          <w:rFonts w:asciiTheme="minorHAnsi" w:hAnsiTheme="minorHAnsi" w:cstheme="minorHAnsi"/>
          <w:sz w:val="22"/>
          <w:lang w:val="en-GB"/>
        </w:rPr>
        <w:t xml:space="preserve"> </w:t>
      </w:r>
      <w:r w:rsidR="00C36C0F" w:rsidRPr="00D03349">
        <w:rPr>
          <w:rFonts w:asciiTheme="minorHAnsi" w:hAnsiTheme="minorHAnsi" w:cstheme="minorHAnsi"/>
          <w:sz w:val="22"/>
          <w:lang w:val="en-GB"/>
        </w:rPr>
        <w:t xml:space="preserve">among </w:t>
      </w:r>
      <w:r w:rsidR="00430FF7" w:rsidRPr="00D03349">
        <w:rPr>
          <w:rFonts w:asciiTheme="minorHAnsi" w:hAnsiTheme="minorHAnsi" w:cstheme="minorHAnsi"/>
          <w:sz w:val="22"/>
          <w:lang w:val="en-GB"/>
        </w:rPr>
        <w:t xml:space="preserve">the </w:t>
      </w:r>
      <w:r w:rsidR="00C36C0F" w:rsidRPr="00D03349">
        <w:rPr>
          <w:rFonts w:asciiTheme="minorHAnsi" w:hAnsiTheme="minorHAnsi" w:cstheme="minorHAnsi"/>
          <w:sz w:val="22"/>
          <w:lang w:val="en-GB"/>
        </w:rPr>
        <w:t xml:space="preserve">plots </w:t>
      </w:r>
      <w:r w:rsidR="003255F5" w:rsidRPr="00D03349">
        <w:rPr>
          <w:rFonts w:asciiTheme="minorHAnsi" w:hAnsiTheme="minorHAnsi" w:cstheme="minorHAnsi"/>
          <w:sz w:val="22"/>
          <w:lang w:val="en-GB"/>
        </w:rPr>
        <w:t xml:space="preserve">increased taxonomic dissimilarity the most strongly at lower ends of the </w:t>
      </w:r>
      <w:r w:rsidR="008366F3" w:rsidRPr="00D03349">
        <w:rPr>
          <w:rFonts w:asciiTheme="minorHAnsi" w:hAnsiTheme="minorHAnsi" w:cstheme="minorHAnsi"/>
          <w:sz w:val="22"/>
          <w:lang w:val="en-GB"/>
        </w:rPr>
        <w:t>gradients</w:t>
      </w:r>
      <w:ins w:id="259" w:author="authors" w:date="2022-12-15T13:45:00Z">
        <w:r w:rsidR="00926C05" w:rsidRPr="00D03349">
          <w:rPr>
            <w:rFonts w:asciiTheme="minorHAnsi" w:hAnsiTheme="minorHAnsi" w:cstheme="minorHAnsi"/>
            <w:sz w:val="22"/>
            <w:lang w:val="en-GB"/>
          </w:rPr>
          <w:t xml:space="preserve"> (i.e.</w:t>
        </w:r>
        <w:r w:rsidR="00C62C05" w:rsidRPr="00D03349">
          <w:rPr>
            <w:rFonts w:asciiTheme="minorHAnsi" w:hAnsiTheme="minorHAnsi" w:cstheme="minorHAnsi"/>
            <w:sz w:val="22"/>
            <w:lang w:val="en-GB"/>
          </w:rPr>
          <w:t>,</w:t>
        </w:r>
        <w:r w:rsidR="00926C05" w:rsidRPr="00D03349">
          <w:rPr>
            <w:rFonts w:asciiTheme="minorHAnsi" w:hAnsiTheme="minorHAnsi" w:cstheme="minorHAnsi"/>
            <w:sz w:val="22"/>
            <w:lang w:val="en-GB"/>
          </w:rPr>
          <w:t xml:space="preserve"> in cold and dry environments</w:t>
        </w:r>
        <w:r w:rsidR="004A43B7" w:rsidRPr="00D03349">
          <w:rPr>
            <w:rFonts w:asciiTheme="minorHAnsi" w:hAnsiTheme="minorHAnsi" w:cstheme="minorHAnsi"/>
            <w:sz w:val="22"/>
            <w:lang w:val="en-GB"/>
          </w:rPr>
          <w:t>, respectively</w:t>
        </w:r>
        <w:r w:rsidR="00926C05" w:rsidRPr="00D03349">
          <w:rPr>
            <w:rFonts w:asciiTheme="minorHAnsi" w:hAnsiTheme="minorHAnsi" w:cstheme="minorHAnsi"/>
            <w:sz w:val="22"/>
            <w:lang w:val="en-GB"/>
          </w:rPr>
          <w:t>)</w:t>
        </w:r>
        <w:r w:rsidR="00E954C2" w:rsidRPr="00D03349">
          <w:rPr>
            <w:rFonts w:asciiTheme="minorHAnsi" w:hAnsiTheme="minorHAnsi" w:cstheme="minorHAnsi"/>
            <w:sz w:val="22"/>
            <w:lang w:val="en-GB"/>
          </w:rPr>
          <w:t xml:space="preserve">, whereas </w:t>
        </w:r>
        <w:r w:rsidR="00426FDA" w:rsidRPr="00D03349">
          <w:rPr>
            <w:rFonts w:asciiTheme="minorHAnsi" w:hAnsiTheme="minorHAnsi" w:cstheme="minorHAnsi"/>
            <w:sz w:val="22"/>
            <w:lang w:val="en-GB"/>
          </w:rPr>
          <w:t>differences in OM increased taxonomic dissimilarity the most</w:t>
        </w:r>
        <w:r w:rsidR="005B7C95" w:rsidRPr="00D03349">
          <w:rPr>
            <w:rFonts w:asciiTheme="minorHAnsi" w:hAnsiTheme="minorHAnsi" w:cstheme="minorHAnsi"/>
            <w:sz w:val="22"/>
            <w:lang w:val="en-GB"/>
          </w:rPr>
          <w:t xml:space="preserve"> strongly </w:t>
        </w:r>
        <w:r w:rsidR="00CA1EFC" w:rsidRPr="00D03349">
          <w:rPr>
            <w:rFonts w:asciiTheme="minorHAnsi" w:hAnsiTheme="minorHAnsi" w:cstheme="minorHAnsi"/>
            <w:sz w:val="22"/>
            <w:lang w:val="en-GB"/>
          </w:rPr>
          <w:t>over the</w:t>
        </w:r>
        <w:r w:rsidR="005B7C95" w:rsidRPr="00D03349">
          <w:rPr>
            <w:rFonts w:asciiTheme="minorHAnsi" w:hAnsiTheme="minorHAnsi" w:cstheme="minorHAnsi"/>
            <w:sz w:val="22"/>
            <w:lang w:val="en-GB"/>
          </w:rPr>
          <w:t xml:space="preserve"> OM </w:t>
        </w:r>
        <w:r w:rsidR="00CA1EFC" w:rsidRPr="00D03349">
          <w:rPr>
            <w:rFonts w:asciiTheme="minorHAnsi" w:hAnsiTheme="minorHAnsi" w:cstheme="minorHAnsi"/>
            <w:sz w:val="22"/>
            <w:lang w:val="en-GB"/>
          </w:rPr>
          <w:t>range</w:t>
        </w:r>
        <w:r w:rsidR="00651FE1" w:rsidRPr="00D03349">
          <w:rPr>
            <w:rFonts w:asciiTheme="minorHAnsi" w:hAnsiTheme="minorHAnsi" w:cstheme="minorHAnsi"/>
            <w:sz w:val="22"/>
            <w:lang w:val="en-GB"/>
          </w:rPr>
          <w:t xml:space="preserve"> </w:t>
        </w:r>
        <w:r w:rsidR="005B7C95" w:rsidRPr="00D03349">
          <w:rPr>
            <w:rFonts w:asciiTheme="minorHAnsi" w:hAnsiTheme="minorHAnsi" w:cstheme="minorHAnsi"/>
            <w:sz w:val="22"/>
            <w:lang w:val="en-GB"/>
          </w:rPr>
          <w:t>10</w:t>
        </w:r>
        <w:r w:rsidR="00651FE1" w:rsidRPr="00D03349">
          <w:rPr>
            <w:rFonts w:asciiTheme="minorHAnsi" w:hAnsiTheme="minorHAnsi" w:cstheme="minorHAnsi"/>
            <w:sz w:val="22"/>
            <w:lang w:val="en-GB"/>
          </w:rPr>
          <w:t>–20</w:t>
        </w:r>
        <w:r w:rsidR="005B7C95" w:rsidRPr="00D03349">
          <w:rPr>
            <w:rFonts w:asciiTheme="minorHAnsi" w:hAnsiTheme="minorHAnsi" w:cstheme="minorHAnsi"/>
            <w:sz w:val="22"/>
            <w:lang w:val="en-GB"/>
          </w:rPr>
          <w:t>%</w:t>
        </w:r>
        <w:r w:rsidR="003255F5" w:rsidRPr="00D03349">
          <w:rPr>
            <w:rFonts w:asciiTheme="minorHAnsi" w:hAnsiTheme="minorHAnsi" w:cstheme="minorHAnsi"/>
            <w:sz w:val="22"/>
            <w:lang w:val="en-GB"/>
          </w:rPr>
          <w:t>.</w:t>
        </w:r>
      </w:ins>
      <w:r w:rsidR="003255F5" w:rsidRPr="00D03349">
        <w:rPr>
          <w:rFonts w:asciiTheme="minorHAnsi" w:hAnsiTheme="minorHAnsi" w:cstheme="minorHAnsi"/>
          <w:sz w:val="22"/>
          <w:lang w:val="en-GB"/>
        </w:rPr>
        <w:t xml:space="preserve"> T</w:t>
      </w:r>
      <w:r w:rsidR="00327D2E" w:rsidRPr="00D03349">
        <w:rPr>
          <w:rFonts w:asciiTheme="minorHAnsi" w:hAnsiTheme="minorHAnsi" w:cstheme="minorHAnsi"/>
          <w:sz w:val="22"/>
          <w:lang w:val="en-GB"/>
        </w:rPr>
        <w:t xml:space="preserve">axonomic dissimilarity </w:t>
      </w:r>
      <w:r w:rsidR="005C6579" w:rsidRPr="00D03349">
        <w:rPr>
          <w:rFonts w:asciiTheme="minorHAnsi" w:hAnsiTheme="minorHAnsi" w:cstheme="minorHAnsi"/>
          <w:sz w:val="22"/>
          <w:lang w:val="en-GB"/>
        </w:rPr>
        <w:t>increase</w:t>
      </w:r>
      <w:r w:rsidR="00651BC4" w:rsidRPr="00D03349">
        <w:rPr>
          <w:rFonts w:asciiTheme="minorHAnsi" w:hAnsiTheme="minorHAnsi" w:cstheme="minorHAnsi"/>
          <w:sz w:val="22"/>
          <w:lang w:val="en-GB"/>
        </w:rPr>
        <w:t>d with</w:t>
      </w:r>
      <w:r w:rsidR="005C6579" w:rsidRPr="00D03349">
        <w:rPr>
          <w:rFonts w:asciiTheme="minorHAnsi" w:hAnsiTheme="minorHAnsi" w:cstheme="minorHAnsi"/>
          <w:sz w:val="22"/>
          <w:lang w:val="en-GB"/>
        </w:rPr>
        <w:t xml:space="preserve"> </w:t>
      </w:r>
      <w:r w:rsidR="00327D2E" w:rsidRPr="00D03349">
        <w:rPr>
          <w:rFonts w:asciiTheme="minorHAnsi" w:hAnsiTheme="minorHAnsi" w:cstheme="minorHAnsi"/>
          <w:sz w:val="22"/>
          <w:lang w:val="en-GB"/>
        </w:rPr>
        <w:t>distance</w:t>
      </w:r>
      <w:r w:rsidR="00484C66" w:rsidRPr="00D03349">
        <w:rPr>
          <w:rFonts w:asciiTheme="minorHAnsi" w:hAnsiTheme="minorHAnsi" w:cstheme="minorHAnsi"/>
          <w:sz w:val="22"/>
          <w:lang w:val="en-GB"/>
        </w:rPr>
        <w:t xml:space="preserve"> only when </w:t>
      </w:r>
      <w:r w:rsidR="005C6579" w:rsidRPr="00D03349">
        <w:rPr>
          <w:rFonts w:asciiTheme="minorHAnsi" w:hAnsiTheme="minorHAnsi" w:cstheme="minorHAnsi"/>
          <w:sz w:val="22"/>
          <w:lang w:val="en-GB"/>
        </w:rPr>
        <w:t xml:space="preserve">the plots were 20 m – </w:t>
      </w:r>
      <w:ins w:id="260" w:author="authors" w:date="2022-12-15T13:45:00Z">
        <w:r w:rsidR="005C6579" w:rsidRPr="00D03349">
          <w:rPr>
            <w:rFonts w:asciiTheme="minorHAnsi" w:hAnsiTheme="minorHAnsi" w:cstheme="minorHAnsi"/>
            <w:sz w:val="22"/>
            <w:lang w:val="en-GB"/>
          </w:rPr>
          <w:t>3</w:t>
        </w:r>
        <w:r w:rsidR="00CA1EFC" w:rsidRPr="00D03349">
          <w:rPr>
            <w:rFonts w:asciiTheme="minorHAnsi" w:hAnsiTheme="minorHAnsi" w:cstheme="minorHAnsi"/>
            <w:sz w:val="22"/>
            <w:lang w:val="en-GB"/>
          </w:rPr>
          <w:t>3</w:t>
        </w:r>
        <w:r w:rsidR="005C6579" w:rsidRPr="00D03349">
          <w:rPr>
            <w:rFonts w:asciiTheme="minorHAnsi" w:hAnsiTheme="minorHAnsi" w:cstheme="minorHAnsi"/>
            <w:sz w:val="22"/>
            <w:lang w:val="en-GB"/>
          </w:rPr>
          <w:t>0</w:t>
        </w:r>
      </w:ins>
      <w:r w:rsidR="005C6579" w:rsidRPr="00D03349">
        <w:rPr>
          <w:rFonts w:asciiTheme="minorHAnsi" w:hAnsiTheme="minorHAnsi" w:cstheme="minorHAnsi"/>
          <w:sz w:val="22"/>
          <w:lang w:val="en-GB"/>
        </w:rPr>
        <w:t xml:space="preserve"> km apart</w:t>
      </w:r>
      <w:r w:rsidR="00651BC4" w:rsidRPr="00D03349">
        <w:rPr>
          <w:rFonts w:asciiTheme="minorHAnsi" w:hAnsiTheme="minorHAnsi" w:cstheme="minorHAnsi"/>
          <w:sz w:val="22"/>
          <w:lang w:val="en-GB"/>
        </w:rPr>
        <w:t>.</w:t>
      </w:r>
    </w:p>
    <w:p w14:paraId="03C2E321" w14:textId="5356B93E" w:rsidR="007A3A82" w:rsidRPr="00D03349" w:rsidRDefault="006D5910" w:rsidP="00AF1539">
      <w:pPr>
        <w:spacing w:line="480" w:lineRule="auto"/>
        <w:ind w:firstLine="567"/>
        <w:contextualSpacing/>
        <w:jc w:val="left"/>
        <w:rPr>
          <w:rFonts w:asciiTheme="minorHAnsi" w:hAnsiTheme="minorHAnsi" w:cstheme="minorHAnsi"/>
          <w:sz w:val="22"/>
          <w:lang w:val="en-GB"/>
        </w:rPr>
      </w:pPr>
      <w:ins w:id="261" w:author="authors" w:date="2022-12-15T13:45:00Z">
        <w:r w:rsidRPr="00D03349">
          <w:rPr>
            <w:rFonts w:asciiTheme="minorHAnsi" w:hAnsiTheme="minorHAnsi" w:cstheme="minorHAnsi"/>
            <w:sz w:val="22"/>
            <w:lang w:val="en-GB"/>
          </w:rPr>
          <w:t>The bacterial f</w:t>
        </w:r>
        <w:r w:rsidR="00916FB8" w:rsidRPr="00D03349">
          <w:rPr>
            <w:rFonts w:asciiTheme="minorHAnsi" w:hAnsiTheme="minorHAnsi" w:cstheme="minorHAnsi"/>
            <w:sz w:val="22"/>
            <w:lang w:val="en-GB"/>
          </w:rPr>
          <w:t>unctional</w:t>
        </w:r>
      </w:ins>
      <w:r w:rsidR="00916FB8" w:rsidRPr="00D03349">
        <w:rPr>
          <w:rFonts w:asciiTheme="minorHAnsi" w:hAnsiTheme="minorHAnsi" w:cstheme="minorHAnsi"/>
          <w:sz w:val="22"/>
          <w:lang w:val="en-GB"/>
        </w:rPr>
        <w:t xml:space="preserve"> dissimilarity </w:t>
      </w:r>
      <w:r w:rsidR="005C6579" w:rsidRPr="00D03349">
        <w:rPr>
          <w:rFonts w:asciiTheme="minorHAnsi" w:hAnsiTheme="minorHAnsi" w:cstheme="minorHAnsi"/>
          <w:sz w:val="22"/>
          <w:lang w:val="en-GB"/>
        </w:rPr>
        <w:t xml:space="preserve">related </w:t>
      </w:r>
      <w:r w:rsidRPr="00D03349">
        <w:rPr>
          <w:rFonts w:asciiTheme="minorHAnsi" w:hAnsiTheme="minorHAnsi" w:cstheme="minorHAnsi"/>
          <w:sz w:val="22"/>
          <w:lang w:val="en-GB"/>
        </w:rPr>
        <w:t xml:space="preserve">to </w:t>
      </w:r>
      <w:ins w:id="262" w:author="authors" w:date="2022-12-15T13:45:00Z">
        <w:r w:rsidRPr="00D03349">
          <w:rPr>
            <w:rFonts w:asciiTheme="minorHAnsi" w:hAnsiTheme="minorHAnsi" w:cstheme="minorHAnsi"/>
            <w:sz w:val="22"/>
            <w:lang w:val="en-GB"/>
          </w:rPr>
          <w:t xml:space="preserve">N cycling was linked </w:t>
        </w:r>
        <w:r w:rsidR="005C6579" w:rsidRPr="00D03349">
          <w:rPr>
            <w:rFonts w:asciiTheme="minorHAnsi" w:hAnsiTheme="minorHAnsi" w:cstheme="minorHAnsi"/>
            <w:sz w:val="22"/>
            <w:lang w:val="en-GB"/>
          </w:rPr>
          <w:t>to</w:t>
        </w:r>
        <w:r w:rsidR="00916FB8" w:rsidRPr="00D03349">
          <w:rPr>
            <w:rFonts w:asciiTheme="minorHAnsi" w:hAnsiTheme="minorHAnsi" w:cstheme="minorHAnsi"/>
            <w:sz w:val="22"/>
            <w:lang w:val="en-GB"/>
          </w:rPr>
          <w:t xml:space="preserve"> </w:t>
        </w:r>
      </w:ins>
      <w:r w:rsidR="0010635B" w:rsidRPr="00D03349">
        <w:rPr>
          <w:rFonts w:asciiTheme="minorHAnsi" w:hAnsiTheme="minorHAnsi" w:cstheme="minorHAnsi"/>
          <w:sz w:val="22"/>
          <w:lang w:val="en-GB"/>
        </w:rPr>
        <w:t xml:space="preserve">differences </w:t>
      </w:r>
      <w:r w:rsidR="008366F3" w:rsidRPr="00D03349">
        <w:rPr>
          <w:rFonts w:asciiTheme="minorHAnsi" w:hAnsiTheme="minorHAnsi" w:cstheme="minorHAnsi"/>
          <w:sz w:val="22"/>
          <w:lang w:val="en-GB"/>
        </w:rPr>
        <w:t>in</w:t>
      </w:r>
      <w:r w:rsidR="0010635B" w:rsidRPr="00D03349">
        <w:rPr>
          <w:rFonts w:asciiTheme="minorHAnsi" w:hAnsiTheme="minorHAnsi" w:cstheme="minorHAnsi"/>
          <w:sz w:val="22"/>
          <w:lang w:val="en-GB"/>
        </w:rPr>
        <w:t xml:space="preserve"> </w:t>
      </w:r>
      <w:ins w:id="263" w:author="authors" w:date="2022-12-15T13:45:00Z">
        <w:r w:rsidR="004B509C" w:rsidRPr="00D03349">
          <w:rPr>
            <w:rFonts w:asciiTheme="minorHAnsi" w:hAnsiTheme="minorHAnsi" w:cstheme="minorHAnsi"/>
            <w:sz w:val="22"/>
            <w:lang w:val="en-GB"/>
          </w:rPr>
          <w:t>N:P, plant biomass and percentage of sedges of total biomass</w:t>
        </w:r>
      </w:ins>
      <w:r w:rsidR="00916FB8" w:rsidRPr="00D03349">
        <w:rPr>
          <w:rFonts w:asciiTheme="minorHAnsi" w:hAnsiTheme="minorHAnsi" w:cstheme="minorHAnsi"/>
          <w:sz w:val="22"/>
          <w:lang w:val="en-GB"/>
        </w:rPr>
        <w:t xml:space="preserve"> </w:t>
      </w:r>
      <w:r w:rsidR="0010635B" w:rsidRPr="00D03349">
        <w:rPr>
          <w:rFonts w:asciiTheme="minorHAnsi" w:hAnsiTheme="minorHAnsi" w:cstheme="minorHAnsi"/>
          <w:sz w:val="22"/>
          <w:lang w:val="en-GB"/>
        </w:rPr>
        <w:t xml:space="preserve">among the plots </w:t>
      </w:r>
      <w:r w:rsidR="00916FB8" w:rsidRPr="00D03349">
        <w:rPr>
          <w:rFonts w:asciiTheme="minorHAnsi" w:hAnsiTheme="minorHAnsi" w:cstheme="minorHAnsi"/>
          <w:sz w:val="22"/>
          <w:lang w:val="en-GB"/>
        </w:rPr>
        <w:t xml:space="preserve">in </w:t>
      </w:r>
      <w:r w:rsidR="003255F5" w:rsidRPr="00D03349">
        <w:rPr>
          <w:rFonts w:asciiTheme="minorHAnsi" w:hAnsiTheme="minorHAnsi" w:cstheme="minorHAnsi"/>
          <w:sz w:val="22"/>
          <w:lang w:val="en-GB"/>
        </w:rPr>
        <w:t>rather</w:t>
      </w:r>
      <w:r w:rsidR="00916FB8" w:rsidRPr="00D03349">
        <w:rPr>
          <w:rFonts w:asciiTheme="minorHAnsi" w:hAnsiTheme="minorHAnsi" w:cstheme="minorHAnsi"/>
          <w:sz w:val="22"/>
          <w:lang w:val="en-GB"/>
        </w:rPr>
        <w:t xml:space="preserve"> continuous manner</w:t>
      </w:r>
      <w:r w:rsidR="003255F5" w:rsidRPr="00D03349">
        <w:rPr>
          <w:rFonts w:asciiTheme="minorHAnsi" w:hAnsiTheme="minorHAnsi" w:cstheme="minorHAnsi"/>
          <w:sz w:val="22"/>
          <w:lang w:val="en-GB"/>
        </w:rPr>
        <w:t>s</w:t>
      </w:r>
      <w:r w:rsidR="00916FB8" w:rsidRPr="00D03349">
        <w:rPr>
          <w:rFonts w:asciiTheme="minorHAnsi" w:hAnsiTheme="minorHAnsi" w:cstheme="minorHAnsi"/>
          <w:sz w:val="22"/>
          <w:lang w:val="en-GB"/>
        </w:rPr>
        <w:t xml:space="preserve"> along </w:t>
      </w:r>
      <w:r w:rsidR="004D294E" w:rsidRPr="00D03349">
        <w:rPr>
          <w:rFonts w:asciiTheme="minorHAnsi" w:hAnsiTheme="minorHAnsi" w:cstheme="minorHAnsi"/>
          <w:sz w:val="22"/>
          <w:lang w:val="en-GB"/>
        </w:rPr>
        <w:t xml:space="preserve">the </w:t>
      </w:r>
      <w:ins w:id="264" w:author="authors" w:date="2022-12-15T13:45:00Z">
        <w:r w:rsidR="00AA7D7B" w:rsidRPr="00D03349">
          <w:rPr>
            <w:rFonts w:asciiTheme="minorHAnsi" w:hAnsiTheme="minorHAnsi" w:cstheme="minorHAnsi"/>
            <w:sz w:val="22"/>
            <w:lang w:val="en-GB"/>
          </w:rPr>
          <w:t>corresponding</w:t>
        </w:r>
      </w:ins>
      <w:r w:rsidR="00AA7D7B" w:rsidRPr="00D03349">
        <w:rPr>
          <w:rFonts w:asciiTheme="minorHAnsi" w:hAnsiTheme="minorHAnsi" w:cstheme="minorHAnsi"/>
          <w:sz w:val="22"/>
          <w:lang w:val="en-GB"/>
        </w:rPr>
        <w:t xml:space="preserve"> </w:t>
      </w:r>
      <w:r w:rsidR="008366F3" w:rsidRPr="00D03349">
        <w:rPr>
          <w:rFonts w:asciiTheme="minorHAnsi" w:hAnsiTheme="minorHAnsi" w:cstheme="minorHAnsi"/>
          <w:sz w:val="22"/>
          <w:lang w:val="en-GB"/>
        </w:rPr>
        <w:t xml:space="preserve">gradients </w:t>
      </w:r>
      <w:r w:rsidR="00916FB8" w:rsidRPr="00D03349">
        <w:rPr>
          <w:rFonts w:asciiTheme="minorHAnsi" w:hAnsiTheme="minorHAnsi" w:cstheme="minorHAnsi"/>
          <w:sz w:val="22"/>
          <w:lang w:val="en-GB"/>
        </w:rPr>
        <w:t xml:space="preserve">(Fig. </w:t>
      </w:r>
      <w:ins w:id="265" w:author="authors" w:date="2022-12-15T13:45:00Z">
        <w:r w:rsidR="004B509C" w:rsidRPr="00D03349">
          <w:rPr>
            <w:rFonts w:asciiTheme="minorHAnsi" w:hAnsiTheme="minorHAnsi" w:cstheme="minorHAnsi"/>
            <w:sz w:val="22"/>
            <w:lang w:val="en-GB"/>
          </w:rPr>
          <w:t>4</w:t>
        </w:r>
        <w:r w:rsidR="00916FB8" w:rsidRPr="00D03349">
          <w:rPr>
            <w:rFonts w:asciiTheme="minorHAnsi" w:hAnsiTheme="minorHAnsi" w:cstheme="minorHAnsi"/>
            <w:sz w:val="22"/>
            <w:lang w:val="en-GB"/>
          </w:rPr>
          <w:t xml:space="preserve">). </w:t>
        </w:r>
        <w:r w:rsidR="00E24417" w:rsidRPr="00D03349">
          <w:rPr>
            <w:rFonts w:asciiTheme="minorHAnsi" w:hAnsiTheme="minorHAnsi" w:cstheme="minorHAnsi"/>
            <w:sz w:val="22"/>
            <w:lang w:val="en-GB"/>
          </w:rPr>
          <w:t>Functional dissimilarity was related to the d</w:t>
        </w:r>
        <w:r w:rsidR="0010635B" w:rsidRPr="00D03349">
          <w:rPr>
            <w:rFonts w:asciiTheme="minorHAnsi" w:hAnsiTheme="minorHAnsi" w:cstheme="minorHAnsi"/>
            <w:sz w:val="22"/>
            <w:lang w:val="en-GB"/>
          </w:rPr>
          <w:t>ifference</w:t>
        </w:r>
      </w:ins>
      <w:r w:rsidR="0010635B" w:rsidRPr="00D03349">
        <w:rPr>
          <w:rFonts w:asciiTheme="minorHAnsi" w:hAnsiTheme="minorHAnsi" w:cstheme="minorHAnsi"/>
          <w:sz w:val="22"/>
          <w:lang w:val="en-GB"/>
        </w:rPr>
        <w:t xml:space="preserve"> in </w:t>
      </w:r>
      <w:r w:rsidR="008366F3" w:rsidRPr="00D03349">
        <w:rPr>
          <w:rFonts w:asciiTheme="minorHAnsi" w:hAnsiTheme="minorHAnsi" w:cstheme="minorHAnsi"/>
          <w:sz w:val="22"/>
          <w:lang w:val="en-GB"/>
        </w:rPr>
        <w:t>AP</w:t>
      </w:r>
      <w:r w:rsidR="00996818" w:rsidRPr="00D03349">
        <w:rPr>
          <w:rFonts w:asciiTheme="minorHAnsi" w:hAnsiTheme="minorHAnsi" w:cstheme="minorHAnsi"/>
          <w:sz w:val="22"/>
          <w:lang w:val="en-GB"/>
        </w:rPr>
        <w:t xml:space="preserve"> </w:t>
      </w:r>
      <w:r w:rsidR="00E174D5" w:rsidRPr="00D03349">
        <w:rPr>
          <w:rFonts w:asciiTheme="minorHAnsi" w:hAnsiTheme="minorHAnsi" w:cstheme="minorHAnsi"/>
          <w:sz w:val="22"/>
          <w:lang w:val="en-GB"/>
        </w:rPr>
        <w:t xml:space="preserve">mostly </w:t>
      </w:r>
      <w:r w:rsidR="00EE7F64" w:rsidRPr="00D03349">
        <w:rPr>
          <w:rFonts w:asciiTheme="minorHAnsi" w:hAnsiTheme="minorHAnsi" w:cstheme="minorHAnsi"/>
          <w:sz w:val="22"/>
          <w:lang w:val="en-GB"/>
        </w:rPr>
        <w:t>at</w:t>
      </w:r>
      <w:r w:rsidR="001B7BD7" w:rsidRPr="00D03349">
        <w:rPr>
          <w:rFonts w:asciiTheme="minorHAnsi" w:hAnsiTheme="minorHAnsi" w:cstheme="minorHAnsi"/>
          <w:sz w:val="22"/>
          <w:lang w:val="en-GB"/>
        </w:rPr>
        <w:t xml:space="preserve"> the</w:t>
      </w:r>
      <w:r w:rsidR="00EE7F64" w:rsidRPr="00D03349">
        <w:rPr>
          <w:rFonts w:asciiTheme="minorHAnsi" w:hAnsiTheme="minorHAnsi" w:cstheme="minorHAnsi"/>
          <w:sz w:val="22"/>
          <w:lang w:val="en-GB"/>
        </w:rPr>
        <w:t xml:space="preserve"> lower end of the </w:t>
      </w:r>
      <w:ins w:id="266" w:author="authors" w:date="2022-12-15T13:45:00Z">
        <w:r w:rsidR="00E174D5" w:rsidRPr="00D03349">
          <w:rPr>
            <w:rFonts w:asciiTheme="minorHAnsi" w:hAnsiTheme="minorHAnsi" w:cstheme="minorHAnsi"/>
            <w:sz w:val="22"/>
            <w:lang w:val="en-GB"/>
          </w:rPr>
          <w:t xml:space="preserve">AP </w:t>
        </w:r>
      </w:ins>
      <w:r w:rsidR="008366F3" w:rsidRPr="00D03349">
        <w:rPr>
          <w:rFonts w:asciiTheme="minorHAnsi" w:hAnsiTheme="minorHAnsi" w:cstheme="minorHAnsi"/>
          <w:sz w:val="22"/>
          <w:lang w:val="en-GB"/>
        </w:rPr>
        <w:t>gradient</w:t>
      </w:r>
      <w:r w:rsidR="00996818" w:rsidRPr="00D03349">
        <w:rPr>
          <w:rFonts w:asciiTheme="minorHAnsi" w:hAnsiTheme="minorHAnsi" w:cstheme="minorHAnsi"/>
          <w:sz w:val="22"/>
          <w:lang w:val="en-GB"/>
        </w:rPr>
        <w:t>.</w:t>
      </w:r>
      <w:r w:rsidR="00AC1306" w:rsidRPr="00D03349">
        <w:rPr>
          <w:rFonts w:asciiTheme="minorHAnsi" w:hAnsiTheme="minorHAnsi" w:cstheme="minorHAnsi"/>
          <w:sz w:val="22"/>
          <w:lang w:val="en-GB"/>
        </w:rPr>
        <w:t xml:space="preserve"> </w:t>
      </w:r>
      <w:r w:rsidR="00FD376F" w:rsidRPr="00D03349">
        <w:rPr>
          <w:rFonts w:asciiTheme="minorHAnsi" w:hAnsiTheme="minorHAnsi" w:cstheme="minorHAnsi"/>
          <w:sz w:val="22"/>
          <w:lang w:val="en-GB"/>
        </w:rPr>
        <w:t xml:space="preserve">In contrast to </w:t>
      </w:r>
      <w:r w:rsidR="00996818" w:rsidRPr="00D03349">
        <w:rPr>
          <w:rFonts w:asciiTheme="minorHAnsi" w:hAnsiTheme="minorHAnsi" w:cstheme="minorHAnsi"/>
          <w:sz w:val="22"/>
          <w:lang w:val="en-GB"/>
        </w:rPr>
        <w:t xml:space="preserve">the </w:t>
      </w:r>
      <w:r w:rsidR="00FD376F" w:rsidRPr="00D03349">
        <w:rPr>
          <w:rFonts w:asciiTheme="minorHAnsi" w:hAnsiTheme="minorHAnsi" w:cstheme="minorHAnsi"/>
          <w:sz w:val="22"/>
          <w:lang w:val="en-GB"/>
        </w:rPr>
        <w:t>results obtained for</w:t>
      </w:r>
      <w:r w:rsidR="00491FBE" w:rsidRPr="00D03349">
        <w:rPr>
          <w:rFonts w:asciiTheme="minorHAnsi" w:hAnsiTheme="minorHAnsi" w:cstheme="minorHAnsi"/>
          <w:sz w:val="22"/>
          <w:lang w:val="en-GB"/>
        </w:rPr>
        <w:t xml:space="preserve"> taxonomic dissimilarity, </w:t>
      </w:r>
      <w:r w:rsidR="0069558B" w:rsidRPr="00D03349">
        <w:rPr>
          <w:rFonts w:asciiTheme="minorHAnsi" w:hAnsiTheme="minorHAnsi" w:cstheme="minorHAnsi"/>
          <w:sz w:val="22"/>
          <w:lang w:val="en-GB"/>
        </w:rPr>
        <w:t>t</w:t>
      </w:r>
      <w:r w:rsidR="00916FB8" w:rsidRPr="00D03349">
        <w:rPr>
          <w:rFonts w:asciiTheme="minorHAnsi" w:hAnsiTheme="minorHAnsi" w:cstheme="minorHAnsi"/>
          <w:sz w:val="22"/>
          <w:lang w:val="en-GB"/>
        </w:rPr>
        <w:t xml:space="preserve">he </w:t>
      </w:r>
      <w:r w:rsidR="0069558B" w:rsidRPr="00D03349">
        <w:rPr>
          <w:rFonts w:asciiTheme="minorHAnsi" w:hAnsiTheme="minorHAnsi" w:cstheme="minorHAnsi"/>
          <w:sz w:val="22"/>
          <w:lang w:val="en-GB"/>
        </w:rPr>
        <w:t>functional dissimilarity</w:t>
      </w:r>
      <w:r w:rsidR="00916FB8" w:rsidRPr="00D03349">
        <w:rPr>
          <w:rFonts w:asciiTheme="minorHAnsi" w:hAnsiTheme="minorHAnsi" w:cstheme="minorHAnsi"/>
          <w:sz w:val="22"/>
          <w:lang w:val="en-GB"/>
        </w:rPr>
        <w:t xml:space="preserve"> </w:t>
      </w:r>
      <w:r w:rsidR="00A35913" w:rsidRPr="00D03349">
        <w:rPr>
          <w:rFonts w:asciiTheme="minorHAnsi" w:hAnsiTheme="minorHAnsi" w:cstheme="minorHAnsi"/>
          <w:sz w:val="22"/>
          <w:lang w:val="en-GB"/>
        </w:rPr>
        <w:t xml:space="preserve">was </w:t>
      </w:r>
      <w:r w:rsidR="005C6579" w:rsidRPr="00D03349">
        <w:rPr>
          <w:rFonts w:asciiTheme="minorHAnsi" w:hAnsiTheme="minorHAnsi" w:cstheme="minorHAnsi"/>
          <w:sz w:val="22"/>
          <w:lang w:val="en-GB"/>
        </w:rPr>
        <w:t xml:space="preserve">mostly related to increase in distance </w:t>
      </w:r>
      <w:ins w:id="267" w:author="authors" w:date="2022-12-15T13:45:00Z">
        <w:r w:rsidR="008C5C80" w:rsidRPr="00D03349">
          <w:rPr>
            <w:rFonts w:asciiTheme="minorHAnsi" w:hAnsiTheme="minorHAnsi" w:cstheme="minorHAnsi"/>
            <w:sz w:val="22"/>
            <w:lang w:val="en-GB"/>
          </w:rPr>
          <w:t>for distances</w:t>
        </w:r>
        <w:r w:rsidR="00AE181E" w:rsidRPr="00D03349">
          <w:rPr>
            <w:rFonts w:asciiTheme="minorHAnsi" w:hAnsiTheme="minorHAnsi" w:cstheme="minorHAnsi"/>
            <w:sz w:val="22"/>
            <w:lang w:val="en-GB"/>
          </w:rPr>
          <w:t xml:space="preserve"> </w:t>
        </w:r>
        <w:r w:rsidR="008C5C80" w:rsidRPr="00D03349">
          <w:rPr>
            <w:rFonts w:asciiTheme="minorHAnsi" w:hAnsiTheme="minorHAnsi" w:cstheme="minorHAnsi"/>
            <w:sz w:val="22"/>
            <w:lang w:val="en-GB"/>
          </w:rPr>
          <w:t xml:space="preserve">above </w:t>
        </w:r>
        <w:r w:rsidR="005C6579" w:rsidRPr="00D03349">
          <w:rPr>
            <w:rFonts w:asciiTheme="minorHAnsi" w:hAnsiTheme="minorHAnsi" w:cstheme="minorHAnsi"/>
            <w:sz w:val="22"/>
            <w:lang w:val="en-GB"/>
          </w:rPr>
          <w:t>6</w:t>
        </w:r>
        <w:r w:rsidR="00E174D5" w:rsidRPr="00D03349">
          <w:rPr>
            <w:rFonts w:asciiTheme="minorHAnsi" w:hAnsiTheme="minorHAnsi" w:cstheme="minorHAnsi"/>
            <w:sz w:val="22"/>
            <w:lang w:val="en-GB"/>
          </w:rPr>
          <w:t>6</w:t>
        </w:r>
        <w:r w:rsidR="005C6579" w:rsidRPr="00D03349">
          <w:rPr>
            <w:rFonts w:asciiTheme="minorHAnsi" w:hAnsiTheme="minorHAnsi" w:cstheme="minorHAnsi"/>
            <w:sz w:val="22"/>
            <w:lang w:val="en-GB"/>
          </w:rPr>
          <w:t>0 km</w:t>
        </w:r>
        <w:r w:rsidR="00DE37BF" w:rsidRPr="00D03349">
          <w:rPr>
            <w:rFonts w:asciiTheme="minorHAnsi" w:hAnsiTheme="minorHAnsi" w:cstheme="minorHAnsi"/>
            <w:sz w:val="22"/>
            <w:lang w:val="en-GB"/>
          </w:rPr>
          <w:t xml:space="preserve">. </w:t>
        </w:r>
      </w:ins>
    </w:p>
    <w:p w14:paraId="4CB25892" w14:textId="70FCC96E" w:rsidR="00B051C7" w:rsidRPr="00D03349" w:rsidRDefault="00B051C7" w:rsidP="00AF1539">
      <w:pPr>
        <w:spacing w:line="480" w:lineRule="auto"/>
        <w:ind w:firstLine="567"/>
        <w:contextualSpacing/>
        <w:jc w:val="left"/>
        <w:rPr>
          <w:rFonts w:asciiTheme="minorHAnsi" w:hAnsiTheme="minorHAnsi" w:cstheme="minorHAnsi"/>
          <w:sz w:val="22"/>
          <w:lang w:val="en-GB"/>
        </w:rPr>
      </w:pPr>
    </w:p>
    <w:p w14:paraId="2CC86C7C" w14:textId="460D37E1" w:rsidR="00B051C7" w:rsidRPr="00D03349" w:rsidRDefault="00B051C7" w:rsidP="00AF1539">
      <w:pPr>
        <w:spacing w:line="480" w:lineRule="auto"/>
        <w:contextualSpacing/>
        <w:jc w:val="left"/>
        <w:rPr>
          <w:rFonts w:asciiTheme="minorHAnsi" w:hAnsiTheme="minorHAnsi" w:cstheme="minorHAnsi"/>
          <w:i/>
          <w:iCs/>
          <w:sz w:val="22"/>
          <w:lang w:val="en-GB"/>
        </w:rPr>
      </w:pPr>
      <w:r w:rsidRPr="00D03349">
        <w:rPr>
          <w:rFonts w:asciiTheme="minorHAnsi" w:hAnsiTheme="minorHAnsi" w:cstheme="minorHAnsi"/>
          <w:i/>
          <w:iCs/>
          <w:sz w:val="22"/>
          <w:lang w:val="en-GB"/>
        </w:rPr>
        <w:t xml:space="preserve">Scale dependency of </w:t>
      </w:r>
      <w:ins w:id="268" w:author="authors" w:date="2022-12-15T13:45:00Z">
        <w:r w:rsidR="00ED7D5C" w:rsidRPr="00D03349">
          <w:rPr>
            <w:rFonts w:asciiTheme="minorHAnsi" w:hAnsiTheme="minorHAnsi" w:cstheme="minorHAnsi"/>
            <w:i/>
            <w:iCs/>
            <w:sz w:val="22"/>
            <w:lang w:val="en-GB"/>
          </w:rPr>
          <w:t xml:space="preserve">the </w:t>
        </w:r>
        <w:r w:rsidR="00957E56" w:rsidRPr="00D03349">
          <w:rPr>
            <w:rFonts w:asciiTheme="minorHAnsi" w:hAnsiTheme="minorHAnsi" w:cstheme="minorHAnsi"/>
            <w:i/>
            <w:iCs/>
            <w:sz w:val="22"/>
            <w:lang w:val="en-GB"/>
          </w:rPr>
          <w:t>main</w:t>
        </w:r>
        <w:r w:rsidR="00ED7D5C" w:rsidRPr="00D03349">
          <w:rPr>
            <w:rFonts w:asciiTheme="minorHAnsi" w:hAnsiTheme="minorHAnsi" w:cstheme="minorHAnsi"/>
            <w:i/>
            <w:iCs/>
            <w:sz w:val="22"/>
            <w:lang w:val="en-GB"/>
          </w:rPr>
          <w:t xml:space="preserve"> </w:t>
        </w:r>
        <w:r w:rsidR="00D7431E" w:rsidRPr="00D03349">
          <w:rPr>
            <w:rFonts w:asciiTheme="minorHAnsi" w:hAnsiTheme="minorHAnsi" w:cstheme="minorHAnsi"/>
            <w:i/>
            <w:iCs/>
            <w:sz w:val="22"/>
            <w:lang w:val="en-GB"/>
          </w:rPr>
          <w:t>driv</w:t>
        </w:r>
        <w:r w:rsidR="00ED7D5C" w:rsidRPr="00D03349">
          <w:rPr>
            <w:rFonts w:asciiTheme="minorHAnsi" w:hAnsiTheme="minorHAnsi" w:cstheme="minorHAnsi"/>
            <w:i/>
            <w:iCs/>
            <w:sz w:val="22"/>
            <w:lang w:val="en-GB"/>
          </w:rPr>
          <w:t>ers of</w:t>
        </w:r>
        <w:r w:rsidR="00D7431E" w:rsidRPr="00D03349">
          <w:rPr>
            <w:rFonts w:asciiTheme="minorHAnsi" w:hAnsiTheme="minorHAnsi" w:cstheme="minorHAnsi"/>
            <w:i/>
            <w:iCs/>
            <w:sz w:val="22"/>
            <w:lang w:val="en-GB"/>
          </w:rPr>
          <w:t xml:space="preserve"> </w:t>
        </w:r>
      </w:ins>
      <w:r w:rsidR="00D7431E" w:rsidRPr="00D03349">
        <w:rPr>
          <w:rFonts w:asciiTheme="minorHAnsi" w:hAnsiTheme="minorHAnsi" w:cstheme="minorHAnsi"/>
          <w:i/>
          <w:iCs/>
          <w:sz w:val="22"/>
          <w:lang w:val="en-GB"/>
        </w:rPr>
        <w:t>bacterial biogeography</w:t>
      </w:r>
    </w:p>
    <w:p w14:paraId="4A2AC31C" w14:textId="2315EF17" w:rsidR="00B051C7" w:rsidRPr="00D03349" w:rsidRDefault="00B051C7" w:rsidP="00AF1539">
      <w:pPr>
        <w:spacing w:line="480" w:lineRule="auto"/>
        <w:contextualSpacing/>
        <w:jc w:val="left"/>
        <w:rPr>
          <w:rFonts w:asciiTheme="minorHAnsi" w:hAnsiTheme="minorHAnsi" w:cstheme="minorHAnsi"/>
          <w:sz w:val="22"/>
          <w:lang w:val="en-GB"/>
        </w:rPr>
      </w:pPr>
      <w:r w:rsidRPr="00D03349">
        <w:rPr>
          <w:rFonts w:asciiTheme="minorHAnsi" w:hAnsiTheme="minorHAnsi" w:cstheme="minorHAnsi"/>
          <w:sz w:val="22"/>
          <w:lang w:val="en-GB"/>
        </w:rPr>
        <w:t>Correlation</w:t>
      </w:r>
      <w:r w:rsidR="009F1C14" w:rsidRPr="00D03349">
        <w:rPr>
          <w:rFonts w:asciiTheme="minorHAnsi" w:hAnsiTheme="minorHAnsi" w:cstheme="minorHAnsi"/>
          <w:sz w:val="22"/>
          <w:lang w:val="en-GB"/>
        </w:rPr>
        <w:t>s</w:t>
      </w:r>
      <w:r w:rsidRPr="00D03349">
        <w:rPr>
          <w:rFonts w:asciiTheme="minorHAnsi" w:hAnsiTheme="minorHAnsi" w:cstheme="minorHAnsi"/>
          <w:sz w:val="22"/>
          <w:lang w:val="en-GB"/>
        </w:rPr>
        <w:t xml:space="preserve"> </w:t>
      </w:r>
      <w:ins w:id="269" w:author="authors" w:date="2022-12-15T13:45:00Z">
        <w:r w:rsidR="006622E0" w:rsidRPr="00D03349">
          <w:rPr>
            <w:rFonts w:asciiTheme="minorHAnsi" w:hAnsiTheme="minorHAnsi" w:cstheme="minorHAnsi"/>
            <w:sz w:val="22"/>
            <w:lang w:val="en-GB"/>
          </w:rPr>
          <w:t>among</w:t>
        </w:r>
      </w:ins>
      <w:r w:rsidR="006622E0"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taxonomic</w:t>
      </w:r>
      <w:ins w:id="270" w:author="authors" w:date="2022-12-15T13:45:00Z">
        <w:r w:rsidR="00560870" w:rsidRPr="00D03349">
          <w:rPr>
            <w:rFonts w:asciiTheme="minorHAnsi" w:hAnsiTheme="minorHAnsi" w:cstheme="minorHAnsi"/>
            <w:sz w:val="22"/>
            <w:lang w:val="en-GB"/>
          </w:rPr>
          <w:t>,</w:t>
        </w:r>
      </w:ins>
      <w:r w:rsidRPr="00D03349">
        <w:rPr>
          <w:rFonts w:asciiTheme="minorHAnsi" w:hAnsiTheme="minorHAnsi" w:cstheme="minorHAnsi"/>
          <w:sz w:val="22"/>
          <w:lang w:val="en-GB"/>
        </w:rPr>
        <w:t xml:space="preserve"> functional</w:t>
      </w:r>
      <w:ins w:id="271" w:author="authors" w:date="2022-12-15T13:45:00Z">
        <w:r w:rsidR="00560870" w:rsidRPr="00D03349">
          <w:rPr>
            <w:rFonts w:asciiTheme="minorHAnsi" w:hAnsiTheme="minorHAnsi" w:cstheme="minorHAnsi"/>
            <w:sz w:val="22"/>
            <w:lang w:val="en-GB"/>
          </w:rPr>
          <w:t>, abiotic and biotic</w:t>
        </w:r>
      </w:ins>
      <w:r w:rsidRPr="00D03349">
        <w:rPr>
          <w:rFonts w:asciiTheme="minorHAnsi" w:hAnsiTheme="minorHAnsi" w:cstheme="minorHAnsi"/>
          <w:sz w:val="22"/>
          <w:lang w:val="en-GB"/>
        </w:rPr>
        <w:t xml:space="preserve"> dissimilarities</w:t>
      </w:r>
      <w:r w:rsidR="009F1C14" w:rsidRPr="00D03349">
        <w:rPr>
          <w:rFonts w:asciiTheme="minorHAnsi" w:hAnsiTheme="minorHAnsi" w:cstheme="minorHAnsi"/>
          <w:sz w:val="22"/>
          <w:lang w:val="en-GB"/>
        </w:rPr>
        <w:t xml:space="preserve"> and </w:t>
      </w:r>
      <w:ins w:id="272" w:author="authors" w:date="2022-12-15T13:45:00Z">
        <w:r w:rsidR="009F1C14" w:rsidRPr="00D03349">
          <w:rPr>
            <w:rFonts w:asciiTheme="minorHAnsi" w:hAnsiTheme="minorHAnsi" w:cstheme="minorHAnsi"/>
            <w:sz w:val="22"/>
            <w:lang w:val="en-GB"/>
          </w:rPr>
          <w:t>distance</w:t>
        </w:r>
        <w:r w:rsidRPr="00D03349">
          <w:rPr>
            <w:rFonts w:asciiTheme="minorHAnsi" w:hAnsiTheme="minorHAnsi" w:cstheme="minorHAnsi"/>
            <w:sz w:val="22"/>
            <w:lang w:val="en-GB"/>
          </w:rPr>
          <w:t xml:space="preserve"> </w:t>
        </w:r>
        <w:r w:rsidR="00560870" w:rsidRPr="00D03349">
          <w:rPr>
            <w:rFonts w:asciiTheme="minorHAnsi" w:hAnsiTheme="minorHAnsi" w:cstheme="minorHAnsi"/>
            <w:sz w:val="22"/>
            <w:lang w:val="en-GB"/>
          </w:rPr>
          <w:t>general</w:t>
        </w:r>
        <w:r w:rsidR="009821AF" w:rsidRPr="00D03349">
          <w:rPr>
            <w:rFonts w:asciiTheme="minorHAnsi" w:hAnsiTheme="minorHAnsi" w:cstheme="minorHAnsi"/>
            <w:sz w:val="22"/>
            <w:lang w:val="en-GB"/>
          </w:rPr>
          <w:t>ly</w:t>
        </w:r>
        <w:r w:rsidR="00560870" w:rsidRPr="00D03349">
          <w:rPr>
            <w:rFonts w:asciiTheme="minorHAnsi" w:hAnsiTheme="minorHAnsi" w:cstheme="minorHAnsi"/>
            <w:sz w:val="22"/>
            <w:lang w:val="en-GB"/>
          </w:rPr>
          <w:t xml:space="preserve"> decreased from </w:t>
        </w:r>
        <w:r w:rsidR="00702558" w:rsidRPr="00D03349">
          <w:rPr>
            <w:rFonts w:asciiTheme="minorHAnsi" w:hAnsiTheme="minorHAnsi" w:cstheme="minorHAnsi"/>
            <w:sz w:val="22"/>
            <w:lang w:val="en-GB"/>
          </w:rPr>
          <w:t>short to mid and long scales</w:t>
        </w:r>
        <w:r w:rsidR="000F342C" w:rsidRPr="00D03349">
          <w:rPr>
            <w:rFonts w:asciiTheme="minorHAnsi" w:hAnsiTheme="minorHAnsi" w:cstheme="minorHAnsi"/>
            <w:sz w:val="22"/>
            <w:lang w:val="en-GB"/>
          </w:rPr>
          <w:t xml:space="preserve"> (see Table S3)</w:t>
        </w:r>
        <w:r w:rsidR="00702558" w:rsidRPr="00D03349">
          <w:rPr>
            <w:rFonts w:asciiTheme="minorHAnsi" w:hAnsiTheme="minorHAnsi" w:cstheme="minorHAnsi"/>
            <w:sz w:val="22"/>
            <w:lang w:val="en-GB"/>
          </w:rPr>
          <w:t xml:space="preserve">. </w:t>
        </w:r>
        <w:r w:rsidR="00C87BFC" w:rsidRPr="00D03349">
          <w:rPr>
            <w:rFonts w:asciiTheme="minorHAnsi" w:hAnsiTheme="minorHAnsi" w:cstheme="minorHAnsi"/>
            <w:sz w:val="22"/>
            <w:lang w:val="en-GB"/>
          </w:rPr>
          <w:t>Th</w:t>
        </w:r>
        <w:r w:rsidR="00C35C79" w:rsidRPr="00D03349">
          <w:rPr>
            <w:rFonts w:asciiTheme="minorHAnsi" w:hAnsiTheme="minorHAnsi" w:cstheme="minorHAnsi"/>
            <w:sz w:val="22"/>
            <w:lang w:val="en-GB"/>
          </w:rPr>
          <w:t>e decreases were</w:t>
        </w:r>
        <w:r w:rsidR="00C87BFC" w:rsidRPr="00D03349">
          <w:rPr>
            <w:rFonts w:asciiTheme="minorHAnsi" w:hAnsiTheme="minorHAnsi" w:cstheme="minorHAnsi"/>
            <w:sz w:val="22"/>
            <w:lang w:val="en-GB"/>
          </w:rPr>
          <w:t xml:space="preserve"> </w:t>
        </w:r>
        <w:r w:rsidR="009821AF" w:rsidRPr="00D03349">
          <w:rPr>
            <w:rFonts w:asciiTheme="minorHAnsi" w:hAnsiTheme="minorHAnsi" w:cstheme="minorHAnsi"/>
            <w:sz w:val="22"/>
            <w:lang w:val="en-GB"/>
          </w:rPr>
          <w:t>particularly</w:t>
        </w:r>
        <w:r w:rsidR="00C87BFC" w:rsidRPr="00D03349">
          <w:rPr>
            <w:rFonts w:asciiTheme="minorHAnsi" w:hAnsiTheme="minorHAnsi" w:cstheme="minorHAnsi"/>
            <w:sz w:val="22"/>
            <w:lang w:val="en-GB"/>
          </w:rPr>
          <w:t xml:space="preserve"> </w:t>
        </w:r>
        <w:r w:rsidR="00C35C79" w:rsidRPr="00D03349">
          <w:rPr>
            <w:rFonts w:asciiTheme="minorHAnsi" w:hAnsiTheme="minorHAnsi" w:cstheme="minorHAnsi"/>
            <w:sz w:val="22"/>
            <w:lang w:val="en-GB"/>
          </w:rPr>
          <w:t>strong</w:t>
        </w:r>
        <w:r w:rsidR="00B465C3" w:rsidRPr="00D03349">
          <w:rPr>
            <w:rFonts w:asciiTheme="minorHAnsi" w:hAnsiTheme="minorHAnsi" w:cstheme="minorHAnsi"/>
            <w:sz w:val="22"/>
            <w:lang w:val="en-GB"/>
          </w:rPr>
          <w:t>,</w:t>
        </w:r>
        <w:r w:rsidR="00C87BFC" w:rsidRPr="00D03349">
          <w:rPr>
            <w:rFonts w:asciiTheme="minorHAnsi" w:hAnsiTheme="minorHAnsi" w:cstheme="minorHAnsi"/>
            <w:sz w:val="22"/>
            <w:lang w:val="en-GB"/>
          </w:rPr>
          <w:t xml:space="preserve"> </w:t>
        </w:r>
        <w:r w:rsidR="00B74FB5" w:rsidRPr="00D03349">
          <w:rPr>
            <w:rFonts w:asciiTheme="minorHAnsi" w:hAnsiTheme="minorHAnsi" w:cstheme="minorHAnsi"/>
            <w:sz w:val="22"/>
            <w:lang w:val="en-GB"/>
          </w:rPr>
          <w:t xml:space="preserve">for </w:t>
        </w:r>
        <w:r w:rsidR="00EF7C35" w:rsidRPr="00D03349">
          <w:rPr>
            <w:rFonts w:asciiTheme="minorHAnsi" w:hAnsiTheme="minorHAnsi" w:cstheme="minorHAnsi"/>
            <w:sz w:val="22"/>
            <w:lang w:val="en-GB"/>
          </w:rPr>
          <w:t>example</w:t>
        </w:r>
        <w:r w:rsidR="00B465C3" w:rsidRPr="00D03349">
          <w:rPr>
            <w:rFonts w:asciiTheme="minorHAnsi" w:hAnsiTheme="minorHAnsi" w:cstheme="minorHAnsi"/>
            <w:sz w:val="22"/>
            <w:lang w:val="en-GB"/>
          </w:rPr>
          <w:t>,</w:t>
        </w:r>
        <w:r w:rsidR="00EF7C35" w:rsidRPr="00D03349">
          <w:rPr>
            <w:rFonts w:asciiTheme="minorHAnsi" w:hAnsiTheme="minorHAnsi" w:cstheme="minorHAnsi"/>
            <w:sz w:val="22"/>
            <w:lang w:val="en-GB"/>
          </w:rPr>
          <w:t xml:space="preserve"> between taxonomic </w:t>
        </w:r>
      </w:ins>
      <w:r w:rsidR="00EF7C35" w:rsidRPr="00D03349">
        <w:rPr>
          <w:rFonts w:asciiTheme="minorHAnsi" w:hAnsiTheme="minorHAnsi" w:cstheme="minorHAnsi"/>
          <w:sz w:val="22"/>
          <w:lang w:val="en-GB"/>
        </w:rPr>
        <w:t xml:space="preserve">dissimilarity and </w:t>
      </w:r>
      <w:r w:rsidR="00B74FB5" w:rsidRPr="00D03349">
        <w:rPr>
          <w:rFonts w:asciiTheme="minorHAnsi" w:hAnsiTheme="minorHAnsi" w:cstheme="minorHAnsi"/>
          <w:sz w:val="22"/>
          <w:lang w:val="en-GB"/>
        </w:rPr>
        <w:t xml:space="preserve">distance </w:t>
      </w:r>
      <w:ins w:id="273" w:author="authors" w:date="2022-12-15T13:45:00Z">
        <w:r w:rsidR="00EF7C35" w:rsidRPr="00D03349">
          <w:rPr>
            <w:rFonts w:asciiTheme="minorHAnsi" w:hAnsiTheme="minorHAnsi" w:cstheme="minorHAnsi"/>
            <w:sz w:val="22"/>
            <w:lang w:val="en-GB"/>
          </w:rPr>
          <w:t xml:space="preserve">where </w:t>
        </w:r>
        <w:r w:rsidR="00543937" w:rsidRPr="00D03349">
          <w:rPr>
            <w:rFonts w:asciiTheme="minorHAnsi" w:hAnsiTheme="minorHAnsi" w:cstheme="minorHAnsi"/>
            <w:sz w:val="22"/>
            <w:lang w:val="en-GB"/>
          </w:rPr>
          <w:t xml:space="preserve">the </w:t>
        </w:r>
        <w:r w:rsidR="00EF7C35" w:rsidRPr="00D03349">
          <w:rPr>
            <w:rFonts w:asciiTheme="minorHAnsi" w:hAnsiTheme="minorHAnsi" w:cstheme="minorHAnsi"/>
            <w:sz w:val="22"/>
            <w:lang w:val="en-GB"/>
          </w:rPr>
          <w:t xml:space="preserve">correlation </w:t>
        </w:r>
        <w:r w:rsidR="00E67B54" w:rsidRPr="00D03349">
          <w:rPr>
            <w:rFonts w:asciiTheme="minorHAnsi" w:hAnsiTheme="minorHAnsi" w:cstheme="minorHAnsi"/>
            <w:sz w:val="22"/>
            <w:lang w:val="en-GB"/>
          </w:rPr>
          <w:t>was</w:t>
        </w:r>
        <w:r w:rsidR="00EF7C35" w:rsidRPr="00D03349">
          <w:rPr>
            <w:rFonts w:asciiTheme="minorHAnsi" w:hAnsiTheme="minorHAnsi" w:cstheme="minorHAnsi"/>
            <w:sz w:val="22"/>
            <w:lang w:val="en-GB"/>
          </w:rPr>
          <w:t xml:space="preserve"> 0.</w:t>
        </w:r>
        <w:r w:rsidR="00543937" w:rsidRPr="00D03349">
          <w:rPr>
            <w:rFonts w:asciiTheme="minorHAnsi" w:hAnsiTheme="minorHAnsi" w:cstheme="minorHAnsi"/>
            <w:sz w:val="22"/>
            <w:lang w:val="en-GB"/>
          </w:rPr>
          <w:t>4</w:t>
        </w:r>
        <w:r w:rsidR="00DF70F1" w:rsidRPr="00D03349">
          <w:rPr>
            <w:rFonts w:asciiTheme="minorHAnsi" w:hAnsiTheme="minorHAnsi" w:cstheme="minorHAnsi"/>
            <w:sz w:val="22"/>
            <w:lang w:val="en-GB"/>
          </w:rPr>
          <w:t>2</w:t>
        </w:r>
        <w:r w:rsidR="000A3D82" w:rsidRPr="00D03349">
          <w:rPr>
            <w:rFonts w:asciiTheme="minorHAnsi" w:hAnsiTheme="minorHAnsi" w:cstheme="minorHAnsi"/>
            <w:sz w:val="22"/>
            <w:lang w:val="en-GB"/>
          </w:rPr>
          <w:t xml:space="preserve"> (p</w:t>
        </w:r>
        <w:r w:rsidR="00DF70F1" w:rsidRPr="00D03349">
          <w:rPr>
            <w:rFonts w:asciiTheme="minorHAnsi" w:hAnsiTheme="minorHAnsi" w:cstheme="minorHAnsi"/>
            <w:sz w:val="22"/>
            <w:lang w:val="en-GB"/>
          </w:rPr>
          <w:t>&lt;0.001</w:t>
        </w:r>
        <w:r w:rsidR="000A3D82" w:rsidRPr="00D03349">
          <w:rPr>
            <w:rFonts w:asciiTheme="minorHAnsi" w:hAnsiTheme="minorHAnsi" w:cstheme="minorHAnsi"/>
            <w:sz w:val="22"/>
            <w:lang w:val="en-GB"/>
          </w:rPr>
          <w:t>)</w:t>
        </w:r>
        <w:r w:rsidR="00543937" w:rsidRPr="00D03349">
          <w:rPr>
            <w:rFonts w:asciiTheme="minorHAnsi" w:hAnsiTheme="minorHAnsi" w:cstheme="minorHAnsi"/>
            <w:sz w:val="22"/>
            <w:lang w:val="en-GB"/>
          </w:rPr>
          <w:t xml:space="preserve"> </w:t>
        </w:r>
        <w:r w:rsidR="00E67B54" w:rsidRPr="00D03349">
          <w:rPr>
            <w:rFonts w:asciiTheme="minorHAnsi" w:hAnsiTheme="minorHAnsi" w:cstheme="minorHAnsi"/>
            <w:sz w:val="22"/>
            <w:lang w:val="en-GB"/>
          </w:rPr>
          <w:t>for</w:t>
        </w:r>
        <w:r w:rsidR="00543937" w:rsidRPr="00D03349">
          <w:rPr>
            <w:rFonts w:asciiTheme="minorHAnsi" w:hAnsiTheme="minorHAnsi" w:cstheme="minorHAnsi"/>
            <w:sz w:val="22"/>
            <w:lang w:val="en-GB"/>
          </w:rPr>
          <w:t xml:space="preserve"> short scale </w:t>
        </w:r>
        <w:r w:rsidR="00E67B54" w:rsidRPr="00D03349">
          <w:rPr>
            <w:rFonts w:asciiTheme="minorHAnsi" w:hAnsiTheme="minorHAnsi" w:cstheme="minorHAnsi"/>
            <w:sz w:val="22"/>
            <w:lang w:val="en-GB"/>
          </w:rPr>
          <w:t>but</w:t>
        </w:r>
        <w:r w:rsidR="00543937" w:rsidRPr="00D03349">
          <w:rPr>
            <w:rFonts w:asciiTheme="minorHAnsi" w:hAnsiTheme="minorHAnsi" w:cstheme="minorHAnsi"/>
            <w:sz w:val="22"/>
            <w:lang w:val="en-GB"/>
          </w:rPr>
          <w:t xml:space="preserve"> </w:t>
        </w:r>
        <w:r w:rsidR="00C35C79" w:rsidRPr="00D03349">
          <w:rPr>
            <w:rFonts w:asciiTheme="minorHAnsi" w:hAnsiTheme="minorHAnsi" w:cstheme="minorHAnsi"/>
            <w:sz w:val="22"/>
            <w:lang w:val="en-GB"/>
          </w:rPr>
          <w:t>-</w:t>
        </w:r>
        <w:r w:rsidR="00543937" w:rsidRPr="00D03349">
          <w:rPr>
            <w:rFonts w:asciiTheme="minorHAnsi" w:hAnsiTheme="minorHAnsi" w:cstheme="minorHAnsi"/>
            <w:sz w:val="22"/>
            <w:lang w:val="en-GB"/>
          </w:rPr>
          <w:t xml:space="preserve">0.14 </w:t>
        </w:r>
        <w:r w:rsidR="000A3D82" w:rsidRPr="00D03349">
          <w:rPr>
            <w:rFonts w:asciiTheme="minorHAnsi" w:hAnsiTheme="minorHAnsi" w:cstheme="minorHAnsi"/>
            <w:sz w:val="22"/>
            <w:lang w:val="en-GB"/>
          </w:rPr>
          <w:t>(</w:t>
        </w:r>
        <w:r w:rsidR="001A6C85" w:rsidRPr="00D03349">
          <w:rPr>
            <w:rFonts w:asciiTheme="minorHAnsi" w:hAnsiTheme="minorHAnsi" w:cstheme="minorHAnsi"/>
            <w:sz w:val="22"/>
            <w:lang w:val="en-GB"/>
          </w:rPr>
          <w:t>p&lt;0.001</w:t>
        </w:r>
        <w:r w:rsidR="000A3D82" w:rsidRPr="00D03349">
          <w:rPr>
            <w:rFonts w:asciiTheme="minorHAnsi" w:hAnsiTheme="minorHAnsi" w:cstheme="minorHAnsi"/>
            <w:sz w:val="22"/>
            <w:lang w:val="en-GB"/>
          </w:rPr>
          <w:t xml:space="preserve">) </w:t>
        </w:r>
        <w:r w:rsidR="00543937" w:rsidRPr="00D03349">
          <w:rPr>
            <w:rFonts w:asciiTheme="minorHAnsi" w:hAnsiTheme="minorHAnsi" w:cstheme="minorHAnsi"/>
            <w:sz w:val="22"/>
            <w:lang w:val="en-GB"/>
          </w:rPr>
          <w:t xml:space="preserve">at long scale. </w:t>
        </w:r>
        <w:r w:rsidR="000A06C7" w:rsidRPr="00D03349">
          <w:rPr>
            <w:rFonts w:asciiTheme="minorHAnsi" w:hAnsiTheme="minorHAnsi" w:cstheme="minorHAnsi"/>
            <w:sz w:val="22"/>
            <w:lang w:val="en-GB"/>
          </w:rPr>
          <w:t xml:space="preserve">Similar decreases occurred also between </w:t>
        </w:r>
        <w:r w:rsidR="00941AA4" w:rsidRPr="00D03349">
          <w:rPr>
            <w:rFonts w:asciiTheme="minorHAnsi" w:hAnsiTheme="minorHAnsi" w:cstheme="minorHAnsi"/>
            <w:sz w:val="22"/>
            <w:lang w:val="en-GB"/>
          </w:rPr>
          <w:t>abiotic dissimilar</w:t>
        </w:r>
        <w:r w:rsidR="001C1231" w:rsidRPr="00D03349">
          <w:rPr>
            <w:rFonts w:asciiTheme="minorHAnsi" w:hAnsiTheme="minorHAnsi" w:cstheme="minorHAnsi"/>
            <w:sz w:val="22"/>
            <w:lang w:val="en-GB"/>
          </w:rPr>
          <w:t>i</w:t>
        </w:r>
        <w:r w:rsidR="00941AA4" w:rsidRPr="00D03349">
          <w:rPr>
            <w:rFonts w:asciiTheme="minorHAnsi" w:hAnsiTheme="minorHAnsi" w:cstheme="minorHAnsi"/>
            <w:sz w:val="22"/>
            <w:lang w:val="en-GB"/>
          </w:rPr>
          <w:t>t</w:t>
        </w:r>
        <w:r w:rsidR="001C1231" w:rsidRPr="00D03349">
          <w:rPr>
            <w:rFonts w:asciiTheme="minorHAnsi" w:hAnsiTheme="minorHAnsi" w:cstheme="minorHAnsi"/>
            <w:sz w:val="22"/>
            <w:lang w:val="en-GB"/>
          </w:rPr>
          <w:t>y</w:t>
        </w:r>
        <w:r w:rsidR="00941AA4" w:rsidRPr="00D03349">
          <w:rPr>
            <w:rFonts w:asciiTheme="minorHAnsi" w:hAnsiTheme="minorHAnsi" w:cstheme="minorHAnsi"/>
            <w:sz w:val="22"/>
            <w:lang w:val="en-GB"/>
          </w:rPr>
          <w:t xml:space="preserve"> and distance and between both </w:t>
        </w:r>
        <w:r w:rsidR="00941AA4" w:rsidRPr="00D03349">
          <w:rPr>
            <w:rFonts w:asciiTheme="minorHAnsi" w:hAnsiTheme="minorHAnsi" w:cstheme="minorHAnsi"/>
            <w:sz w:val="22"/>
            <w:lang w:val="en-GB"/>
          </w:rPr>
          <w:lastRenderedPageBreak/>
          <w:t xml:space="preserve">measures of biotic dissimilarity and distance. </w:t>
        </w:r>
        <w:r w:rsidR="001C1231" w:rsidRPr="00D03349">
          <w:rPr>
            <w:rFonts w:asciiTheme="minorHAnsi" w:hAnsiTheme="minorHAnsi" w:cstheme="minorHAnsi"/>
            <w:sz w:val="22"/>
            <w:lang w:val="en-GB"/>
          </w:rPr>
          <w:t>The two e</w:t>
        </w:r>
        <w:r w:rsidR="000F342C" w:rsidRPr="00D03349">
          <w:rPr>
            <w:rFonts w:asciiTheme="minorHAnsi" w:hAnsiTheme="minorHAnsi" w:cstheme="minorHAnsi"/>
            <w:sz w:val="22"/>
            <w:lang w:val="en-GB"/>
          </w:rPr>
          <w:t>xceptions to</w:t>
        </w:r>
        <w:r w:rsidR="00A06BF4" w:rsidRPr="00D03349">
          <w:rPr>
            <w:rFonts w:asciiTheme="minorHAnsi" w:hAnsiTheme="minorHAnsi" w:cstheme="minorHAnsi"/>
            <w:sz w:val="22"/>
            <w:lang w:val="en-GB"/>
          </w:rPr>
          <w:t xml:space="preserve"> </w:t>
        </w:r>
        <w:r w:rsidR="00E67B54" w:rsidRPr="00D03349">
          <w:rPr>
            <w:rFonts w:asciiTheme="minorHAnsi" w:hAnsiTheme="minorHAnsi" w:cstheme="minorHAnsi"/>
            <w:sz w:val="22"/>
            <w:lang w:val="en-GB"/>
          </w:rPr>
          <w:t>this</w:t>
        </w:r>
        <w:r w:rsidR="00A06BF4" w:rsidRPr="00D03349">
          <w:rPr>
            <w:rFonts w:asciiTheme="minorHAnsi" w:hAnsiTheme="minorHAnsi" w:cstheme="minorHAnsi"/>
            <w:sz w:val="22"/>
            <w:lang w:val="en-GB"/>
          </w:rPr>
          <w:t xml:space="preserve"> decreasing trend</w:t>
        </w:r>
      </w:ins>
      <w:r w:rsidR="00A06BF4" w:rsidRPr="00D03349">
        <w:rPr>
          <w:rFonts w:asciiTheme="minorHAnsi" w:hAnsiTheme="minorHAnsi" w:cstheme="minorHAnsi"/>
          <w:sz w:val="22"/>
          <w:lang w:val="en-GB"/>
        </w:rPr>
        <w:t xml:space="preserve"> were </w:t>
      </w:r>
      <w:ins w:id="274" w:author="authors" w:date="2022-12-15T13:45:00Z">
        <w:r w:rsidR="00A06BF4" w:rsidRPr="00D03349">
          <w:rPr>
            <w:rFonts w:asciiTheme="minorHAnsi" w:hAnsiTheme="minorHAnsi" w:cstheme="minorHAnsi"/>
            <w:sz w:val="22"/>
            <w:lang w:val="en-GB"/>
          </w:rPr>
          <w:t xml:space="preserve">the correlation between </w:t>
        </w:r>
        <w:r w:rsidR="005E32E0" w:rsidRPr="00D03349">
          <w:rPr>
            <w:rFonts w:asciiTheme="minorHAnsi" w:hAnsiTheme="minorHAnsi" w:cstheme="minorHAnsi"/>
            <w:sz w:val="22"/>
            <w:lang w:val="en-GB"/>
          </w:rPr>
          <w:t>functional and abiotic</w:t>
        </w:r>
      </w:ins>
      <w:r w:rsidR="005E32E0" w:rsidRPr="00D03349">
        <w:rPr>
          <w:rFonts w:asciiTheme="minorHAnsi" w:hAnsiTheme="minorHAnsi" w:cstheme="minorHAnsi"/>
          <w:sz w:val="22"/>
          <w:lang w:val="en-GB"/>
        </w:rPr>
        <w:t xml:space="preserve"> dissimi</w:t>
      </w:r>
      <w:r w:rsidR="00960946" w:rsidRPr="00D03349">
        <w:rPr>
          <w:rFonts w:asciiTheme="minorHAnsi" w:hAnsiTheme="minorHAnsi" w:cstheme="minorHAnsi"/>
          <w:sz w:val="22"/>
          <w:lang w:val="en-GB"/>
        </w:rPr>
        <w:t xml:space="preserve">larities </w:t>
      </w:r>
      <w:ins w:id="275" w:author="authors" w:date="2022-12-15T13:45:00Z">
        <w:r w:rsidR="00E67B54" w:rsidRPr="00D03349">
          <w:rPr>
            <w:rFonts w:asciiTheme="minorHAnsi" w:hAnsiTheme="minorHAnsi" w:cstheme="minorHAnsi"/>
            <w:sz w:val="22"/>
            <w:lang w:val="en-GB"/>
          </w:rPr>
          <w:t>(</w:t>
        </w:r>
        <w:r w:rsidR="000F2BCA" w:rsidRPr="00D03349">
          <w:rPr>
            <w:rFonts w:asciiTheme="minorHAnsi" w:hAnsiTheme="minorHAnsi" w:cstheme="minorHAnsi"/>
            <w:sz w:val="22"/>
            <w:lang w:val="en-GB"/>
          </w:rPr>
          <w:t>0.21 at short scale</w:t>
        </w:r>
        <w:r w:rsidR="00930821" w:rsidRPr="00D03349">
          <w:rPr>
            <w:rFonts w:asciiTheme="minorHAnsi" w:hAnsiTheme="minorHAnsi" w:cstheme="minorHAnsi"/>
            <w:sz w:val="22"/>
            <w:lang w:val="en-GB"/>
          </w:rPr>
          <w:t>,</w:t>
        </w:r>
        <w:r w:rsidR="00846ADE" w:rsidRPr="00D03349">
          <w:rPr>
            <w:rFonts w:asciiTheme="minorHAnsi" w:hAnsiTheme="minorHAnsi" w:cstheme="minorHAnsi"/>
            <w:sz w:val="22"/>
            <w:lang w:val="en-GB"/>
          </w:rPr>
          <w:t xml:space="preserve"> 0.43 at mid scale</w:t>
        </w:r>
        <w:r w:rsidR="00930821" w:rsidRPr="00D03349">
          <w:rPr>
            <w:rFonts w:asciiTheme="minorHAnsi" w:hAnsiTheme="minorHAnsi" w:cstheme="minorHAnsi"/>
            <w:sz w:val="22"/>
            <w:lang w:val="en-GB"/>
          </w:rPr>
          <w:t xml:space="preserve"> and</w:t>
        </w:r>
        <w:r w:rsidR="00846ADE" w:rsidRPr="00D03349">
          <w:rPr>
            <w:rFonts w:asciiTheme="minorHAnsi" w:hAnsiTheme="minorHAnsi" w:cstheme="minorHAnsi"/>
            <w:sz w:val="22"/>
            <w:lang w:val="en-GB"/>
          </w:rPr>
          <w:t xml:space="preserve"> </w:t>
        </w:r>
      </w:ins>
      <w:r w:rsidR="00846ADE" w:rsidRPr="00D03349">
        <w:rPr>
          <w:rFonts w:asciiTheme="minorHAnsi" w:hAnsiTheme="minorHAnsi" w:cstheme="minorHAnsi"/>
          <w:sz w:val="22"/>
          <w:lang w:val="en-GB"/>
        </w:rPr>
        <w:t>0.</w:t>
      </w:r>
      <w:ins w:id="276" w:author="authors" w:date="2022-12-15T13:45:00Z">
        <w:r w:rsidR="00846ADE" w:rsidRPr="00D03349">
          <w:rPr>
            <w:rFonts w:asciiTheme="minorHAnsi" w:hAnsiTheme="minorHAnsi" w:cstheme="minorHAnsi"/>
            <w:sz w:val="22"/>
            <w:lang w:val="en-GB"/>
          </w:rPr>
          <w:t>46 at long scale</w:t>
        </w:r>
        <w:r w:rsidR="001A6C85" w:rsidRPr="00D03349">
          <w:rPr>
            <w:rFonts w:asciiTheme="minorHAnsi" w:hAnsiTheme="minorHAnsi" w:cstheme="minorHAnsi"/>
            <w:sz w:val="22"/>
            <w:lang w:val="en-GB"/>
          </w:rPr>
          <w:t>; all p &lt;</w:t>
        </w:r>
      </w:ins>
      <w:r w:rsidR="001A6C85" w:rsidRPr="00D03349">
        <w:rPr>
          <w:rFonts w:asciiTheme="minorHAnsi" w:hAnsiTheme="minorHAnsi" w:cstheme="minorHAnsi"/>
          <w:sz w:val="22"/>
          <w:lang w:val="en-GB"/>
        </w:rPr>
        <w:t>0.</w:t>
      </w:r>
      <w:ins w:id="277" w:author="authors" w:date="2022-12-15T13:45:00Z">
        <w:r w:rsidR="001A6C85" w:rsidRPr="00D03349">
          <w:rPr>
            <w:rFonts w:asciiTheme="minorHAnsi" w:hAnsiTheme="minorHAnsi" w:cstheme="minorHAnsi"/>
            <w:sz w:val="22"/>
            <w:lang w:val="en-GB"/>
          </w:rPr>
          <w:t>001</w:t>
        </w:r>
        <w:r w:rsidR="000F2BCA" w:rsidRPr="00D03349">
          <w:rPr>
            <w:rFonts w:asciiTheme="minorHAnsi" w:hAnsiTheme="minorHAnsi" w:cstheme="minorHAnsi"/>
            <w:sz w:val="22"/>
            <w:lang w:val="en-GB"/>
          </w:rPr>
          <w:t>) and the correlation</w:t>
        </w:r>
      </w:ins>
      <w:r w:rsidR="000F2BCA" w:rsidRPr="00D03349">
        <w:rPr>
          <w:rFonts w:asciiTheme="minorHAnsi" w:hAnsiTheme="minorHAnsi" w:cstheme="minorHAnsi"/>
          <w:sz w:val="22"/>
          <w:lang w:val="en-GB"/>
        </w:rPr>
        <w:t xml:space="preserve"> between functional dissimilarity and </w:t>
      </w:r>
      <w:ins w:id="278" w:author="authors" w:date="2022-12-15T13:45:00Z">
        <w:r w:rsidR="00581A48" w:rsidRPr="00D03349">
          <w:rPr>
            <w:rFonts w:asciiTheme="minorHAnsi" w:hAnsiTheme="minorHAnsi" w:cstheme="minorHAnsi"/>
            <w:sz w:val="22"/>
            <w:lang w:val="en-GB"/>
          </w:rPr>
          <w:t xml:space="preserve">distance </w:t>
        </w:r>
        <w:r w:rsidR="00A9629A" w:rsidRPr="00D03349">
          <w:rPr>
            <w:rFonts w:asciiTheme="minorHAnsi" w:hAnsiTheme="minorHAnsi" w:cstheme="minorHAnsi"/>
            <w:sz w:val="22"/>
            <w:lang w:val="en-GB"/>
          </w:rPr>
          <w:t>(</w:t>
        </w:r>
        <w:r w:rsidR="00581A48" w:rsidRPr="00D03349">
          <w:rPr>
            <w:rFonts w:asciiTheme="minorHAnsi" w:hAnsiTheme="minorHAnsi" w:cstheme="minorHAnsi"/>
            <w:sz w:val="22"/>
            <w:lang w:val="en-GB"/>
          </w:rPr>
          <w:t>0.018 at</w:t>
        </w:r>
        <w:r w:rsidR="000F342C" w:rsidRPr="00D03349">
          <w:rPr>
            <w:rFonts w:asciiTheme="minorHAnsi" w:hAnsiTheme="minorHAnsi" w:cstheme="minorHAnsi"/>
            <w:sz w:val="22"/>
            <w:lang w:val="en-GB"/>
          </w:rPr>
          <w:t xml:space="preserve"> </w:t>
        </w:r>
        <w:r w:rsidR="00581A48" w:rsidRPr="00D03349">
          <w:rPr>
            <w:rFonts w:asciiTheme="minorHAnsi" w:hAnsiTheme="minorHAnsi" w:cstheme="minorHAnsi"/>
            <w:sz w:val="22"/>
            <w:lang w:val="en-GB"/>
          </w:rPr>
          <w:t>short scale</w:t>
        </w:r>
        <w:r w:rsidR="001A6C85" w:rsidRPr="00D03349">
          <w:rPr>
            <w:rFonts w:asciiTheme="minorHAnsi" w:hAnsiTheme="minorHAnsi" w:cstheme="minorHAnsi"/>
            <w:sz w:val="22"/>
            <w:lang w:val="en-GB"/>
          </w:rPr>
          <w:t xml:space="preserve"> (p&lt;</w:t>
        </w:r>
      </w:ins>
      <w:r w:rsidR="001A6C85" w:rsidRPr="00D03349">
        <w:rPr>
          <w:rFonts w:asciiTheme="minorHAnsi" w:hAnsiTheme="minorHAnsi" w:cstheme="minorHAnsi"/>
          <w:sz w:val="22"/>
          <w:lang w:val="en-GB"/>
        </w:rPr>
        <w:t>0.</w:t>
      </w:r>
      <w:ins w:id="279" w:author="authors" w:date="2022-12-15T13:45:00Z">
        <w:r w:rsidR="001A6C85" w:rsidRPr="00D03349">
          <w:rPr>
            <w:rFonts w:asciiTheme="minorHAnsi" w:hAnsiTheme="minorHAnsi" w:cstheme="minorHAnsi"/>
            <w:sz w:val="22"/>
            <w:lang w:val="en-GB"/>
          </w:rPr>
          <w:t>001)</w:t>
        </w:r>
        <w:r w:rsidR="00C05B94" w:rsidRPr="00D03349">
          <w:rPr>
            <w:rFonts w:asciiTheme="minorHAnsi" w:hAnsiTheme="minorHAnsi" w:cstheme="minorHAnsi"/>
            <w:sz w:val="22"/>
            <w:lang w:val="en-GB"/>
          </w:rPr>
          <w:t>,</w:t>
        </w:r>
        <w:r w:rsidR="00A9629A" w:rsidRPr="00D03349">
          <w:rPr>
            <w:rFonts w:asciiTheme="minorHAnsi" w:hAnsiTheme="minorHAnsi" w:cstheme="minorHAnsi"/>
            <w:sz w:val="22"/>
            <w:lang w:val="en-GB"/>
          </w:rPr>
          <w:t xml:space="preserve"> </w:t>
        </w:r>
      </w:ins>
      <w:r w:rsidR="00A9629A" w:rsidRPr="00D03349">
        <w:rPr>
          <w:rFonts w:asciiTheme="minorHAnsi" w:hAnsiTheme="minorHAnsi" w:cstheme="minorHAnsi"/>
          <w:sz w:val="22"/>
          <w:lang w:val="en-GB"/>
        </w:rPr>
        <w:t>0.</w:t>
      </w:r>
      <w:ins w:id="280" w:author="authors" w:date="2022-12-15T13:45:00Z">
        <w:r w:rsidR="00A9629A" w:rsidRPr="00D03349">
          <w:rPr>
            <w:rFonts w:asciiTheme="minorHAnsi" w:hAnsiTheme="minorHAnsi" w:cstheme="minorHAnsi"/>
            <w:sz w:val="22"/>
            <w:lang w:val="en-GB"/>
          </w:rPr>
          <w:t>26 at mid scale</w:t>
        </w:r>
        <w:r w:rsidR="001A6C85" w:rsidRPr="00D03349">
          <w:rPr>
            <w:rFonts w:asciiTheme="minorHAnsi" w:hAnsiTheme="minorHAnsi" w:cstheme="minorHAnsi"/>
            <w:sz w:val="22"/>
            <w:lang w:val="en-GB"/>
          </w:rPr>
          <w:t xml:space="preserve"> (not significant)</w:t>
        </w:r>
        <w:r w:rsidR="00C05B94" w:rsidRPr="00D03349">
          <w:rPr>
            <w:rFonts w:asciiTheme="minorHAnsi" w:hAnsiTheme="minorHAnsi" w:cstheme="minorHAnsi"/>
            <w:sz w:val="22"/>
            <w:lang w:val="en-GB"/>
          </w:rPr>
          <w:t xml:space="preserve"> and</w:t>
        </w:r>
        <w:r w:rsidR="00A9629A" w:rsidRPr="00D03349">
          <w:rPr>
            <w:rFonts w:asciiTheme="minorHAnsi" w:hAnsiTheme="minorHAnsi" w:cstheme="minorHAnsi"/>
            <w:sz w:val="22"/>
            <w:lang w:val="en-GB"/>
          </w:rPr>
          <w:t xml:space="preserve"> 0.31 at long scale</w:t>
        </w:r>
        <w:r w:rsidR="001A6C85" w:rsidRPr="00D03349">
          <w:rPr>
            <w:rFonts w:asciiTheme="minorHAnsi" w:hAnsiTheme="minorHAnsi" w:cstheme="minorHAnsi"/>
            <w:sz w:val="22"/>
            <w:lang w:val="en-GB"/>
          </w:rPr>
          <w:t xml:space="preserve"> (p&lt;0.001</w:t>
        </w:r>
      </w:ins>
      <w:r w:rsidR="00CA0015" w:rsidRPr="00D03349">
        <w:rPr>
          <w:rFonts w:asciiTheme="minorHAnsi" w:hAnsiTheme="minorHAnsi" w:cstheme="minorHAnsi"/>
          <w:sz w:val="22"/>
          <w:lang w:val="en-GB"/>
        </w:rPr>
        <w:t>).</w:t>
      </w:r>
    </w:p>
    <w:p w14:paraId="0296C3A4" w14:textId="3623E832" w:rsidR="00406C2B" w:rsidRPr="00D03349" w:rsidRDefault="00FC0A16" w:rsidP="00AF1539">
      <w:pPr>
        <w:spacing w:line="480" w:lineRule="auto"/>
        <w:ind w:firstLine="567"/>
        <w:contextualSpacing/>
        <w:jc w:val="left"/>
        <w:rPr>
          <w:rFonts w:asciiTheme="minorHAnsi" w:hAnsiTheme="minorHAnsi" w:cstheme="minorHAnsi"/>
          <w:sz w:val="22"/>
          <w:lang w:val="en-GB"/>
        </w:rPr>
      </w:pPr>
      <w:r w:rsidRPr="00D03349">
        <w:rPr>
          <w:rFonts w:asciiTheme="minorHAnsi" w:hAnsiTheme="minorHAnsi" w:cstheme="minorHAnsi"/>
          <w:sz w:val="22"/>
          <w:lang w:val="en-GB"/>
        </w:rPr>
        <w:t xml:space="preserve">The </w:t>
      </w:r>
      <w:r w:rsidR="0001569C" w:rsidRPr="00D03349">
        <w:rPr>
          <w:rFonts w:asciiTheme="minorHAnsi" w:hAnsiTheme="minorHAnsi" w:cstheme="minorHAnsi"/>
          <w:sz w:val="22"/>
          <w:lang w:val="en-GB"/>
        </w:rPr>
        <w:t xml:space="preserve">GDMs </w:t>
      </w:r>
      <w:ins w:id="281" w:author="authors" w:date="2022-12-15T13:45:00Z">
        <w:r w:rsidR="008B4E00" w:rsidRPr="00D03349">
          <w:rPr>
            <w:rFonts w:asciiTheme="minorHAnsi" w:hAnsiTheme="minorHAnsi" w:cstheme="minorHAnsi"/>
            <w:sz w:val="22"/>
            <w:lang w:val="en-GB"/>
          </w:rPr>
          <w:t xml:space="preserve">also </w:t>
        </w:r>
      </w:ins>
      <w:r w:rsidR="0001569C" w:rsidRPr="00D03349">
        <w:rPr>
          <w:rFonts w:asciiTheme="minorHAnsi" w:hAnsiTheme="minorHAnsi" w:cstheme="minorHAnsi"/>
          <w:sz w:val="22"/>
          <w:lang w:val="en-GB"/>
        </w:rPr>
        <w:t xml:space="preserve">showed </w:t>
      </w:r>
      <w:r w:rsidR="00E90983" w:rsidRPr="00D03349">
        <w:rPr>
          <w:rFonts w:asciiTheme="minorHAnsi" w:hAnsiTheme="minorHAnsi" w:cstheme="minorHAnsi"/>
          <w:sz w:val="22"/>
          <w:lang w:val="en-GB"/>
        </w:rPr>
        <w:t>that the</w:t>
      </w:r>
      <w:r w:rsidR="0001569C" w:rsidRPr="00D03349">
        <w:rPr>
          <w:rFonts w:asciiTheme="minorHAnsi" w:hAnsiTheme="minorHAnsi" w:cstheme="minorHAnsi"/>
          <w:sz w:val="22"/>
          <w:lang w:val="en-GB"/>
        </w:rPr>
        <w:t xml:space="preserve"> </w:t>
      </w:r>
      <w:proofErr w:type="spellStart"/>
      <w:r w:rsidR="00EF554C" w:rsidRPr="00D03349">
        <w:rPr>
          <w:rFonts w:asciiTheme="minorHAnsi" w:hAnsiTheme="minorHAnsi" w:cstheme="minorHAnsi"/>
          <w:sz w:val="22"/>
          <w:lang w:val="en-GB"/>
        </w:rPr>
        <w:t>importances</w:t>
      </w:r>
      <w:proofErr w:type="spellEnd"/>
      <w:r w:rsidR="00EF554C" w:rsidRPr="00D03349">
        <w:rPr>
          <w:rFonts w:asciiTheme="minorHAnsi" w:hAnsiTheme="minorHAnsi" w:cstheme="minorHAnsi"/>
          <w:sz w:val="22"/>
          <w:lang w:val="en-GB"/>
        </w:rPr>
        <w:t xml:space="preserve"> of </w:t>
      </w:r>
      <w:r w:rsidR="0001569C" w:rsidRPr="00D03349">
        <w:rPr>
          <w:rFonts w:asciiTheme="minorHAnsi" w:hAnsiTheme="minorHAnsi" w:cstheme="minorHAnsi"/>
          <w:sz w:val="22"/>
          <w:lang w:val="en-GB"/>
        </w:rPr>
        <w:t xml:space="preserve">individual </w:t>
      </w:r>
      <w:r w:rsidR="007D48DC" w:rsidRPr="00D03349">
        <w:rPr>
          <w:rFonts w:asciiTheme="minorHAnsi" w:hAnsiTheme="minorHAnsi" w:cstheme="minorHAnsi"/>
          <w:sz w:val="22"/>
          <w:lang w:val="en-GB"/>
        </w:rPr>
        <w:t xml:space="preserve">environmental </w:t>
      </w:r>
      <w:ins w:id="282" w:author="authors" w:date="2022-12-15T13:45:00Z">
        <w:r w:rsidR="00481E24" w:rsidRPr="00D03349">
          <w:rPr>
            <w:rFonts w:asciiTheme="minorHAnsi" w:hAnsiTheme="minorHAnsi" w:cstheme="minorHAnsi"/>
            <w:sz w:val="22"/>
            <w:lang w:val="en-GB"/>
          </w:rPr>
          <w:t>variables</w:t>
        </w:r>
      </w:ins>
      <w:r w:rsidR="0001569C" w:rsidRPr="00D03349">
        <w:rPr>
          <w:rFonts w:asciiTheme="minorHAnsi" w:hAnsiTheme="minorHAnsi" w:cstheme="minorHAnsi"/>
          <w:sz w:val="22"/>
          <w:lang w:val="en-GB"/>
        </w:rPr>
        <w:t xml:space="preserve"> </w:t>
      </w:r>
      <w:r w:rsidR="007105FA" w:rsidRPr="00D03349">
        <w:rPr>
          <w:rFonts w:asciiTheme="minorHAnsi" w:hAnsiTheme="minorHAnsi" w:cstheme="minorHAnsi"/>
          <w:sz w:val="22"/>
          <w:lang w:val="en-GB"/>
        </w:rPr>
        <w:t>for</w:t>
      </w:r>
      <w:r w:rsidR="0001569C" w:rsidRPr="00D03349">
        <w:rPr>
          <w:rFonts w:asciiTheme="minorHAnsi" w:hAnsiTheme="minorHAnsi" w:cstheme="minorHAnsi"/>
          <w:sz w:val="22"/>
          <w:lang w:val="en-GB"/>
        </w:rPr>
        <w:t xml:space="preserve"> taxonomic dissimilarity </w:t>
      </w:r>
      <w:r w:rsidR="00F0167C" w:rsidRPr="00D03349">
        <w:rPr>
          <w:rFonts w:asciiTheme="minorHAnsi" w:hAnsiTheme="minorHAnsi" w:cstheme="minorHAnsi"/>
          <w:sz w:val="22"/>
          <w:lang w:val="en-GB"/>
        </w:rPr>
        <w:t xml:space="preserve">were largely stable across </w:t>
      </w:r>
      <w:r w:rsidR="007105FA" w:rsidRPr="00D03349">
        <w:rPr>
          <w:rFonts w:asciiTheme="minorHAnsi" w:hAnsiTheme="minorHAnsi" w:cstheme="minorHAnsi"/>
          <w:sz w:val="22"/>
          <w:lang w:val="en-GB"/>
        </w:rPr>
        <w:t xml:space="preserve">the three </w:t>
      </w:r>
      <w:r w:rsidR="00727F3F" w:rsidRPr="00D03349">
        <w:rPr>
          <w:rFonts w:asciiTheme="minorHAnsi" w:hAnsiTheme="minorHAnsi" w:cstheme="minorHAnsi"/>
          <w:sz w:val="22"/>
          <w:lang w:val="en-GB"/>
        </w:rPr>
        <w:t>scales</w:t>
      </w:r>
      <w:r w:rsidR="00F0167C" w:rsidRPr="00D03349">
        <w:rPr>
          <w:rFonts w:asciiTheme="minorHAnsi" w:hAnsiTheme="minorHAnsi" w:cstheme="minorHAnsi"/>
          <w:sz w:val="22"/>
          <w:lang w:val="en-GB"/>
        </w:rPr>
        <w:t xml:space="preserve"> </w:t>
      </w:r>
      <w:r w:rsidR="0001569C" w:rsidRPr="00D03349">
        <w:rPr>
          <w:rFonts w:asciiTheme="minorHAnsi" w:hAnsiTheme="minorHAnsi" w:cstheme="minorHAnsi"/>
          <w:sz w:val="22"/>
          <w:lang w:val="en-GB"/>
        </w:rPr>
        <w:t>(Fig</w:t>
      </w:r>
      <w:ins w:id="283" w:author="authors" w:date="2022-12-15T13:45:00Z">
        <w:r w:rsidR="002901BA" w:rsidRPr="00D03349">
          <w:rPr>
            <w:rFonts w:asciiTheme="minorHAnsi" w:hAnsiTheme="minorHAnsi" w:cstheme="minorHAnsi"/>
            <w:sz w:val="22"/>
            <w:lang w:val="en-GB"/>
          </w:rPr>
          <w:t>.</w:t>
        </w:r>
        <w:r w:rsidR="0001569C" w:rsidRPr="00D03349">
          <w:rPr>
            <w:rFonts w:asciiTheme="minorHAnsi" w:hAnsiTheme="minorHAnsi" w:cstheme="minorHAnsi"/>
            <w:sz w:val="22"/>
            <w:lang w:val="en-GB"/>
          </w:rPr>
          <w:t xml:space="preserve"> </w:t>
        </w:r>
        <w:r w:rsidR="002901BA" w:rsidRPr="00D03349">
          <w:rPr>
            <w:rFonts w:asciiTheme="minorHAnsi" w:hAnsiTheme="minorHAnsi" w:cstheme="minorHAnsi"/>
            <w:sz w:val="22"/>
            <w:lang w:val="en-GB"/>
          </w:rPr>
          <w:t>5</w:t>
        </w:r>
        <w:r w:rsidR="00D306F7" w:rsidRPr="00D03349">
          <w:rPr>
            <w:rFonts w:asciiTheme="minorHAnsi" w:hAnsiTheme="minorHAnsi" w:cstheme="minorHAnsi"/>
            <w:sz w:val="22"/>
            <w:lang w:val="en-GB"/>
          </w:rPr>
          <w:t>a</w:t>
        </w:r>
      </w:ins>
      <w:r w:rsidR="0001569C" w:rsidRPr="00D03349">
        <w:rPr>
          <w:rFonts w:asciiTheme="minorHAnsi" w:hAnsiTheme="minorHAnsi" w:cstheme="minorHAnsi"/>
          <w:sz w:val="22"/>
          <w:lang w:val="en-GB"/>
        </w:rPr>
        <w:t>).</w:t>
      </w:r>
      <w:r w:rsidR="00D306F7" w:rsidRPr="00D03349">
        <w:rPr>
          <w:rFonts w:asciiTheme="minorHAnsi" w:hAnsiTheme="minorHAnsi" w:cstheme="minorHAnsi"/>
          <w:sz w:val="22"/>
          <w:lang w:val="en-GB"/>
        </w:rPr>
        <w:t xml:space="preserve"> </w:t>
      </w:r>
      <w:r w:rsidR="00F0167C" w:rsidRPr="00D03349">
        <w:rPr>
          <w:rFonts w:asciiTheme="minorHAnsi" w:hAnsiTheme="minorHAnsi" w:cstheme="minorHAnsi"/>
          <w:sz w:val="22"/>
          <w:lang w:val="en-GB"/>
        </w:rPr>
        <w:t xml:space="preserve">In contrast, </w:t>
      </w:r>
      <w:r w:rsidR="00B0225C" w:rsidRPr="00D03349">
        <w:rPr>
          <w:rFonts w:asciiTheme="minorHAnsi" w:hAnsiTheme="minorHAnsi" w:cstheme="minorHAnsi"/>
          <w:sz w:val="22"/>
          <w:lang w:val="en-GB"/>
        </w:rPr>
        <w:t>for functional dissimilarity</w:t>
      </w:r>
      <w:ins w:id="284" w:author="authors" w:date="2022-12-15T13:45:00Z">
        <w:r w:rsidR="00734083" w:rsidRPr="00D03349">
          <w:rPr>
            <w:rFonts w:asciiTheme="minorHAnsi" w:hAnsiTheme="minorHAnsi" w:cstheme="minorHAnsi"/>
            <w:sz w:val="22"/>
            <w:lang w:val="en-GB"/>
          </w:rPr>
          <w:t>,</w:t>
        </w:r>
      </w:ins>
      <w:r w:rsidR="00B0225C" w:rsidRPr="00D03349">
        <w:rPr>
          <w:rFonts w:asciiTheme="minorHAnsi" w:hAnsiTheme="minorHAnsi" w:cstheme="minorHAnsi"/>
          <w:sz w:val="22"/>
          <w:lang w:val="en-GB"/>
        </w:rPr>
        <w:t xml:space="preserve"> </w:t>
      </w:r>
      <w:r w:rsidR="00A6057F" w:rsidRPr="00D03349">
        <w:rPr>
          <w:rFonts w:asciiTheme="minorHAnsi" w:hAnsiTheme="minorHAnsi" w:cstheme="minorHAnsi"/>
          <w:sz w:val="22"/>
          <w:lang w:val="en-GB"/>
        </w:rPr>
        <w:t xml:space="preserve">the </w:t>
      </w:r>
      <w:r w:rsidR="00676707" w:rsidRPr="00D03349">
        <w:rPr>
          <w:rFonts w:asciiTheme="minorHAnsi" w:hAnsiTheme="minorHAnsi" w:cstheme="minorHAnsi"/>
          <w:sz w:val="22"/>
          <w:lang w:val="en-GB"/>
        </w:rPr>
        <w:t>explanatory power</w:t>
      </w:r>
      <w:r w:rsidR="00A6057F" w:rsidRPr="00D03349">
        <w:rPr>
          <w:rFonts w:asciiTheme="minorHAnsi" w:hAnsiTheme="minorHAnsi" w:cstheme="minorHAnsi"/>
          <w:sz w:val="22"/>
          <w:lang w:val="en-GB"/>
        </w:rPr>
        <w:t xml:space="preserve"> of </w:t>
      </w:r>
      <w:r w:rsidR="00E60BC2" w:rsidRPr="00D03349">
        <w:rPr>
          <w:rFonts w:asciiTheme="minorHAnsi" w:hAnsiTheme="minorHAnsi" w:cstheme="minorHAnsi"/>
          <w:sz w:val="22"/>
          <w:lang w:val="en-GB"/>
        </w:rPr>
        <w:t xml:space="preserve">environmental </w:t>
      </w:r>
      <w:ins w:id="285" w:author="authors" w:date="2022-12-15T13:45:00Z">
        <w:r w:rsidR="00356AA3" w:rsidRPr="00D03349">
          <w:rPr>
            <w:rFonts w:asciiTheme="minorHAnsi" w:hAnsiTheme="minorHAnsi" w:cstheme="minorHAnsi"/>
            <w:sz w:val="22"/>
            <w:lang w:val="en-GB"/>
          </w:rPr>
          <w:t>variables</w:t>
        </w:r>
      </w:ins>
      <w:r w:rsidR="00B0225C" w:rsidRPr="00D03349">
        <w:rPr>
          <w:rFonts w:asciiTheme="minorHAnsi" w:hAnsiTheme="minorHAnsi" w:cstheme="minorHAnsi"/>
          <w:sz w:val="22"/>
          <w:lang w:val="en-GB"/>
        </w:rPr>
        <w:t>,</w:t>
      </w:r>
      <w:r w:rsidR="00E60BC2" w:rsidRPr="00D03349">
        <w:rPr>
          <w:rFonts w:asciiTheme="minorHAnsi" w:hAnsiTheme="minorHAnsi" w:cstheme="minorHAnsi"/>
          <w:sz w:val="22"/>
          <w:lang w:val="en-GB"/>
        </w:rPr>
        <w:t xml:space="preserve"> </w:t>
      </w:r>
      <w:r w:rsidR="00F6093A" w:rsidRPr="00D03349">
        <w:rPr>
          <w:rFonts w:asciiTheme="minorHAnsi" w:hAnsiTheme="minorHAnsi" w:cstheme="minorHAnsi"/>
          <w:sz w:val="22"/>
          <w:lang w:val="en-GB"/>
        </w:rPr>
        <w:t>especially of</w:t>
      </w:r>
      <w:r w:rsidR="008B2AA7" w:rsidRPr="00D03349">
        <w:rPr>
          <w:rFonts w:asciiTheme="minorHAnsi" w:hAnsiTheme="minorHAnsi" w:cstheme="minorHAnsi"/>
          <w:sz w:val="22"/>
          <w:lang w:val="en-GB"/>
        </w:rPr>
        <w:t xml:space="preserve"> </w:t>
      </w:r>
      <w:r w:rsidR="00D306F7" w:rsidRPr="00D03349">
        <w:rPr>
          <w:rFonts w:asciiTheme="minorHAnsi" w:hAnsiTheme="minorHAnsi" w:cstheme="minorHAnsi"/>
          <w:sz w:val="22"/>
          <w:lang w:val="en-GB"/>
        </w:rPr>
        <w:t xml:space="preserve">moisture, </w:t>
      </w:r>
      <w:ins w:id="286" w:author="authors" w:date="2022-12-15T13:45:00Z">
        <w:r w:rsidR="00D01D9A" w:rsidRPr="00D03349">
          <w:rPr>
            <w:rFonts w:asciiTheme="minorHAnsi" w:hAnsiTheme="minorHAnsi" w:cstheme="minorHAnsi"/>
            <w:sz w:val="22"/>
            <w:lang w:val="en-GB"/>
          </w:rPr>
          <w:t>sedge</w:t>
        </w:r>
        <w:r w:rsidR="008B4E00" w:rsidRPr="00D03349">
          <w:rPr>
            <w:rFonts w:asciiTheme="minorHAnsi" w:hAnsiTheme="minorHAnsi" w:cstheme="minorHAnsi"/>
            <w:sz w:val="22"/>
            <w:lang w:val="en-GB"/>
          </w:rPr>
          <w:t xml:space="preserve"> fraction</w:t>
        </w:r>
      </w:ins>
      <w:r w:rsidR="00D306F7" w:rsidRPr="00D03349">
        <w:rPr>
          <w:rFonts w:asciiTheme="minorHAnsi" w:hAnsiTheme="minorHAnsi" w:cstheme="minorHAnsi"/>
          <w:sz w:val="22"/>
          <w:lang w:val="en-GB"/>
        </w:rPr>
        <w:t>, AP and NH4.N</w:t>
      </w:r>
      <w:ins w:id="287" w:author="authors" w:date="2022-12-15T13:45:00Z">
        <w:r w:rsidR="002901BA" w:rsidRPr="00D03349">
          <w:rPr>
            <w:rFonts w:asciiTheme="minorHAnsi" w:hAnsiTheme="minorHAnsi" w:cstheme="minorHAnsi"/>
            <w:sz w:val="22"/>
            <w:lang w:val="en-GB"/>
          </w:rPr>
          <w:t>,</w:t>
        </w:r>
      </w:ins>
      <w:r w:rsidR="00F0167C" w:rsidRPr="00D03349">
        <w:rPr>
          <w:rFonts w:asciiTheme="minorHAnsi" w:hAnsiTheme="minorHAnsi" w:cstheme="minorHAnsi"/>
          <w:sz w:val="22"/>
          <w:lang w:val="en-GB"/>
        </w:rPr>
        <w:t xml:space="preserve"> </w:t>
      </w:r>
      <w:r w:rsidR="00A321CA" w:rsidRPr="00D03349">
        <w:rPr>
          <w:rFonts w:asciiTheme="minorHAnsi" w:hAnsiTheme="minorHAnsi" w:cstheme="minorHAnsi"/>
          <w:sz w:val="22"/>
          <w:lang w:val="en-GB"/>
        </w:rPr>
        <w:t xml:space="preserve">varied across </w:t>
      </w:r>
      <w:r w:rsidR="00D306F7" w:rsidRPr="00D03349">
        <w:rPr>
          <w:rFonts w:asciiTheme="minorHAnsi" w:hAnsiTheme="minorHAnsi" w:cstheme="minorHAnsi"/>
          <w:sz w:val="22"/>
          <w:lang w:val="en-GB"/>
        </w:rPr>
        <w:t xml:space="preserve">the </w:t>
      </w:r>
      <w:r w:rsidR="00727F3F" w:rsidRPr="00D03349">
        <w:rPr>
          <w:rFonts w:asciiTheme="minorHAnsi" w:hAnsiTheme="minorHAnsi" w:cstheme="minorHAnsi"/>
          <w:sz w:val="22"/>
          <w:lang w:val="en-GB"/>
        </w:rPr>
        <w:t>scales</w:t>
      </w:r>
      <w:r w:rsidR="007D48DC" w:rsidRPr="00D03349">
        <w:rPr>
          <w:rFonts w:asciiTheme="minorHAnsi" w:hAnsiTheme="minorHAnsi" w:cstheme="minorHAnsi"/>
          <w:sz w:val="22"/>
          <w:lang w:val="en-GB"/>
        </w:rPr>
        <w:t xml:space="preserve"> (Fig. </w:t>
      </w:r>
      <w:ins w:id="288" w:author="authors" w:date="2022-12-15T13:45:00Z">
        <w:r w:rsidR="002901BA" w:rsidRPr="00D03349">
          <w:rPr>
            <w:rFonts w:asciiTheme="minorHAnsi" w:hAnsiTheme="minorHAnsi" w:cstheme="minorHAnsi"/>
            <w:sz w:val="22"/>
            <w:lang w:val="en-GB"/>
          </w:rPr>
          <w:t>5</w:t>
        </w:r>
        <w:r w:rsidR="007D48DC" w:rsidRPr="00D03349">
          <w:rPr>
            <w:rFonts w:asciiTheme="minorHAnsi" w:hAnsiTheme="minorHAnsi" w:cstheme="minorHAnsi"/>
            <w:sz w:val="22"/>
            <w:lang w:val="en-GB"/>
          </w:rPr>
          <w:t>b)</w:t>
        </w:r>
        <w:r w:rsidR="00A321CA" w:rsidRPr="00D03349">
          <w:rPr>
            <w:rFonts w:asciiTheme="minorHAnsi" w:hAnsiTheme="minorHAnsi" w:cstheme="minorHAnsi"/>
            <w:sz w:val="22"/>
            <w:lang w:val="en-GB"/>
          </w:rPr>
          <w:t>.</w:t>
        </w:r>
        <w:r w:rsidR="002A45DF" w:rsidRPr="00D03349">
          <w:rPr>
            <w:rFonts w:asciiTheme="minorHAnsi" w:hAnsiTheme="minorHAnsi" w:cstheme="minorHAnsi"/>
            <w:sz w:val="22"/>
            <w:lang w:val="en-GB"/>
          </w:rPr>
          <w:t xml:space="preserve"> In the best models,</w:t>
        </w:r>
        <w:r w:rsidR="00A321CA" w:rsidRPr="00D03349">
          <w:rPr>
            <w:rFonts w:asciiTheme="minorHAnsi" w:hAnsiTheme="minorHAnsi" w:cstheme="minorHAnsi"/>
            <w:sz w:val="22"/>
            <w:lang w:val="en-GB"/>
          </w:rPr>
          <w:t xml:space="preserve"> </w:t>
        </w:r>
        <w:r w:rsidR="002A45DF" w:rsidRPr="00D03349">
          <w:rPr>
            <w:rFonts w:asciiTheme="minorHAnsi" w:hAnsiTheme="minorHAnsi" w:cstheme="minorHAnsi"/>
            <w:sz w:val="22"/>
            <w:lang w:val="en-GB"/>
          </w:rPr>
          <w:t>i</w:t>
        </w:r>
        <w:r w:rsidR="00F6093A" w:rsidRPr="00D03349">
          <w:rPr>
            <w:rFonts w:asciiTheme="minorHAnsi" w:hAnsiTheme="minorHAnsi" w:cstheme="minorHAnsi"/>
            <w:sz w:val="22"/>
            <w:lang w:val="en-GB"/>
          </w:rPr>
          <w:t>rrespective</w:t>
        </w:r>
      </w:ins>
      <w:r w:rsidR="00F6093A" w:rsidRPr="00D03349">
        <w:rPr>
          <w:rFonts w:asciiTheme="minorHAnsi" w:hAnsiTheme="minorHAnsi" w:cstheme="minorHAnsi"/>
          <w:sz w:val="22"/>
          <w:lang w:val="en-GB"/>
        </w:rPr>
        <w:t xml:space="preserve"> of the</w:t>
      </w:r>
      <w:r w:rsidR="00727F3F" w:rsidRPr="00D03349">
        <w:rPr>
          <w:rFonts w:asciiTheme="minorHAnsi" w:hAnsiTheme="minorHAnsi" w:cstheme="minorHAnsi"/>
          <w:sz w:val="22"/>
          <w:lang w:val="en-GB"/>
        </w:rPr>
        <w:t xml:space="preserve"> scale</w:t>
      </w:r>
      <w:r w:rsidR="00F6093A" w:rsidRPr="00D03349">
        <w:rPr>
          <w:rFonts w:asciiTheme="minorHAnsi" w:hAnsiTheme="minorHAnsi" w:cstheme="minorHAnsi"/>
          <w:sz w:val="22"/>
          <w:lang w:val="en-GB"/>
        </w:rPr>
        <w:t xml:space="preserve">, soil pH, </w:t>
      </w:r>
      <w:ins w:id="289" w:author="authors" w:date="2022-12-15T13:45:00Z">
        <w:r w:rsidR="000C7220" w:rsidRPr="00D03349">
          <w:rPr>
            <w:rFonts w:asciiTheme="minorHAnsi" w:hAnsiTheme="minorHAnsi" w:cstheme="minorHAnsi"/>
            <w:sz w:val="22"/>
            <w:lang w:val="en-GB"/>
          </w:rPr>
          <w:t>MAT</w:t>
        </w:r>
        <w:r w:rsidR="00565454" w:rsidRPr="00D03349">
          <w:rPr>
            <w:rFonts w:asciiTheme="minorHAnsi" w:hAnsiTheme="minorHAnsi" w:cstheme="minorHAnsi"/>
            <w:sz w:val="22"/>
            <w:lang w:val="en-GB"/>
          </w:rPr>
          <w:t xml:space="preserve"> and</w:t>
        </w:r>
      </w:ins>
      <w:r w:rsidR="00F6093A" w:rsidRPr="00D03349">
        <w:rPr>
          <w:rFonts w:asciiTheme="minorHAnsi" w:hAnsiTheme="minorHAnsi" w:cstheme="minorHAnsi"/>
          <w:sz w:val="22"/>
          <w:lang w:val="en-GB"/>
        </w:rPr>
        <w:t xml:space="preserve"> moisture </w:t>
      </w:r>
      <w:r w:rsidR="00356AA3" w:rsidRPr="00D03349">
        <w:rPr>
          <w:rFonts w:asciiTheme="minorHAnsi" w:hAnsiTheme="minorHAnsi" w:cstheme="minorHAnsi"/>
          <w:sz w:val="22"/>
          <w:lang w:val="en-GB"/>
        </w:rPr>
        <w:t>and</w:t>
      </w:r>
      <w:ins w:id="290" w:author="authors" w:date="2022-12-15T13:45:00Z">
        <w:r w:rsidR="00356AA3" w:rsidRPr="00D03349">
          <w:rPr>
            <w:rFonts w:asciiTheme="minorHAnsi" w:hAnsiTheme="minorHAnsi" w:cstheme="minorHAnsi"/>
            <w:sz w:val="22"/>
            <w:lang w:val="en-GB"/>
          </w:rPr>
          <w:t>/</w:t>
        </w:r>
        <w:r w:rsidR="00565454" w:rsidRPr="00D03349">
          <w:rPr>
            <w:rFonts w:asciiTheme="minorHAnsi" w:hAnsiTheme="minorHAnsi" w:cstheme="minorHAnsi"/>
            <w:sz w:val="22"/>
            <w:lang w:val="en-GB"/>
          </w:rPr>
          <w:t>or</w:t>
        </w:r>
        <w:r w:rsidR="00F6093A" w:rsidRPr="00D03349">
          <w:rPr>
            <w:rFonts w:asciiTheme="minorHAnsi" w:hAnsiTheme="minorHAnsi" w:cstheme="minorHAnsi"/>
            <w:sz w:val="22"/>
            <w:lang w:val="en-GB"/>
          </w:rPr>
          <w:t xml:space="preserve"> </w:t>
        </w:r>
        <w:r w:rsidR="000C7220" w:rsidRPr="00D03349">
          <w:rPr>
            <w:rFonts w:asciiTheme="minorHAnsi" w:hAnsiTheme="minorHAnsi" w:cstheme="minorHAnsi"/>
            <w:sz w:val="22"/>
            <w:lang w:val="en-GB"/>
          </w:rPr>
          <w:t>OM</w:t>
        </w:r>
      </w:ins>
      <w:r w:rsidR="00F6093A" w:rsidRPr="00D03349">
        <w:rPr>
          <w:rFonts w:asciiTheme="minorHAnsi" w:hAnsiTheme="minorHAnsi" w:cstheme="minorHAnsi"/>
          <w:sz w:val="22"/>
          <w:lang w:val="en-GB"/>
        </w:rPr>
        <w:t xml:space="preserve"> were always included </w:t>
      </w:r>
      <w:ins w:id="291" w:author="authors" w:date="2022-12-15T13:45:00Z">
        <w:r w:rsidR="00B07044" w:rsidRPr="00D03349">
          <w:rPr>
            <w:rFonts w:asciiTheme="minorHAnsi" w:hAnsiTheme="minorHAnsi" w:cstheme="minorHAnsi"/>
            <w:sz w:val="22"/>
            <w:lang w:val="en-GB"/>
          </w:rPr>
          <w:t>for</w:t>
        </w:r>
      </w:ins>
      <w:r w:rsidR="00F6093A" w:rsidRPr="00D03349">
        <w:rPr>
          <w:rFonts w:asciiTheme="minorHAnsi" w:hAnsiTheme="minorHAnsi" w:cstheme="minorHAnsi"/>
          <w:sz w:val="22"/>
          <w:lang w:val="en-GB"/>
        </w:rPr>
        <w:t xml:space="preserve"> taxonomic dissimilarity, with pH always having by far the largest relative contribution (</w:t>
      </w:r>
      <w:r w:rsidR="00CA51C8" w:rsidRPr="00D03349">
        <w:rPr>
          <w:rFonts w:asciiTheme="minorHAnsi" w:hAnsiTheme="minorHAnsi" w:cstheme="minorHAnsi"/>
          <w:sz w:val="22"/>
          <w:lang w:val="en-GB"/>
        </w:rPr>
        <w:t xml:space="preserve">Fig. </w:t>
      </w:r>
      <w:ins w:id="292" w:author="authors" w:date="2022-12-15T13:45:00Z">
        <w:r w:rsidR="00F6093A" w:rsidRPr="00D03349">
          <w:rPr>
            <w:rFonts w:asciiTheme="minorHAnsi" w:hAnsiTheme="minorHAnsi" w:cstheme="minorHAnsi"/>
            <w:sz w:val="22"/>
            <w:lang w:val="en-GB"/>
          </w:rPr>
          <w:t>6</w:t>
        </w:r>
        <w:r w:rsidR="00790555" w:rsidRPr="00D03349">
          <w:rPr>
            <w:rFonts w:asciiTheme="minorHAnsi" w:hAnsiTheme="minorHAnsi" w:cstheme="minorHAnsi"/>
            <w:sz w:val="22"/>
            <w:lang w:val="en-GB"/>
          </w:rPr>
          <w:t>a</w:t>
        </w:r>
        <w:r w:rsidR="00F6093A" w:rsidRPr="00D03349">
          <w:rPr>
            <w:rFonts w:asciiTheme="minorHAnsi" w:hAnsiTheme="minorHAnsi" w:cstheme="minorHAnsi"/>
            <w:sz w:val="22"/>
            <w:lang w:val="en-GB"/>
          </w:rPr>
          <w:t xml:space="preserve">). </w:t>
        </w:r>
        <w:r w:rsidR="007158A8" w:rsidRPr="00D03349">
          <w:rPr>
            <w:rFonts w:asciiTheme="minorHAnsi" w:hAnsiTheme="minorHAnsi" w:cstheme="minorHAnsi"/>
            <w:sz w:val="22"/>
            <w:lang w:val="en-GB"/>
          </w:rPr>
          <w:t xml:space="preserve">At </w:t>
        </w:r>
        <w:r w:rsidR="00231721" w:rsidRPr="00D03349">
          <w:rPr>
            <w:rFonts w:asciiTheme="minorHAnsi" w:hAnsiTheme="minorHAnsi" w:cstheme="minorHAnsi"/>
            <w:sz w:val="22"/>
            <w:lang w:val="en-GB"/>
          </w:rPr>
          <w:t>mid</w:t>
        </w:r>
        <w:r w:rsidR="007158A8" w:rsidRPr="00D03349">
          <w:rPr>
            <w:rFonts w:asciiTheme="minorHAnsi" w:hAnsiTheme="minorHAnsi" w:cstheme="minorHAnsi"/>
            <w:sz w:val="22"/>
            <w:lang w:val="en-GB"/>
          </w:rPr>
          <w:t xml:space="preserve"> scale</w:t>
        </w:r>
        <w:r w:rsidR="00E206A6" w:rsidRPr="00D03349">
          <w:rPr>
            <w:rFonts w:asciiTheme="minorHAnsi" w:hAnsiTheme="minorHAnsi" w:cstheme="minorHAnsi"/>
            <w:sz w:val="22"/>
            <w:lang w:val="en-GB"/>
          </w:rPr>
          <w:t>,</w:t>
        </w:r>
        <w:r w:rsidR="007158A8" w:rsidRPr="00D03349">
          <w:rPr>
            <w:rFonts w:asciiTheme="minorHAnsi" w:hAnsiTheme="minorHAnsi" w:cstheme="minorHAnsi"/>
            <w:sz w:val="22"/>
            <w:lang w:val="en-GB"/>
          </w:rPr>
          <w:t xml:space="preserve"> climatic</w:t>
        </w:r>
        <w:r w:rsidR="00635C28" w:rsidRPr="00D03349">
          <w:rPr>
            <w:rFonts w:asciiTheme="minorHAnsi" w:hAnsiTheme="minorHAnsi" w:cstheme="minorHAnsi"/>
            <w:sz w:val="22"/>
            <w:lang w:val="en-GB"/>
          </w:rPr>
          <w:t xml:space="preserve"> variables</w:t>
        </w:r>
        <w:r w:rsidR="007158A8" w:rsidRPr="00D03349">
          <w:rPr>
            <w:rFonts w:asciiTheme="minorHAnsi" w:hAnsiTheme="minorHAnsi" w:cstheme="minorHAnsi"/>
            <w:sz w:val="22"/>
            <w:lang w:val="en-GB"/>
          </w:rPr>
          <w:t xml:space="preserve"> MAP and DRT and </w:t>
        </w:r>
        <w:r w:rsidR="00DE4F1E" w:rsidRPr="00D03349">
          <w:rPr>
            <w:rFonts w:asciiTheme="minorHAnsi" w:hAnsiTheme="minorHAnsi" w:cstheme="minorHAnsi"/>
            <w:sz w:val="22"/>
            <w:lang w:val="en-GB"/>
          </w:rPr>
          <w:t>plant species richness</w:t>
        </w:r>
        <w:r w:rsidR="006C60C7" w:rsidRPr="00D03349">
          <w:rPr>
            <w:rFonts w:asciiTheme="minorHAnsi" w:hAnsiTheme="minorHAnsi" w:cstheme="minorHAnsi"/>
            <w:sz w:val="22"/>
            <w:lang w:val="en-GB"/>
          </w:rPr>
          <w:t xml:space="preserve"> also played a role</w:t>
        </w:r>
        <w:r w:rsidR="00231721" w:rsidRPr="00D03349">
          <w:rPr>
            <w:rFonts w:asciiTheme="minorHAnsi" w:hAnsiTheme="minorHAnsi" w:cstheme="minorHAnsi"/>
            <w:sz w:val="22"/>
            <w:lang w:val="en-GB"/>
          </w:rPr>
          <w:t xml:space="preserve">, and at long scale, </w:t>
        </w:r>
        <w:r w:rsidR="00E206A6" w:rsidRPr="00D03349">
          <w:rPr>
            <w:rFonts w:asciiTheme="minorHAnsi" w:hAnsiTheme="minorHAnsi" w:cstheme="minorHAnsi"/>
            <w:sz w:val="22"/>
            <w:lang w:val="en-GB"/>
          </w:rPr>
          <w:t>fractions</w:t>
        </w:r>
        <w:r w:rsidR="00DE4F1E" w:rsidRPr="00D03349">
          <w:rPr>
            <w:rFonts w:asciiTheme="minorHAnsi" w:hAnsiTheme="minorHAnsi" w:cstheme="minorHAnsi"/>
            <w:sz w:val="22"/>
            <w:lang w:val="en-GB"/>
          </w:rPr>
          <w:t xml:space="preserve"> of se</w:t>
        </w:r>
        <w:r w:rsidR="0002445A" w:rsidRPr="00D03349">
          <w:rPr>
            <w:rFonts w:asciiTheme="minorHAnsi" w:hAnsiTheme="minorHAnsi" w:cstheme="minorHAnsi"/>
            <w:sz w:val="22"/>
            <w:lang w:val="en-GB"/>
          </w:rPr>
          <w:t xml:space="preserve">dges and grasses </w:t>
        </w:r>
        <w:r w:rsidR="006C60C7" w:rsidRPr="00D03349">
          <w:rPr>
            <w:rFonts w:asciiTheme="minorHAnsi" w:hAnsiTheme="minorHAnsi" w:cstheme="minorHAnsi"/>
            <w:sz w:val="22"/>
            <w:lang w:val="en-GB"/>
          </w:rPr>
          <w:t>also</w:t>
        </w:r>
        <w:r w:rsidR="0002445A" w:rsidRPr="00D03349">
          <w:rPr>
            <w:rFonts w:asciiTheme="minorHAnsi" w:hAnsiTheme="minorHAnsi" w:cstheme="minorHAnsi"/>
            <w:sz w:val="22"/>
            <w:lang w:val="en-GB"/>
          </w:rPr>
          <w:t xml:space="preserve"> appeared in the best models of taxonomic dissimilarity.</w:t>
        </w:r>
        <w:r w:rsidR="00231721" w:rsidRPr="00D03349">
          <w:rPr>
            <w:rFonts w:asciiTheme="minorHAnsi" w:hAnsiTheme="minorHAnsi" w:cstheme="minorHAnsi"/>
            <w:sz w:val="22"/>
            <w:lang w:val="en-GB"/>
          </w:rPr>
          <w:t xml:space="preserve"> </w:t>
        </w:r>
        <w:r w:rsidR="001C41DF" w:rsidRPr="00D03349">
          <w:rPr>
            <w:rFonts w:asciiTheme="minorHAnsi" w:hAnsiTheme="minorHAnsi" w:cstheme="minorHAnsi"/>
            <w:sz w:val="22"/>
            <w:lang w:val="en-GB"/>
          </w:rPr>
          <w:t>In contrast, t</w:t>
        </w:r>
        <w:r w:rsidR="007D48DC" w:rsidRPr="00D03349">
          <w:rPr>
            <w:rFonts w:asciiTheme="minorHAnsi" w:hAnsiTheme="minorHAnsi" w:cstheme="minorHAnsi"/>
            <w:sz w:val="22"/>
            <w:lang w:val="en-GB"/>
          </w:rPr>
          <w:t>he</w:t>
        </w:r>
        <w:r w:rsidR="00635C28" w:rsidRPr="00D03349">
          <w:rPr>
            <w:rFonts w:asciiTheme="minorHAnsi" w:hAnsiTheme="minorHAnsi" w:cstheme="minorHAnsi"/>
            <w:sz w:val="22"/>
            <w:lang w:val="en-GB"/>
          </w:rPr>
          <w:t xml:space="preserve"> explanatory variables</w:t>
        </w:r>
      </w:ins>
      <w:r w:rsidR="007D48DC" w:rsidRPr="00D03349">
        <w:rPr>
          <w:rFonts w:asciiTheme="minorHAnsi" w:hAnsiTheme="minorHAnsi" w:cstheme="minorHAnsi"/>
          <w:sz w:val="22"/>
          <w:lang w:val="en-GB"/>
        </w:rPr>
        <w:t xml:space="preserve"> in the best models </w:t>
      </w:r>
      <w:r w:rsidR="00F47768" w:rsidRPr="00D03349">
        <w:rPr>
          <w:rFonts w:asciiTheme="minorHAnsi" w:hAnsiTheme="minorHAnsi" w:cstheme="minorHAnsi"/>
          <w:sz w:val="22"/>
          <w:lang w:val="en-GB"/>
        </w:rPr>
        <w:t>for</w:t>
      </w:r>
      <w:r w:rsidR="007D48DC" w:rsidRPr="00D03349">
        <w:rPr>
          <w:rFonts w:asciiTheme="minorHAnsi" w:hAnsiTheme="minorHAnsi" w:cstheme="minorHAnsi"/>
          <w:sz w:val="22"/>
          <w:lang w:val="en-GB"/>
        </w:rPr>
        <w:t xml:space="preserve"> functional dissimilarity</w:t>
      </w:r>
      <w:r w:rsidR="005C40A3" w:rsidRPr="00D03349">
        <w:rPr>
          <w:rFonts w:asciiTheme="minorHAnsi" w:hAnsiTheme="minorHAnsi" w:cstheme="minorHAnsi"/>
          <w:sz w:val="22"/>
          <w:lang w:val="en-GB"/>
        </w:rPr>
        <w:t xml:space="preserve"> </w:t>
      </w:r>
      <w:ins w:id="293" w:author="authors" w:date="2022-12-15T13:45:00Z">
        <w:r w:rsidR="005C40A3" w:rsidRPr="00D03349">
          <w:rPr>
            <w:rFonts w:asciiTheme="minorHAnsi" w:hAnsiTheme="minorHAnsi" w:cstheme="minorHAnsi"/>
            <w:sz w:val="22"/>
            <w:lang w:val="en-GB"/>
          </w:rPr>
          <w:t>varied strongly across scales</w:t>
        </w:r>
        <w:r w:rsidR="00C81445" w:rsidRPr="00D03349">
          <w:rPr>
            <w:rFonts w:asciiTheme="minorHAnsi" w:hAnsiTheme="minorHAnsi" w:cstheme="minorHAnsi"/>
            <w:sz w:val="22"/>
            <w:lang w:val="en-GB"/>
          </w:rPr>
          <w:t xml:space="preserve"> (Fig. </w:t>
        </w:r>
      </w:ins>
      <w:r w:rsidR="00C81445" w:rsidRPr="00D03349">
        <w:rPr>
          <w:rFonts w:asciiTheme="minorHAnsi" w:hAnsiTheme="minorHAnsi" w:cstheme="minorHAnsi"/>
          <w:sz w:val="22"/>
          <w:lang w:val="en-GB"/>
        </w:rPr>
        <w:t>6b)</w:t>
      </w:r>
      <w:r w:rsidR="005C40A3" w:rsidRPr="00D03349">
        <w:rPr>
          <w:rFonts w:asciiTheme="minorHAnsi" w:hAnsiTheme="minorHAnsi" w:cstheme="minorHAnsi"/>
          <w:sz w:val="22"/>
          <w:lang w:val="en-GB"/>
        </w:rPr>
        <w:t xml:space="preserve">. </w:t>
      </w:r>
      <w:ins w:id="294" w:author="authors" w:date="2022-12-15T13:45:00Z">
        <w:r w:rsidR="005E52FD" w:rsidRPr="00D03349">
          <w:rPr>
            <w:rFonts w:asciiTheme="minorHAnsi" w:hAnsiTheme="minorHAnsi" w:cstheme="minorHAnsi"/>
            <w:sz w:val="22"/>
            <w:lang w:val="en-GB"/>
          </w:rPr>
          <w:t xml:space="preserve">The variables included </w:t>
        </w:r>
      </w:ins>
      <w:r w:rsidR="002C4540" w:rsidRPr="00D03349">
        <w:rPr>
          <w:rFonts w:asciiTheme="minorHAnsi" w:hAnsiTheme="minorHAnsi" w:cstheme="minorHAnsi"/>
          <w:sz w:val="22"/>
          <w:lang w:val="en-GB"/>
        </w:rPr>
        <w:t xml:space="preserve">soil moisture and </w:t>
      </w:r>
      <w:ins w:id="295" w:author="authors" w:date="2022-12-15T13:45:00Z">
        <w:r w:rsidR="002C4540" w:rsidRPr="00D03349">
          <w:rPr>
            <w:rFonts w:asciiTheme="minorHAnsi" w:hAnsiTheme="minorHAnsi" w:cstheme="minorHAnsi"/>
            <w:sz w:val="22"/>
            <w:lang w:val="en-GB"/>
          </w:rPr>
          <w:t>OM</w:t>
        </w:r>
        <w:r w:rsidR="005E52FD" w:rsidRPr="00D03349">
          <w:rPr>
            <w:rFonts w:asciiTheme="minorHAnsi" w:hAnsiTheme="minorHAnsi" w:cstheme="minorHAnsi"/>
            <w:sz w:val="22"/>
            <w:lang w:val="en-GB"/>
          </w:rPr>
          <w:t xml:space="preserve"> at short scale</w:t>
        </w:r>
        <w:r w:rsidR="002C4540" w:rsidRPr="00D03349">
          <w:rPr>
            <w:rFonts w:asciiTheme="minorHAnsi" w:hAnsiTheme="minorHAnsi" w:cstheme="minorHAnsi"/>
            <w:sz w:val="22"/>
            <w:lang w:val="en-GB"/>
          </w:rPr>
          <w:t>, soil moisture and plant biomass</w:t>
        </w:r>
        <w:r w:rsidR="005E52FD" w:rsidRPr="00D03349">
          <w:rPr>
            <w:rFonts w:asciiTheme="minorHAnsi" w:hAnsiTheme="minorHAnsi" w:cstheme="minorHAnsi"/>
            <w:sz w:val="22"/>
            <w:lang w:val="en-GB"/>
          </w:rPr>
          <w:t xml:space="preserve"> at mid scale and </w:t>
        </w:r>
        <w:r w:rsidR="00C81445" w:rsidRPr="00D03349">
          <w:rPr>
            <w:rFonts w:asciiTheme="minorHAnsi" w:hAnsiTheme="minorHAnsi" w:cstheme="minorHAnsi"/>
            <w:sz w:val="22"/>
            <w:lang w:val="en-GB"/>
          </w:rPr>
          <w:t>AP, N:P</w:t>
        </w:r>
      </w:ins>
      <w:r w:rsidR="00C81445" w:rsidRPr="00D03349">
        <w:rPr>
          <w:rFonts w:asciiTheme="minorHAnsi" w:hAnsiTheme="minorHAnsi" w:cstheme="minorHAnsi"/>
          <w:sz w:val="22"/>
          <w:lang w:val="en-GB"/>
        </w:rPr>
        <w:t xml:space="preserve"> and distance </w:t>
      </w:r>
      <w:ins w:id="296" w:author="authors" w:date="2022-12-15T13:45:00Z">
        <w:r w:rsidR="00C81445" w:rsidRPr="00D03349">
          <w:rPr>
            <w:rFonts w:asciiTheme="minorHAnsi" w:hAnsiTheme="minorHAnsi" w:cstheme="minorHAnsi"/>
            <w:sz w:val="22"/>
            <w:lang w:val="en-GB"/>
          </w:rPr>
          <w:t>at</w:t>
        </w:r>
        <w:r w:rsidR="002C4540" w:rsidRPr="00D03349">
          <w:rPr>
            <w:rFonts w:asciiTheme="minorHAnsi" w:hAnsiTheme="minorHAnsi" w:cstheme="minorHAnsi"/>
            <w:sz w:val="22"/>
            <w:lang w:val="en-GB"/>
          </w:rPr>
          <w:t xml:space="preserve"> long scale</w:t>
        </w:r>
      </w:ins>
      <w:r w:rsidR="00C81445" w:rsidRPr="00D03349">
        <w:rPr>
          <w:rFonts w:asciiTheme="minorHAnsi" w:hAnsiTheme="minorHAnsi" w:cstheme="minorHAnsi"/>
          <w:sz w:val="22"/>
          <w:lang w:val="en-GB"/>
        </w:rPr>
        <w:t>.</w:t>
      </w:r>
    </w:p>
    <w:p w14:paraId="78042A95" w14:textId="7096299A" w:rsidR="00575027" w:rsidRPr="00D03349" w:rsidRDefault="00EF0C8E" w:rsidP="00AF1539">
      <w:pPr>
        <w:spacing w:line="480" w:lineRule="auto"/>
        <w:ind w:firstLine="567"/>
        <w:contextualSpacing/>
        <w:jc w:val="left"/>
        <w:rPr>
          <w:rFonts w:asciiTheme="minorHAnsi" w:hAnsiTheme="minorHAnsi" w:cstheme="minorHAnsi"/>
          <w:sz w:val="22"/>
          <w:lang w:val="en-GB"/>
        </w:rPr>
      </w:pPr>
      <w:r w:rsidRPr="00D03349">
        <w:rPr>
          <w:rFonts w:asciiTheme="minorHAnsi" w:hAnsiTheme="minorHAnsi" w:cstheme="minorHAnsi"/>
          <w:sz w:val="22"/>
          <w:lang w:val="en-GB"/>
        </w:rPr>
        <w:t xml:space="preserve">For </w:t>
      </w:r>
      <w:r w:rsidR="00C21F03" w:rsidRPr="00D03349">
        <w:rPr>
          <w:rFonts w:asciiTheme="minorHAnsi" w:hAnsiTheme="minorHAnsi" w:cstheme="minorHAnsi"/>
          <w:sz w:val="22"/>
          <w:lang w:val="en-GB"/>
        </w:rPr>
        <w:t xml:space="preserve">the </w:t>
      </w:r>
      <w:r w:rsidRPr="00D03349">
        <w:rPr>
          <w:rFonts w:asciiTheme="minorHAnsi" w:hAnsiTheme="minorHAnsi" w:cstheme="minorHAnsi"/>
          <w:sz w:val="22"/>
          <w:lang w:val="en-GB"/>
        </w:rPr>
        <w:t xml:space="preserve">pairs of plots 20 m </w:t>
      </w:r>
      <w:r w:rsidR="00727F3F" w:rsidRPr="00D03349">
        <w:rPr>
          <w:rFonts w:asciiTheme="minorHAnsi" w:hAnsiTheme="minorHAnsi" w:cstheme="minorHAnsi"/>
          <w:sz w:val="22"/>
          <w:lang w:val="en-GB"/>
        </w:rPr>
        <w:t xml:space="preserve">– </w:t>
      </w:r>
      <w:ins w:id="297" w:author="authors" w:date="2022-12-15T13:45:00Z">
        <w:r w:rsidRPr="00D03349">
          <w:rPr>
            <w:rFonts w:asciiTheme="minorHAnsi" w:hAnsiTheme="minorHAnsi" w:cstheme="minorHAnsi"/>
            <w:sz w:val="22"/>
            <w:lang w:val="en-GB"/>
          </w:rPr>
          <w:t>3</w:t>
        </w:r>
        <w:r w:rsidR="00507444" w:rsidRPr="00D03349">
          <w:rPr>
            <w:rFonts w:asciiTheme="minorHAnsi" w:hAnsiTheme="minorHAnsi" w:cstheme="minorHAnsi"/>
            <w:sz w:val="22"/>
            <w:lang w:val="en-GB"/>
          </w:rPr>
          <w:t>33</w:t>
        </w:r>
      </w:ins>
      <w:r w:rsidRPr="00D03349">
        <w:rPr>
          <w:rFonts w:asciiTheme="minorHAnsi" w:hAnsiTheme="minorHAnsi" w:cstheme="minorHAnsi"/>
          <w:sz w:val="22"/>
          <w:lang w:val="en-GB"/>
        </w:rPr>
        <w:t xml:space="preserve"> km apart</w:t>
      </w:r>
      <w:r w:rsidR="007105FA" w:rsidRPr="00D03349">
        <w:rPr>
          <w:rFonts w:asciiTheme="minorHAnsi" w:hAnsiTheme="minorHAnsi" w:cstheme="minorHAnsi"/>
          <w:sz w:val="22"/>
          <w:lang w:val="en-GB"/>
        </w:rPr>
        <w:t>, d</w:t>
      </w:r>
      <w:r w:rsidR="006A3A16" w:rsidRPr="00D03349">
        <w:rPr>
          <w:rFonts w:asciiTheme="minorHAnsi" w:hAnsiTheme="minorHAnsi" w:cstheme="minorHAnsi"/>
          <w:sz w:val="22"/>
          <w:lang w:val="en-GB"/>
        </w:rPr>
        <w:t>istance alone explain</w:t>
      </w:r>
      <w:r w:rsidRPr="00D03349">
        <w:rPr>
          <w:rFonts w:asciiTheme="minorHAnsi" w:hAnsiTheme="minorHAnsi" w:cstheme="minorHAnsi"/>
          <w:sz w:val="22"/>
          <w:lang w:val="en-GB"/>
        </w:rPr>
        <w:t>ed</w:t>
      </w:r>
      <w:r w:rsidR="006A3A16" w:rsidRPr="00D03349">
        <w:rPr>
          <w:rFonts w:asciiTheme="minorHAnsi" w:hAnsiTheme="minorHAnsi" w:cstheme="minorHAnsi"/>
          <w:sz w:val="22"/>
          <w:lang w:val="en-GB"/>
        </w:rPr>
        <w:t xml:space="preserve"> </w:t>
      </w:r>
      <w:ins w:id="298" w:author="authors" w:date="2022-12-15T13:45:00Z">
        <w:r w:rsidR="006A3A16" w:rsidRPr="00D03349">
          <w:rPr>
            <w:rFonts w:asciiTheme="minorHAnsi" w:hAnsiTheme="minorHAnsi" w:cstheme="minorHAnsi"/>
            <w:sz w:val="22"/>
            <w:lang w:val="en-GB"/>
          </w:rPr>
          <w:t>2</w:t>
        </w:r>
        <w:r w:rsidR="00EA0446" w:rsidRPr="00D03349">
          <w:rPr>
            <w:rFonts w:asciiTheme="minorHAnsi" w:hAnsiTheme="minorHAnsi" w:cstheme="minorHAnsi"/>
            <w:sz w:val="22"/>
            <w:lang w:val="en-GB"/>
          </w:rPr>
          <w:t>7</w:t>
        </w:r>
      </w:ins>
      <w:r w:rsidR="006A3A16" w:rsidRPr="00D03349">
        <w:rPr>
          <w:rFonts w:asciiTheme="minorHAnsi" w:hAnsiTheme="minorHAnsi" w:cstheme="minorHAnsi"/>
          <w:sz w:val="22"/>
          <w:lang w:val="en-GB"/>
        </w:rPr>
        <w:t xml:space="preserve"> % of deviance in taxonomic dissimilarity vs. </w:t>
      </w:r>
      <w:ins w:id="299" w:author="authors" w:date="2022-12-15T13:45:00Z">
        <w:r w:rsidR="006A3A16" w:rsidRPr="00D03349">
          <w:rPr>
            <w:rFonts w:asciiTheme="minorHAnsi" w:hAnsiTheme="minorHAnsi" w:cstheme="minorHAnsi"/>
            <w:sz w:val="22"/>
            <w:lang w:val="en-GB"/>
          </w:rPr>
          <w:t>1</w:t>
        </w:r>
        <w:r w:rsidR="00EA0446" w:rsidRPr="00D03349">
          <w:rPr>
            <w:rFonts w:asciiTheme="minorHAnsi" w:hAnsiTheme="minorHAnsi" w:cstheme="minorHAnsi"/>
            <w:sz w:val="22"/>
            <w:lang w:val="en-GB"/>
          </w:rPr>
          <w:t>2</w:t>
        </w:r>
      </w:ins>
      <w:r w:rsidR="006A3A16" w:rsidRPr="00D03349">
        <w:rPr>
          <w:rFonts w:asciiTheme="minorHAnsi" w:hAnsiTheme="minorHAnsi" w:cstheme="minorHAnsi"/>
          <w:sz w:val="22"/>
          <w:lang w:val="en-GB"/>
        </w:rPr>
        <w:t xml:space="preserve"> % in functional dissimilarity</w:t>
      </w:r>
      <w:r w:rsidR="00406C2B" w:rsidRPr="00D03349">
        <w:rPr>
          <w:rFonts w:asciiTheme="minorHAnsi" w:hAnsiTheme="minorHAnsi" w:cstheme="minorHAnsi"/>
          <w:sz w:val="22"/>
          <w:lang w:val="en-GB"/>
        </w:rPr>
        <w:t>,</w:t>
      </w:r>
      <w:r w:rsidR="00EE75F2" w:rsidRPr="00D03349">
        <w:rPr>
          <w:rFonts w:asciiTheme="minorHAnsi" w:hAnsiTheme="minorHAnsi" w:cstheme="minorHAnsi"/>
          <w:sz w:val="22"/>
          <w:lang w:val="en-GB"/>
        </w:rPr>
        <w:t xml:space="preserve"> </w:t>
      </w:r>
      <w:r w:rsidR="006A3A16" w:rsidRPr="00D03349">
        <w:rPr>
          <w:rFonts w:asciiTheme="minorHAnsi" w:hAnsiTheme="minorHAnsi" w:cstheme="minorHAnsi"/>
          <w:sz w:val="22"/>
          <w:lang w:val="en-GB"/>
        </w:rPr>
        <w:t>whereas</w:t>
      </w:r>
      <w:r w:rsidR="007105FA" w:rsidRPr="00D03349">
        <w:rPr>
          <w:rFonts w:asciiTheme="minorHAnsi" w:hAnsiTheme="minorHAnsi" w:cstheme="minorHAnsi"/>
          <w:sz w:val="22"/>
          <w:lang w:val="en-GB"/>
        </w:rPr>
        <w:t xml:space="preserve"> </w:t>
      </w:r>
      <w:r w:rsidR="000970AB" w:rsidRPr="00D03349">
        <w:rPr>
          <w:rFonts w:asciiTheme="minorHAnsi" w:hAnsiTheme="minorHAnsi" w:cstheme="minorHAnsi"/>
          <w:sz w:val="22"/>
          <w:lang w:val="en-GB"/>
        </w:rPr>
        <w:t xml:space="preserve">for the pairs of plots </w:t>
      </w:r>
      <w:ins w:id="300" w:author="authors" w:date="2022-12-15T13:45:00Z">
        <w:r w:rsidR="000970AB" w:rsidRPr="00D03349">
          <w:rPr>
            <w:rFonts w:asciiTheme="minorHAnsi" w:hAnsiTheme="minorHAnsi" w:cstheme="minorHAnsi"/>
            <w:sz w:val="22"/>
            <w:lang w:val="en-GB"/>
          </w:rPr>
          <w:t>6</w:t>
        </w:r>
        <w:r w:rsidR="00507444" w:rsidRPr="00D03349">
          <w:rPr>
            <w:rFonts w:asciiTheme="minorHAnsi" w:hAnsiTheme="minorHAnsi" w:cstheme="minorHAnsi"/>
            <w:sz w:val="22"/>
            <w:lang w:val="en-GB"/>
          </w:rPr>
          <w:t>62</w:t>
        </w:r>
      </w:ins>
      <w:r w:rsidR="00727F3F" w:rsidRPr="00D03349">
        <w:rPr>
          <w:rFonts w:asciiTheme="minorHAnsi" w:hAnsiTheme="minorHAnsi" w:cstheme="minorHAnsi"/>
          <w:sz w:val="22"/>
          <w:lang w:val="en-GB"/>
        </w:rPr>
        <w:t xml:space="preserve"> – </w:t>
      </w:r>
      <w:r w:rsidR="00AF62A9" w:rsidRPr="00D03349">
        <w:rPr>
          <w:rFonts w:asciiTheme="minorHAnsi" w:hAnsiTheme="minorHAnsi" w:cstheme="minorHAnsi"/>
          <w:sz w:val="22"/>
          <w:lang w:val="en-GB"/>
        </w:rPr>
        <w:t>1</w:t>
      </w:r>
      <w:r w:rsidR="006F4F59" w:rsidRPr="00D03349">
        <w:rPr>
          <w:rFonts w:asciiTheme="minorHAnsi" w:hAnsiTheme="minorHAnsi" w:cstheme="minorHAnsi"/>
          <w:sz w:val="22"/>
          <w:lang w:val="en-GB"/>
        </w:rPr>
        <w:t xml:space="preserve"> </w:t>
      </w:r>
      <w:ins w:id="301" w:author="authors" w:date="2022-12-15T13:45:00Z">
        <w:r w:rsidR="00AF62A9" w:rsidRPr="00D03349">
          <w:rPr>
            <w:rFonts w:asciiTheme="minorHAnsi" w:hAnsiTheme="minorHAnsi" w:cstheme="minorHAnsi"/>
            <w:sz w:val="22"/>
            <w:lang w:val="en-GB"/>
          </w:rPr>
          <w:t>54</w:t>
        </w:r>
        <w:r w:rsidR="00D23209" w:rsidRPr="00D03349">
          <w:rPr>
            <w:rFonts w:asciiTheme="minorHAnsi" w:hAnsiTheme="minorHAnsi" w:cstheme="minorHAnsi"/>
            <w:sz w:val="22"/>
            <w:lang w:val="en-GB"/>
          </w:rPr>
          <w:t>5</w:t>
        </w:r>
      </w:ins>
      <w:r w:rsidR="000970AB" w:rsidRPr="00D03349">
        <w:rPr>
          <w:rFonts w:asciiTheme="minorHAnsi" w:hAnsiTheme="minorHAnsi" w:cstheme="minorHAnsi"/>
          <w:sz w:val="22"/>
          <w:lang w:val="en-GB"/>
        </w:rPr>
        <w:t xml:space="preserve"> </w:t>
      </w:r>
      <w:r w:rsidR="00406C2B" w:rsidRPr="00D03349">
        <w:rPr>
          <w:rFonts w:asciiTheme="minorHAnsi" w:hAnsiTheme="minorHAnsi" w:cstheme="minorHAnsi"/>
          <w:sz w:val="22"/>
          <w:lang w:val="en-GB"/>
        </w:rPr>
        <w:t>k</w:t>
      </w:r>
      <w:r w:rsidR="000970AB" w:rsidRPr="00D03349">
        <w:rPr>
          <w:rFonts w:asciiTheme="minorHAnsi" w:hAnsiTheme="minorHAnsi" w:cstheme="minorHAnsi"/>
          <w:sz w:val="22"/>
          <w:lang w:val="en-GB"/>
        </w:rPr>
        <w:t xml:space="preserve">m apart, </w:t>
      </w:r>
      <w:r w:rsidR="007105FA" w:rsidRPr="00D03349">
        <w:rPr>
          <w:rFonts w:asciiTheme="minorHAnsi" w:hAnsiTheme="minorHAnsi" w:cstheme="minorHAnsi"/>
          <w:sz w:val="22"/>
          <w:lang w:val="en-GB"/>
        </w:rPr>
        <w:t xml:space="preserve">these values </w:t>
      </w:r>
      <w:r w:rsidRPr="00D03349">
        <w:rPr>
          <w:rFonts w:asciiTheme="minorHAnsi" w:hAnsiTheme="minorHAnsi" w:cstheme="minorHAnsi"/>
          <w:sz w:val="22"/>
          <w:lang w:val="en-GB"/>
        </w:rPr>
        <w:t>were</w:t>
      </w:r>
      <w:r w:rsidR="007105FA" w:rsidRPr="00D03349">
        <w:rPr>
          <w:rFonts w:asciiTheme="minorHAnsi" w:hAnsiTheme="minorHAnsi" w:cstheme="minorHAnsi"/>
          <w:sz w:val="22"/>
          <w:lang w:val="en-GB"/>
        </w:rPr>
        <w:t xml:space="preserve"> </w:t>
      </w:r>
      <w:r w:rsidR="000970AB" w:rsidRPr="00D03349">
        <w:rPr>
          <w:rFonts w:asciiTheme="minorHAnsi" w:hAnsiTheme="minorHAnsi" w:cstheme="minorHAnsi"/>
          <w:sz w:val="22"/>
          <w:lang w:val="en-GB"/>
        </w:rPr>
        <w:t>0</w:t>
      </w:r>
      <w:r w:rsidR="00360F8E" w:rsidRPr="00D03349">
        <w:rPr>
          <w:rFonts w:asciiTheme="minorHAnsi" w:hAnsiTheme="minorHAnsi" w:cstheme="minorHAnsi"/>
          <w:sz w:val="22"/>
          <w:lang w:val="en-GB"/>
        </w:rPr>
        <w:t xml:space="preserve"> </w:t>
      </w:r>
      <w:r w:rsidR="000970AB" w:rsidRPr="00D03349">
        <w:rPr>
          <w:rFonts w:asciiTheme="minorHAnsi" w:hAnsiTheme="minorHAnsi" w:cstheme="minorHAnsi"/>
          <w:sz w:val="22"/>
          <w:lang w:val="en-GB"/>
        </w:rPr>
        <w:t xml:space="preserve">% and </w:t>
      </w:r>
      <w:ins w:id="302" w:author="authors" w:date="2022-12-15T13:45:00Z">
        <w:r w:rsidR="000970AB" w:rsidRPr="00D03349">
          <w:rPr>
            <w:rFonts w:asciiTheme="minorHAnsi" w:hAnsiTheme="minorHAnsi" w:cstheme="minorHAnsi"/>
            <w:sz w:val="22"/>
            <w:lang w:val="en-GB"/>
          </w:rPr>
          <w:t>1</w:t>
        </w:r>
        <w:r w:rsidR="00D23209" w:rsidRPr="00D03349">
          <w:rPr>
            <w:rFonts w:asciiTheme="minorHAnsi" w:hAnsiTheme="minorHAnsi" w:cstheme="minorHAnsi"/>
            <w:sz w:val="22"/>
            <w:lang w:val="en-GB"/>
          </w:rPr>
          <w:t>2</w:t>
        </w:r>
      </w:ins>
      <w:r w:rsidR="000970AB" w:rsidRPr="00D03349">
        <w:rPr>
          <w:rFonts w:asciiTheme="minorHAnsi" w:hAnsiTheme="minorHAnsi" w:cstheme="minorHAnsi"/>
          <w:sz w:val="22"/>
          <w:lang w:val="en-GB"/>
        </w:rPr>
        <w:t xml:space="preserve"> %, respectively.</w:t>
      </w:r>
      <w:r w:rsidR="00AF62A9" w:rsidRPr="00D03349">
        <w:rPr>
          <w:rFonts w:asciiTheme="minorHAnsi" w:hAnsiTheme="minorHAnsi" w:cstheme="minorHAnsi"/>
          <w:sz w:val="22"/>
          <w:lang w:val="en-GB"/>
        </w:rPr>
        <w:t xml:space="preserve"> </w:t>
      </w:r>
      <w:r w:rsidR="007105FA" w:rsidRPr="00D03349">
        <w:rPr>
          <w:rFonts w:asciiTheme="minorHAnsi" w:hAnsiTheme="minorHAnsi" w:cstheme="minorHAnsi"/>
          <w:sz w:val="22"/>
          <w:lang w:val="en-GB"/>
        </w:rPr>
        <w:t>D</w:t>
      </w:r>
      <w:r w:rsidR="006A3A16" w:rsidRPr="00D03349">
        <w:rPr>
          <w:rFonts w:asciiTheme="minorHAnsi" w:hAnsiTheme="minorHAnsi" w:cstheme="minorHAnsi"/>
          <w:sz w:val="22"/>
          <w:lang w:val="en-GB"/>
        </w:rPr>
        <w:t xml:space="preserve">istance was included </w:t>
      </w:r>
      <w:r w:rsidR="007105FA" w:rsidRPr="00D03349">
        <w:rPr>
          <w:rFonts w:asciiTheme="minorHAnsi" w:hAnsiTheme="minorHAnsi" w:cstheme="minorHAnsi"/>
          <w:sz w:val="22"/>
          <w:lang w:val="en-GB"/>
        </w:rPr>
        <w:t xml:space="preserve">as </w:t>
      </w:r>
      <w:ins w:id="303" w:author="authors" w:date="2022-12-15T13:45:00Z">
        <w:r w:rsidR="007105FA" w:rsidRPr="00D03349">
          <w:rPr>
            <w:rFonts w:asciiTheme="minorHAnsi" w:hAnsiTheme="minorHAnsi" w:cstheme="minorHAnsi"/>
            <w:sz w:val="22"/>
            <w:lang w:val="en-GB"/>
          </w:rPr>
          <w:t>a</w:t>
        </w:r>
        <w:r w:rsidR="00D92624" w:rsidRPr="00D03349">
          <w:rPr>
            <w:rFonts w:asciiTheme="minorHAnsi" w:hAnsiTheme="minorHAnsi" w:cstheme="minorHAnsi"/>
            <w:sz w:val="22"/>
            <w:lang w:val="en-GB"/>
          </w:rPr>
          <w:t>n explanatory variable</w:t>
        </w:r>
        <w:r w:rsidR="00A425EC" w:rsidRPr="00D03349">
          <w:rPr>
            <w:rFonts w:asciiTheme="minorHAnsi" w:hAnsiTheme="minorHAnsi" w:cstheme="minorHAnsi"/>
            <w:sz w:val="22"/>
            <w:lang w:val="en-GB"/>
          </w:rPr>
          <w:t xml:space="preserve"> only</w:t>
        </w:r>
        <w:r w:rsidR="007105FA" w:rsidRPr="00D03349">
          <w:rPr>
            <w:rFonts w:asciiTheme="minorHAnsi" w:hAnsiTheme="minorHAnsi" w:cstheme="minorHAnsi"/>
            <w:sz w:val="22"/>
            <w:lang w:val="en-GB"/>
          </w:rPr>
          <w:t xml:space="preserve"> </w:t>
        </w:r>
        <w:r w:rsidR="006A3A16" w:rsidRPr="00D03349">
          <w:rPr>
            <w:rFonts w:asciiTheme="minorHAnsi" w:hAnsiTheme="minorHAnsi" w:cstheme="minorHAnsi"/>
            <w:sz w:val="22"/>
            <w:lang w:val="en-GB"/>
          </w:rPr>
          <w:t xml:space="preserve">in the best model </w:t>
        </w:r>
        <w:r w:rsidR="007A48B8" w:rsidRPr="00D03349">
          <w:rPr>
            <w:rFonts w:asciiTheme="minorHAnsi" w:hAnsiTheme="minorHAnsi" w:cstheme="minorHAnsi"/>
            <w:sz w:val="22"/>
            <w:lang w:val="en-GB"/>
          </w:rPr>
          <w:t>of</w:t>
        </w:r>
        <w:r w:rsidR="00A425EC" w:rsidRPr="00D03349">
          <w:rPr>
            <w:rFonts w:asciiTheme="minorHAnsi" w:hAnsiTheme="minorHAnsi" w:cstheme="minorHAnsi"/>
            <w:sz w:val="22"/>
            <w:lang w:val="en-GB"/>
          </w:rPr>
          <w:t xml:space="preserve"> functional dissimilarity </w:t>
        </w:r>
        <w:r w:rsidR="00727F3F" w:rsidRPr="00D03349">
          <w:rPr>
            <w:rFonts w:asciiTheme="minorHAnsi" w:hAnsiTheme="minorHAnsi" w:cstheme="minorHAnsi"/>
            <w:sz w:val="22"/>
            <w:lang w:val="en-GB"/>
          </w:rPr>
          <w:t>at</w:t>
        </w:r>
      </w:ins>
      <w:r w:rsidR="00B4042A" w:rsidRPr="00D03349">
        <w:rPr>
          <w:rFonts w:asciiTheme="minorHAnsi" w:hAnsiTheme="minorHAnsi" w:cstheme="minorHAnsi"/>
          <w:sz w:val="22"/>
          <w:lang w:val="en-GB"/>
        </w:rPr>
        <w:t xml:space="preserve"> the</w:t>
      </w:r>
      <w:r w:rsidR="006A3A16" w:rsidRPr="00D03349">
        <w:rPr>
          <w:rFonts w:asciiTheme="minorHAnsi" w:hAnsiTheme="minorHAnsi" w:cstheme="minorHAnsi"/>
          <w:sz w:val="22"/>
          <w:lang w:val="en-GB"/>
        </w:rPr>
        <w:t xml:space="preserve"> </w:t>
      </w:r>
      <w:ins w:id="304" w:author="authors" w:date="2022-12-15T13:45:00Z">
        <w:r w:rsidR="006A3A16" w:rsidRPr="00D03349">
          <w:rPr>
            <w:rFonts w:asciiTheme="minorHAnsi" w:hAnsiTheme="minorHAnsi" w:cstheme="minorHAnsi"/>
            <w:sz w:val="22"/>
            <w:lang w:val="en-GB"/>
          </w:rPr>
          <w:t xml:space="preserve">long </w:t>
        </w:r>
        <w:r w:rsidR="00727F3F" w:rsidRPr="00D03349">
          <w:rPr>
            <w:rFonts w:asciiTheme="minorHAnsi" w:hAnsiTheme="minorHAnsi" w:cstheme="minorHAnsi"/>
            <w:sz w:val="22"/>
            <w:lang w:val="en-GB"/>
          </w:rPr>
          <w:t>scale</w:t>
        </w:r>
      </w:ins>
      <w:r w:rsidR="006A3A16" w:rsidRPr="00D03349">
        <w:rPr>
          <w:rFonts w:asciiTheme="minorHAnsi" w:hAnsiTheme="minorHAnsi" w:cstheme="minorHAnsi"/>
          <w:sz w:val="22"/>
          <w:lang w:val="en-GB"/>
        </w:rPr>
        <w:t xml:space="preserve">. </w:t>
      </w:r>
    </w:p>
    <w:p w14:paraId="66902527" w14:textId="7B926B22" w:rsidR="007A3A82" w:rsidRPr="00D03349" w:rsidRDefault="007A3A82" w:rsidP="00AF1539">
      <w:pPr>
        <w:spacing w:line="480" w:lineRule="auto"/>
        <w:ind w:firstLine="567"/>
        <w:contextualSpacing/>
        <w:jc w:val="left"/>
        <w:rPr>
          <w:rFonts w:asciiTheme="minorHAnsi" w:hAnsiTheme="minorHAnsi" w:cstheme="minorHAnsi"/>
          <w:sz w:val="22"/>
          <w:lang w:val="en-GB"/>
        </w:rPr>
      </w:pPr>
    </w:p>
    <w:p w14:paraId="42EE43E7" w14:textId="430950FD" w:rsidR="007A3A82" w:rsidRPr="00D03349" w:rsidRDefault="007A3A82" w:rsidP="00AF1539">
      <w:pPr>
        <w:tabs>
          <w:tab w:val="left" w:pos="2940"/>
        </w:tabs>
        <w:spacing w:line="480" w:lineRule="auto"/>
        <w:contextualSpacing/>
        <w:jc w:val="left"/>
        <w:rPr>
          <w:rFonts w:asciiTheme="minorHAnsi" w:hAnsiTheme="minorHAnsi" w:cstheme="minorHAnsi"/>
          <w:b/>
          <w:sz w:val="22"/>
          <w:lang w:val="en-GB"/>
        </w:rPr>
      </w:pPr>
      <w:r w:rsidRPr="00D03349">
        <w:rPr>
          <w:rFonts w:asciiTheme="minorHAnsi" w:hAnsiTheme="minorHAnsi" w:cstheme="minorHAnsi"/>
          <w:b/>
          <w:sz w:val="22"/>
          <w:lang w:val="en-GB"/>
        </w:rPr>
        <w:lastRenderedPageBreak/>
        <w:t>Discussion</w:t>
      </w:r>
    </w:p>
    <w:p w14:paraId="49AFBCA0" w14:textId="49A30D97" w:rsidR="00CB0A7C" w:rsidRPr="00D03349" w:rsidRDefault="00CB0A7C" w:rsidP="00AF1539">
      <w:pPr>
        <w:tabs>
          <w:tab w:val="left" w:pos="2940"/>
        </w:tabs>
        <w:spacing w:line="480" w:lineRule="auto"/>
        <w:contextualSpacing/>
        <w:jc w:val="left"/>
        <w:rPr>
          <w:rFonts w:asciiTheme="minorHAnsi" w:hAnsiTheme="minorHAnsi" w:cstheme="minorHAnsi"/>
          <w:b/>
          <w:sz w:val="22"/>
          <w:lang w:val="en-GB"/>
        </w:rPr>
      </w:pPr>
    </w:p>
    <w:p w14:paraId="719C98D1" w14:textId="7E933C51" w:rsidR="000B7ED2" w:rsidRPr="00D03349" w:rsidRDefault="00CD3B80" w:rsidP="00AF1539">
      <w:pPr>
        <w:tabs>
          <w:tab w:val="left" w:pos="2940"/>
        </w:tabs>
        <w:spacing w:line="480" w:lineRule="auto"/>
        <w:ind w:firstLine="567"/>
        <w:contextualSpacing/>
        <w:jc w:val="left"/>
        <w:rPr>
          <w:rFonts w:asciiTheme="minorHAnsi" w:hAnsiTheme="minorHAnsi" w:cstheme="minorHAnsi"/>
          <w:sz w:val="22"/>
          <w:lang w:val="en-GB"/>
        </w:rPr>
      </w:pPr>
      <w:r w:rsidRPr="00D03349">
        <w:rPr>
          <w:rFonts w:asciiTheme="minorHAnsi" w:hAnsiTheme="minorHAnsi" w:cstheme="minorHAnsi"/>
          <w:bCs/>
          <w:sz w:val="22"/>
          <w:lang w:val="en-GB"/>
        </w:rPr>
        <w:t xml:space="preserve">A good understanding of soil bacteria biogeography </w:t>
      </w:r>
      <w:r w:rsidR="00F06357" w:rsidRPr="00D03349">
        <w:rPr>
          <w:rFonts w:asciiTheme="minorHAnsi" w:hAnsiTheme="minorHAnsi" w:cstheme="minorHAnsi"/>
          <w:bCs/>
          <w:sz w:val="22"/>
          <w:lang w:val="en-GB"/>
        </w:rPr>
        <w:t xml:space="preserve">and its determinants </w:t>
      </w:r>
      <w:r w:rsidRPr="00D03349">
        <w:rPr>
          <w:rFonts w:asciiTheme="minorHAnsi" w:hAnsiTheme="minorHAnsi" w:cstheme="minorHAnsi"/>
          <w:bCs/>
          <w:sz w:val="22"/>
          <w:lang w:val="en-GB"/>
        </w:rPr>
        <w:t xml:space="preserve">is needed to better </w:t>
      </w:r>
      <w:r w:rsidR="001828BC" w:rsidRPr="00D03349">
        <w:rPr>
          <w:rFonts w:asciiTheme="minorHAnsi" w:hAnsiTheme="minorHAnsi" w:cstheme="minorHAnsi"/>
          <w:bCs/>
          <w:sz w:val="22"/>
          <w:lang w:val="en-GB"/>
        </w:rPr>
        <w:t xml:space="preserve">understand </w:t>
      </w:r>
      <w:r w:rsidRPr="00D03349">
        <w:rPr>
          <w:rFonts w:asciiTheme="minorHAnsi" w:hAnsiTheme="minorHAnsi" w:cstheme="minorHAnsi"/>
          <w:bCs/>
          <w:sz w:val="22"/>
          <w:lang w:val="en-GB"/>
        </w:rPr>
        <w:t>ecosystem</w:t>
      </w:r>
      <w:r w:rsidR="00CA51C8" w:rsidRPr="00D03349">
        <w:rPr>
          <w:rFonts w:asciiTheme="minorHAnsi" w:hAnsiTheme="minorHAnsi" w:cstheme="minorHAnsi"/>
          <w:bCs/>
          <w:sz w:val="22"/>
          <w:lang w:val="en-GB"/>
        </w:rPr>
        <w:t>s’</w:t>
      </w:r>
      <w:r w:rsidRPr="00D03349">
        <w:rPr>
          <w:rFonts w:asciiTheme="minorHAnsi" w:hAnsiTheme="minorHAnsi" w:cstheme="minorHAnsi"/>
          <w:bCs/>
          <w:sz w:val="22"/>
          <w:lang w:val="en-GB"/>
        </w:rPr>
        <w:t xml:space="preserve"> </w:t>
      </w:r>
      <w:r w:rsidR="00F06357" w:rsidRPr="00D03349">
        <w:rPr>
          <w:rFonts w:asciiTheme="minorHAnsi" w:hAnsiTheme="minorHAnsi" w:cstheme="minorHAnsi"/>
          <w:bCs/>
          <w:sz w:val="22"/>
          <w:lang w:val="en-GB"/>
        </w:rPr>
        <w:t xml:space="preserve">structure and </w:t>
      </w:r>
      <w:r w:rsidRPr="00D03349">
        <w:rPr>
          <w:rFonts w:asciiTheme="minorHAnsi" w:hAnsiTheme="minorHAnsi" w:cstheme="minorHAnsi"/>
          <w:bCs/>
          <w:sz w:val="22"/>
          <w:lang w:val="en-GB"/>
        </w:rPr>
        <w:t>functioning</w:t>
      </w:r>
      <w:r w:rsidR="001828BC" w:rsidRPr="00D03349">
        <w:rPr>
          <w:rFonts w:asciiTheme="minorHAnsi" w:hAnsiTheme="minorHAnsi" w:cstheme="minorHAnsi"/>
          <w:bCs/>
          <w:sz w:val="22"/>
          <w:lang w:val="en-GB"/>
        </w:rPr>
        <w:t>,</w:t>
      </w:r>
      <w:r w:rsidRPr="00D03349">
        <w:rPr>
          <w:rFonts w:asciiTheme="minorHAnsi" w:hAnsiTheme="minorHAnsi" w:cstheme="minorHAnsi"/>
          <w:bCs/>
          <w:sz w:val="22"/>
          <w:lang w:val="en-GB"/>
        </w:rPr>
        <w:t xml:space="preserve"> and </w:t>
      </w:r>
      <w:r w:rsidR="00A8222A" w:rsidRPr="00D03349">
        <w:rPr>
          <w:rFonts w:asciiTheme="minorHAnsi" w:hAnsiTheme="minorHAnsi" w:cstheme="minorHAnsi"/>
          <w:bCs/>
          <w:sz w:val="22"/>
          <w:lang w:val="en-GB"/>
        </w:rPr>
        <w:t xml:space="preserve">to </w:t>
      </w:r>
      <w:r w:rsidR="001828BC" w:rsidRPr="00D03349">
        <w:rPr>
          <w:rFonts w:asciiTheme="minorHAnsi" w:hAnsiTheme="minorHAnsi" w:cstheme="minorHAnsi"/>
          <w:bCs/>
          <w:sz w:val="22"/>
          <w:lang w:val="en-GB"/>
        </w:rPr>
        <w:t xml:space="preserve">anticipate </w:t>
      </w:r>
      <w:r w:rsidR="00F06357" w:rsidRPr="00D03349">
        <w:rPr>
          <w:rFonts w:asciiTheme="minorHAnsi" w:hAnsiTheme="minorHAnsi" w:cstheme="minorHAnsi"/>
          <w:bCs/>
          <w:sz w:val="22"/>
          <w:lang w:val="en-GB"/>
        </w:rPr>
        <w:t>their</w:t>
      </w:r>
      <w:r w:rsidRPr="00D03349">
        <w:rPr>
          <w:rFonts w:asciiTheme="minorHAnsi" w:hAnsiTheme="minorHAnsi" w:cstheme="minorHAnsi"/>
          <w:bCs/>
          <w:sz w:val="22"/>
          <w:lang w:val="en-GB"/>
        </w:rPr>
        <w:t xml:space="preserve"> possible changes </w:t>
      </w:r>
      <w:r w:rsidR="00F06357" w:rsidRPr="00D03349">
        <w:rPr>
          <w:rFonts w:asciiTheme="minorHAnsi" w:hAnsiTheme="minorHAnsi" w:cstheme="minorHAnsi"/>
          <w:bCs/>
          <w:sz w:val="22"/>
          <w:lang w:val="en-GB"/>
        </w:rPr>
        <w:t>with global change</w:t>
      </w:r>
      <w:r w:rsidR="001B3D88" w:rsidRPr="00D03349">
        <w:rPr>
          <w:rFonts w:asciiTheme="minorHAnsi" w:hAnsiTheme="minorHAnsi" w:cstheme="minorHAnsi"/>
          <w:bCs/>
          <w:sz w:val="22"/>
          <w:lang w:val="en-GB"/>
        </w:rPr>
        <w:t xml:space="preserve"> </w:t>
      </w:r>
      <w:r w:rsidR="001B3D88" w:rsidRPr="00D03349">
        <w:rPr>
          <w:rFonts w:asciiTheme="minorHAnsi" w:hAnsiTheme="minorHAnsi" w:cstheme="minorHAnsi"/>
          <w:bCs/>
          <w:sz w:val="22"/>
          <w:lang w:val="en-GB"/>
        </w:rPr>
        <w:fldChar w:fldCharType="begin">
          <w:fldData xml:space="preserve">PEVuZE5vdGU+PENpdGU+PEF1dGhvcj5MZSBSb3V4PC9BdXRob3I+PFllYXI+MjAxNjwvWWVhcj48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</w:fldData>
        </w:fldChar>
      </w:r>
      <w:r w:rsidR="005E65FF">
        <w:rPr>
          <w:rFonts w:asciiTheme="minorHAnsi" w:hAnsiTheme="minorHAnsi" w:cstheme="minorHAnsi"/>
          <w:bCs/>
          <w:sz w:val="22"/>
          <w:lang w:val="en-GB"/>
        </w:rPr>
        <w:instrText xml:space="preserve"> ADDIN EN.CITE </w:instrText>
      </w:r>
      <w:r w:rsidR="005E65FF">
        <w:rPr>
          <w:rFonts w:asciiTheme="minorHAnsi" w:hAnsiTheme="minorHAnsi" w:cstheme="minorHAnsi"/>
          <w:bCs/>
          <w:sz w:val="22"/>
          <w:lang w:val="en-GB"/>
        </w:rPr>
        <w:fldChar w:fldCharType="begin">
          <w:fldData xml:space="preserve">PEVuZE5vdGU+PENpdGU+PEF1dGhvcj5MZSBSb3V4PC9BdXRob3I+PFllYXI+MjAxNjwvWWVhcj48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</w:fldData>
        </w:fldChar>
      </w:r>
      <w:r w:rsidR="005E65FF">
        <w:rPr>
          <w:rFonts w:asciiTheme="minorHAnsi" w:hAnsiTheme="minorHAnsi" w:cstheme="minorHAnsi"/>
          <w:bCs/>
          <w:sz w:val="22"/>
          <w:lang w:val="en-GB"/>
        </w:rPr>
        <w:instrText xml:space="preserve"> ADDIN EN.CITE.DATA </w:instrText>
      </w:r>
      <w:r w:rsidR="005E65FF">
        <w:rPr>
          <w:rFonts w:asciiTheme="minorHAnsi" w:hAnsiTheme="minorHAnsi" w:cstheme="minorHAnsi"/>
          <w:bCs/>
          <w:sz w:val="22"/>
          <w:lang w:val="en-GB"/>
        </w:rPr>
      </w:r>
      <w:r w:rsidR="005E65FF">
        <w:rPr>
          <w:rFonts w:asciiTheme="minorHAnsi" w:hAnsiTheme="minorHAnsi" w:cstheme="minorHAnsi"/>
          <w:bCs/>
          <w:sz w:val="22"/>
          <w:lang w:val="en-GB"/>
        </w:rPr>
        <w:fldChar w:fldCharType="end"/>
      </w:r>
      <w:r w:rsidR="001B3D88" w:rsidRPr="00D03349">
        <w:rPr>
          <w:rFonts w:asciiTheme="minorHAnsi" w:hAnsiTheme="minorHAnsi" w:cstheme="minorHAnsi"/>
          <w:bCs/>
          <w:sz w:val="22"/>
          <w:lang w:val="en-GB"/>
        </w:rPr>
      </w:r>
      <w:r w:rsidR="001B3D88" w:rsidRPr="00D03349">
        <w:rPr>
          <w:rFonts w:asciiTheme="minorHAnsi" w:hAnsiTheme="minorHAnsi" w:cstheme="minorHAnsi"/>
          <w:bCs/>
          <w:sz w:val="22"/>
          <w:lang w:val="en-GB"/>
        </w:rPr>
        <w:fldChar w:fldCharType="separate"/>
      </w:r>
      <w:r w:rsidR="005E65FF">
        <w:rPr>
          <w:rFonts w:asciiTheme="minorHAnsi" w:hAnsiTheme="minorHAnsi" w:cstheme="minorHAnsi"/>
          <w:bCs/>
          <w:noProof/>
          <w:sz w:val="22"/>
          <w:lang w:val="en-GB"/>
        </w:rPr>
        <w:t>(Chu et al., 2020; Le Roux et al., 2016; Zhang et al., 2013)</w:t>
      </w:r>
      <w:r w:rsidR="001B3D88" w:rsidRPr="00D03349">
        <w:rPr>
          <w:rFonts w:asciiTheme="minorHAnsi" w:hAnsiTheme="minorHAnsi" w:cstheme="minorHAnsi"/>
          <w:bCs/>
          <w:sz w:val="22"/>
          <w:lang w:val="en-GB"/>
        </w:rPr>
        <w:fldChar w:fldCharType="end"/>
      </w:r>
      <w:r w:rsidRPr="00D03349">
        <w:rPr>
          <w:rFonts w:asciiTheme="minorHAnsi" w:hAnsiTheme="minorHAnsi" w:cstheme="minorHAnsi"/>
          <w:bCs/>
          <w:sz w:val="22"/>
          <w:lang w:val="en-GB"/>
        </w:rPr>
        <w:t xml:space="preserve">. Here, we studied if and how </w:t>
      </w:r>
      <w:r w:rsidR="005D1404" w:rsidRPr="00D03349">
        <w:rPr>
          <w:rFonts w:asciiTheme="minorHAnsi" w:hAnsiTheme="minorHAnsi" w:cstheme="minorHAnsi"/>
          <w:bCs/>
          <w:sz w:val="22"/>
          <w:lang w:val="en-GB"/>
        </w:rPr>
        <w:t xml:space="preserve">the </w:t>
      </w:r>
      <w:r w:rsidRPr="00D03349">
        <w:rPr>
          <w:rFonts w:asciiTheme="minorHAnsi" w:hAnsiTheme="minorHAnsi" w:cstheme="minorHAnsi"/>
          <w:bCs/>
          <w:sz w:val="22"/>
          <w:lang w:val="en-GB"/>
        </w:rPr>
        <w:t xml:space="preserve">taxonomic and </w:t>
      </w:r>
      <w:r w:rsidR="00271D17" w:rsidRPr="00D03349">
        <w:rPr>
          <w:rFonts w:asciiTheme="minorHAnsi" w:hAnsiTheme="minorHAnsi" w:cstheme="minorHAnsi"/>
          <w:bCs/>
          <w:sz w:val="22"/>
          <w:lang w:val="en-GB"/>
        </w:rPr>
        <w:t xml:space="preserve">N-related </w:t>
      </w:r>
      <w:r w:rsidRPr="00D03349">
        <w:rPr>
          <w:rFonts w:asciiTheme="minorHAnsi" w:hAnsiTheme="minorHAnsi" w:cstheme="minorHAnsi"/>
          <w:bCs/>
          <w:sz w:val="22"/>
          <w:lang w:val="en-GB"/>
        </w:rPr>
        <w:t xml:space="preserve">functional </w:t>
      </w:r>
      <w:r w:rsidR="00F048ED" w:rsidRPr="00D03349">
        <w:rPr>
          <w:rFonts w:asciiTheme="minorHAnsi" w:hAnsiTheme="minorHAnsi" w:cstheme="minorHAnsi"/>
          <w:bCs/>
          <w:sz w:val="22"/>
          <w:lang w:val="en-GB"/>
        </w:rPr>
        <w:t>composition</w:t>
      </w:r>
      <w:r w:rsidR="005D1404" w:rsidRPr="00D03349">
        <w:rPr>
          <w:rFonts w:asciiTheme="minorHAnsi" w:hAnsiTheme="minorHAnsi" w:cstheme="minorHAnsi"/>
          <w:bCs/>
          <w:sz w:val="22"/>
          <w:lang w:val="en-GB"/>
        </w:rPr>
        <w:t>s</w:t>
      </w:r>
      <w:r w:rsidR="00F048ED" w:rsidRPr="00D03349">
        <w:rPr>
          <w:rFonts w:asciiTheme="minorHAnsi" w:hAnsiTheme="minorHAnsi" w:cstheme="minorHAnsi"/>
          <w:bCs/>
          <w:sz w:val="22"/>
          <w:lang w:val="en-GB"/>
        </w:rPr>
        <w:t xml:space="preserve"> of soil bacteria communities</w:t>
      </w:r>
      <w:ins w:id="305" w:author="authors" w:date="2022-12-15T13:45:00Z">
        <w:r w:rsidR="009C7D60" w:rsidRPr="00D03349">
          <w:rPr>
            <w:rFonts w:asciiTheme="minorHAnsi" w:hAnsiTheme="minorHAnsi" w:cstheme="minorHAnsi"/>
            <w:bCs/>
            <w:sz w:val="22"/>
            <w:lang w:val="en-GB"/>
          </w:rPr>
          <w:t xml:space="preserve"> relate to environmental dissimilarity </w:t>
        </w:r>
        <w:r w:rsidR="005E128C" w:rsidRPr="00D03349">
          <w:rPr>
            <w:rFonts w:asciiTheme="minorHAnsi" w:hAnsiTheme="minorHAnsi" w:cstheme="minorHAnsi"/>
            <w:bCs/>
            <w:sz w:val="22"/>
            <w:lang w:val="en-GB"/>
          </w:rPr>
          <w:t xml:space="preserve">(i.e. climate, soil and vegetation) </w:t>
        </w:r>
        <w:r w:rsidR="009C7D60" w:rsidRPr="00D03349">
          <w:rPr>
            <w:rFonts w:asciiTheme="minorHAnsi" w:hAnsiTheme="minorHAnsi" w:cstheme="minorHAnsi"/>
            <w:bCs/>
            <w:sz w:val="22"/>
            <w:lang w:val="en-GB"/>
          </w:rPr>
          <w:t>and geographic distance</w:t>
        </w:r>
        <w:r w:rsidR="00F048ED" w:rsidRPr="00D03349">
          <w:rPr>
            <w:rFonts w:asciiTheme="minorHAnsi" w:hAnsiTheme="minorHAnsi" w:cstheme="minorHAnsi"/>
            <w:bCs/>
            <w:sz w:val="22"/>
            <w:lang w:val="en-GB"/>
          </w:rPr>
          <w:t xml:space="preserve">, </w:t>
        </w:r>
      </w:ins>
      <w:r w:rsidR="00F048ED" w:rsidRPr="00D03349">
        <w:rPr>
          <w:rFonts w:asciiTheme="minorHAnsi" w:hAnsiTheme="minorHAnsi" w:cstheme="minorHAnsi"/>
          <w:bCs/>
          <w:sz w:val="22"/>
          <w:lang w:val="en-GB"/>
        </w:rPr>
        <w:t xml:space="preserve">hypothesising that, due to functional redundancy, </w:t>
      </w:r>
      <w:r w:rsidR="006F4B3B" w:rsidRPr="00D03349">
        <w:rPr>
          <w:rFonts w:asciiTheme="minorHAnsi" w:hAnsiTheme="minorHAnsi" w:cstheme="minorHAnsi"/>
          <w:bCs/>
          <w:sz w:val="22"/>
          <w:lang w:val="en-GB"/>
        </w:rPr>
        <w:t xml:space="preserve">environmental </w:t>
      </w:r>
      <w:ins w:id="306" w:author="authors" w:date="2022-12-15T13:45:00Z">
        <w:r w:rsidR="006F4B3B" w:rsidRPr="00D03349">
          <w:rPr>
            <w:rFonts w:asciiTheme="minorHAnsi" w:hAnsiTheme="minorHAnsi" w:cstheme="minorHAnsi"/>
            <w:bCs/>
            <w:sz w:val="22"/>
            <w:lang w:val="en-GB"/>
          </w:rPr>
          <w:t xml:space="preserve">dissimilarity (proxy for </w:t>
        </w:r>
        <w:r w:rsidR="00F048ED" w:rsidRPr="00D03349">
          <w:rPr>
            <w:rFonts w:asciiTheme="minorHAnsi" w:hAnsiTheme="minorHAnsi" w:cstheme="minorHAnsi"/>
            <w:bCs/>
            <w:sz w:val="22"/>
            <w:lang w:val="en-GB"/>
          </w:rPr>
          <w:t xml:space="preserve">environmental </w:t>
        </w:r>
      </w:ins>
      <w:r w:rsidR="00860097" w:rsidRPr="00D03349">
        <w:rPr>
          <w:rFonts w:asciiTheme="minorHAnsi" w:hAnsiTheme="minorHAnsi" w:cstheme="minorHAnsi"/>
          <w:bCs/>
          <w:sz w:val="22"/>
          <w:lang w:val="en-GB"/>
        </w:rPr>
        <w:t>filtering</w:t>
      </w:r>
      <w:ins w:id="307" w:author="authors" w:date="2022-12-15T13:45:00Z">
        <w:r w:rsidR="006F4B3B" w:rsidRPr="00D03349">
          <w:rPr>
            <w:rFonts w:asciiTheme="minorHAnsi" w:hAnsiTheme="minorHAnsi" w:cstheme="minorHAnsi"/>
            <w:bCs/>
            <w:sz w:val="22"/>
            <w:lang w:val="en-GB"/>
          </w:rPr>
          <w:t>)</w:t>
        </w:r>
      </w:ins>
      <w:r w:rsidR="00860097" w:rsidRPr="00D03349">
        <w:rPr>
          <w:rFonts w:asciiTheme="minorHAnsi" w:hAnsiTheme="minorHAnsi" w:cstheme="minorHAnsi"/>
          <w:bCs/>
          <w:sz w:val="22"/>
          <w:lang w:val="en-GB"/>
        </w:rPr>
        <w:t xml:space="preserve"> </w:t>
      </w:r>
      <w:r w:rsidR="00F048ED" w:rsidRPr="00D03349">
        <w:rPr>
          <w:rFonts w:asciiTheme="minorHAnsi" w:hAnsiTheme="minorHAnsi" w:cstheme="minorHAnsi"/>
          <w:bCs/>
          <w:sz w:val="22"/>
          <w:lang w:val="en-GB"/>
        </w:rPr>
        <w:t xml:space="preserve">would more strongly drive functional </w:t>
      </w:r>
      <w:r w:rsidR="005D1404" w:rsidRPr="00D03349">
        <w:rPr>
          <w:rFonts w:asciiTheme="minorHAnsi" w:hAnsiTheme="minorHAnsi" w:cstheme="minorHAnsi"/>
          <w:bCs/>
          <w:sz w:val="22"/>
          <w:lang w:val="en-GB"/>
        </w:rPr>
        <w:t xml:space="preserve">than taxonomic </w:t>
      </w:r>
      <w:r w:rsidR="00F048ED" w:rsidRPr="00D03349">
        <w:rPr>
          <w:rFonts w:asciiTheme="minorHAnsi" w:hAnsiTheme="minorHAnsi" w:cstheme="minorHAnsi"/>
          <w:bCs/>
          <w:sz w:val="22"/>
          <w:lang w:val="en-GB"/>
        </w:rPr>
        <w:t xml:space="preserve">composition whereas </w:t>
      </w:r>
      <w:ins w:id="308" w:author="Mod, Heidi K" w:date="2022-12-15T16:18:00Z">
        <w:r w:rsidR="00471C73">
          <w:rPr>
            <w:rFonts w:asciiTheme="minorHAnsi" w:hAnsiTheme="minorHAnsi" w:cstheme="minorHAnsi"/>
            <w:bCs/>
            <w:sz w:val="22"/>
            <w:lang w:val="en-GB"/>
          </w:rPr>
          <w:t>distance</w:t>
        </w:r>
        <w:r w:rsidR="009A64C4">
          <w:rPr>
            <w:rFonts w:asciiTheme="minorHAnsi" w:hAnsiTheme="minorHAnsi" w:cstheme="minorHAnsi"/>
            <w:bCs/>
            <w:sz w:val="22"/>
            <w:lang w:val="en-GB"/>
          </w:rPr>
          <w:t xml:space="preserve"> (proxy for </w:t>
        </w:r>
      </w:ins>
      <w:r w:rsidR="00F048ED" w:rsidRPr="009A64C4">
        <w:rPr>
          <w:rFonts w:asciiTheme="minorHAnsi" w:hAnsiTheme="minorHAnsi" w:cstheme="minorHAnsi"/>
          <w:bCs/>
          <w:sz w:val="22"/>
          <w:lang w:val="en-GB"/>
        </w:rPr>
        <w:t>dispersal</w:t>
      </w:r>
      <w:ins w:id="309" w:author="Mod, Heidi K" w:date="2022-12-15T16:18:00Z">
        <w:r w:rsidR="009A64C4" w:rsidRPr="009A64C4">
          <w:rPr>
            <w:rFonts w:asciiTheme="minorHAnsi" w:hAnsiTheme="minorHAnsi" w:cstheme="minorHAnsi"/>
            <w:bCs/>
            <w:sz w:val="22"/>
            <w:lang w:val="en-GB"/>
          </w:rPr>
          <w:t>)</w:t>
        </w:r>
      </w:ins>
      <w:r w:rsidR="006F4B3B" w:rsidRPr="00D03349">
        <w:rPr>
          <w:rFonts w:asciiTheme="minorHAnsi" w:hAnsiTheme="minorHAnsi" w:cstheme="minorHAnsi"/>
          <w:bCs/>
          <w:sz w:val="22"/>
          <w:lang w:val="en-GB"/>
        </w:rPr>
        <w:t xml:space="preserve"> </w:t>
      </w:r>
      <w:r w:rsidR="00F048ED" w:rsidRPr="00D03349">
        <w:rPr>
          <w:rFonts w:asciiTheme="minorHAnsi" w:hAnsiTheme="minorHAnsi" w:cstheme="minorHAnsi"/>
          <w:bCs/>
          <w:sz w:val="22"/>
          <w:lang w:val="en-GB"/>
        </w:rPr>
        <w:t xml:space="preserve">would be relatively more important for taxonomic </w:t>
      </w:r>
      <w:r w:rsidR="005D1404" w:rsidRPr="00D03349">
        <w:rPr>
          <w:rFonts w:asciiTheme="minorHAnsi" w:hAnsiTheme="minorHAnsi" w:cstheme="minorHAnsi"/>
          <w:bCs/>
          <w:sz w:val="22"/>
          <w:lang w:val="en-GB"/>
        </w:rPr>
        <w:t xml:space="preserve">than functional </w:t>
      </w:r>
      <w:r w:rsidR="00F048ED" w:rsidRPr="00D03349">
        <w:rPr>
          <w:rFonts w:asciiTheme="minorHAnsi" w:hAnsiTheme="minorHAnsi" w:cstheme="minorHAnsi"/>
          <w:bCs/>
          <w:sz w:val="22"/>
          <w:lang w:val="en-GB"/>
        </w:rPr>
        <w:t>composition.</w:t>
      </w:r>
      <w:r w:rsidR="007B7F7A" w:rsidRPr="00D03349">
        <w:rPr>
          <w:rFonts w:asciiTheme="minorHAnsi" w:hAnsiTheme="minorHAnsi" w:cstheme="minorHAnsi"/>
          <w:bCs/>
          <w:sz w:val="22"/>
          <w:lang w:val="en-GB"/>
        </w:rPr>
        <w:t xml:space="preserve"> </w:t>
      </w:r>
      <w:ins w:id="310" w:author="authors" w:date="2022-12-15T13:45:00Z">
        <w:r w:rsidR="007B7F7A" w:rsidRPr="00D03349">
          <w:rPr>
            <w:rFonts w:asciiTheme="minorHAnsi" w:hAnsiTheme="minorHAnsi" w:cstheme="minorHAnsi"/>
            <w:bCs/>
            <w:sz w:val="22"/>
            <w:lang w:val="en-GB"/>
          </w:rPr>
          <w:t xml:space="preserve">We also hypothesised that dissimilarity of biotic </w:t>
        </w:r>
        <w:r w:rsidR="006A3BB1" w:rsidRPr="00D03349">
          <w:rPr>
            <w:rFonts w:asciiTheme="minorHAnsi" w:hAnsiTheme="minorHAnsi" w:cstheme="minorHAnsi"/>
            <w:bCs/>
            <w:sz w:val="22"/>
            <w:lang w:val="en-GB"/>
          </w:rPr>
          <w:t>environmental conditions</w:t>
        </w:r>
        <w:r w:rsidR="009C7D60" w:rsidRPr="00D03349">
          <w:rPr>
            <w:rFonts w:asciiTheme="minorHAnsi" w:hAnsiTheme="minorHAnsi" w:cstheme="minorHAnsi"/>
            <w:bCs/>
            <w:sz w:val="22"/>
            <w:lang w:val="en-GB"/>
          </w:rPr>
          <w:t xml:space="preserve"> (</w:t>
        </w:r>
        <w:r w:rsidR="004C7037" w:rsidRPr="00D03349">
          <w:rPr>
            <w:rFonts w:asciiTheme="minorHAnsi" w:hAnsiTheme="minorHAnsi" w:cstheme="minorHAnsi"/>
            <w:bCs/>
            <w:sz w:val="22"/>
            <w:lang w:val="en-GB"/>
          </w:rPr>
          <w:t xml:space="preserve">i.e., </w:t>
        </w:r>
        <w:r w:rsidR="00855DBB" w:rsidRPr="00D03349">
          <w:rPr>
            <w:rFonts w:asciiTheme="minorHAnsi" w:hAnsiTheme="minorHAnsi" w:cstheme="minorHAnsi"/>
            <w:bCs/>
            <w:sz w:val="22"/>
            <w:lang w:val="en-GB"/>
          </w:rPr>
          <w:t>plant community composition</w:t>
        </w:r>
        <w:r w:rsidR="009C7D60" w:rsidRPr="00D03349">
          <w:rPr>
            <w:rFonts w:asciiTheme="minorHAnsi" w:hAnsiTheme="minorHAnsi" w:cstheme="minorHAnsi"/>
            <w:bCs/>
            <w:sz w:val="22"/>
            <w:lang w:val="en-GB"/>
          </w:rPr>
          <w:t>)</w:t>
        </w:r>
        <w:r w:rsidR="002E1262" w:rsidRPr="00D03349">
          <w:rPr>
            <w:rFonts w:asciiTheme="minorHAnsi" w:hAnsiTheme="minorHAnsi" w:cstheme="minorHAnsi"/>
            <w:bCs/>
            <w:sz w:val="22"/>
            <w:lang w:val="en-GB"/>
          </w:rPr>
          <w:t xml:space="preserve"> </w:t>
        </w:r>
        <w:r w:rsidR="006A3BB1" w:rsidRPr="00D03349">
          <w:rPr>
            <w:rFonts w:asciiTheme="minorHAnsi" w:hAnsiTheme="minorHAnsi" w:cstheme="minorHAnsi"/>
            <w:bCs/>
            <w:sz w:val="22"/>
            <w:lang w:val="en-GB"/>
          </w:rPr>
          <w:t>would better explain dissimilarity of</w:t>
        </w:r>
        <w:r w:rsidR="002E1262" w:rsidRPr="00D03349">
          <w:rPr>
            <w:rFonts w:asciiTheme="minorHAnsi" w:hAnsiTheme="minorHAnsi" w:cstheme="minorHAnsi"/>
            <w:bCs/>
            <w:sz w:val="22"/>
            <w:lang w:val="en-GB"/>
          </w:rPr>
          <w:t xml:space="preserve"> soil bacteria communities</w:t>
        </w:r>
        <w:r w:rsidR="009C7D60" w:rsidRPr="00D03349">
          <w:rPr>
            <w:rFonts w:asciiTheme="minorHAnsi" w:hAnsiTheme="minorHAnsi" w:cstheme="minorHAnsi"/>
            <w:bCs/>
            <w:sz w:val="22"/>
            <w:lang w:val="en-GB"/>
          </w:rPr>
          <w:t xml:space="preserve"> than abiotic conditions (climate and soil)</w:t>
        </w:r>
        <w:r w:rsidR="007B2A5B" w:rsidRPr="00D03349">
          <w:rPr>
            <w:rFonts w:asciiTheme="minorHAnsi" w:hAnsiTheme="minorHAnsi" w:cstheme="minorHAnsi"/>
            <w:bCs/>
            <w:sz w:val="22"/>
            <w:lang w:val="en-GB"/>
          </w:rPr>
          <w:t>, because</w:t>
        </w:r>
        <w:r w:rsidR="002E1262" w:rsidRPr="00D03349">
          <w:rPr>
            <w:rFonts w:asciiTheme="minorHAnsi" w:hAnsiTheme="minorHAnsi" w:cstheme="minorHAnsi"/>
            <w:bCs/>
            <w:sz w:val="22"/>
            <w:lang w:val="en-GB"/>
          </w:rPr>
          <w:t xml:space="preserve"> </w:t>
        </w:r>
        <w:r w:rsidR="00855DBB" w:rsidRPr="00D03349">
          <w:rPr>
            <w:rFonts w:asciiTheme="minorHAnsi" w:hAnsiTheme="minorHAnsi" w:cstheme="minorHAnsi"/>
            <w:bCs/>
            <w:sz w:val="22"/>
            <w:lang w:val="en-GB"/>
          </w:rPr>
          <w:t>plant species</w:t>
        </w:r>
        <w:r w:rsidR="002E1262" w:rsidRPr="00D03349">
          <w:rPr>
            <w:rFonts w:asciiTheme="minorHAnsi" w:hAnsiTheme="minorHAnsi" w:cstheme="minorHAnsi"/>
            <w:bCs/>
            <w:sz w:val="22"/>
            <w:lang w:val="en-GB"/>
          </w:rPr>
          <w:t xml:space="preserve"> </w:t>
        </w:r>
        <w:r w:rsidR="00031B35" w:rsidRPr="00D03349">
          <w:rPr>
            <w:rFonts w:asciiTheme="minorHAnsi" w:hAnsiTheme="minorHAnsi" w:cstheme="minorHAnsi"/>
            <w:bCs/>
            <w:sz w:val="22"/>
            <w:lang w:val="en-GB"/>
          </w:rPr>
          <w:t xml:space="preserve">provide </w:t>
        </w:r>
        <w:r w:rsidR="00E34B54" w:rsidRPr="00D03349">
          <w:rPr>
            <w:rFonts w:asciiTheme="minorHAnsi" w:hAnsiTheme="minorHAnsi" w:cstheme="minorHAnsi"/>
            <w:bCs/>
            <w:sz w:val="22"/>
            <w:lang w:val="en-GB"/>
          </w:rPr>
          <w:t xml:space="preserve">specific </w:t>
        </w:r>
        <w:r w:rsidR="00031B35" w:rsidRPr="00D03349">
          <w:rPr>
            <w:rFonts w:asciiTheme="minorHAnsi" w:hAnsiTheme="minorHAnsi" w:cstheme="minorHAnsi"/>
            <w:bCs/>
            <w:sz w:val="22"/>
            <w:lang w:val="en-GB"/>
          </w:rPr>
          <w:t>resources</w:t>
        </w:r>
        <w:r w:rsidR="00E34B54" w:rsidRPr="00D03349">
          <w:rPr>
            <w:rFonts w:asciiTheme="minorHAnsi" w:hAnsiTheme="minorHAnsi" w:cstheme="minorHAnsi"/>
            <w:bCs/>
            <w:sz w:val="22"/>
            <w:lang w:val="en-GB"/>
          </w:rPr>
          <w:t xml:space="preserve"> to the soil microbiota</w:t>
        </w:r>
        <w:r w:rsidR="006A2754" w:rsidRPr="00D03349">
          <w:rPr>
            <w:rFonts w:asciiTheme="minorHAnsi" w:hAnsiTheme="minorHAnsi" w:cstheme="minorHAnsi"/>
            <w:bCs/>
            <w:sz w:val="22"/>
            <w:lang w:val="en-GB"/>
          </w:rPr>
          <w:t xml:space="preserve"> </w:t>
        </w:r>
        <w:r w:rsidR="006A2754" w:rsidRPr="00D03349">
          <w:rPr>
            <w:rFonts w:asciiTheme="minorHAnsi" w:hAnsiTheme="minorHAnsi" w:cstheme="minorHAnsi"/>
            <w:bCs/>
            <w:sz w:val="22"/>
            <w:lang w:val="en-GB"/>
          </w:rPr>
          <w:fldChar w:fldCharType="begin"/>
        </w:r>
        <w:r w:rsidR="002F7190" w:rsidRPr="00D03349">
          <w:rPr>
            <w:rFonts w:asciiTheme="minorHAnsi" w:hAnsiTheme="minorHAnsi" w:cstheme="minorHAnsi"/>
            <w:bCs/>
            <w:sz w:val="22"/>
            <w:lang w:val="en-GB"/>
          </w:rPr>
          <w:instrText xml:space="preserve"> ADDIN EN.CITE &lt;EndNote&gt;&lt;Cite&gt;&lt;Author&gt;El Moujahid&lt;/Author&gt;&lt;Year&gt;2017&lt;/Year&gt;&lt;RecNum&gt;2218&lt;/RecNum&gt;&lt;DisplayText&gt;(El Moujahid et al., 2017)&lt;/DisplayText&gt;&lt;record&gt;&lt;rec-number&gt;2218&lt;/rec-number&gt;&lt;foreign-keys&gt;&lt;key app="EN" db-id="0pppftt0yraewvew22qxdde4pxea2xpv999e" timestamp="1666080148"&gt;2218&lt;/key&gt;&lt;/foreign-keys&gt;&lt;ref-type name="Journal Article"&gt;17&lt;/ref-type&gt;&lt;contributors&gt;&lt;authors&gt;&lt;author&gt;El Moujahid, L.&lt;/author&gt;&lt;author&gt;Le Roux, X.&lt;/author&gt;&lt;author&gt;Michalet, S.&lt;/author&gt;&lt;author&gt;Bellvert, F.&lt;/author&gt;&lt;author&gt;Weigelt, A.&lt;/author&gt;&lt;author&gt;Poly, F.&lt;/author&gt;&lt;/authors&gt;&lt;/contributors&gt;&lt;auth-address&gt;Université de Lyon, Université Lyon 1, CNRS, INRA, Laboratoire d&amp;apos;Ecologie microbienne, UMR 5557 CNRS, UMR 1418 INRA, Villeurbanne, France.&amp;#xD;Université de Lyon, Université Lyon 1, UMR5557 CNRS, UMR 1418 INRA, Centre d&amp;apos;Etude des Substances Naturelles, Villeurbanne, France.&amp;#xD;Department of Systematic Botany and Functional Biodiversity, Institute of Biology, University of Leipzig, Leipzig, Germany.&amp;#xD;German Centre for Integrative Biodiversity Research (iDiv) Halle-Jena-Leipzig, Leipzig, Germany.&lt;/auth-address&gt;&lt;titles&gt;&lt;title&gt;Effect of plant diversity on the diversity of soil organic compounds&lt;/title&gt;&lt;secondary-title&gt;PLoS One&lt;/secondary-title&gt;&lt;/titles&gt;&lt;periodical&gt;&lt;full-title&gt;PLoS One&lt;/full-title&gt;&lt;/periodical&gt;&lt;pages&gt;e0170494&lt;/pages&gt;&lt;volume&gt;12&lt;/volume&gt;&lt;number&gt;2&lt;/number&gt;&lt;edition&gt;2017/02/07&lt;/edition&gt;&lt;keywords&gt;&lt;keyword&gt;*Biodiversity&lt;/keyword&gt;&lt;keyword&gt;*Ecosystem&lt;/keyword&gt;&lt;keyword&gt;Germany&lt;/keyword&gt;&lt;keyword&gt;Grassland&lt;/keyword&gt;&lt;keyword&gt;Organic Chemicals/*analysis&lt;/keyword&gt;&lt;keyword&gt;*Plants&lt;/keyword&gt;&lt;keyword&gt;Soil/*chemistry&lt;/keyword&gt;&lt;/keywords&gt;&lt;dates&gt;&lt;year&gt;2017&lt;/year&gt;&lt;/dates&gt;&lt;isbn&gt;1932-6203&lt;/isbn&gt;&lt;accession-num&gt;28166250&lt;/accession-num&gt;&lt;urls&gt;&lt;/urls&gt;&lt;custom2&gt;PMC5293253&lt;/custom2&gt;&lt;electronic-resource-num&gt;10.1371/journal.pone.0170494&lt;/electronic-resource-num&gt;&lt;remote-database-provider&gt;NLM&lt;/remote-database-provider&gt;&lt;language&gt;eng&lt;/language&gt;&lt;/record&gt;&lt;/Cite&gt;&lt;/EndNote&gt;</w:instrText>
        </w:r>
        <w:r w:rsidR="006A2754" w:rsidRPr="00D03349">
          <w:rPr>
            <w:rFonts w:asciiTheme="minorHAnsi" w:hAnsiTheme="minorHAnsi" w:cstheme="minorHAnsi"/>
            <w:bCs/>
            <w:sz w:val="22"/>
            <w:lang w:val="en-GB"/>
          </w:rPr>
          <w:fldChar w:fldCharType="separate"/>
        </w:r>
        <w:r w:rsidR="002F7190" w:rsidRPr="00D03349">
          <w:rPr>
            <w:rFonts w:asciiTheme="minorHAnsi" w:hAnsiTheme="minorHAnsi" w:cstheme="minorHAnsi"/>
            <w:bCs/>
            <w:noProof/>
            <w:sz w:val="22"/>
            <w:lang w:val="en-GB"/>
          </w:rPr>
          <w:t>(El Moujahid et al., 2017)</w:t>
        </w:r>
        <w:r w:rsidR="006A2754" w:rsidRPr="00D03349">
          <w:rPr>
            <w:rFonts w:asciiTheme="minorHAnsi" w:hAnsiTheme="minorHAnsi" w:cstheme="minorHAnsi"/>
            <w:bCs/>
            <w:sz w:val="22"/>
            <w:lang w:val="en-GB"/>
          </w:rPr>
          <w:fldChar w:fldCharType="end"/>
        </w:r>
        <w:r w:rsidR="00E34B54" w:rsidRPr="00D03349">
          <w:rPr>
            <w:rFonts w:asciiTheme="minorHAnsi" w:hAnsiTheme="minorHAnsi" w:cstheme="minorHAnsi"/>
            <w:bCs/>
            <w:sz w:val="22"/>
            <w:lang w:val="en-GB"/>
          </w:rPr>
          <w:t xml:space="preserve">, selectively favours or inhibits bacterial taxa and functional groups </w:t>
        </w:r>
        <w:r w:rsidR="006A2754" w:rsidRPr="00D03349">
          <w:rPr>
            <w:rFonts w:asciiTheme="minorHAnsi" w:hAnsiTheme="minorHAnsi" w:cstheme="minorHAnsi"/>
            <w:bCs/>
            <w:sz w:val="22"/>
            <w:lang w:val="en-GB"/>
          </w:rPr>
          <w:fldChar w:fldCharType="begin">
            <w:fldData xml:space="preserve">PEVuZE5vdGU+PENpdGU+PEF1dGhvcj5ZYW5nPC9BdXRob3I+PFllYXI+MjAyMDwvWWVhcj48UmVj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</w:fldData>
          </w:fldChar>
        </w:r>
      </w:ins>
      <w:r w:rsidR="005E65FF">
        <w:rPr>
          <w:rFonts w:asciiTheme="minorHAnsi" w:hAnsiTheme="minorHAnsi" w:cstheme="minorHAnsi"/>
          <w:bCs/>
          <w:sz w:val="22"/>
          <w:lang w:val="en-GB"/>
        </w:rPr>
        <w:instrText xml:space="preserve"> ADDIN EN.CITE </w:instrText>
      </w:r>
      <w:r w:rsidR="005E65FF">
        <w:rPr>
          <w:rFonts w:asciiTheme="minorHAnsi" w:hAnsiTheme="minorHAnsi" w:cstheme="minorHAnsi"/>
          <w:bCs/>
          <w:sz w:val="22"/>
          <w:lang w:val="en-GB"/>
        </w:rPr>
        <w:fldChar w:fldCharType="begin">
          <w:fldData xml:space="preserve">PEVuZE5vdGU+PENpdGU+PEF1dGhvcj5ZYW5nPC9BdXRob3I+PFllYXI+MjAyMDwvWWVhcj48UmVj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</w:fldData>
        </w:fldChar>
      </w:r>
      <w:r w:rsidR="005E65FF">
        <w:rPr>
          <w:rFonts w:asciiTheme="minorHAnsi" w:hAnsiTheme="minorHAnsi" w:cstheme="minorHAnsi"/>
          <w:bCs/>
          <w:sz w:val="22"/>
          <w:lang w:val="en-GB"/>
        </w:rPr>
        <w:instrText xml:space="preserve"> ADDIN EN.CITE.DATA </w:instrText>
      </w:r>
      <w:r w:rsidR="005E65FF">
        <w:rPr>
          <w:rFonts w:asciiTheme="minorHAnsi" w:hAnsiTheme="minorHAnsi" w:cstheme="minorHAnsi"/>
          <w:bCs/>
          <w:sz w:val="22"/>
          <w:lang w:val="en-GB"/>
        </w:rPr>
      </w:r>
      <w:r w:rsidR="005E65FF">
        <w:rPr>
          <w:rFonts w:asciiTheme="minorHAnsi" w:hAnsiTheme="minorHAnsi" w:cstheme="minorHAnsi"/>
          <w:bCs/>
          <w:sz w:val="22"/>
          <w:lang w:val="en-GB"/>
        </w:rPr>
        <w:fldChar w:fldCharType="end"/>
      </w:r>
      <w:ins w:id="311" w:author="authors" w:date="2022-12-15T13:45:00Z">
        <w:r w:rsidR="006A2754" w:rsidRPr="00D03349">
          <w:rPr>
            <w:rFonts w:asciiTheme="minorHAnsi" w:hAnsiTheme="minorHAnsi" w:cstheme="minorHAnsi"/>
            <w:bCs/>
            <w:sz w:val="22"/>
            <w:lang w:val="en-GB"/>
          </w:rPr>
        </w:r>
        <w:r w:rsidR="006A2754" w:rsidRPr="00D03349">
          <w:rPr>
            <w:rFonts w:asciiTheme="minorHAnsi" w:hAnsiTheme="minorHAnsi" w:cstheme="minorHAnsi"/>
            <w:bCs/>
            <w:sz w:val="22"/>
            <w:lang w:val="en-GB"/>
          </w:rPr>
          <w:fldChar w:fldCharType="separate"/>
        </w:r>
      </w:ins>
      <w:r w:rsidR="005E65FF">
        <w:rPr>
          <w:rFonts w:asciiTheme="minorHAnsi" w:hAnsiTheme="minorHAnsi" w:cstheme="minorHAnsi"/>
          <w:bCs/>
          <w:noProof/>
          <w:sz w:val="22"/>
          <w:lang w:val="en-GB"/>
        </w:rPr>
        <w:t>(Lata et al., 2022; Yang et al., 2020)</w:t>
      </w:r>
      <w:ins w:id="312" w:author="authors" w:date="2022-12-15T13:45:00Z">
        <w:r w:rsidR="006A2754" w:rsidRPr="00D03349">
          <w:rPr>
            <w:rFonts w:asciiTheme="minorHAnsi" w:hAnsiTheme="minorHAnsi" w:cstheme="minorHAnsi"/>
            <w:bCs/>
            <w:sz w:val="22"/>
            <w:lang w:val="en-GB"/>
          </w:rPr>
          <w:fldChar w:fldCharType="end"/>
        </w:r>
        <w:r w:rsidR="00E34B54" w:rsidRPr="00D03349">
          <w:rPr>
            <w:rFonts w:asciiTheme="minorHAnsi" w:hAnsiTheme="minorHAnsi" w:cstheme="minorHAnsi"/>
            <w:bCs/>
            <w:sz w:val="22"/>
            <w:lang w:val="en-GB"/>
          </w:rPr>
          <w:t xml:space="preserve"> </w:t>
        </w:r>
        <w:r w:rsidR="00031B35" w:rsidRPr="00D03349">
          <w:rPr>
            <w:rFonts w:asciiTheme="minorHAnsi" w:hAnsiTheme="minorHAnsi" w:cstheme="minorHAnsi"/>
            <w:bCs/>
            <w:sz w:val="22"/>
            <w:lang w:val="en-GB"/>
          </w:rPr>
          <w:t>and influence</w:t>
        </w:r>
        <w:r w:rsidR="00E34B54" w:rsidRPr="00D03349">
          <w:rPr>
            <w:rFonts w:asciiTheme="minorHAnsi" w:hAnsiTheme="minorHAnsi" w:cstheme="minorHAnsi"/>
            <w:bCs/>
            <w:sz w:val="22"/>
            <w:lang w:val="en-GB"/>
          </w:rPr>
          <w:t>s</w:t>
        </w:r>
        <w:r w:rsidR="00031B35" w:rsidRPr="00D03349">
          <w:rPr>
            <w:rFonts w:asciiTheme="minorHAnsi" w:hAnsiTheme="minorHAnsi" w:cstheme="minorHAnsi"/>
            <w:bCs/>
            <w:sz w:val="22"/>
            <w:lang w:val="en-GB"/>
          </w:rPr>
          <w:t xml:space="preserve"> soil </w:t>
        </w:r>
        <w:r w:rsidR="00E34B54" w:rsidRPr="00D03349">
          <w:rPr>
            <w:rFonts w:asciiTheme="minorHAnsi" w:hAnsiTheme="minorHAnsi" w:cstheme="minorHAnsi"/>
            <w:bCs/>
            <w:sz w:val="22"/>
            <w:lang w:val="en-GB"/>
          </w:rPr>
          <w:t>characteristics</w:t>
        </w:r>
        <w:r w:rsidR="005D0BD6" w:rsidRPr="00D03349">
          <w:rPr>
            <w:rFonts w:asciiTheme="minorHAnsi" w:hAnsiTheme="minorHAnsi" w:cstheme="minorHAnsi"/>
            <w:bCs/>
            <w:sz w:val="22"/>
            <w:lang w:val="en-GB"/>
          </w:rPr>
          <w:t xml:space="preserve"> </w:t>
        </w:r>
        <w:r w:rsidR="005D0BD6" w:rsidRPr="00D03349">
          <w:rPr>
            <w:rFonts w:asciiTheme="minorHAnsi" w:hAnsiTheme="minorHAnsi" w:cstheme="minorHAnsi"/>
            <w:bCs/>
            <w:sz w:val="22"/>
            <w:lang w:val="en-GB"/>
          </w:rPr>
          <w:fldChar w:fldCharType="begin"/>
        </w:r>
        <w:r w:rsidR="002F7190" w:rsidRPr="00D03349">
          <w:rPr>
            <w:rFonts w:asciiTheme="minorHAnsi" w:hAnsiTheme="minorHAnsi" w:cstheme="minorHAnsi"/>
            <w:bCs/>
            <w:sz w:val="22"/>
            <w:lang w:val="en-GB"/>
          </w:rPr>
          <w:instrText xml:space="preserve"> ADDIN EN.CITE &lt;EndNote&gt;&lt;Cite&gt;&lt;Author&gt;Bezemer&lt;/Author&gt;&lt;Year&gt;2006&lt;/Year&gt;&lt;RecNum&gt;2220&lt;/RecNum&gt;&lt;DisplayText&gt;(Bezemer et al., 2006)&lt;/DisplayText&gt;&lt;record&gt;&lt;rec-number&gt;2220&lt;/rec-number&gt;&lt;foreign-keys&gt;&lt;key app="EN" db-id="0pppftt0yraewvew22qxdde4pxea2xpv999e" timestamp="1666086151"&gt;2220&lt;/key&gt;&lt;/foreign-keys&gt;&lt;ref-type name="Journal Article"&gt;17&lt;/ref-type&gt;&lt;contributors&gt;&lt;authors&gt;&lt;author&gt;Bezemer, T. Martijn&lt;/author&gt;&lt;author&gt;Lawson, Clare S.&lt;/author&gt;&lt;author&gt;Hedlund, Katarina&lt;/author&gt;&lt;author&gt;Edwards, Andrew R.&lt;/author&gt;&lt;author&gt;Brook, Alex J.&lt;/author&gt;&lt;author&gt;Igual, JosÉ M.&lt;/author&gt;&lt;author&gt;Mortimer, Simon R.&lt;/author&gt;&lt;author&gt;Van Der Putten, Wim H.&lt;/author&gt;&lt;/authors&gt;&lt;/contributors&gt;&lt;titles&gt;&lt;title&gt;Plant species and functional group effects on abiotic and microbial soil properties and plant-soil feedback responses in two grasslands&lt;/title&gt;&lt;secondary-title&gt;Journal of Ecology&lt;/secondary-title&gt;&lt;/titles&gt;&lt;periodical&gt;&lt;full-title&gt;Journal of Ecology&lt;/full-title&gt;&lt;abbr-1&gt;J. Ecol.&lt;/abbr-1&gt;&lt;abbr-2&gt;J Ecol&lt;/abbr-2&gt;&lt;/periodical&gt;&lt;pages&gt;893-904&lt;/pages&gt;&lt;volume&gt;94&lt;/volume&gt;&lt;number&gt;5&lt;/number&gt;&lt;section&gt;893&lt;/section&gt;&lt;dates&gt;&lt;year&gt;2006&lt;/year&gt;&lt;/dates&gt;&lt;isbn&gt;00220477&amp;#xD;13652745&lt;/isbn&gt;&lt;urls&gt;&lt;related-urls&gt;&lt;url&gt;https://besjournals.onlinelibrary.wiley.com/doi/abs/10.1111/j.1365-2745.2006.01158.x&lt;/url&gt;&lt;/related-urls&gt;&lt;/urls&gt;&lt;electronic-resource-num&gt;10.1111/j.1365-2745.2006.01158.x&lt;/electronic-resource-num&gt;&lt;/record&gt;&lt;/Cite&gt;&lt;/EndNote&gt;</w:instrText>
        </w:r>
        <w:r w:rsidR="005D0BD6" w:rsidRPr="00D03349">
          <w:rPr>
            <w:rFonts w:asciiTheme="minorHAnsi" w:hAnsiTheme="minorHAnsi" w:cstheme="minorHAnsi"/>
            <w:bCs/>
            <w:sz w:val="22"/>
            <w:lang w:val="en-GB"/>
          </w:rPr>
          <w:fldChar w:fldCharType="separate"/>
        </w:r>
        <w:r w:rsidR="002F7190" w:rsidRPr="00D03349">
          <w:rPr>
            <w:rFonts w:asciiTheme="minorHAnsi" w:hAnsiTheme="minorHAnsi" w:cstheme="minorHAnsi"/>
            <w:bCs/>
            <w:noProof/>
            <w:sz w:val="22"/>
            <w:lang w:val="en-GB"/>
          </w:rPr>
          <w:t>(Bezemer et al., 2006)</w:t>
        </w:r>
        <w:r w:rsidR="005D0BD6" w:rsidRPr="00D03349">
          <w:rPr>
            <w:rFonts w:asciiTheme="minorHAnsi" w:hAnsiTheme="minorHAnsi" w:cstheme="minorHAnsi"/>
            <w:bCs/>
            <w:sz w:val="22"/>
            <w:lang w:val="en-GB"/>
          </w:rPr>
          <w:fldChar w:fldCharType="end"/>
        </w:r>
        <w:r w:rsidR="00E34B54" w:rsidRPr="00D03349">
          <w:rPr>
            <w:rFonts w:asciiTheme="minorHAnsi" w:hAnsiTheme="minorHAnsi" w:cstheme="minorHAnsi"/>
            <w:bCs/>
            <w:sz w:val="22"/>
            <w:lang w:val="en-GB"/>
          </w:rPr>
          <w:t xml:space="preserve"> </w:t>
        </w:r>
        <w:r w:rsidR="00031B35" w:rsidRPr="00D03349">
          <w:rPr>
            <w:rFonts w:asciiTheme="minorHAnsi" w:hAnsiTheme="minorHAnsi" w:cstheme="minorHAnsi"/>
            <w:bCs/>
            <w:sz w:val="22"/>
            <w:lang w:val="en-GB"/>
          </w:rPr>
          <w:t>on top of reflecting the local abiotic conditions.</w:t>
        </w:r>
        <w:r w:rsidR="00F048ED" w:rsidRPr="00D03349">
          <w:rPr>
            <w:rFonts w:asciiTheme="minorHAnsi" w:hAnsiTheme="minorHAnsi" w:cstheme="minorHAnsi"/>
            <w:bCs/>
            <w:sz w:val="22"/>
            <w:lang w:val="en-GB"/>
          </w:rPr>
          <w:t xml:space="preserve"> </w:t>
        </w:r>
      </w:ins>
      <w:r w:rsidR="00F048ED" w:rsidRPr="00D03349">
        <w:rPr>
          <w:rFonts w:asciiTheme="minorHAnsi" w:hAnsiTheme="minorHAnsi" w:cstheme="minorHAnsi"/>
          <w:bCs/>
          <w:sz w:val="22"/>
          <w:lang w:val="en-GB"/>
        </w:rPr>
        <w:t>We based the</w:t>
      </w:r>
      <w:r w:rsidR="002E3E5A" w:rsidRPr="00D03349">
        <w:rPr>
          <w:rFonts w:asciiTheme="minorHAnsi" w:hAnsiTheme="minorHAnsi" w:cstheme="minorHAnsi"/>
          <w:bCs/>
          <w:sz w:val="22"/>
          <w:lang w:val="en-GB"/>
        </w:rPr>
        <w:t>se</w:t>
      </w:r>
      <w:r w:rsidR="00F048ED" w:rsidRPr="00D03349">
        <w:rPr>
          <w:rFonts w:asciiTheme="minorHAnsi" w:hAnsiTheme="minorHAnsi" w:cstheme="minorHAnsi"/>
          <w:bCs/>
          <w:sz w:val="22"/>
          <w:lang w:val="en-GB"/>
        </w:rPr>
        <w:t xml:space="preserve"> </w:t>
      </w:r>
      <w:ins w:id="313" w:author="authors" w:date="2022-12-15T13:45:00Z">
        <w:r w:rsidR="00866FD1" w:rsidRPr="00D03349">
          <w:rPr>
            <w:rFonts w:asciiTheme="minorHAnsi" w:hAnsiTheme="minorHAnsi" w:cstheme="minorHAnsi"/>
            <w:bCs/>
            <w:sz w:val="22"/>
            <w:lang w:val="en-GB"/>
          </w:rPr>
          <w:t xml:space="preserve">different </w:t>
        </w:r>
      </w:ins>
      <w:r w:rsidR="00F048ED" w:rsidRPr="00D03349">
        <w:rPr>
          <w:rFonts w:asciiTheme="minorHAnsi" w:hAnsiTheme="minorHAnsi" w:cstheme="minorHAnsi"/>
          <w:bCs/>
          <w:sz w:val="22"/>
          <w:lang w:val="en-GB"/>
        </w:rPr>
        <w:t xml:space="preserve">hypotheses on </w:t>
      </w:r>
      <w:r w:rsidR="00271D17" w:rsidRPr="00D03349">
        <w:rPr>
          <w:rFonts w:asciiTheme="minorHAnsi" w:hAnsiTheme="minorHAnsi" w:cstheme="minorHAnsi"/>
          <w:bCs/>
          <w:sz w:val="22"/>
          <w:lang w:val="en-GB"/>
        </w:rPr>
        <w:t xml:space="preserve">the </w:t>
      </w:r>
      <w:r w:rsidR="00F048ED" w:rsidRPr="00D03349">
        <w:rPr>
          <w:rFonts w:asciiTheme="minorHAnsi" w:hAnsiTheme="minorHAnsi" w:cstheme="minorHAnsi"/>
          <w:sz w:val="22"/>
          <w:lang w:val="en-GB"/>
        </w:rPr>
        <w:t xml:space="preserve">underlying expectations that the taxonomic and functional compositions </w:t>
      </w:r>
      <w:ins w:id="314" w:author="authors" w:date="2022-12-15T13:45:00Z">
        <w:r w:rsidR="009533DD" w:rsidRPr="00D03349">
          <w:rPr>
            <w:rFonts w:asciiTheme="minorHAnsi" w:hAnsiTheme="minorHAnsi" w:cstheme="minorHAnsi"/>
            <w:bCs/>
            <w:sz w:val="22"/>
            <w:lang w:val="en-GB"/>
          </w:rPr>
          <w:t xml:space="preserve">of bacterial communities </w:t>
        </w:r>
      </w:ins>
      <w:r w:rsidR="002E3E5A" w:rsidRPr="00D03349">
        <w:rPr>
          <w:rFonts w:asciiTheme="minorHAnsi" w:hAnsiTheme="minorHAnsi" w:cstheme="minorHAnsi"/>
          <w:sz w:val="22"/>
          <w:lang w:val="en-GB"/>
        </w:rPr>
        <w:t>would not</w:t>
      </w:r>
      <w:r w:rsidR="00F048ED" w:rsidRPr="00D03349">
        <w:rPr>
          <w:rFonts w:asciiTheme="minorHAnsi" w:hAnsiTheme="minorHAnsi" w:cstheme="minorHAnsi"/>
          <w:sz w:val="22"/>
          <w:lang w:val="en-GB"/>
        </w:rPr>
        <w:t xml:space="preserve"> </w:t>
      </w:r>
      <w:r w:rsidR="002E3E5A" w:rsidRPr="00D03349">
        <w:rPr>
          <w:rFonts w:asciiTheme="minorHAnsi" w:hAnsiTheme="minorHAnsi" w:cstheme="minorHAnsi"/>
          <w:sz w:val="22"/>
          <w:lang w:val="en-GB"/>
        </w:rPr>
        <w:t>be</w:t>
      </w:r>
      <w:r w:rsidR="00F048ED" w:rsidRPr="00D03349">
        <w:rPr>
          <w:rFonts w:asciiTheme="minorHAnsi" w:hAnsiTheme="minorHAnsi" w:cstheme="minorHAnsi"/>
          <w:sz w:val="22"/>
          <w:lang w:val="en-GB"/>
        </w:rPr>
        <w:t xml:space="preserve"> akin, and that </w:t>
      </w:r>
      <w:ins w:id="315" w:author="authors" w:date="2022-12-15T13:45:00Z">
        <w:r w:rsidR="003E564F" w:rsidRPr="00D03349">
          <w:rPr>
            <w:rFonts w:asciiTheme="minorHAnsi" w:hAnsiTheme="minorHAnsi" w:cstheme="minorHAnsi"/>
            <w:bCs/>
            <w:sz w:val="22"/>
            <w:lang w:val="en-GB"/>
          </w:rPr>
          <w:t xml:space="preserve">abiotic and biotic </w:t>
        </w:r>
        <w:r w:rsidR="00EE75F2" w:rsidRPr="00D03349">
          <w:rPr>
            <w:rFonts w:asciiTheme="minorHAnsi" w:hAnsiTheme="minorHAnsi" w:cstheme="minorHAnsi"/>
            <w:bCs/>
            <w:sz w:val="22"/>
            <w:lang w:val="en-GB"/>
          </w:rPr>
          <w:t>dissimilarit</w:t>
        </w:r>
        <w:r w:rsidR="003E564F" w:rsidRPr="00D03349">
          <w:rPr>
            <w:rFonts w:asciiTheme="minorHAnsi" w:hAnsiTheme="minorHAnsi" w:cstheme="minorHAnsi"/>
            <w:bCs/>
            <w:sz w:val="22"/>
            <w:lang w:val="en-GB"/>
          </w:rPr>
          <w:t>ies</w:t>
        </w:r>
        <w:r w:rsidR="00EE75F2" w:rsidRPr="00D03349">
          <w:rPr>
            <w:rFonts w:asciiTheme="minorHAnsi" w:hAnsiTheme="minorHAnsi" w:cstheme="minorHAnsi"/>
            <w:bCs/>
            <w:sz w:val="22"/>
            <w:lang w:val="en-GB"/>
          </w:rPr>
          <w:t xml:space="preserve"> </w:t>
        </w:r>
      </w:ins>
      <w:r w:rsidR="00EE75F2" w:rsidRPr="00D03349">
        <w:rPr>
          <w:rFonts w:asciiTheme="minorHAnsi" w:hAnsiTheme="minorHAnsi" w:cstheme="minorHAnsi"/>
          <w:sz w:val="22"/>
          <w:lang w:val="en-GB"/>
        </w:rPr>
        <w:t xml:space="preserve">and </w:t>
      </w:r>
      <w:r w:rsidR="00F048ED" w:rsidRPr="00D03349">
        <w:rPr>
          <w:rFonts w:asciiTheme="minorHAnsi" w:hAnsiTheme="minorHAnsi" w:cstheme="minorHAnsi"/>
          <w:sz w:val="22"/>
          <w:lang w:val="en-GB"/>
        </w:rPr>
        <w:t xml:space="preserve">geographic distances </w:t>
      </w:r>
      <w:r w:rsidR="00EE75F2" w:rsidRPr="00D03349">
        <w:rPr>
          <w:rFonts w:asciiTheme="minorHAnsi" w:hAnsiTheme="minorHAnsi" w:cstheme="minorHAnsi"/>
          <w:sz w:val="22"/>
          <w:lang w:val="en-GB"/>
        </w:rPr>
        <w:t>among</w:t>
      </w:r>
      <w:r w:rsidR="00F048ED" w:rsidRPr="00D03349">
        <w:rPr>
          <w:rFonts w:asciiTheme="minorHAnsi" w:hAnsiTheme="minorHAnsi" w:cstheme="minorHAnsi"/>
          <w:sz w:val="22"/>
          <w:lang w:val="en-GB"/>
        </w:rPr>
        <w:t xml:space="preserve"> sites </w:t>
      </w:r>
      <w:r w:rsidR="002E3E5A" w:rsidRPr="00D03349">
        <w:rPr>
          <w:rFonts w:asciiTheme="minorHAnsi" w:hAnsiTheme="minorHAnsi" w:cstheme="minorHAnsi"/>
          <w:sz w:val="22"/>
          <w:lang w:val="en-GB"/>
        </w:rPr>
        <w:t>would</w:t>
      </w:r>
      <w:r w:rsidR="00F048ED" w:rsidRPr="00D03349">
        <w:rPr>
          <w:rFonts w:asciiTheme="minorHAnsi" w:hAnsiTheme="minorHAnsi" w:cstheme="minorHAnsi"/>
          <w:sz w:val="22"/>
          <w:lang w:val="en-GB"/>
        </w:rPr>
        <w:t xml:space="preserve"> not </w:t>
      </w:r>
      <w:r w:rsidR="002E3E5A" w:rsidRPr="00D03349">
        <w:rPr>
          <w:rFonts w:asciiTheme="minorHAnsi" w:hAnsiTheme="minorHAnsi" w:cstheme="minorHAnsi"/>
          <w:sz w:val="22"/>
          <w:lang w:val="en-GB"/>
        </w:rPr>
        <w:t xml:space="preserve">strongly </w:t>
      </w:r>
      <w:r w:rsidR="00F048ED" w:rsidRPr="00D03349">
        <w:rPr>
          <w:rFonts w:asciiTheme="minorHAnsi" w:hAnsiTheme="minorHAnsi" w:cstheme="minorHAnsi"/>
          <w:sz w:val="22"/>
          <w:lang w:val="en-GB"/>
        </w:rPr>
        <w:t>correlate</w:t>
      </w:r>
      <w:r w:rsidR="00271D17" w:rsidRPr="00D03349">
        <w:rPr>
          <w:rFonts w:asciiTheme="minorHAnsi" w:hAnsiTheme="minorHAnsi" w:cstheme="minorHAnsi"/>
          <w:sz w:val="22"/>
          <w:lang w:val="en-GB"/>
        </w:rPr>
        <w:t>,</w:t>
      </w:r>
      <w:r w:rsidR="00F048ED" w:rsidRPr="00D03349">
        <w:rPr>
          <w:rFonts w:asciiTheme="minorHAnsi" w:hAnsiTheme="minorHAnsi" w:cstheme="minorHAnsi"/>
          <w:sz w:val="22"/>
          <w:lang w:val="en-GB"/>
        </w:rPr>
        <w:t xml:space="preserve"> </w:t>
      </w:r>
      <w:r w:rsidR="00C04FAB" w:rsidRPr="00D03349">
        <w:rPr>
          <w:rFonts w:asciiTheme="minorHAnsi" w:hAnsiTheme="minorHAnsi" w:cstheme="minorHAnsi"/>
          <w:sz w:val="22"/>
          <w:lang w:val="en-GB"/>
        </w:rPr>
        <w:t xml:space="preserve">thus allowing to unravel the effects of </w:t>
      </w:r>
      <w:r w:rsidR="00860097" w:rsidRPr="00D03349">
        <w:rPr>
          <w:rFonts w:asciiTheme="minorHAnsi" w:hAnsiTheme="minorHAnsi" w:cstheme="minorHAnsi"/>
          <w:sz w:val="22"/>
          <w:lang w:val="en-GB"/>
        </w:rPr>
        <w:t xml:space="preserve">environmental filtering </w:t>
      </w:r>
      <w:r w:rsidR="00C04FAB" w:rsidRPr="00D03349">
        <w:rPr>
          <w:rFonts w:asciiTheme="minorHAnsi" w:hAnsiTheme="minorHAnsi" w:cstheme="minorHAnsi"/>
          <w:sz w:val="22"/>
          <w:lang w:val="en-GB"/>
        </w:rPr>
        <w:t>and dispersal</w:t>
      </w:r>
      <w:r w:rsidR="00F048ED" w:rsidRPr="00D03349">
        <w:rPr>
          <w:rFonts w:asciiTheme="minorHAnsi" w:hAnsiTheme="minorHAnsi" w:cstheme="minorHAnsi"/>
          <w:sz w:val="22"/>
          <w:lang w:val="en-GB"/>
        </w:rPr>
        <w:t xml:space="preserve">. </w:t>
      </w:r>
    </w:p>
    <w:p w14:paraId="0F4D28FC" w14:textId="190F6074" w:rsidR="001B7BD7" w:rsidRPr="00D03349" w:rsidRDefault="000B7ED2" w:rsidP="00AF1539">
      <w:pPr>
        <w:tabs>
          <w:tab w:val="left" w:pos="2940"/>
        </w:tabs>
        <w:spacing w:line="480" w:lineRule="auto"/>
        <w:ind w:firstLine="567"/>
        <w:contextualSpacing/>
        <w:jc w:val="left"/>
        <w:rPr>
          <w:rFonts w:asciiTheme="minorHAnsi" w:hAnsiTheme="minorHAnsi" w:cstheme="minorHAnsi"/>
          <w:sz w:val="22"/>
          <w:lang w:val="en-GB"/>
        </w:rPr>
      </w:pPr>
      <w:r w:rsidRPr="00D03349">
        <w:rPr>
          <w:rFonts w:asciiTheme="minorHAnsi" w:hAnsiTheme="minorHAnsi" w:cstheme="minorHAnsi"/>
          <w:sz w:val="22"/>
          <w:lang w:val="en-GB"/>
        </w:rPr>
        <w:t>S</w:t>
      </w:r>
      <w:r w:rsidR="002E3E5A" w:rsidRPr="00D03349">
        <w:rPr>
          <w:rFonts w:asciiTheme="minorHAnsi" w:hAnsiTheme="minorHAnsi" w:cstheme="minorHAnsi"/>
          <w:sz w:val="22"/>
          <w:lang w:val="en-GB"/>
        </w:rPr>
        <w:t>ome</w:t>
      </w:r>
      <w:r w:rsidR="00F048ED" w:rsidRPr="00D03349">
        <w:rPr>
          <w:rFonts w:asciiTheme="minorHAnsi" w:hAnsiTheme="minorHAnsi" w:cstheme="minorHAnsi"/>
          <w:sz w:val="22"/>
          <w:lang w:val="en-GB"/>
        </w:rPr>
        <w:t xml:space="preserve"> hypothes</w:t>
      </w:r>
      <w:r w:rsidR="006C23C2" w:rsidRPr="00D03349">
        <w:rPr>
          <w:rFonts w:asciiTheme="minorHAnsi" w:hAnsiTheme="minorHAnsi" w:cstheme="minorHAnsi"/>
          <w:sz w:val="22"/>
          <w:lang w:val="en-GB"/>
        </w:rPr>
        <w:t>e</w:t>
      </w:r>
      <w:r w:rsidR="00F048ED" w:rsidRPr="00D03349">
        <w:rPr>
          <w:rFonts w:asciiTheme="minorHAnsi" w:hAnsiTheme="minorHAnsi" w:cstheme="minorHAnsi"/>
          <w:sz w:val="22"/>
          <w:lang w:val="en-GB"/>
        </w:rPr>
        <w:t>s were supported by our analyses</w:t>
      </w:r>
      <w:r w:rsidR="00C21F03" w:rsidRPr="00D03349">
        <w:rPr>
          <w:rFonts w:asciiTheme="minorHAnsi" w:hAnsiTheme="minorHAnsi" w:cstheme="minorHAnsi"/>
          <w:sz w:val="22"/>
          <w:lang w:val="en-GB"/>
        </w:rPr>
        <w:t>.</w:t>
      </w:r>
      <w:r w:rsidRPr="00D03349">
        <w:rPr>
          <w:rFonts w:asciiTheme="minorHAnsi" w:hAnsiTheme="minorHAnsi" w:cstheme="minorHAnsi"/>
          <w:sz w:val="22"/>
          <w:lang w:val="en-GB"/>
        </w:rPr>
        <w:t xml:space="preserve"> </w:t>
      </w:r>
      <w:r w:rsidR="00C21F03" w:rsidRPr="00D03349">
        <w:rPr>
          <w:rFonts w:asciiTheme="minorHAnsi" w:hAnsiTheme="minorHAnsi" w:cstheme="minorHAnsi"/>
          <w:sz w:val="22"/>
          <w:lang w:val="en-GB"/>
        </w:rPr>
        <w:t>I</w:t>
      </w:r>
      <w:r w:rsidRPr="00D03349">
        <w:rPr>
          <w:rFonts w:asciiTheme="minorHAnsi" w:hAnsiTheme="minorHAnsi" w:cstheme="minorHAnsi"/>
          <w:sz w:val="22"/>
          <w:lang w:val="en-GB"/>
        </w:rPr>
        <w:t>n particular</w:t>
      </w:r>
      <w:r w:rsidR="00EC20DB" w:rsidRPr="00D03349">
        <w:rPr>
          <w:rFonts w:asciiTheme="minorHAnsi" w:hAnsiTheme="minorHAnsi" w:cstheme="minorHAnsi"/>
          <w:sz w:val="22"/>
          <w:lang w:val="en-GB"/>
        </w:rPr>
        <w:t>,</w:t>
      </w:r>
      <w:r w:rsidRPr="00D03349">
        <w:rPr>
          <w:rFonts w:asciiTheme="minorHAnsi" w:hAnsiTheme="minorHAnsi" w:cstheme="minorHAnsi"/>
          <w:sz w:val="22"/>
          <w:lang w:val="en-GB"/>
        </w:rPr>
        <w:t xml:space="preserve"> </w:t>
      </w:r>
      <w:ins w:id="316" w:author="authors" w:date="2022-12-15T13:45:00Z">
        <w:r w:rsidR="006D4815" w:rsidRPr="00D03349">
          <w:rPr>
            <w:rFonts w:asciiTheme="minorHAnsi" w:hAnsiTheme="minorHAnsi" w:cstheme="minorHAnsi"/>
            <w:sz w:val="22"/>
            <w:lang w:val="en-GB"/>
          </w:rPr>
          <w:t xml:space="preserve">bacterial </w:t>
        </w:r>
      </w:ins>
      <w:r w:rsidRPr="00D03349">
        <w:rPr>
          <w:rFonts w:asciiTheme="minorHAnsi" w:hAnsiTheme="minorHAnsi" w:cstheme="minorHAnsi"/>
          <w:sz w:val="22"/>
          <w:lang w:val="en-GB"/>
        </w:rPr>
        <w:t xml:space="preserve">taxonomic </w:t>
      </w:r>
      <w:r w:rsidRPr="00D03349">
        <w:rPr>
          <w:rFonts w:asciiTheme="minorHAnsi" w:hAnsiTheme="minorHAnsi" w:cstheme="minorHAnsi"/>
          <w:sz w:val="22"/>
          <w:lang w:val="en-GB"/>
        </w:rPr>
        <w:lastRenderedPageBreak/>
        <w:t xml:space="preserve">and functional community compositions </w:t>
      </w:r>
      <w:r w:rsidR="00145DAA" w:rsidRPr="00D03349">
        <w:rPr>
          <w:rFonts w:asciiTheme="minorHAnsi" w:hAnsiTheme="minorHAnsi" w:cstheme="minorHAnsi"/>
          <w:sz w:val="22"/>
          <w:lang w:val="en-GB"/>
        </w:rPr>
        <w:t xml:space="preserve">were </w:t>
      </w:r>
      <w:ins w:id="317" w:author="authors" w:date="2022-12-15T13:45:00Z">
        <w:r w:rsidR="00244BAC" w:rsidRPr="00D03349">
          <w:rPr>
            <w:rFonts w:asciiTheme="minorHAnsi" w:hAnsiTheme="minorHAnsi" w:cstheme="minorHAnsi"/>
            <w:bCs/>
            <w:sz w:val="22"/>
            <w:lang w:val="en-GB"/>
          </w:rPr>
          <w:t xml:space="preserve">only </w:t>
        </w:r>
        <w:r w:rsidR="009161ED" w:rsidRPr="00D03349">
          <w:rPr>
            <w:rFonts w:asciiTheme="minorHAnsi" w:hAnsiTheme="minorHAnsi" w:cstheme="minorHAnsi"/>
            <w:bCs/>
            <w:sz w:val="22"/>
            <w:lang w:val="en-GB"/>
          </w:rPr>
          <w:t>weakly</w:t>
        </w:r>
      </w:ins>
      <w:r w:rsidR="00145DAA" w:rsidRPr="00D03349">
        <w:rPr>
          <w:rFonts w:asciiTheme="minorHAnsi" w:hAnsiTheme="minorHAnsi" w:cstheme="minorHAnsi"/>
          <w:sz w:val="22"/>
          <w:lang w:val="en-GB"/>
        </w:rPr>
        <w:t xml:space="preserve"> correlated, </w:t>
      </w:r>
      <w:r w:rsidR="0075430B" w:rsidRPr="00D03349">
        <w:rPr>
          <w:rFonts w:asciiTheme="minorHAnsi" w:hAnsiTheme="minorHAnsi" w:cstheme="minorHAnsi"/>
          <w:sz w:val="22"/>
          <w:lang w:val="en-GB"/>
        </w:rPr>
        <w:t xml:space="preserve">and we found </w:t>
      </w:r>
      <w:r w:rsidRPr="00D03349">
        <w:rPr>
          <w:rFonts w:asciiTheme="minorHAnsi" w:hAnsiTheme="minorHAnsi" w:cstheme="minorHAnsi"/>
          <w:sz w:val="22"/>
          <w:lang w:val="en-GB"/>
        </w:rPr>
        <w:t>support</w:t>
      </w:r>
      <w:r w:rsidR="0075430B" w:rsidRPr="00D03349">
        <w:rPr>
          <w:rFonts w:asciiTheme="minorHAnsi" w:hAnsiTheme="minorHAnsi" w:cstheme="minorHAnsi"/>
          <w:sz w:val="22"/>
          <w:lang w:val="en-GB"/>
        </w:rPr>
        <w:t xml:space="preserve"> </w:t>
      </w:r>
      <w:r w:rsidR="005F368F" w:rsidRPr="00D03349">
        <w:rPr>
          <w:rFonts w:asciiTheme="minorHAnsi" w:hAnsiTheme="minorHAnsi" w:cstheme="minorHAnsi"/>
          <w:sz w:val="22"/>
          <w:lang w:val="en-GB"/>
        </w:rPr>
        <w:t>for</w:t>
      </w:r>
      <w:r w:rsidRPr="00D03349">
        <w:rPr>
          <w:rFonts w:asciiTheme="minorHAnsi" w:hAnsiTheme="minorHAnsi" w:cstheme="minorHAnsi"/>
          <w:sz w:val="22"/>
          <w:lang w:val="en-GB"/>
        </w:rPr>
        <w:t xml:space="preserve"> </w:t>
      </w:r>
      <w:r w:rsidR="00145DAA" w:rsidRPr="00D03349">
        <w:rPr>
          <w:rFonts w:asciiTheme="minorHAnsi" w:hAnsiTheme="minorHAnsi" w:cstheme="minorHAnsi"/>
          <w:sz w:val="22"/>
          <w:lang w:val="en-GB"/>
        </w:rPr>
        <w:t>the presence of</w:t>
      </w:r>
      <w:r w:rsidRPr="00D03349">
        <w:rPr>
          <w:rFonts w:asciiTheme="minorHAnsi" w:hAnsiTheme="minorHAnsi" w:cstheme="minorHAnsi"/>
          <w:sz w:val="22"/>
          <w:lang w:val="en-GB"/>
        </w:rPr>
        <w:t xml:space="preserve"> functional redundancy</w:t>
      </w:r>
      <w:r w:rsidR="00FB764E" w:rsidRPr="00D03349">
        <w:rPr>
          <w:rFonts w:asciiTheme="minorHAnsi" w:hAnsiTheme="minorHAnsi" w:cstheme="minorHAnsi"/>
          <w:sz w:val="22"/>
          <w:lang w:val="en-GB"/>
        </w:rPr>
        <w:t xml:space="preserve"> </w:t>
      </w:r>
      <w:r w:rsidRPr="00D03349">
        <w:rPr>
          <w:rFonts w:asciiTheme="minorHAnsi" w:hAnsiTheme="minorHAnsi" w:cstheme="minorHAnsi"/>
          <w:sz w:val="22"/>
          <w:lang w:val="en-GB"/>
        </w:rPr>
        <w:fldChar w:fldCharType="begin"/>
      </w:r>
      <w:r w:rsidR="005E65FF">
        <w:rPr>
          <w:rFonts w:asciiTheme="minorHAnsi" w:hAnsiTheme="minorHAnsi" w:cstheme="minorHAnsi"/>
          <w:sz w:val="22"/>
          <w:lang w:val="en-GB"/>
        </w:rPr>
        <w:instrText xml:space="preserve"> ADDIN EN.CITE &lt;EndNote&gt;&lt;Cite&gt;&lt;Author&gt;Cilleros&lt;/Author&gt;&lt;Year&gt;2016&lt;/Year&gt;&lt;RecNum&gt;2015&lt;/RecNum&gt;&lt;Prefix&gt;i.e. taxonomic dissimilarity was in general higher than functional dissimilarity as observed also`, e.g.`, for fish assemblages`; &lt;/Prefix&gt;&lt;DisplayText&gt;(i.e. taxonomic dissimilarity was in general higher than functional dissimilarity as observed also, e.g., for fish assemblages; Cilleros et al., 2016)&lt;/DisplayText&gt;&lt;record&gt;&lt;rec-number&gt;2015&lt;/rec-number&gt;&lt;foreign-keys&gt;&lt;key app="EN" db-id="0pppftt0yraewvew22qxdde4pxea2xpv999e" timestamp="1606917291"&gt;2015&lt;/key&gt;&lt;/foreign-keys&gt;&lt;ref-type name="Journal Article"&gt;17&lt;/ref-type&gt;&lt;contributors&gt;&lt;authors&gt;&lt;author&gt;Cilleros, Kévin&lt;/author&gt;&lt;author&gt;Allard, Luc&lt;/author&gt;&lt;author&gt;Grenouillet, Gaël&lt;/author&gt;&lt;author&gt;Brosse, Sébastien&lt;/author&gt;&lt;/authors&gt;&lt;/contributors&gt;&lt;titles&gt;&lt;title&gt;Taxonomic and functional diversity patterns reveal different processes shaping European and Amazonian stream fish assemblages&lt;/title&gt;&lt;secondary-title&gt;Journal of Biogeography&lt;/secondary-title&gt;&lt;/titles&gt;&lt;periodical&gt;&lt;full-title&gt;Journal of Biogeography&lt;/full-title&gt;&lt;abbr-1&gt;J. Biogeogr.&lt;/abbr-1&gt;&lt;abbr-2&gt;J Biogeogr&lt;/abbr-2&gt;&lt;/periodical&gt;&lt;pages&gt;1832-1843&lt;/pages&gt;&lt;volume&gt;43&lt;/volume&gt;&lt;number&gt;9&lt;/number&gt;&lt;dates&gt;&lt;year&gt;2016&lt;/year&gt;&lt;/dates&gt;&lt;isbn&gt;0305-0270&lt;/isbn&gt;&lt;urls&gt;&lt;related-urls&gt;&lt;url&gt;https://onlinelibrary.wiley.com/doi/abs/10.1111/jbi.12839&lt;/url&gt;&lt;/related-urls&gt;&lt;/urls&gt;&lt;electronic-resource-num&gt;10.1111/jbi.12839&lt;/electronic-resource-num&gt;&lt;/record&gt;&lt;/Cite&gt;&lt;/EndNote&gt;</w:instrText>
      </w:r>
      <w:r w:rsidRPr="00D03349">
        <w:rPr>
          <w:rFonts w:asciiTheme="minorHAnsi" w:hAnsiTheme="minorHAnsi" w:cstheme="minorHAnsi"/>
          <w:sz w:val="22"/>
          <w:lang w:val="en-GB"/>
        </w:rPr>
        <w:fldChar w:fldCharType="separate"/>
      </w:r>
      <w:r w:rsidR="005E65FF">
        <w:rPr>
          <w:rFonts w:asciiTheme="minorHAnsi" w:hAnsiTheme="minorHAnsi" w:cstheme="minorHAnsi"/>
          <w:noProof/>
          <w:sz w:val="22"/>
          <w:lang w:val="en-GB"/>
        </w:rPr>
        <w:t>(i.e. taxonomic dissimilarity was in general higher than functional dissimilarity as observed also, e.g., for fish assemblages; Cilleros et al., 2016)</w:t>
      </w:r>
      <w:r w:rsidRPr="00D03349">
        <w:rPr>
          <w:rFonts w:asciiTheme="minorHAnsi" w:hAnsiTheme="minorHAnsi" w:cstheme="minorHAnsi"/>
          <w:sz w:val="22"/>
          <w:lang w:val="en-GB"/>
        </w:rPr>
        <w:fldChar w:fldCharType="end"/>
      </w:r>
      <w:r w:rsidR="00145DAA" w:rsidRPr="00D03349">
        <w:rPr>
          <w:rFonts w:asciiTheme="minorHAnsi" w:hAnsiTheme="minorHAnsi" w:cstheme="minorHAnsi"/>
          <w:sz w:val="22"/>
          <w:lang w:val="en-GB"/>
        </w:rPr>
        <w:t>.</w:t>
      </w:r>
      <w:r w:rsidRPr="00D03349">
        <w:rPr>
          <w:rFonts w:asciiTheme="minorHAnsi" w:hAnsiTheme="minorHAnsi" w:cstheme="minorHAnsi"/>
          <w:sz w:val="22"/>
          <w:lang w:val="en-GB"/>
        </w:rPr>
        <w:t xml:space="preserve"> However, </w:t>
      </w:r>
      <w:r w:rsidR="00145DAA" w:rsidRPr="00D03349">
        <w:rPr>
          <w:rFonts w:asciiTheme="minorHAnsi" w:hAnsiTheme="minorHAnsi" w:cstheme="minorHAnsi"/>
          <w:sz w:val="22"/>
          <w:lang w:val="en-GB"/>
        </w:rPr>
        <w:t>in contradiction with our hypotheses,</w:t>
      </w:r>
      <w:r w:rsidR="00D47F46" w:rsidRPr="00D03349">
        <w:rPr>
          <w:rFonts w:asciiTheme="minorHAnsi" w:hAnsiTheme="minorHAnsi" w:cstheme="minorHAnsi"/>
          <w:sz w:val="22"/>
          <w:lang w:val="en-GB"/>
        </w:rPr>
        <w:t xml:space="preserve"> </w:t>
      </w:r>
      <w:ins w:id="318" w:author="authors" w:date="2022-12-15T13:45:00Z">
        <w:r w:rsidR="00BB417D" w:rsidRPr="00D03349">
          <w:rPr>
            <w:rFonts w:asciiTheme="minorHAnsi" w:hAnsiTheme="minorHAnsi" w:cstheme="minorHAnsi"/>
            <w:bCs/>
            <w:sz w:val="22"/>
            <w:lang w:val="en-GB"/>
          </w:rPr>
          <w:t xml:space="preserve">abiotic </w:t>
        </w:r>
      </w:ins>
      <w:r w:rsidR="00866FD1" w:rsidRPr="00D03349">
        <w:rPr>
          <w:rFonts w:asciiTheme="minorHAnsi" w:hAnsiTheme="minorHAnsi" w:cstheme="minorHAnsi"/>
          <w:sz w:val="22"/>
          <w:lang w:val="en-GB"/>
        </w:rPr>
        <w:t xml:space="preserve">environmental </w:t>
      </w:r>
      <w:ins w:id="319" w:author="authors" w:date="2022-12-15T13:45:00Z">
        <w:r w:rsidR="00FB764E" w:rsidRPr="00D03349">
          <w:rPr>
            <w:rFonts w:asciiTheme="minorHAnsi" w:hAnsiTheme="minorHAnsi" w:cstheme="minorHAnsi"/>
            <w:bCs/>
            <w:sz w:val="22"/>
            <w:lang w:val="en-GB"/>
          </w:rPr>
          <w:t>dissimilarity</w:t>
        </w:r>
      </w:ins>
      <w:r w:rsidR="00FB764E" w:rsidRPr="00D03349">
        <w:rPr>
          <w:rFonts w:asciiTheme="minorHAnsi" w:hAnsiTheme="minorHAnsi" w:cstheme="minorHAnsi"/>
          <w:sz w:val="22"/>
          <w:lang w:val="en-GB"/>
        </w:rPr>
        <w:t xml:space="preserve"> </w:t>
      </w:r>
      <w:r w:rsidR="00A8222A" w:rsidRPr="00D03349">
        <w:rPr>
          <w:rFonts w:asciiTheme="minorHAnsi" w:hAnsiTheme="minorHAnsi" w:cstheme="minorHAnsi"/>
          <w:sz w:val="22"/>
          <w:lang w:val="en-GB"/>
        </w:rPr>
        <w:t xml:space="preserve">played a major </w:t>
      </w:r>
      <w:r w:rsidR="00F048ED" w:rsidRPr="00D03349">
        <w:rPr>
          <w:rFonts w:asciiTheme="minorHAnsi" w:hAnsiTheme="minorHAnsi" w:cstheme="minorHAnsi"/>
          <w:sz w:val="22"/>
          <w:lang w:val="en-GB"/>
        </w:rPr>
        <w:t>role in comparison to</w:t>
      </w:r>
      <w:r w:rsidR="006F640E" w:rsidRPr="00D03349">
        <w:rPr>
          <w:rFonts w:asciiTheme="minorHAnsi" w:hAnsiTheme="minorHAnsi" w:cstheme="minorHAnsi"/>
          <w:sz w:val="22"/>
          <w:lang w:val="en-GB"/>
        </w:rPr>
        <w:t xml:space="preserve"> </w:t>
      </w:r>
      <w:ins w:id="320" w:author="authors" w:date="2022-12-15T13:45:00Z">
        <w:r w:rsidR="006F640E" w:rsidRPr="00D03349">
          <w:rPr>
            <w:rFonts w:asciiTheme="minorHAnsi" w:hAnsiTheme="minorHAnsi" w:cstheme="minorHAnsi"/>
            <w:bCs/>
            <w:sz w:val="22"/>
            <w:lang w:val="en-GB"/>
          </w:rPr>
          <w:t xml:space="preserve">biotic </w:t>
        </w:r>
        <w:r w:rsidR="00866FD1" w:rsidRPr="00D03349">
          <w:rPr>
            <w:rFonts w:asciiTheme="minorHAnsi" w:hAnsiTheme="minorHAnsi" w:cstheme="minorHAnsi"/>
            <w:bCs/>
            <w:sz w:val="22"/>
            <w:lang w:val="en-GB"/>
          </w:rPr>
          <w:t xml:space="preserve">environmental </w:t>
        </w:r>
        <w:r w:rsidR="006F640E" w:rsidRPr="00D03349">
          <w:rPr>
            <w:rFonts w:asciiTheme="minorHAnsi" w:hAnsiTheme="minorHAnsi" w:cstheme="minorHAnsi"/>
            <w:bCs/>
            <w:sz w:val="22"/>
            <w:lang w:val="en-GB"/>
          </w:rPr>
          <w:t>dissimilarity and</w:t>
        </w:r>
        <w:r w:rsidR="00F048ED" w:rsidRPr="00D03349">
          <w:rPr>
            <w:rFonts w:asciiTheme="minorHAnsi" w:hAnsiTheme="minorHAnsi" w:cstheme="minorHAnsi"/>
            <w:bCs/>
            <w:sz w:val="22"/>
            <w:lang w:val="en-GB"/>
          </w:rPr>
          <w:t xml:space="preserve"> </w:t>
        </w:r>
        <w:r w:rsidR="00FB764E" w:rsidRPr="00D03349">
          <w:rPr>
            <w:rFonts w:asciiTheme="minorHAnsi" w:hAnsiTheme="minorHAnsi" w:cstheme="minorHAnsi"/>
            <w:bCs/>
            <w:sz w:val="22"/>
            <w:lang w:val="en-GB"/>
          </w:rPr>
          <w:t>distance</w:t>
        </w:r>
      </w:ins>
      <w:r w:rsidR="00FB764E" w:rsidRPr="00D03349">
        <w:rPr>
          <w:rFonts w:asciiTheme="minorHAnsi" w:hAnsiTheme="minorHAnsi" w:cstheme="minorHAnsi"/>
          <w:sz w:val="22"/>
          <w:lang w:val="en-GB"/>
        </w:rPr>
        <w:t xml:space="preserve"> </w:t>
      </w:r>
      <w:r w:rsidR="00F048ED" w:rsidRPr="00D03349">
        <w:rPr>
          <w:rFonts w:asciiTheme="minorHAnsi" w:hAnsiTheme="minorHAnsi" w:cstheme="minorHAnsi"/>
          <w:sz w:val="22"/>
          <w:lang w:val="en-GB"/>
        </w:rPr>
        <w:t>for both taxonomic and functional composition</w:t>
      </w:r>
      <w:r w:rsidR="002E3E5A" w:rsidRPr="00D03349">
        <w:rPr>
          <w:rFonts w:asciiTheme="minorHAnsi" w:hAnsiTheme="minorHAnsi" w:cstheme="minorHAnsi"/>
          <w:sz w:val="22"/>
          <w:lang w:val="en-GB"/>
        </w:rPr>
        <w:t>s</w:t>
      </w:r>
      <w:r w:rsidR="001F624C" w:rsidRPr="00D03349">
        <w:rPr>
          <w:rFonts w:asciiTheme="minorHAnsi" w:hAnsiTheme="minorHAnsi" w:cstheme="minorHAnsi"/>
          <w:sz w:val="22"/>
          <w:lang w:val="en-GB"/>
        </w:rPr>
        <w:t>.</w:t>
      </w:r>
      <w:r w:rsidR="00F048ED" w:rsidRPr="00D03349">
        <w:rPr>
          <w:rFonts w:asciiTheme="minorHAnsi" w:hAnsiTheme="minorHAnsi" w:cstheme="minorHAnsi"/>
          <w:sz w:val="22"/>
          <w:lang w:val="en-GB"/>
        </w:rPr>
        <w:t xml:space="preserve"> </w:t>
      </w:r>
      <w:ins w:id="321" w:author="authors" w:date="2022-12-15T13:45:00Z">
        <w:r w:rsidR="001C052A" w:rsidRPr="00D03349">
          <w:rPr>
            <w:rFonts w:asciiTheme="minorHAnsi" w:hAnsiTheme="minorHAnsi" w:cstheme="minorHAnsi"/>
            <w:bCs/>
            <w:sz w:val="22"/>
            <w:lang w:val="en-GB"/>
          </w:rPr>
          <w:t>Finally</w:t>
        </w:r>
      </w:ins>
      <w:r w:rsidR="001C052A" w:rsidRPr="00D03349">
        <w:rPr>
          <w:rFonts w:asciiTheme="minorHAnsi" w:hAnsiTheme="minorHAnsi" w:cstheme="minorHAnsi"/>
          <w:sz w:val="22"/>
          <w:lang w:val="en-GB"/>
        </w:rPr>
        <w:t xml:space="preserve">, </w:t>
      </w:r>
      <w:r w:rsidR="006C23C2" w:rsidRPr="00D03349">
        <w:rPr>
          <w:rFonts w:asciiTheme="minorHAnsi" w:hAnsiTheme="minorHAnsi" w:cstheme="minorHAnsi"/>
          <w:sz w:val="22"/>
          <w:lang w:val="en-GB"/>
        </w:rPr>
        <w:t xml:space="preserve">we observed a strong scale-dependency in the </w:t>
      </w:r>
      <w:r w:rsidR="00E3058A" w:rsidRPr="00D03349">
        <w:rPr>
          <w:rFonts w:asciiTheme="minorHAnsi" w:hAnsiTheme="minorHAnsi" w:cstheme="minorHAnsi"/>
          <w:sz w:val="22"/>
          <w:lang w:val="en-GB"/>
        </w:rPr>
        <w:t>drivers</w:t>
      </w:r>
      <w:r w:rsidR="006C23C2" w:rsidRPr="00D03349">
        <w:rPr>
          <w:rFonts w:asciiTheme="minorHAnsi" w:hAnsiTheme="minorHAnsi" w:cstheme="minorHAnsi"/>
          <w:sz w:val="22"/>
          <w:lang w:val="en-GB"/>
        </w:rPr>
        <w:t xml:space="preserve"> of</w:t>
      </w:r>
      <w:r w:rsidR="00E3058A" w:rsidRPr="00D03349">
        <w:rPr>
          <w:rFonts w:asciiTheme="minorHAnsi" w:hAnsiTheme="minorHAnsi" w:cstheme="minorHAnsi"/>
          <w:sz w:val="22"/>
          <w:lang w:val="en-GB"/>
        </w:rPr>
        <w:t xml:space="preserve"> bacteria </w:t>
      </w:r>
      <w:r w:rsidR="00A8222A" w:rsidRPr="00D03349">
        <w:rPr>
          <w:rFonts w:asciiTheme="minorHAnsi" w:hAnsiTheme="minorHAnsi" w:cstheme="minorHAnsi"/>
          <w:sz w:val="22"/>
          <w:lang w:val="en-GB"/>
        </w:rPr>
        <w:t>bio</w:t>
      </w:r>
      <w:r w:rsidR="00E3058A" w:rsidRPr="00D03349">
        <w:rPr>
          <w:rFonts w:asciiTheme="minorHAnsi" w:hAnsiTheme="minorHAnsi" w:cstheme="minorHAnsi"/>
          <w:sz w:val="22"/>
          <w:lang w:val="en-GB"/>
        </w:rPr>
        <w:t>geography</w:t>
      </w:r>
      <w:r w:rsidR="004702E6" w:rsidRPr="00D03349">
        <w:rPr>
          <w:rFonts w:asciiTheme="minorHAnsi" w:hAnsiTheme="minorHAnsi" w:cstheme="minorHAnsi"/>
          <w:sz w:val="22"/>
          <w:lang w:val="en-GB"/>
        </w:rPr>
        <w:t xml:space="preserve">, </w:t>
      </w:r>
      <w:ins w:id="322" w:author="authors" w:date="2022-12-15T13:45:00Z">
        <w:r w:rsidR="00866FD1" w:rsidRPr="00D03349">
          <w:rPr>
            <w:rFonts w:asciiTheme="minorHAnsi" w:hAnsiTheme="minorHAnsi" w:cstheme="minorHAnsi"/>
            <w:bCs/>
            <w:sz w:val="22"/>
            <w:lang w:val="en-GB"/>
          </w:rPr>
          <w:t>including</w:t>
        </w:r>
      </w:ins>
      <w:r w:rsidR="00866FD1" w:rsidRPr="00D03349">
        <w:rPr>
          <w:rFonts w:asciiTheme="minorHAnsi" w:hAnsiTheme="minorHAnsi" w:cstheme="minorHAnsi"/>
          <w:sz w:val="22"/>
          <w:lang w:val="en-GB"/>
        </w:rPr>
        <w:t xml:space="preserve"> </w:t>
      </w:r>
      <w:r w:rsidR="004702E6" w:rsidRPr="00D03349">
        <w:rPr>
          <w:rFonts w:asciiTheme="minorHAnsi" w:hAnsiTheme="minorHAnsi" w:cstheme="minorHAnsi"/>
          <w:sz w:val="22"/>
          <w:lang w:val="en-GB"/>
        </w:rPr>
        <w:t>in that of</w:t>
      </w:r>
      <w:r w:rsidR="006C23C2" w:rsidRPr="00D03349">
        <w:rPr>
          <w:rFonts w:asciiTheme="minorHAnsi" w:hAnsiTheme="minorHAnsi" w:cstheme="minorHAnsi"/>
          <w:sz w:val="22"/>
          <w:lang w:val="en-GB"/>
        </w:rPr>
        <w:t xml:space="preserve"> </w:t>
      </w:r>
      <w:r w:rsidR="00E3058A" w:rsidRPr="00D03349">
        <w:rPr>
          <w:rFonts w:asciiTheme="minorHAnsi" w:hAnsiTheme="minorHAnsi" w:cstheme="minorHAnsi"/>
          <w:sz w:val="22"/>
          <w:lang w:val="en-GB"/>
        </w:rPr>
        <w:t xml:space="preserve">the role of </w:t>
      </w:r>
      <w:r w:rsidR="00C01A33" w:rsidRPr="00D03349">
        <w:rPr>
          <w:rFonts w:asciiTheme="minorHAnsi" w:hAnsiTheme="minorHAnsi" w:cstheme="minorHAnsi"/>
          <w:sz w:val="22"/>
          <w:lang w:val="en-GB"/>
        </w:rPr>
        <w:t>distance</w:t>
      </w:r>
      <w:r w:rsidR="00D54A7C" w:rsidRPr="00D03349">
        <w:rPr>
          <w:rFonts w:asciiTheme="minorHAnsi" w:hAnsiTheme="minorHAnsi" w:cstheme="minorHAnsi"/>
          <w:sz w:val="22"/>
          <w:lang w:val="en-GB"/>
        </w:rPr>
        <w:t>, which varied between taxonomic and functional biogeography</w:t>
      </w:r>
      <w:r w:rsidR="006C23C2" w:rsidRPr="00D03349">
        <w:rPr>
          <w:rFonts w:asciiTheme="minorHAnsi" w:hAnsiTheme="minorHAnsi" w:cstheme="minorHAnsi"/>
          <w:sz w:val="22"/>
          <w:lang w:val="en-GB"/>
        </w:rPr>
        <w:t xml:space="preserve">. </w:t>
      </w:r>
      <w:r w:rsidR="00F048ED" w:rsidRPr="00D03349">
        <w:rPr>
          <w:rFonts w:asciiTheme="minorHAnsi" w:hAnsiTheme="minorHAnsi" w:cstheme="minorHAnsi"/>
          <w:sz w:val="22"/>
          <w:lang w:val="en-GB"/>
        </w:rPr>
        <w:t>Below we elaborate</w:t>
      </w:r>
      <w:r w:rsidR="00BC2038" w:rsidRPr="00D03349">
        <w:rPr>
          <w:rFonts w:asciiTheme="minorHAnsi" w:hAnsiTheme="minorHAnsi" w:cstheme="minorHAnsi"/>
          <w:sz w:val="22"/>
          <w:lang w:val="en-GB"/>
        </w:rPr>
        <w:t xml:space="preserve"> on</w:t>
      </w:r>
      <w:r w:rsidR="00F048ED" w:rsidRPr="00D03349">
        <w:rPr>
          <w:rFonts w:asciiTheme="minorHAnsi" w:hAnsiTheme="minorHAnsi" w:cstheme="minorHAnsi"/>
          <w:sz w:val="22"/>
          <w:lang w:val="en-GB"/>
        </w:rPr>
        <w:t xml:space="preserve"> these findings in more detail.</w:t>
      </w:r>
    </w:p>
    <w:p w14:paraId="0695A64C" w14:textId="77777777" w:rsidR="00C04FAB" w:rsidRPr="00D03349" w:rsidRDefault="00C04FAB" w:rsidP="00AF1539">
      <w:pPr>
        <w:tabs>
          <w:tab w:val="left" w:pos="2940"/>
        </w:tabs>
        <w:spacing w:line="480" w:lineRule="auto"/>
        <w:contextualSpacing/>
        <w:jc w:val="left"/>
        <w:rPr>
          <w:rFonts w:asciiTheme="minorHAnsi" w:hAnsiTheme="minorHAnsi" w:cstheme="minorHAnsi"/>
          <w:bCs/>
          <w:sz w:val="22"/>
          <w:lang w:val="en-GB"/>
        </w:rPr>
      </w:pPr>
    </w:p>
    <w:p w14:paraId="228BB83B" w14:textId="543C09E2" w:rsidR="005844D2" w:rsidRPr="00D03349" w:rsidRDefault="005844D2" w:rsidP="00AF1539">
      <w:pPr>
        <w:spacing w:line="480" w:lineRule="auto"/>
        <w:contextualSpacing/>
        <w:jc w:val="left"/>
        <w:rPr>
          <w:rFonts w:asciiTheme="minorHAnsi" w:hAnsiTheme="minorHAnsi" w:cstheme="minorHAnsi"/>
          <w:i/>
          <w:sz w:val="22"/>
          <w:lang w:val="en-GB"/>
        </w:rPr>
      </w:pPr>
      <w:r w:rsidRPr="00D03349">
        <w:rPr>
          <w:rFonts w:asciiTheme="minorHAnsi" w:hAnsiTheme="minorHAnsi" w:cstheme="minorHAnsi"/>
          <w:i/>
          <w:sz w:val="22"/>
          <w:lang w:val="en-GB"/>
        </w:rPr>
        <w:t xml:space="preserve">The taxonomic biogeography of soil bacteria is mostly driven by pH, </w:t>
      </w:r>
      <w:r w:rsidR="009C0230" w:rsidRPr="00D03349">
        <w:rPr>
          <w:rFonts w:asciiTheme="minorHAnsi" w:hAnsiTheme="minorHAnsi" w:cstheme="minorHAnsi"/>
          <w:i/>
          <w:sz w:val="22"/>
          <w:lang w:val="en-GB"/>
        </w:rPr>
        <w:t>while</w:t>
      </w:r>
      <w:r w:rsidRPr="00D03349">
        <w:rPr>
          <w:rFonts w:asciiTheme="minorHAnsi" w:hAnsiTheme="minorHAnsi" w:cstheme="minorHAnsi"/>
          <w:i/>
          <w:sz w:val="22"/>
          <w:lang w:val="en-GB"/>
        </w:rPr>
        <w:t xml:space="preserve"> their </w:t>
      </w:r>
      <w:r w:rsidR="002D7941" w:rsidRPr="00D03349">
        <w:rPr>
          <w:rFonts w:asciiTheme="minorHAnsi" w:hAnsiTheme="minorHAnsi" w:cstheme="minorHAnsi"/>
          <w:i/>
          <w:sz w:val="22"/>
          <w:lang w:val="en-GB"/>
        </w:rPr>
        <w:t xml:space="preserve">N-related </w:t>
      </w:r>
      <w:r w:rsidRPr="00D03349">
        <w:rPr>
          <w:rFonts w:asciiTheme="minorHAnsi" w:hAnsiTheme="minorHAnsi" w:cstheme="minorHAnsi"/>
          <w:i/>
          <w:sz w:val="22"/>
          <w:lang w:val="en-GB"/>
        </w:rPr>
        <w:t xml:space="preserve">functional biogeography is determined by </w:t>
      </w:r>
      <w:ins w:id="323" w:author="authors" w:date="2022-12-15T13:45:00Z">
        <w:r w:rsidR="00212D60" w:rsidRPr="00D03349">
          <w:rPr>
            <w:rFonts w:asciiTheme="minorHAnsi" w:hAnsiTheme="minorHAnsi" w:cstheme="minorHAnsi"/>
            <w:i/>
            <w:sz w:val="22"/>
            <w:lang w:val="en-GB"/>
          </w:rPr>
          <w:t>soil N and P availability</w:t>
        </w:r>
      </w:ins>
    </w:p>
    <w:p w14:paraId="65277F3B" w14:textId="4B6F0166" w:rsidR="005844D2" w:rsidRPr="00D03349" w:rsidRDefault="005844D2" w:rsidP="00AF1539">
      <w:pPr>
        <w:spacing w:line="480" w:lineRule="auto"/>
        <w:ind w:firstLine="420"/>
        <w:contextualSpacing/>
        <w:jc w:val="left"/>
        <w:rPr>
          <w:ins w:id="324" w:author="authors" w:date="2022-12-15T13:45:00Z"/>
          <w:rFonts w:asciiTheme="minorHAnsi" w:hAnsiTheme="minorHAnsi" w:cstheme="minorHAnsi"/>
          <w:sz w:val="22"/>
          <w:lang w:val="en-GB"/>
        </w:rPr>
      </w:pPr>
      <w:r w:rsidRPr="00D03349">
        <w:rPr>
          <w:rFonts w:asciiTheme="minorHAnsi" w:hAnsiTheme="minorHAnsi" w:cstheme="minorHAnsi"/>
          <w:sz w:val="22"/>
          <w:lang w:val="en-GB"/>
        </w:rPr>
        <w:t xml:space="preserve">The strong </w:t>
      </w:r>
      <w:ins w:id="325" w:author="authors" w:date="2022-12-15T13:45:00Z">
        <w:r w:rsidR="00D0577C" w:rsidRPr="00D03349">
          <w:rPr>
            <w:rFonts w:asciiTheme="minorHAnsi" w:hAnsiTheme="minorHAnsi" w:cstheme="minorHAnsi"/>
            <w:sz w:val="22"/>
            <w:lang w:val="en-GB"/>
          </w:rPr>
          <w:t xml:space="preserve">and </w:t>
        </w:r>
      </w:ins>
      <w:r w:rsidRPr="00D03349">
        <w:rPr>
          <w:rFonts w:asciiTheme="minorHAnsi" w:hAnsiTheme="minorHAnsi" w:cstheme="minorHAnsi"/>
          <w:sz w:val="22"/>
          <w:lang w:val="en-GB"/>
        </w:rPr>
        <w:t xml:space="preserve">positive correlation between taxonomic and </w:t>
      </w:r>
      <w:ins w:id="326" w:author="authors" w:date="2022-12-15T13:45:00Z">
        <w:r w:rsidR="006F640E" w:rsidRPr="00D03349">
          <w:rPr>
            <w:rFonts w:asciiTheme="minorHAnsi" w:hAnsiTheme="minorHAnsi" w:cstheme="minorHAnsi"/>
            <w:sz w:val="22"/>
            <w:lang w:val="en-GB"/>
          </w:rPr>
          <w:t xml:space="preserve">abiotic </w:t>
        </w:r>
      </w:ins>
      <w:r w:rsidRPr="00D03349">
        <w:rPr>
          <w:rFonts w:asciiTheme="minorHAnsi" w:hAnsiTheme="minorHAnsi" w:cstheme="minorHAnsi"/>
          <w:sz w:val="22"/>
          <w:lang w:val="en-GB"/>
        </w:rPr>
        <w:t xml:space="preserve">dissimilarities was mainly related to soil </w:t>
      </w:r>
      <w:proofErr w:type="spellStart"/>
      <w:r w:rsidRPr="00D03349">
        <w:rPr>
          <w:rFonts w:asciiTheme="minorHAnsi" w:hAnsiTheme="minorHAnsi" w:cstheme="minorHAnsi"/>
          <w:sz w:val="22"/>
          <w:lang w:val="en-GB"/>
        </w:rPr>
        <w:t>pH.</w:t>
      </w:r>
      <w:proofErr w:type="spellEnd"/>
      <w:r w:rsidRPr="00D03349">
        <w:rPr>
          <w:rFonts w:asciiTheme="minorHAnsi" w:hAnsiTheme="minorHAnsi" w:cstheme="minorHAnsi"/>
          <w:sz w:val="22"/>
          <w:lang w:val="en-GB"/>
        </w:rPr>
        <w:t xml:space="preserve"> </w:t>
      </w:r>
      <w:r w:rsidR="00B968B6" w:rsidRPr="00D03349">
        <w:rPr>
          <w:rFonts w:asciiTheme="minorHAnsi" w:hAnsiTheme="minorHAnsi" w:cstheme="minorHAnsi"/>
          <w:sz w:val="22"/>
          <w:lang w:val="en-GB"/>
        </w:rPr>
        <w:t xml:space="preserve">The strong influence of pH </w:t>
      </w:r>
      <w:r w:rsidR="00096AC3" w:rsidRPr="00D03349">
        <w:rPr>
          <w:rFonts w:asciiTheme="minorHAnsi" w:hAnsiTheme="minorHAnsi" w:cstheme="minorHAnsi"/>
          <w:sz w:val="22"/>
          <w:lang w:val="en-GB"/>
        </w:rPr>
        <w:t>o</w:t>
      </w:r>
      <w:r w:rsidR="00B968B6" w:rsidRPr="00D03349">
        <w:rPr>
          <w:rFonts w:asciiTheme="minorHAnsi" w:hAnsiTheme="minorHAnsi" w:cstheme="minorHAnsi"/>
          <w:sz w:val="22"/>
          <w:lang w:val="en-GB"/>
        </w:rPr>
        <w:t>n</w:t>
      </w:r>
      <w:r w:rsidRPr="00D03349">
        <w:rPr>
          <w:rFonts w:asciiTheme="minorHAnsi" w:hAnsiTheme="minorHAnsi" w:cstheme="minorHAnsi"/>
          <w:sz w:val="22"/>
          <w:lang w:val="en-GB"/>
        </w:rPr>
        <w:t xml:space="preserve"> </w:t>
      </w:r>
      <w:r w:rsidR="00164C8E" w:rsidRPr="00D03349">
        <w:rPr>
          <w:rFonts w:asciiTheme="minorHAnsi" w:hAnsiTheme="minorHAnsi" w:cstheme="minorHAnsi"/>
          <w:sz w:val="22"/>
          <w:lang w:val="en-GB"/>
        </w:rPr>
        <w:t xml:space="preserve">soil </w:t>
      </w:r>
      <w:r w:rsidRPr="00D03349">
        <w:rPr>
          <w:rFonts w:asciiTheme="minorHAnsi" w:hAnsiTheme="minorHAnsi" w:cstheme="minorHAnsi"/>
          <w:sz w:val="22"/>
          <w:lang w:val="en-GB"/>
        </w:rPr>
        <w:t>bacterial communit</w:t>
      </w:r>
      <w:r w:rsidR="00096AC3" w:rsidRPr="00D03349">
        <w:rPr>
          <w:rFonts w:asciiTheme="minorHAnsi" w:hAnsiTheme="minorHAnsi" w:cstheme="minorHAnsi"/>
          <w:sz w:val="22"/>
          <w:lang w:val="en-GB"/>
        </w:rPr>
        <w:t>ies</w:t>
      </w:r>
      <w:r w:rsidRPr="00D03349">
        <w:rPr>
          <w:rFonts w:asciiTheme="minorHAnsi" w:hAnsiTheme="minorHAnsi" w:cstheme="minorHAnsi"/>
          <w:sz w:val="22"/>
          <w:lang w:val="en-GB"/>
        </w:rPr>
        <w:t xml:space="preserve"> </w:t>
      </w:r>
      <w:r w:rsidR="00B968B6" w:rsidRPr="00D03349">
        <w:rPr>
          <w:rFonts w:asciiTheme="minorHAnsi" w:hAnsiTheme="minorHAnsi" w:cstheme="minorHAnsi"/>
          <w:sz w:val="22"/>
          <w:lang w:val="en-GB"/>
        </w:rPr>
        <w:t xml:space="preserve">has been reported </w:t>
      </w:r>
      <w:r w:rsidR="00164C8E" w:rsidRPr="00D03349">
        <w:rPr>
          <w:rFonts w:asciiTheme="minorHAnsi" w:hAnsiTheme="minorHAnsi" w:cstheme="minorHAnsi"/>
          <w:sz w:val="22"/>
          <w:lang w:val="en-GB"/>
        </w:rPr>
        <w:t>for</w:t>
      </w:r>
      <w:r w:rsidR="00B968B6" w:rsidRPr="00D03349">
        <w:rPr>
          <w:rFonts w:asciiTheme="minorHAnsi" w:hAnsiTheme="minorHAnsi" w:cstheme="minorHAnsi"/>
          <w:sz w:val="22"/>
          <w:lang w:val="en-GB"/>
        </w:rPr>
        <w:t xml:space="preserve"> different par</w:t>
      </w:r>
      <w:r w:rsidR="002D7941" w:rsidRPr="00D03349">
        <w:rPr>
          <w:rFonts w:asciiTheme="minorHAnsi" w:hAnsiTheme="minorHAnsi" w:cstheme="minorHAnsi"/>
          <w:sz w:val="22"/>
          <w:lang w:val="en-GB"/>
        </w:rPr>
        <w:t>ts</w:t>
      </w:r>
      <w:r w:rsidR="00B968B6" w:rsidRPr="00D03349">
        <w:rPr>
          <w:rFonts w:asciiTheme="minorHAnsi" w:hAnsiTheme="minorHAnsi" w:cstheme="minorHAnsi"/>
          <w:sz w:val="22"/>
          <w:lang w:val="en-GB"/>
        </w:rPr>
        <w:t xml:space="preserve"> of the world, </w:t>
      </w:r>
      <w:r w:rsidR="00164C8E" w:rsidRPr="00D03349">
        <w:rPr>
          <w:rFonts w:asciiTheme="minorHAnsi" w:hAnsiTheme="minorHAnsi" w:cstheme="minorHAnsi"/>
          <w:sz w:val="22"/>
          <w:lang w:val="en-GB"/>
        </w:rPr>
        <w:t xml:space="preserve">including </w:t>
      </w:r>
      <w:r w:rsidRPr="00D03349">
        <w:rPr>
          <w:rFonts w:asciiTheme="minorHAnsi" w:hAnsiTheme="minorHAnsi" w:cstheme="minorHAnsi"/>
          <w:sz w:val="22"/>
          <w:lang w:val="en-GB"/>
        </w:rPr>
        <w:t>Great Britain</w:t>
      </w:r>
      <w:r w:rsidR="00CA3331" w:rsidRPr="00D03349">
        <w:rPr>
          <w:rFonts w:asciiTheme="minorHAnsi" w:hAnsiTheme="minorHAnsi" w:cstheme="minorHAnsi"/>
          <w:sz w:val="22"/>
          <w:lang w:val="en-GB"/>
        </w:rPr>
        <w:t xml:space="preserve"> </w:t>
      </w:r>
      <w:r w:rsidR="000214AA" w:rsidRPr="00D03349">
        <w:rPr>
          <w:rFonts w:asciiTheme="minorHAnsi" w:hAnsiTheme="minorHAnsi" w:cstheme="minorHAnsi"/>
          <w:sz w:val="22"/>
          <w:lang w:val="en-GB"/>
        </w:rPr>
        <w:fldChar w:fldCharType="begin"/>
      </w:r>
      <w:r w:rsidR="00E451D4">
        <w:rPr>
          <w:rFonts w:asciiTheme="minorHAnsi" w:hAnsiTheme="minorHAnsi" w:cstheme="minorHAnsi"/>
          <w:sz w:val="22"/>
          <w:lang w:val="en-GB"/>
        </w:rPr>
        <w:instrText xml:space="preserve"> ADDIN EN.CITE &lt;EndNote&gt;&lt;Cite&gt;&lt;Author&gt;Griffiths&lt;/Author&gt;&lt;Year&gt;2011&lt;/Year&gt;&lt;RecNum&gt;1531&lt;/RecNum&gt;&lt;DisplayText&gt;(Griffiths et al., 2011)&lt;/DisplayText&gt;&lt;record&gt;&lt;rec-number&gt;1531&lt;/rec-number&gt;&lt;foreign-keys&gt;&lt;key app="EN" db-id="0pppftt0yraewvew22qxdde4pxea2xpv999e" timestamp="1551108147"&gt;1531&lt;/key&gt;&lt;/foreign-keys&gt;&lt;ref-type name="Journal Article"&gt;17&lt;/ref-type&gt;&lt;contributors&gt;&lt;authors&gt;&lt;author&gt;Griffiths, Robert I.&lt;/author&gt;&lt;author&gt;Thomson, Bruce C.&lt;/author&gt;&lt;author&gt;James, Phillip&lt;/author&gt;&lt;author&gt;Bell, Thomas&lt;/author&gt;&lt;author&gt;Bailey, Mark&lt;/author&gt;&lt;author&gt;Whiteley, Andrew S.&lt;/author&gt;&lt;/authors&gt;&lt;/contributors&gt;&lt;titles&gt;&lt;title&gt;The bacterial biogeography of British soils&lt;/title&gt;&lt;secondary-title&gt;Environmental Microbiology&lt;/secondary-title&gt;&lt;/titles&gt;&lt;periodical&gt;&lt;full-title&gt;Environmental Microbiology&lt;/full-title&gt;&lt;abbr-1&gt;Environ. Microbiol.&lt;/abbr-1&gt;&lt;/periodical&gt;&lt;pages&gt;1642-1654&lt;/pages&gt;&lt;volume&gt;13&lt;/volume&gt;&lt;number&gt;6&lt;/number&gt;&lt;dates&gt;&lt;year&gt;2011&lt;/year&gt;&lt;/dates&gt;&lt;urls&gt;&lt;related-urls&gt;&lt;url&gt;https://onlinelibrary.wiley.com/doi/abs/10.1111/j.1462-2920.2011.02480.x&lt;/url&gt;&lt;url&gt;https://onlinelibrary.wiley.com/doi/pdf/10.1111/j.1462-2920.2011.02480.x&lt;/url&gt;&lt;/related-urls&gt;&lt;/urls&gt;&lt;electronic-resource-num&gt;doi:10.1111/j.1462-2920.2011.02480.x&lt;/electronic-resource-num&gt;&lt;/record&gt;&lt;/Cite&gt;&lt;/EndNote&gt;</w:instrText>
      </w:r>
      <w:r w:rsidR="000214AA" w:rsidRPr="00D03349">
        <w:rPr>
          <w:rFonts w:asciiTheme="minorHAnsi" w:hAnsiTheme="minorHAnsi" w:cstheme="minorHAnsi"/>
          <w:sz w:val="22"/>
          <w:lang w:val="en-GB"/>
        </w:rPr>
        <w:fldChar w:fldCharType="separate"/>
      </w:r>
      <w:r w:rsidR="002F7190" w:rsidRPr="00D03349">
        <w:rPr>
          <w:rFonts w:asciiTheme="minorHAnsi" w:hAnsiTheme="minorHAnsi" w:cstheme="minorHAnsi"/>
          <w:noProof/>
          <w:sz w:val="22"/>
          <w:lang w:val="en-GB"/>
        </w:rPr>
        <w:t>(Griffiths et al., 2011)</w:t>
      </w:r>
      <w:r w:rsidR="000214AA" w:rsidRPr="00D03349">
        <w:rPr>
          <w:rFonts w:asciiTheme="minorHAnsi" w:hAnsiTheme="minorHAnsi" w:cstheme="minorHAnsi"/>
          <w:sz w:val="22"/>
          <w:lang w:val="en-GB"/>
        </w:rPr>
        <w:fldChar w:fldCharType="end"/>
      </w:r>
      <w:r w:rsidRPr="00D03349">
        <w:rPr>
          <w:rFonts w:asciiTheme="minorHAnsi" w:hAnsiTheme="minorHAnsi" w:cstheme="minorHAnsi"/>
          <w:sz w:val="22"/>
          <w:lang w:val="en-GB"/>
        </w:rPr>
        <w:t xml:space="preserve">, USA </w:t>
      </w:r>
      <w:r w:rsidR="00A74A7C" w:rsidRPr="00D03349">
        <w:rPr>
          <w:rFonts w:asciiTheme="minorHAnsi" w:hAnsiTheme="minorHAnsi" w:cstheme="minorHAnsi"/>
          <w:sz w:val="22"/>
          <w:lang w:val="en-GB"/>
        </w:rPr>
        <w:fldChar w:fldCharType="begin">
          <w:fldData xml:space="preserve">PEVuZE5vdGU+PENpdGU+PEF1dGhvcj5GaWVyZXI8L0F1dGhvcj48WWVhcj4yMDA2PC9ZZWFyPjxS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</w:fldData>
        </w:fldChar>
      </w:r>
      <w:r w:rsidR="005E65FF">
        <w:rPr>
          <w:rFonts w:asciiTheme="minorHAnsi" w:hAnsiTheme="minorHAnsi" w:cstheme="minorHAnsi"/>
          <w:sz w:val="22"/>
          <w:lang w:val="en-GB"/>
        </w:rPr>
        <w:instrText xml:space="preserve"> ADDIN EN.CITE </w:instrText>
      </w:r>
      <w:r w:rsidR="005E65FF">
        <w:rPr>
          <w:rFonts w:asciiTheme="minorHAnsi" w:hAnsiTheme="minorHAnsi" w:cstheme="minorHAnsi"/>
          <w:sz w:val="22"/>
          <w:lang w:val="en-GB"/>
        </w:rPr>
        <w:fldChar w:fldCharType="begin">
          <w:fldData xml:space="preserve">PEVuZE5vdGU+PENpdGU+PEF1dGhvcj5GaWVyZXI8L0F1dGhvcj48WWVhcj4yMDA2PC9ZZWFyPjxS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</w:fldData>
        </w:fldChar>
      </w:r>
      <w:r w:rsidR="005E65FF">
        <w:rPr>
          <w:rFonts w:asciiTheme="minorHAnsi" w:hAnsiTheme="minorHAnsi" w:cstheme="minorHAnsi"/>
          <w:sz w:val="22"/>
          <w:lang w:val="en-GB"/>
        </w:rPr>
        <w:instrText xml:space="preserve"> ADDIN EN.CITE.DATA </w:instrText>
      </w:r>
      <w:r w:rsidR="005E65FF">
        <w:rPr>
          <w:rFonts w:asciiTheme="minorHAnsi" w:hAnsiTheme="minorHAnsi" w:cstheme="minorHAnsi"/>
          <w:sz w:val="22"/>
          <w:lang w:val="en-GB"/>
        </w:rPr>
      </w:r>
      <w:r w:rsidR="005E65FF">
        <w:rPr>
          <w:rFonts w:asciiTheme="minorHAnsi" w:hAnsiTheme="minorHAnsi" w:cstheme="minorHAnsi"/>
          <w:sz w:val="22"/>
          <w:lang w:val="en-GB"/>
        </w:rPr>
        <w:fldChar w:fldCharType="end"/>
      </w:r>
      <w:r w:rsidR="00A74A7C" w:rsidRPr="00D03349">
        <w:rPr>
          <w:rFonts w:asciiTheme="minorHAnsi" w:hAnsiTheme="minorHAnsi" w:cstheme="minorHAnsi"/>
          <w:sz w:val="22"/>
          <w:lang w:val="en-GB"/>
        </w:rPr>
      </w:r>
      <w:r w:rsidR="00A74A7C" w:rsidRPr="00D03349">
        <w:rPr>
          <w:rFonts w:asciiTheme="minorHAnsi" w:hAnsiTheme="minorHAnsi" w:cstheme="minorHAnsi"/>
          <w:sz w:val="22"/>
          <w:lang w:val="en-GB"/>
        </w:rPr>
        <w:fldChar w:fldCharType="separate"/>
      </w:r>
      <w:r w:rsidR="005E65FF">
        <w:rPr>
          <w:rFonts w:asciiTheme="minorHAnsi" w:hAnsiTheme="minorHAnsi" w:cstheme="minorHAnsi"/>
          <w:noProof/>
          <w:sz w:val="22"/>
          <w:lang w:val="en-GB"/>
        </w:rPr>
        <w:t>(Fierer &amp; Jackson, 2006; Lauber et al., 2009)</w:t>
      </w:r>
      <w:r w:rsidR="00A74A7C" w:rsidRPr="00D03349">
        <w:rPr>
          <w:rFonts w:asciiTheme="minorHAnsi" w:hAnsiTheme="minorHAnsi" w:cstheme="minorHAnsi"/>
          <w:sz w:val="22"/>
          <w:lang w:val="en-GB"/>
        </w:rPr>
        <w:fldChar w:fldCharType="end"/>
      </w:r>
      <w:r w:rsidRPr="00D03349">
        <w:rPr>
          <w:rFonts w:asciiTheme="minorHAnsi" w:hAnsiTheme="minorHAnsi" w:cstheme="minorHAnsi"/>
          <w:sz w:val="22"/>
          <w:lang w:val="en-GB"/>
        </w:rPr>
        <w:t>, the Western Swiss Alps</w:t>
      </w:r>
      <w:r w:rsidR="00AA70B2" w:rsidRPr="00D03349">
        <w:rPr>
          <w:rFonts w:asciiTheme="minorHAnsi" w:hAnsiTheme="minorHAnsi" w:cstheme="minorHAnsi"/>
          <w:sz w:val="22"/>
          <w:lang w:val="en-GB"/>
        </w:rPr>
        <w:t xml:space="preserve"> </w:t>
      </w:r>
      <w:r w:rsidR="00AA70B2" w:rsidRPr="00D03349">
        <w:rPr>
          <w:rFonts w:asciiTheme="minorHAnsi" w:hAnsiTheme="minorHAnsi" w:cstheme="minorHAnsi"/>
          <w:sz w:val="22"/>
          <w:lang w:val="en-GB"/>
        </w:rPr>
        <w:fldChar w:fldCharType="begin">
          <w:fldData xml:space="preserve">PEVuZE5vdGU+PENpdGU+PEF1dGhvcj5ZYXNoaXJvPC9BdXRob3I+PFllYXI+MjAxNjwvWWVhcj48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</w:fldData>
        </w:fldChar>
      </w:r>
      <w:r w:rsidR="00E451D4">
        <w:rPr>
          <w:rFonts w:asciiTheme="minorHAnsi" w:hAnsiTheme="minorHAnsi" w:cstheme="minorHAnsi"/>
          <w:sz w:val="22"/>
          <w:lang w:val="en-GB"/>
        </w:rPr>
        <w:instrText xml:space="preserve"> ADDIN EN.CITE </w:instrText>
      </w:r>
      <w:r w:rsidR="00E451D4">
        <w:rPr>
          <w:rFonts w:asciiTheme="minorHAnsi" w:hAnsiTheme="minorHAnsi" w:cstheme="minorHAnsi"/>
          <w:sz w:val="22"/>
          <w:lang w:val="en-GB"/>
        </w:rPr>
        <w:fldChar w:fldCharType="begin">
          <w:fldData xml:space="preserve">PEVuZE5vdGU+PENpdGU+PEF1dGhvcj5ZYXNoaXJvPC9BdXRob3I+PFllYXI+MjAxNjwvWWVhcj48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</w:fldData>
        </w:fldChar>
      </w:r>
      <w:r w:rsidR="00E451D4">
        <w:rPr>
          <w:rFonts w:asciiTheme="minorHAnsi" w:hAnsiTheme="minorHAnsi" w:cstheme="minorHAnsi"/>
          <w:sz w:val="22"/>
          <w:lang w:val="en-GB"/>
        </w:rPr>
        <w:instrText xml:space="preserve"> ADDIN EN.CITE.DATA </w:instrText>
      </w:r>
      <w:r w:rsidR="00E451D4">
        <w:rPr>
          <w:rFonts w:asciiTheme="minorHAnsi" w:hAnsiTheme="minorHAnsi" w:cstheme="minorHAnsi"/>
          <w:sz w:val="22"/>
          <w:lang w:val="en-GB"/>
        </w:rPr>
      </w:r>
      <w:r w:rsidR="00E451D4">
        <w:rPr>
          <w:rFonts w:asciiTheme="minorHAnsi" w:hAnsiTheme="minorHAnsi" w:cstheme="minorHAnsi"/>
          <w:sz w:val="22"/>
          <w:lang w:val="en-GB"/>
        </w:rPr>
        <w:fldChar w:fldCharType="end"/>
      </w:r>
      <w:r w:rsidR="00AA70B2" w:rsidRPr="00D03349">
        <w:rPr>
          <w:rFonts w:asciiTheme="minorHAnsi" w:hAnsiTheme="minorHAnsi" w:cstheme="minorHAnsi"/>
          <w:sz w:val="22"/>
          <w:lang w:val="en-GB"/>
        </w:rPr>
      </w:r>
      <w:r w:rsidR="00AA70B2" w:rsidRPr="00D03349">
        <w:rPr>
          <w:rFonts w:asciiTheme="minorHAnsi" w:hAnsiTheme="minorHAnsi" w:cstheme="minorHAnsi"/>
          <w:sz w:val="22"/>
          <w:lang w:val="en-GB"/>
        </w:rPr>
        <w:fldChar w:fldCharType="separate"/>
      </w:r>
      <w:r w:rsidR="002F7190" w:rsidRPr="00D03349">
        <w:rPr>
          <w:rFonts w:asciiTheme="minorHAnsi" w:hAnsiTheme="minorHAnsi" w:cstheme="minorHAnsi"/>
          <w:noProof/>
          <w:sz w:val="22"/>
          <w:lang w:val="en-GB"/>
        </w:rPr>
        <w:t>(Yashiro et al., 2016)</w:t>
      </w:r>
      <w:r w:rsidR="00AA70B2" w:rsidRPr="00D03349">
        <w:rPr>
          <w:rFonts w:asciiTheme="minorHAnsi" w:hAnsiTheme="minorHAnsi" w:cstheme="minorHAnsi"/>
          <w:sz w:val="22"/>
          <w:lang w:val="en-GB"/>
        </w:rPr>
        <w:fldChar w:fldCharType="end"/>
      </w:r>
      <w:r w:rsidRPr="00D03349">
        <w:rPr>
          <w:rFonts w:asciiTheme="minorHAnsi" w:hAnsiTheme="minorHAnsi" w:cstheme="minorHAnsi"/>
          <w:sz w:val="22"/>
          <w:lang w:val="en-GB"/>
        </w:rPr>
        <w:t xml:space="preserve"> and China </w:t>
      </w:r>
      <w:r w:rsidR="00B55560" w:rsidRPr="00D03349">
        <w:rPr>
          <w:rFonts w:asciiTheme="minorHAnsi" w:hAnsiTheme="minorHAnsi" w:cstheme="minorHAnsi"/>
          <w:sz w:val="22"/>
          <w:lang w:val="en-GB"/>
        </w:rPr>
        <w:fldChar w:fldCharType="begin">
          <w:fldData xml:space="preserve">PEVuZE5vdGU+PENpdGU+PEF1dGhvcj5UYW48L0F1dGhvcj48WWVhcj4yMDIwPC9ZZWFyPjxSZWNO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</w:fldData>
        </w:fldChar>
      </w:r>
      <w:r w:rsidR="005E65FF">
        <w:rPr>
          <w:rFonts w:asciiTheme="minorHAnsi" w:hAnsiTheme="minorHAnsi" w:cstheme="minorHAnsi"/>
          <w:sz w:val="22"/>
          <w:lang w:val="en-GB"/>
        </w:rPr>
        <w:instrText xml:space="preserve"> ADDIN EN.CITE </w:instrText>
      </w:r>
      <w:r w:rsidR="005E65FF">
        <w:rPr>
          <w:rFonts w:asciiTheme="minorHAnsi" w:hAnsiTheme="minorHAnsi" w:cstheme="minorHAnsi"/>
          <w:sz w:val="22"/>
          <w:lang w:val="en-GB"/>
        </w:rPr>
        <w:fldChar w:fldCharType="begin">
          <w:fldData xml:space="preserve">PEVuZE5vdGU+PENpdGU+PEF1dGhvcj5UYW48L0F1dGhvcj48WWVhcj4yMDIwPC9ZZWFyPjxSZWNO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</w:fldData>
        </w:fldChar>
      </w:r>
      <w:r w:rsidR="005E65FF">
        <w:rPr>
          <w:rFonts w:asciiTheme="minorHAnsi" w:hAnsiTheme="minorHAnsi" w:cstheme="minorHAnsi"/>
          <w:sz w:val="22"/>
          <w:lang w:val="en-GB"/>
        </w:rPr>
        <w:instrText xml:space="preserve"> ADDIN EN.CITE.DATA </w:instrText>
      </w:r>
      <w:r w:rsidR="005E65FF">
        <w:rPr>
          <w:rFonts w:asciiTheme="minorHAnsi" w:hAnsiTheme="minorHAnsi" w:cstheme="minorHAnsi"/>
          <w:sz w:val="22"/>
          <w:lang w:val="en-GB"/>
        </w:rPr>
      </w:r>
      <w:r w:rsidR="005E65FF">
        <w:rPr>
          <w:rFonts w:asciiTheme="minorHAnsi" w:hAnsiTheme="minorHAnsi" w:cstheme="minorHAnsi"/>
          <w:sz w:val="22"/>
          <w:lang w:val="en-GB"/>
        </w:rPr>
        <w:fldChar w:fldCharType="end"/>
      </w:r>
      <w:r w:rsidR="00B55560" w:rsidRPr="00D03349">
        <w:rPr>
          <w:rFonts w:asciiTheme="minorHAnsi" w:hAnsiTheme="minorHAnsi" w:cstheme="minorHAnsi"/>
          <w:sz w:val="22"/>
          <w:lang w:val="en-GB"/>
        </w:rPr>
      </w:r>
      <w:r w:rsidR="00B55560" w:rsidRPr="00D03349">
        <w:rPr>
          <w:rFonts w:asciiTheme="minorHAnsi" w:hAnsiTheme="minorHAnsi" w:cstheme="minorHAnsi"/>
          <w:sz w:val="22"/>
          <w:lang w:val="en-GB"/>
        </w:rPr>
        <w:fldChar w:fldCharType="separate"/>
      </w:r>
      <w:r w:rsidR="005E65FF">
        <w:rPr>
          <w:rFonts w:asciiTheme="minorHAnsi" w:hAnsiTheme="minorHAnsi" w:cstheme="minorHAnsi"/>
          <w:noProof/>
          <w:sz w:val="22"/>
          <w:lang w:val="en-GB"/>
        </w:rPr>
        <w:t>(Shi et al., 2018; Tan et al., 2020)</w:t>
      </w:r>
      <w:r w:rsidR="00B55560" w:rsidRPr="00D03349">
        <w:rPr>
          <w:rFonts w:asciiTheme="minorHAnsi" w:hAnsiTheme="minorHAnsi" w:cstheme="minorHAnsi"/>
          <w:sz w:val="22"/>
          <w:lang w:val="en-GB"/>
        </w:rPr>
        <w:fldChar w:fldCharType="end"/>
      </w:r>
      <w:r w:rsidR="00625A66" w:rsidRPr="00D03349">
        <w:rPr>
          <w:rFonts w:asciiTheme="minorHAnsi" w:hAnsiTheme="minorHAnsi" w:cstheme="minorHAnsi"/>
          <w:sz w:val="22"/>
          <w:lang w:val="en-GB"/>
        </w:rPr>
        <w:t>.</w:t>
      </w:r>
      <w:r w:rsidR="007D5F6C" w:rsidRPr="00D03349">
        <w:rPr>
          <w:rFonts w:asciiTheme="minorHAnsi" w:hAnsiTheme="minorHAnsi" w:cstheme="minorHAnsi"/>
          <w:sz w:val="22"/>
          <w:lang w:val="en-GB"/>
        </w:rPr>
        <w:t xml:space="preserve"> </w:t>
      </w:r>
      <w:ins w:id="327" w:author="authors" w:date="2022-12-15T13:45:00Z">
        <w:r w:rsidR="00625A66" w:rsidRPr="00D03349">
          <w:rPr>
            <w:rFonts w:asciiTheme="minorHAnsi" w:hAnsiTheme="minorHAnsi" w:cstheme="minorHAnsi"/>
            <w:sz w:val="22"/>
            <w:lang w:val="en-GB"/>
          </w:rPr>
          <w:t>T</w:t>
        </w:r>
        <w:r w:rsidR="00CA51C8" w:rsidRPr="00D03349">
          <w:rPr>
            <w:rFonts w:asciiTheme="minorHAnsi" w:hAnsiTheme="minorHAnsi" w:cstheme="minorHAnsi"/>
            <w:sz w:val="22"/>
            <w:lang w:val="en-GB"/>
          </w:rPr>
          <w:t>he</w:t>
        </w:r>
      </w:ins>
      <w:r w:rsidR="00A108BC" w:rsidRPr="00D03349">
        <w:rPr>
          <w:rFonts w:asciiTheme="minorHAnsi" w:hAnsiTheme="minorHAnsi" w:cstheme="minorHAnsi"/>
          <w:sz w:val="22"/>
          <w:lang w:val="en-GB"/>
        </w:rPr>
        <w:t xml:space="preserve"> only exception </w:t>
      </w:r>
      <w:ins w:id="328" w:author="authors" w:date="2022-12-15T13:45:00Z">
        <w:r w:rsidR="00625A66" w:rsidRPr="00D03349">
          <w:rPr>
            <w:rFonts w:asciiTheme="minorHAnsi" w:hAnsiTheme="minorHAnsi" w:cstheme="minorHAnsi"/>
            <w:sz w:val="22"/>
            <w:lang w:val="en-GB"/>
          </w:rPr>
          <w:t xml:space="preserve">is </w:t>
        </w:r>
      </w:ins>
      <w:r w:rsidR="00300DE0" w:rsidRPr="00D03349">
        <w:rPr>
          <w:rFonts w:asciiTheme="minorHAnsi" w:hAnsiTheme="minorHAnsi" w:cstheme="minorHAnsi"/>
          <w:sz w:val="22"/>
          <w:lang w:val="en-GB"/>
        </w:rPr>
        <w:t>the report by</w:t>
      </w:r>
      <w:r w:rsidR="00B840E3" w:rsidRPr="00D03349">
        <w:rPr>
          <w:rFonts w:asciiTheme="minorHAnsi" w:hAnsiTheme="minorHAnsi" w:cstheme="minorHAnsi"/>
          <w:sz w:val="22"/>
          <w:lang w:val="en-GB"/>
        </w:rPr>
        <w:t xml:space="preserve"> </w:t>
      </w:r>
      <w:r w:rsidR="00B840E3" w:rsidRPr="00D03349">
        <w:rPr>
          <w:rFonts w:asciiTheme="minorHAnsi" w:hAnsiTheme="minorHAnsi" w:cstheme="minorHAnsi"/>
          <w:sz w:val="22"/>
          <w:lang w:val="en-GB"/>
        </w:rPr>
        <w:fldChar w:fldCharType="begin"/>
      </w:r>
      <w:r w:rsidR="00E451D4">
        <w:rPr>
          <w:rFonts w:asciiTheme="minorHAnsi" w:hAnsiTheme="minorHAnsi" w:cstheme="minorHAnsi"/>
          <w:sz w:val="22"/>
          <w:lang w:val="en-GB"/>
        </w:rPr>
        <w:instrText xml:space="preserve"> ADDIN EN.CITE &lt;EndNote&gt;&lt;Cite AuthorYear="1"&gt;&lt;Author&gt;Plassart&lt;/Author&gt;&lt;Year&gt;2019&lt;/Year&gt;&lt;RecNum&gt;2008&lt;/RecNum&gt;&lt;DisplayText&gt;Plassart et al. (2019)&lt;/DisplayText&gt;&lt;record&gt;&lt;rec-number&gt;2008&lt;/rec-number&gt;&lt;foreign-keys&gt;&lt;key app="EN" db-id="0pppftt0yraewvew22qxdde4pxea2xpv999e" timestamp="1606912279"&gt;2008&lt;/key&gt;&lt;/foreign-keys&gt;&lt;ref-type name="Journal Article"&gt;17&lt;/ref-type&gt;&lt;contributors&gt;&lt;authors&gt;&lt;author&gt;Plassart, Pierre&lt;/author&gt;&lt;author&gt;Prévost-Bouré, Nicolas Chemidlin&lt;/author&gt;&lt;author&gt;Uroz, Stéphane&lt;/author&gt;&lt;author&gt;Dequiedt, Samuel&lt;/author&gt;&lt;author&gt;Stone, Dorothy&lt;/author&gt;&lt;author&gt;Creamer, Rachel&lt;/author&gt;&lt;author&gt;Griffiths, Robert I.&lt;/author&gt;&lt;author&gt;Bailey, Mark J.&lt;/author&gt;&lt;author&gt;Ranjard, Lionel&lt;/author&gt;&lt;author&gt;Lemanceau, Philippe&lt;/author&gt;&lt;/authors&gt;&lt;/contributors&gt;&lt;titles&gt;&lt;title&gt;Soil parameters, land use, and geographical distance drive soil bacterial communities along a European transect&lt;/title&gt;&lt;secondary-title&gt;Scientific Reports&lt;/secondary-title&gt;&lt;/titles&gt;&lt;periodical&gt;&lt;full-title&gt;Scientific Reports&lt;/full-title&gt;&lt;/periodical&gt;&lt;pages&gt;605&lt;/pages&gt;&lt;volume&gt;9&lt;/volume&gt;&lt;number&gt;1&lt;/number&gt;&lt;dates&gt;&lt;year&gt;2019&lt;/year&gt;&lt;pub-dates&gt;&lt;date&gt;2019/01/24&lt;/date&gt;&lt;/pub-dates&gt;&lt;/dates&gt;&lt;isbn&gt;2045-2322&lt;/isbn&gt;&lt;urls&gt;&lt;related-urls&gt;&lt;url&gt;https://doi.org/10.1038/s41598-018-36867-2&lt;/url&gt;&lt;/related-urls&gt;&lt;/urls&gt;&lt;electronic-resource-num&gt;10.1038/s41598-018-36867-2&lt;/electronic-resource-num&gt;&lt;/record&gt;&lt;/Cite&gt;&lt;/EndNote&gt;</w:instrText>
      </w:r>
      <w:r w:rsidR="00B840E3" w:rsidRPr="00D03349">
        <w:rPr>
          <w:rFonts w:asciiTheme="minorHAnsi" w:hAnsiTheme="minorHAnsi" w:cstheme="minorHAnsi"/>
          <w:sz w:val="22"/>
          <w:lang w:val="en-GB"/>
        </w:rPr>
        <w:fldChar w:fldCharType="separate"/>
      </w:r>
      <w:r w:rsidR="002F7190" w:rsidRPr="00D03349">
        <w:rPr>
          <w:rFonts w:asciiTheme="minorHAnsi" w:hAnsiTheme="minorHAnsi" w:cstheme="minorHAnsi"/>
          <w:noProof/>
          <w:sz w:val="22"/>
          <w:lang w:val="en-GB"/>
        </w:rPr>
        <w:t>Plassart et al. (2019)</w:t>
      </w:r>
      <w:r w:rsidR="00B840E3" w:rsidRPr="00D03349">
        <w:rPr>
          <w:rFonts w:asciiTheme="minorHAnsi" w:hAnsiTheme="minorHAnsi" w:cstheme="minorHAnsi"/>
          <w:sz w:val="22"/>
          <w:lang w:val="en-GB"/>
        </w:rPr>
        <w:fldChar w:fldCharType="end"/>
      </w:r>
      <w:r w:rsidRPr="00D03349">
        <w:rPr>
          <w:rFonts w:asciiTheme="minorHAnsi" w:hAnsiTheme="minorHAnsi" w:cstheme="minorHAnsi"/>
          <w:sz w:val="22"/>
          <w:lang w:val="en-GB"/>
        </w:rPr>
        <w:t xml:space="preserve"> </w:t>
      </w:r>
      <w:r w:rsidR="00300DE0" w:rsidRPr="00D03349">
        <w:rPr>
          <w:rFonts w:asciiTheme="minorHAnsi" w:hAnsiTheme="minorHAnsi" w:cstheme="minorHAnsi"/>
          <w:sz w:val="22"/>
          <w:lang w:val="en-GB"/>
        </w:rPr>
        <w:t>indicating</w:t>
      </w:r>
      <w:r w:rsidRPr="00D03349">
        <w:rPr>
          <w:rFonts w:asciiTheme="minorHAnsi" w:hAnsiTheme="minorHAnsi" w:cstheme="minorHAnsi"/>
          <w:sz w:val="22"/>
          <w:lang w:val="en-GB"/>
        </w:rPr>
        <w:t xml:space="preserve"> that soil bacterial composition varied greatly across a pan-European transect but </w:t>
      </w:r>
      <w:r w:rsidR="00E228E2" w:rsidRPr="00D03349">
        <w:rPr>
          <w:rFonts w:asciiTheme="minorHAnsi" w:hAnsiTheme="minorHAnsi" w:cstheme="minorHAnsi"/>
          <w:sz w:val="22"/>
          <w:lang w:val="en-GB"/>
        </w:rPr>
        <w:t xml:space="preserve">that </w:t>
      </w:r>
      <w:r w:rsidR="00F15F35" w:rsidRPr="00D03349">
        <w:rPr>
          <w:rFonts w:asciiTheme="minorHAnsi" w:hAnsiTheme="minorHAnsi" w:cstheme="minorHAnsi"/>
          <w:sz w:val="22"/>
          <w:lang w:val="en-GB"/>
        </w:rPr>
        <w:t xml:space="preserve">less than 5% </w:t>
      </w:r>
      <w:r w:rsidR="00E228E2" w:rsidRPr="00D03349">
        <w:rPr>
          <w:rFonts w:asciiTheme="minorHAnsi" w:hAnsiTheme="minorHAnsi" w:cstheme="minorHAnsi"/>
          <w:sz w:val="22"/>
          <w:lang w:val="en-GB"/>
        </w:rPr>
        <w:t>of this</w:t>
      </w:r>
      <w:r w:rsidR="00096AC3" w:rsidRPr="00D03349">
        <w:rPr>
          <w:rFonts w:asciiTheme="minorHAnsi" w:hAnsiTheme="minorHAnsi" w:cstheme="minorHAnsi"/>
          <w:sz w:val="22"/>
          <w:lang w:val="en-GB"/>
        </w:rPr>
        <w:t xml:space="preserve"> variation </w:t>
      </w:r>
      <w:r w:rsidR="00E228E2" w:rsidRPr="00D03349">
        <w:rPr>
          <w:rFonts w:asciiTheme="minorHAnsi" w:hAnsiTheme="minorHAnsi" w:cstheme="minorHAnsi"/>
          <w:sz w:val="22"/>
          <w:lang w:val="en-GB"/>
        </w:rPr>
        <w:t>was explained by</w:t>
      </w:r>
      <w:r w:rsidR="00096AC3" w:rsidRPr="00D03349">
        <w:rPr>
          <w:rFonts w:asciiTheme="minorHAnsi" w:hAnsiTheme="minorHAnsi" w:cstheme="minorHAnsi"/>
          <w:sz w:val="22"/>
          <w:lang w:val="en-GB"/>
        </w:rPr>
        <w:t xml:space="preserve"> soil </w:t>
      </w:r>
      <w:proofErr w:type="spellStart"/>
      <w:r w:rsidR="00096AC3" w:rsidRPr="00D03349">
        <w:rPr>
          <w:rFonts w:asciiTheme="minorHAnsi" w:hAnsiTheme="minorHAnsi" w:cstheme="minorHAnsi"/>
          <w:sz w:val="22"/>
          <w:lang w:val="en-GB"/>
        </w:rPr>
        <w:t>pH</w:t>
      </w:r>
      <w:r w:rsidRPr="00D03349">
        <w:rPr>
          <w:rFonts w:asciiTheme="minorHAnsi" w:hAnsiTheme="minorHAnsi" w:cstheme="minorHAnsi"/>
          <w:sz w:val="22"/>
          <w:lang w:val="en-GB"/>
        </w:rPr>
        <w:t>.</w:t>
      </w:r>
      <w:proofErr w:type="spellEnd"/>
      <w:r w:rsidRPr="00D03349">
        <w:rPr>
          <w:rFonts w:asciiTheme="minorHAnsi" w:hAnsiTheme="minorHAnsi" w:cstheme="minorHAnsi"/>
          <w:sz w:val="22"/>
          <w:lang w:val="en-GB"/>
        </w:rPr>
        <w:t xml:space="preserve"> </w:t>
      </w:r>
      <w:r w:rsidR="00A108BC" w:rsidRPr="00D03349">
        <w:rPr>
          <w:rFonts w:asciiTheme="minorHAnsi" w:hAnsiTheme="minorHAnsi" w:cstheme="minorHAnsi"/>
          <w:sz w:val="22"/>
          <w:lang w:val="en-GB"/>
        </w:rPr>
        <w:t>The o</w:t>
      </w:r>
      <w:r w:rsidR="00140D2F" w:rsidRPr="00D03349">
        <w:rPr>
          <w:rFonts w:asciiTheme="minorHAnsi" w:hAnsiTheme="minorHAnsi" w:cstheme="minorHAnsi"/>
          <w:sz w:val="22"/>
          <w:lang w:val="en-GB"/>
        </w:rPr>
        <w:t xml:space="preserve">verall </w:t>
      </w:r>
      <w:r w:rsidR="00A108BC" w:rsidRPr="00D03349">
        <w:rPr>
          <w:rFonts w:asciiTheme="minorHAnsi" w:hAnsiTheme="minorHAnsi" w:cstheme="minorHAnsi"/>
          <w:sz w:val="22"/>
          <w:lang w:val="en-GB"/>
        </w:rPr>
        <w:t xml:space="preserve">conception is, </w:t>
      </w:r>
      <w:r w:rsidR="007D5F6C" w:rsidRPr="00D03349">
        <w:rPr>
          <w:rFonts w:asciiTheme="minorHAnsi" w:hAnsiTheme="minorHAnsi" w:cstheme="minorHAnsi"/>
          <w:sz w:val="22"/>
          <w:lang w:val="en-GB"/>
        </w:rPr>
        <w:t>thus</w:t>
      </w:r>
      <w:r w:rsidR="00A108BC"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th</w:t>
      </w:r>
      <w:r w:rsidR="00A108BC" w:rsidRPr="00D03349">
        <w:rPr>
          <w:rFonts w:asciiTheme="minorHAnsi" w:hAnsiTheme="minorHAnsi" w:cstheme="minorHAnsi"/>
          <w:sz w:val="22"/>
          <w:lang w:val="en-GB"/>
        </w:rPr>
        <w:t>at</w:t>
      </w:r>
      <w:r w:rsidRPr="00D03349">
        <w:rPr>
          <w:rFonts w:asciiTheme="minorHAnsi" w:hAnsiTheme="minorHAnsi" w:cstheme="minorHAnsi"/>
          <w:sz w:val="22"/>
          <w:lang w:val="en-GB"/>
        </w:rPr>
        <w:t xml:space="preserve"> pH </w:t>
      </w:r>
      <w:r w:rsidR="00A108BC" w:rsidRPr="00D03349">
        <w:rPr>
          <w:rFonts w:asciiTheme="minorHAnsi" w:hAnsiTheme="minorHAnsi" w:cstheme="minorHAnsi"/>
          <w:sz w:val="22"/>
          <w:lang w:val="en-GB"/>
        </w:rPr>
        <w:t>i</w:t>
      </w:r>
      <w:r w:rsidRPr="00D03349">
        <w:rPr>
          <w:rFonts w:asciiTheme="minorHAnsi" w:hAnsiTheme="minorHAnsi" w:cstheme="minorHAnsi"/>
          <w:sz w:val="22"/>
          <w:lang w:val="en-GB"/>
        </w:rPr>
        <w:t>s the major driver of soil bacterial communit</w:t>
      </w:r>
      <w:r w:rsidR="00096AC3" w:rsidRPr="00D03349">
        <w:rPr>
          <w:rFonts w:asciiTheme="minorHAnsi" w:hAnsiTheme="minorHAnsi" w:cstheme="minorHAnsi"/>
          <w:sz w:val="22"/>
          <w:lang w:val="en-GB"/>
        </w:rPr>
        <w:t>ies</w:t>
      </w:r>
      <w:r w:rsidR="00A108BC" w:rsidRPr="00D03349">
        <w:rPr>
          <w:rFonts w:asciiTheme="minorHAnsi" w:hAnsiTheme="minorHAnsi" w:cstheme="minorHAnsi"/>
          <w:sz w:val="22"/>
          <w:lang w:val="en-GB"/>
        </w:rPr>
        <w:t xml:space="preserve"> by acting as a </w:t>
      </w:r>
      <w:r w:rsidRPr="00D03349">
        <w:rPr>
          <w:rFonts w:asciiTheme="minorHAnsi" w:hAnsiTheme="minorHAnsi" w:cstheme="minorHAnsi"/>
          <w:sz w:val="22"/>
          <w:lang w:val="en-GB"/>
        </w:rPr>
        <w:t>selective force for many bacterial taxa</w:t>
      </w:r>
      <w:r w:rsidR="007C2701" w:rsidRPr="00D03349">
        <w:rPr>
          <w:rFonts w:asciiTheme="minorHAnsi" w:hAnsiTheme="minorHAnsi" w:cstheme="minorHAnsi"/>
          <w:sz w:val="22"/>
          <w:lang w:val="en-GB"/>
        </w:rPr>
        <w:t xml:space="preserve"> </w:t>
      </w:r>
      <w:r w:rsidR="007951F9" w:rsidRPr="00D03349">
        <w:rPr>
          <w:rFonts w:asciiTheme="minorHAnsi" w:hAnsiTheme="minorHAnsi" w:cstheme="minorHAnsi"/>
          <w:sz w:val="22"/>
          <w:lang w:val="en-GB"/>
        </w:rPr>
        <w:fldChar w:fldCharType="begin"/>
      </w:r>
      <w:r w:rsidR="005E65FF">
        <w:rPr>
          <w:rFonts w:asciiTheme="minorHAnsi" w:hAnsiTheme="minorHAnsi" w:cstheme="minorHAnsi"/>
          <w:sz w:val="22"/>
          <w:lang w:val="en-GB"/>
        </w:rPr>
        <w:instrText xml:space="preserve"> ADDIN EN.CITE &lt;EndNote&gt;&lt;Cite&gt;&lt;Author&gt;Nicol&lt;/Author&gt;&lt;Year&gt;2008&lt;/Year&gt;&lt;RecNum&gt;2010&lt;/RecNum&gt;&lt;DisplayText&gt;(Nicol et al., 2008)&lt;/DisplayText&gt;&lt;record&gt;&lt;rec-number&gt;2010&lt;/rec-number&gt;&lt;foreign-keys&gt;&lt;key app="EN" db-id="0pppftt0yraewvew22qxdde4pxea2xpv999e" timestamp="1606913531"&gt;2010&lt;/key&gt;&lt;/foreign-keys&gt;&lt;ref-type name="Journal Article"&gt;17&lt;/ref-type&gt;&lt;contributors&gt;&lt;authors&gt;&lt;author&gt;Nicol, Graeme W.&lt;/author&gt;&lt;author&gt;Leininger, Sven&lt;/author&gt;&lt;author&gt;Schleper, Christa&lt;/author&gt;&lt;author&gt;Prosser, James I.&lt;/author&gt;&lt;/authors&gt;&lt;/contributors&gt;&lt;titles&gt;&lt;title&gt;The influence of soil pH on the diversity, abundance and transcriptional activity of ammonia oxidizing archaea and bacteria&lt;/title&gt;&lt;secondary-title&gt;Environmental Microbiology&lt;/secondary-title&gt;&lt;/titles&gt;&lt;periodical&gt;&lt;full-title&gt;Environmental Microbiology&lt;/full-title&gt;&lt;abbr-1&gt;Environ. Microbiol.&lt;/abbr-1&gt;&lt;/periodical&gt;&lt;pages&gt;2966-2978&lt;/pages&gt;&lt;volume&gt;10&lt;/volume&gt;&lt;number&gt;11&lt;/number&gt;&lt;section&gt;2966&lt;/section&gt;&lt;dates&gt;&lt;year&gt;2008&lt;/year&gt;&lt;/dates&gt;&lt;isbn&gt;14622912&amp;#xD;14622920&lt;/isbn&gt;&lt;urls&gt;&lt;related-urls&gt;&lt;url&gt;https://sfamjournals.onlinelibrary.wiley.com/doi/abs/10.1111/j.1462-2920.2008.01701.x&lt;/url&gt;&lt;/related-urls&gt;&lt;/urls&gt;&lt;electronic-resource-num&gt;10.1111/j.1462-2920.2008.01701.x&lt;/electronic-resource-num&gt;&lt;/record&gt;&lt;/Cite&gt;&lt;/EndNote&gt;</w:instrText>
      </w:r>
      <w:r w:rsidR="007951F9" w:rsidRPr="00D03349">
        <w:rPr>
          <w:rFonts w:asciiTheme="minorHAnsi" w:hAnsiTheme="minorHAnsi" w:cstheme="minorHAnsi"/>
          <w:sz w:val="22"/>
          <w:lang w:val="en-GB"/>
        </w:rPr>
        <w:fldChar w:fldCharType="separate"/>
      </w:r>
      <w:r w:rsidR="005E65FF">
        <w:rPr>
          <w:rFonts w:asciiTheme="minorHAnsi" w:hAnsiTheme="minorHAnsi" w:cstheme="minorHAnsi"/>
          <w:noProof/>
          <w:sz w:val="22"/>
          <w:lang w:val="en-GB"/>
        </w:rPr>
        <w:t>(Nicol et al., 2008)</w:t>
      </w:r>
      <w:r w:rsidR="007951F9" w:rsidRPr="00D03349">
        <w:rPr>
          <w:rFonts w:asciiTheme="minorHAnsi" w:hAnsiTheme="minorHAnsi" w:cstheme="minorHAnsi"/>
          <w:sz w:val="22"/>
          <w:lang w:val="en-GB"/>
        </w:rPr>
        <w:fldChar w:fldCharType="end"/>
      </w:r>
      <w:r w:rsidRPr="00D03349">
        <w:rPr>
          <w:rFonts w:asciiTheme="minorHAnsi" w:hAnsiTheme="minorHAnsi" w:cstheme="minorHAnsi"/>
          <w:sz w:val="22"/>
          <w:lang w:val="en-GB"/>
        </w:rPr>
        <w:t>. T</w:t>
      </w:r>
      <w:r w:rsidR="0033696F" w:rsidRPr="00D03349">
        <w:rPr>
          <w:rFonts w:asciiTheme="minorHAnsi" w:hAnsiTheme="minorHAnsi" w:cstheme="minorHAnsi"/>
          <w:sz w:val="22"/>
          <w:lang w:val="en-GB"/>
        </w:rPr>
        <w:t>his c</w:t>
      </w:r>
      <w:r w:rsidR="00A108BC" w:rsidRPr="00D03349">
        <w:rPr>
          <w:rFonts w:asciiTheme="minorHAnsi" w:hAnsiTheme="minorHAnsi" w:cstheme="minorHAnsi"/>
          <w:sz w:val="22"/>
          <w:lang w:val="en-GB"/>
        </w:rPr>
        <w:t>ould</w:t>
      </w:r>
      <w:r w:rsidR="0033696F" w:rsidRPr="00D03349">
        <w:rPr>
          <w:rFonts w:asciiTheme="minorHAnsi" w:hAnsiTheme="minorHAnsi" w:cstheme="minorHAnsi"/>
          <w:sz w:val="22"/>
          <w:lang w:val="en-GB"/>
        </w:rPr>
        <w:t xml:space="preserve"> be due to </w:t>
      </w:r>
      <w:r w:rsidRPr="00D03349">
        <w:rPr>
          <w:rFonts w:asciiTheme="minorHAnsi" w:hAnsiTheme="minorHAnsi" w:cstheme="minorHAnsi"/>
          <w:sz w:val="22"/>
          <w:lang w:val="en-GB"/>
        </w:rPr>
        <w:t>direct effect</w:t>
      </w:r>
      <w:r w:rsidR="0033696F" w:rsidRPr="00D03349">
        <w:rPr>
          <w:rFonts w:asciiTheme="minorHAnsi" w:hAnsiTheme="minorHAnsi" w:cstheme="minorHAnsi"/>
          <w:sz w:val="22"/>
          <w:lang w:val="en-GB"/>
        </w:rPr>
        <w:t>s</w:t>
      </w:r>
      <w:r w:rsidRPr="00D03349">
        <w:rPr>
          <w:rFonts w:asciiTheme="minorHAnsi" w:hAnsiTheme="minorHAnsi" w:cstheme="minorHAnsi"/>
          <w:sz w:val="22"/>
          <w:lang w:val="en-GB"/>
        </w:rPr>
        <w:t xml:space="preserve"> of pH on soil bacteria</w:t>
      </w:r>
      <w:r w:rsidR="00FF4ED2" w:rsidRPr="00D03349">
        <w:rPr>
          <w:rFonts w:asciiTheme="minorHAnsi" w:hAnsiTheme="minorHAnsi" w:cstheme="minorHAnsi"/>
          <w:sz w:val="22"/>
          <w:lang w:val="en-GB"/>
        </w:rPr>
        <w:t xml:space="preserve"> </w:t>
      </w:r>
      <w:r w:rsidR="008E56AB" w:rsidRPr="00D03349">
        <w:rPr>
          <w:rFonts w:asciiTheme="minorHAnsi" w:hAnsiTheme="minorHAnsi" w:cstheme="minorHAnsi"/>
          <w:sz w:val="22"/>
          <w:lang w:val="en-GB"/>
        </w:rPr>
        <w:fldChar w:fldCharType="begin"/>
      </w:r>
      <w:r w:rsidR="00E451D4">
        <w:rPr>
          <w:rFonts w:asciiTheme="minorHAnsi" w:hAnsiTheme="minorHAnsi" w:cstheme="minorHAnsi"/>
          <w:sz w:val="22"/>
          <w:lang w:val="en-GB"/>
        </w:rPr>
        <w:instrText xml:space="preserve"> ADDIN EN.CITE &lt;EndNote&gt;&lt;Cite&gt;&lt;Author&gt;Rousk&lt;/Author&gt;&lt;Year&gt;2010&lt;/Year&gt;&lt;RecNum&gt;1642&lt;/RecNum&gt;&lt;DisplayText&gt;(Rousk et al., 2010)&lt;/DisplayText&gt;&lt;record&gt;&lt;rec-number&gt;1642&lt;/rec-number&gt;&lt;foreign-keys&gt;&lt;key app="EN" db-id="0pppftt0yraewvew22qxdde4pxea2xpv999e" timestamp="1561994370"&gt;1642&lt;/key&gt;&lt;/foreign-keys&gt;&lt;ref-type name="Journal Article"&gt;17&lt;/ref-type&gt;&lt;contributors&gt;&lt;authors&gt;&lt;author&gt;Rousk, Johannes&lt;/author&gt;&lt;author&gt;Bååth, Erland&lt;/author&gt;&lt;author&gt;Brookes, Philip C.&lt;/author&gt;&lt;author&gt;Lauber, Christian L.&lt;/author&gt;&lt;author&gt;Lozupone, Catherine&lt;/author&gt;&lt;author&gt;Caporaso, J. Gregory&lt;/author&gt;&lt;author&gt;Knight, Rob&lt;/author&gt;&lt;author&gt;Fierer, Noah&lt;/author&gt;&lt;/authors&gt;&lt;/contributors&gt;&lt;titles&gt;&lt;title&gt;Soil bacterial and fungal communities across a pH gradient in an arable soil&lt;/title&gt;&lt;secondary-title&gt;The ISME Journal&lt;/secondary-title&gt;&lt;/titles&gt;&lt;periodical&gt;&lt;full-title&gt;The Isme Journal&lt;/full-title&gt;&lt;/periodical&gt;&lt;pages&gt;1340&lt;/pages&gt;&lt;volume&gt;4&lt;/volume&gt;&lt;dates&gt;&lt;year&gt;2010&lt;/year&gt;&lt;pub-dates&gt;&lt;date&gt;05/06/online&lt;/date&gt;&lt;/pub-dates&gt;&lt;/dates&gt;&lt;publisher&gt;International Society for Microbial Ecology&lt;/publisher&gt;&lt;work-type&gt;Original Article&lt;/work-type&gt;&lt;urls&gt;&lt;related-urls&gt;&lt;url&gt;https://doi.org/10.1038/ismej.2010.58&lt;/url&gt;&lt;url&gt;https://www.nature.com/articles/ismej201058.pdf&lt;/url&gt;&lt;/related-urls&gt;&lt;/urls&gt;&lt;electronic-resource-num&gt;10.1038/ismej.2010.58&lt;/electronic-resource-num&gt;&lt;/record&gt;&lt;/Cite&gt;&lt;/EndNote&gt;</w:instrText>
      </w:r>
      <w:r w:rsidR="008E56AB" w:rsidRPr="00D03349">
        <w:rPr>
          <w:rFonts w:asciiTheme="minorHAnsi" w:hAnsiTheme="minorHAnsi" w:cstheme="minorHAnsi"/>
          <w:sz w:val="22"/>
          <w:lang w:val="en-GB"/>
        </w:rPr>
        <w:fldChar w:fldCharType="separate"/>
      </w:r>
      <w:r w:rsidR="002F7190" w:rsidRPr="00D03349">
        <w:rPr>
          <w:rFonts w:asciiTheme="minorHAnsi" w:hAnsiTheme="minorHAnsi" w:cstheme="minorHAnsi"/>
          <w:noProof/>
          <w:sz w:val="22"/>
          <w:lang w:val="en-GB"/>
        </w:rPr>
        <w:t>(Rousk et al., 2010)</w:t>
      </w:r>
      <w:r w:rsidR="008E56AB" w:rsidRPr="00D03349">
        <w:rPr>
          <w:rFonts w:asciiTheme="minorHAnsi" w:hAnsiTheme="minorHAnsi" w:cstheme="minorHAnsi"/>
          <w:sz w:val="22"/>
          <w:lang w:val="en-GB"/>
        </w:rPr>
        <w:fldChar w:fldCharType="end"/>
      </w:r>
      <w:r w:rsidR="0033696F" w:rsidRPr="00D03349">
        <w:rPr>
          <w:rFonts w:asciiTheme="minorHAnsi" w:hAnsiTheme="minorHAnsi" w:cstheme="minorHAnsi"/>
          <w:sz w:val="22"/>
          <w:lang w:val="en-GB"/>
        </w:rPr>
        <w:t xml:space="preserve"> </w:t>
      </w:r>
      <w:r w:rsidR="00E9329A" w:rsidRPr="00D03349">
        <w:rPr>
          <w:rFonts w:asciiTheme="minorHAnsi" w:hAnsiTheme="minorHAnsi" w:cstheme="minorHAnsi"/>
          <w:sz w:val="22"/>
          <w:lang w:val="en-GB"/>
        </w:rPr>
        <w:t xml:space="preserve">but also </w:t>
      </w:r>
      <w:r w:rsidR="00C21F03" w:rsidRPr="00D03349">
        <w:rPr>
          <w:rFonts w:asciiTheme="minorHAnsi" w:hAnsiTheme="minorHAnsi" w:cstheme="minorHAnsi"/>
          <w:sz w:val="22"/>
          <w:lang w:val="en-GB"/>
        </w:rPr>
        <w:t xml:space="preserve">to </w:t>
      </w:r>
      <w:r w:rsidR="00E9329A" w:rsidRPr="00D03349">
        <w:rPr>
          <w:rFonts w:asciiTheme="minorHAnsi" w:hAnsiTheme="minorHAnsi" w:cstheme="minorHAnsi"/>
          <w:sz w:val="22"/>
          <w:lang w:val="en-GB"/>
        </w:rPr>
        <w:t xml:space="preserve">non-direct effects because </w:t>
      </w:r>
      <w:r w:rsidRPr="00D03349">
        <w:rPr>
          <w:rFonts w:asciiTheme="minorHAnsi" w:hAnsiTheme="minorHAnsi" w:cstheme="minorHAnsi"/>
          <w:sz w:val="22"/>
          <w:lang w:val="en-GB"/>
        </w:rPr>
        <w:t xml:space="preserve">pH </w:t>
      </w:r>
      <w:r w:rsidR="0033696F" w:rsidRPr="00D03349">
        <w:rPr>
          <w:rFonts w:asciiTheme="minorHAnsi" w:hAnsiTheme="minorHAnsi" w:cstheme="minorHAnsi"/>
          <w:sz w:val="22"/>
          <w:lang w:val="en-GB"/>
        </w:rPr>
        <w:t>often</w:t>
      </w:r>
      <w:r w:rsidRPr="00D03349">
        <w:rPr>
          <w:rFonts w:asciiTheme="minorHAnsi" w:hAnsiTheme="minorHAnsi" w:cstheme="minorHAnsi"/>
          <w:sz w:val="22"/>
          <w:lang w:val="en-GB"/>
        </w:rPr>
        <w:t xml:space="preserve"> </w:t>
      </w:r>
      <w:r w:rsidRPr="00D03349">
        <w:rPr>
          <w:rFonts w:asciiTheme="minorHAnsi" w:hAnsiTheme="minorHAnsi" w:cstheme="minorHAnsi"/>
          <w:sz w:val="22"/>
          <w:lang w:val="en-GB"/>
        </w:rPr>
        <w:lastRenderedPageBreak/>
        <w:t>correlate</w:t>
      </w:r>
      <w:r w:rsidR="0033696F" w:rsidRPr="00D03349">
        <w:rPr>
          <w:rFonts w:asciiTheme="minorHAnsi" w:hAnsiTheme="minorHAnsi" w:cstheme="minorHAnsi"/>
          <w:sz w:val="22"/>
          <w:lang w:val="en-GB"/>
        </w:rPr>
        <w:t>s</w:t>
      </w:r>
      <w:r w:rsidRPr="00D03349">
        <w:rPr>
          <w:rFonts w:asciiTheme="minorHAnsi" w:hAnsiTheme="minorHAnsi" w:cstheme="minorHAnsi"/>
          <w:sz w:val="22"/>
          <w:lang w:val="en-GB"/>
        </w:rPr>
        <w:t xml:space="preserve"> with a number of other biotic and abiotic variables</w:t>
      </w:r>
      <w:r w:rsidR="00E9329A" w:rsidRPr="00D03349">
        <w:rPr>
          <w:rFonts w:asciiTheme="minorHAnsi" w:hAnsiTheme="minorHAnsi" w:cstheme="minorHAnsi"/>
          <w:sz w:val="22"/>
          <w:lang w:val="en-GB"/>
        </w:rPr>
        <w:t xml:space="preserve"> such as</w:t>
      </w:r>
      <w:r w:rsidRPr="00D03349">
        <w:rPr>
          <w:rFonts w:asciiTheme="minorHAnsi" w:hAnsiTheme="minorHAnsi" w:cstheme="minorHAnsi"/>
          <w:sz w:val="22"/>
          <w:lang w:val="en-GB"/>
        </w:rPr>
        <w:t xml:space="preserve"> soil carbon and nitrogen substrate availabilities</w:t>
      </w:r>
      <w:r w:rsidR="007B5296" w:rsidRPr="00D03349">
        <w:rPr>
          <w:rFonts w:asciiTheme="minorHAnsi" w:hAnsiTheme="minorHAnsi" w:cstheme="minorHAnsi"/>
          <w:sz w:val="22"/>
          <w:lang w:val="en-GB"/>
        </w:rPr>
        <w:t xml:space="preserve"> </w:t>
      </w:r>
      <w:r w:rsidR="007B5296" w:rsidRPr="00D03349">
        <w:rPr>
          <w:rFonts w:asciiTheme="minorHAnsi" w:hAnsiTheme="minorHAnsi" w:cstheme="minorHAnsi"/>
          <w:sz w:val="22"/>
          <w:lang w:val="en-GB"/>
        </w:rPr>
        <w:fldChar w:fldCharType="begin"/>
      </w:r>
      <w:r w:rsidR="00E451D4">
        <w:rPr>
          <w:rFonts w:asciiTheme="minorHAnsi" w:hAnsiTheme="minorHAnsi" w:cstheme="minorHAnsi"/>
          <w:sz w:val="22"/>
          <w:lang w:val="en-GB"/>
        </w:rPr>
        <w:instrText xml:space="preserve"> ADDIN EN.CITE &lt;EndNote&gt;&lt;Cite&gt;&lt;Author&gt;Lyngstad&lt;/Author&gt;&lt;Year&gt;1992&lt;/Year&gt;&lt;RecNum&gt;2011&lt;/RecNum&gt;&lt;DisplayText&gt;(Lyngstad, 1992)&lt;/DisplayText&gt;&lt;record&gt;&lt;rec-number&gt;2011&lt;/rec-number&gt;&lt;foreign-keys&gt;&lt;key app="EN" db-id="0pppftt0yraewvew22qxdde4pxea2xpv999e" timestamp="1606913629"&gt;2011&lt;/key&gt;&lt;/foreign-keys&gt;&lt;ref-type name="Journal Article"&gt;17&lt;/ref-type&gt;&lt;contributors&gt;&lt;authors&gt;&lt;author&gt;Lyngstad, I.&lt;/author&gt;&lt;/authors&gt;&lt;/contributors&gt;&lt;titles&gt;&lt;title&gt;Effect of liming on mineralization of soil nitrogen as measured by plant uptake and nitrogen released during incubation&lt;/title&gt;&lt;secondary-title&gt;Plant and Soil&lt;/secondary-title&gt;&lt;/titles&gt;&lt;periodical&gt;&lt;full-title&gt;Plant and soil&lt;/full-title&gt;&lt;/periodical&gt;&lt;pages&gt;247-253&lt;/pages&gt;&lt;volume&gt;144&lt;/volume&gt;&lt;number&gt;2&lt;/number&gt;&lt;dates&gt;&lt;year&gt;1992&lt;/year&gt;&lt;pub-dates&gt;&lt;date&gt;1992/08/01&lt;/date&gt;&lt;/pub-dates&gt;&lt;/dates&gt;&lt;isbn&gt;1573-5036&lt;/isbn&gt;&lt;urls&gt;&lt;related-urls&gt;&lt;url&gt;https://doi.org/10.1007/BF00012881&lt;/url&gt;&lt;/related-urls&gt;&lt;/urls&gt;&lt;electronic-resource-num&gt;10.1007/BF00012881&lt;/electronic-resource-num&gt;&lt;/record&gt;&lt;/Cite&gt;&lt;/EndNote&gt;</w:instrText>
      </w:r>
      <w:r w:rsidR="007B5296" w:rsidRPr="00D03349">
        <w:rPr>
          <w:rFonts w:asciiTheme="minorHAnsi" w:hAnsiTheme="minorHAnsi" w:cstheme="minorHAnsi"/>
          <w:sz w:val="22"/>
          <w:lang w:val="en-GB"/>
        </w:rPr>
        <w:fldChar w:fldCharType="separate"/>
      </w:r>
      <w:r w:rsidR="00230540" w:rsidRPr="00D03349">
        <w:rPr>
          <w:rFonts w:asciiTheme="minorHAnsi" w:hAnsiTheme="minorHAnsi" w:cstheme="minorHAnsi"/>
          <w:noProof/>
          <w:sz w:val="22"/>
          <w:lang w:val="en-GB"/>
        </w:rPr>
        <w:t>(Lyngstad, 1992)</w:t>
      </w:r>
      <w:r w:rsidR="007B5296" w:rsidRPr="00D03349">
        <w:rPr>
          <w:rFonts w:asciiTheme="minorHAnsi" w:hAnsiTheme="minorHAnsi" w:cstheme="minorHAnsi"/>
          <w:sz w:val="22"/>
          <w:lang w:val="en-GB"/>
        </w:rPr>
        <w:fldChar w:fldCharType="end"/>
      </w:r>
      <w:r w:rsidRPr="00D03349">
        <w:rPr>
          <w:rFonts w:asciiTheme="minorHAnsi" w:hAnsiTheme="minorHAnsi" w:cstheme="minorHAnsi"/>
          <w:sz w:val="22"/>
          <w:lang w:val="en-GB"/>
        </w:rPr>
        <w:t xml:space="preserve">, plant community diversity </w:t>
      </w:r>
      <w:r w:rsidR="007546B4" w:rsidRPr="00D03349">
        <w:rPr>
          <w:rFonts w:asciiTheme="minorHAnsi" w:hAnsiTheme="minorHAnsi" w:cstheme="minorHAnsi"/>
          <w:sz w:val="22"/>
          <w:lang w:val="en-GB"/>
        </w:rPr>
        <w:fldChar w:fldCharType="begin"/>
      </w:r>
      <w:r w:rsidR="005E65FF">
        <w:rPr>
          <w:rFonts w:asciiTheme="minorHAnsi" w:hAnsiTheme="minorHAnsi" w:cstheme="minorHAnsi"/>
          <w:sz w:val="22"/>
          <w:lang w:val="en-GB"/>
        </w:rPr>
        <w:instrText xml:space="preserve"> ADDIN EN.CITE &lt;EndNote&gt;&lt;Cite&gt;&lt;Author&gt;Olsson&lt;/Author&gt;&lt;Year&gt;2009&lt;/Year&gt;&lt;RecNum&gt;2012&lt;/RecNum&gt;&lt;DisplayText&gt;(Olsson et al., 2009)&lt;/DisplayText&gt;&lt;record&gt;&lt;rec-number&gt;2012&lt;/rec-number&gt;&lt;foreign-keys&gt;&lt;key app="EN" db-id="0pppftt0yraewvew22qxdde4pxea2xpv999e" timestamp="1606913751"&gt;2012&lt;/key&gt;&lt;/foreign-keys&gt;&lt;ref-type name="Journal Article"&gt;17&lt;/ref-type&gt;&lt;contributors&gt;&lt;authors&gt;&lt;author&gt;Olsson, Pål Axel&lt;/author&gt;&lt;author&gt;Mårtensson, Linda-Maria&lt;/author&gt;&lt;author&gt;Bruun, Hans Henrik&lt;/author&gt;&lt;/authors&gt;&lt;/contributors&gt;&lt;titles&gt;&lt;title&gt;Acidification of sandy grasslands – consequences for plant diversity&lt;/title&gt;&lt;secondary-title&gt;Applied Vegetation Science&lt;/secondary-title&gt;&lt;/titles&gt;&lt;periodical&gt;&lt;full-title&gt;Applied Vegetation Science&lt;/full-title&gt;&lt;/periodical&gt;&lt;pages&gt;350-361&lt;/pages&gt;&lt;volume&gt;12&lt;/volume&gt;&lt;number&gt;3&lt;/number&gt;&lt;dates&gt;&lt;year&gt;2009&lt;/year&gt;&lt;/dates&gt;&lt;isbn&gt;1402-2001&lt;/isbn&gt;&lt;urls&gt;&lt;related-urls&gt;&lt;url&gt;https://onlinelibrary.wiley.com/doi/abs/10.1111/j.1654-109X.2009.01029.x&lt;/url&gt;&lt;/related-urls&gt;&lt;/urls&gt;&lt;electronic-resource-num&gt;https://doi.org/10.1111/j.1654-109X.2009.01029.x&lt;/electronic-resource-num&gt;&lt;/record&gt;&lt;/Cite&gt;&lt;/EndNote&gt;</w:instrText>
      </w:r>
      <w:r w:rsidR="007546B4" w:rsidRPr="00D03349">
        <w:rPr>
          <w:rFonts w:asciiTheme="minorHAnsi" w:hAnsiTheme="minorHAnsi" w:cstheme="minorHAnsi"/>
          <w:sz w:val="22"/>
          <w:lang w:val="en-GB"/>
        </w:rPr>
        <w:fldChar w:fldCharType="separate"/>
      </w:r>
      <w:r w:rsidR="005E65FF">
        <w:rPr>
          <w:rFonts w:asciiTheme="minorHAnsi" w:hAnsiTheme="minorHAnsi" w:cstheme="minorHAnsi"/>
          <w:noProof/>
          <w:sz w:val="22"/>
          <w:lang w:val="en-GB"/>
        </w:rPr>
        <w:t>(Olsson et al., 2009)</w:t>
      </w:r>
      <w:r w:rsidR="007546B4" w:rsidRPr="00D03349">
        <w:rPr>
          <w:rFonts w:asciiTheme="minorHAnsi" w:hAnsiTheme="minorHAnsi" w:cstheme="minorHAnsi"/>
          <w:sz w:val="22"/>
          <w:lang w:val="en-GB"/>
        </w:rPr>
        <w:fldChar w:fldCharType="end"/>
      </w:r>
      <w:r w:rsidR="00E2621A" w:rsidRPr="00D03349">
        <w:rPr>
          <w:rFonts w:asciiTheme="minorHAnsi" w:hAnsiTheme="minorHAnsi" w:cstheme="minorHAnsi"/>
          <w:sz w:val="22"/>
          <w:lang w:val="en-GB"/>
        </w:rPr>
        <w:t xml:space="preserve"> and composition</w:t>
      </w:r>
      <w:r w:rsidR="008D2390" w:rsidRPr="00D03349">
        <w:rPr>
          <w:rFonts w:asciiTheme="minorHAnsi" w:hAnsiTheme="minorHAnsi" w:cstheme="minorHAnsi"/>
          <w:sz w:val="22"/>
          <w:lang w:val="en-GB"/>
        </w:rPr>
        <w:t xml:space="preserve"> </w:t>
      </w:r>
      <w:r w:rsidR="008D2390" w:rsidRPr="00D03349">
        <w:rPr>
          <w:rFonts w:asciiTheme="minorHAnsi" w:hAnsiTheme="minorHAnsi" w:cstheme="minorHAnsi"/>
          <w:sz w:val="22"/>
          <w:lang w:val="en-GB"/>
        </w:rPr>
        <w:fldChar w:fldCharType="begin"/>
      </w:r>
      <w:r w:rsidR="00E451D4">
        <w:rPr>
          <w:rFonts w:asciiTheme="minorHAnsi" w:hAnsiTheme="minorHAnsi" w:cstheme="minorHAnsi"/>
          <w:sz w:val="22"/>
          <w:lang w:val="en-GB"/>
        </w:rPr>
        <w:instrText xml:space="preserve"> ADDIN EN.CITE &lt;EndNote&gt;&lt;Cite&gt;&lt;Author&gt;Yashiro&lt;/Author&gt;&lt;Year&gt;2018&lt;/Year&gt;&lt;RecNum&gt;1388&lt;/RecNum&gt;&lt;DisplayText&gt;(Yashiro et al., 2018)&lt;/DisplayText&gt;&lt;record&gt;&lt;rec-number&gt;1388&lt;/rec-number&gt;&lt;foreign-keys&gt;&lt;key app="EN" db-id="0pppftt0yraewvew22qxdde4pxea2xpv999e" timestamp="1531143464"&gt;1388&lt;/key&gt;&lt;/foreign-keys&gt;&lt;ref-type name="Journal Article"&gt;17&lt;/ref-type&gt;&lt;contributors&gt;&lt;authors&gt;&lt;author&gt;Yashiro, Erika&lt;/author&gt;&lt;author&gt;Pinto-Figueroa, Eric&lt;/author&gt;&lt;author&gt;Buri, Aline&lt;/author&gt;&lt;author&gt;Spangenberg, Jorge E.&lt;/author&gt;&lt;author&gt;Adatte, Thierry&lt;/author&gt;&lt;author&gt;Niculita-Hirzel, Helene&lt;/author&gt;&lt;author&gt;Guisan, Antoine&lt;/author&gt;&lt;author&gt;van der Meer, Jan Roelof&lt;/author&gt;&lt;/authors&gt;&lt;/contributors&gt;&lt;titles&gt;&lt;title&gt;Meta-scale mountain grassland observatories uncover commonalities as well as specific interactions among plant and non-rhizosphere soil bacterial communities&lt;/title&gt;&lt;secondary-title&gt;Scientific Reports&lt;/secondary-title&gt;&lt;/titles&gt;&lt;periodical&gt;&lt;full-title&gt;Scientific Reports&lt;/full-title&gt;&lt;/periodical&gt;&lt;pages&gt;5758&lt;/pages&gt;&lt;volume&gt;8&lt;/volume&gt;&lt;number&gt;1&lt;/number&gt;&lt;dates&gt;&lt;year&gt;2018&lt;/year&gt;&lt;pub-dates&gt;&lt;date&gt;2018/04/10&lt;/date&gt;&lt;/pub-dates&gt;&lt;/dates&gt;&lt;isbn&gt;2045-2322&lt;/isbn&gt;&lt;urls&gt;&lt;related-urls&gt;&lt;url&gt;https://doi.org/10.1038/s41598-018-24253-x&lt;/url&gt;&lt;url&gt;https://www.ncbi.nlm.nih.gov/pmc/articles/PMC5893626/pdf/41598_2018_Article_24253.pdf&lt;/url&gt;&lt;/related-urls&gt;&lt;/urls&gt;&lt;electronic-resource-num&gt;10.1038/s41598-018-24253-x&lt;/electronic-resource-num&gt;&lt;/record&gt;&lt;/Cite&gt;&lt;/EndNote&gt;</w:instrText>
      </w:r>
      <w:r w:rsidR="008D2390" w:rsidRPr="00D03349">
        <w:rPr>
          <w:rFonts w:asciiTheme="minorHAnsi" w:hAnsiTheme="minorHAnsi" w:cstheme="minorHAnsi"/>
          <w:sz w:val="22"/>
          <w:lang w:val="en-GB"/>
        </w:rPr>
        <w:fldChar w:fldCharType="separate"/>
      </w:r>
      <w:r w:rsidR="002F7190" w:rsidRPr="00D03349">
        <w:rPr>
          <w:rFonts w:asciiTheme="minorHAnsi" w:hAnsiTheme="minorHAnsi" w:cstheme="minorHAnsi"/>
          <w:noProof/>
          <w:sz w:val="22"/>
          <w:lang w:val="en-GB"/>
        </w:rPr>
        <w:t>(Yashiro et al., 2018)</w:t>
      </w:r>
      <w:r w:rsidR="008D2390" w:rsidRPr="00D03349">
        <w:rPr>
          <w:rFonts w:asciiTheme="minorHAnsi" w:hAnsiTheme="minorHAnsi" w:cstheme="minorHAnsi"/>
          <w:sz w:val="22"/>
          <w:lang w:val="en-GB"/>
        </w:rPr>
        <w:fldChar w:fldCharType="end"/>
      </w:r>
      <w:r w:rsidRPr="00D03349">
        <w:rPr>
          <w:rFonts w:asciiTheme="minorHAnsi" w:hAnsiTheme="minorHAnsi" w:cstheme="minorHAnsi"/>
          <w:sz w:val="22"/>
          <w:lang w:val="en-GB"/>
        </w:rPr>
        <w:t>, and bioavailability of some pollutants</w:t>
      </w:r>
      <w:r w:rsidR="00CB7EF5" w:rsidRPr="00D03349">
        <w:rPr>
          <w:rFonts w:asciiTheme="minorHAnsi" w:hAnsiTheme="minorHAnsi" w:cstheme="minorHAnsi"/>
          <w:sz w:val="22"/>
          <w:lang w:val="en-GB"/>
        </w:rPr>
        <w:t xml:space="preserve"> </w:t>
      </w:r>
      <w:r w:rsidR="00CB7EF5" w:rsidRPr="00D03349">
        <w:rPr>
          <w:rFonts w:asciiTheme="minorHAnsi" w:hAnsiTheme="minorHAnsi" w:cstheme="minorHAnsi"/>
          <w:sz w:val="22"/>
          <w:lang w:val="en-GB"/>
        </w:rPr>
        <w:fldChar w:fldCharType="begin"/>
      </w:r>
      <w:r w:rsidR="00E451D4">
        <w:rPr>
          <w:rFonts w:asciiTheme="minorHAnsi" w:hAnsiTheme="minorHAnsi" w:cstheme="minorHAnsi"/>
          <w:sz w:val="22"/>
          <w:lang w:val="en-GB"/>
        </w:rPr>
        <w:instrText xml:space="preserve"> ADDIN EN.CITE &lt;EndNote&gt;&lt;Cite&gt;&lt;Author&gt;Aciego Pietri&lt;/Author&gt;&lt;Year&gt;2008&lt;/Year&gt;&lt;RecNum&gt;2013&lt;/RecNum&gt;&lt;DisplayText&gt;(Aciego Pietri &amp;amp; Brookes, 2008)&lt;/DisplayText&gt;&lt;record&gt;&lt;rec-number&gt;2013&lt;/rec-number&gt;&lt;foreign-keys&gt;&lt;key app="EN" db-id="0pppftt0yraewvew22qxdde4pxea2xpv999e" timestamp="1606913880"&gt;2013&lt;/key&gt;&lt;/foreign-keys&gt;&lt;ref-type name="Journal Article"&gt;17&lt;/ref-type&gt;&lt;contributors&gt;&lt;authors&gt;&lt;author&gt;Aciego Pietri, J. C.&lt;/author&gt;&lt;author&gt;Brookes, P. C.&lt;/author&gt;&lt;/authors&gt;&lt;/contributors&gt;&lt;titles&gt;&lt;title&gt;Nitrogen mineralisation along a pH gradient of a silty loam UK soil&lt;/title&gt;&lt;secondary-title&gt;Soil Biology and Biochemistry&lt;/secondary-title&gt;&lt;/titles&gt;&lt;periodical&gt;&lt;full-title&gt;Soil Biology and Biochemistry&lt;/full-title&gt;&lt;abbr-1&gt;Soil Biol. Biochem.&lt;/abbr-1&gt;&lt;/periodical&gt;&lt;pages&gt;797-802&lt;/pages&gt;&lt;volume&gt;40&lt;/volume&gt;&lt;number&gt;3&lt;/number&gt;&lt;section&gt;797&lt;/section&gt;&lt;keywords&gt;&lt;keyword&gt;Soil organic N dynamics&lt;/keyword&gt;&lt;keyword&gt;Soil nitrogen mineralisation&lt;/keyword&gt;&lt;keyword&gt;Soil pH&lt;/keyword&gt;&lt;keyword&gt;Arginine mineralisation&lt;/keyword&gt;&lt;keyword&gt;Soil pH gradient&lt;/keyword&gt;&lt;keyword&gt;Ammonification&lt;/keyword&gt;&lt;keyword&gt;Nitrification&lt;/keyword&gt;&lt;/keywords&gt;&lt;dates&gt;&lt;year&gt;2008&lt;/year&gt;&lt;pub-dates&gt;&lt;date&gt;2008/03/01/&lt;/date&gt;&lt;/pub-dates&gt;&lt;/dates&gt;&lt;isbn&gt;00380717&lt;/isbn&gt;&lt;urls&gt;&lt;related-urls&gt;&lt;url&gt;http://www.sciencedirect.com/science/article/pii/S0038071707004245&lt;/url&gt;&lt;/related-urls&gt;&lt;/urls&gt;&lt;electronic-resource-num&gt;10.1016/j.soilbio.2007.10.014&lt;/electronic-resource-num&gt;&lt;/record&gt;&lt;/Cite&gt;&lt;/EndNote&gt;</w:instrText>
      </w:r>
      <w:r w:rsidR="00CB7EF5" w:rsidRPr="00D03349">
        <w:rPr>
          <w:rFonts w:asciiTheme="minorHAnsi" w:hAnsiTheme="minorHAnsi" w:cstheme="minorHAnsi"/>
          <w:sz w:val="22"/>
          <w:lang w:val="en-GB"/>
        </w:rPr>
        <w:fldChar w:fldCharType="separate"/>
      </w:r>
      <w:r w:rsidR="00230540" w:rsidRPr="00D03349">
        <w:rPr>
          <w:rFonts w:asciiTheme="minorHAnsi" w:hAnsiTheme="minorHAnsi" w:cstheme="minorHAnsi"/>
          <w:noProof/>
          <w:sz w:val="22"/>
          <w:lang w:val="en-GB"/>
        </w:rPr>
        <w:t>(Aciego Pietri &amp; Brookes, 2008)</w:t>
      </w:r>
      <w:r w:rsidR="00CB7EF5" w:rsidRPr="00D03349">
        <w:rPr>
          <w:rFonts w:asciiTheme="minorHAnsi" w:hAnsiTheme="minorHAnsi" w:cstheme="minorHAnsi"/>
          <w:sz w:val="22"/>
          <w:lang w:val="en-GB"/>
        </w:rPr>
        <w:fldChar w:fldCharType="end"/>
      </w:r>
      <w:r w:rsidRPr="00D03349">
        <w:rPr>
          <w:rFonts w:asciiTheme="minorHAnsi" w:hAnsiTheme="minorHAnsi" w:cstheme="minorHAnsi"/>
          <w:sz w:val="22"/>
          <w:lang w:val="en-GB"/>
        </w:rPr>
        <w:t>.</w:t>
      </w:r>
      <w:r w:rsidR="00925394" w:rsidRPr="00D03349">
        <w:rPr>
          <w:rFonts w:asciiTheme="minorHAnsi" w:hAnsiTheme="minorHAnsi" w:cstheme="minorHAnsi"/>
          <w:sz w:val="22"/>
          <w:lang w:val="en-GB"/>
        </w:rPr>
        <w:t xml:space="preserve"> </w:t>
      </w:r>
      <w:ins w:id="329" w:author="authors" w:date="2022-12-15T13:45:00Z">
        <w:r w:rsidR="00FC485A" w:rsidRPr="00D03349">
          <w:rPr>
            <w:rFonts w:asciiTheme="minorHAnsi" w:hAnsiTheme="minorHAnsi" w:cstheme="minorHAnsi"/>
            <w:sz w:val="22"/>
            <w:lang w:val="en-GB"/>
          </w:rPr>
          <w:t xml:space="preserve">However, since we included plant community composition </w:t>
        </w:r>
        <w:r w:rsidR="00C96CD1" w:rsidRPr="00D03349">
          <w:rPr>
            <w:rFonts w:asciiTheme="minorHAnsi" w:hAnsiTheme="minorHAnsi" w:cstheme="minorHAnsi"/>
            <w:sz w:val="22"/>
            <w:lang w:val="en-GB"/>
          </w:rPr>
          <w:t>explicitly</w:t>
        </w:r>
        <w:r w:rsidR="00FC485A" w:rsidRPr="00D03349">
          <w:rPr>
            <w:rFonts w:asciiTheme="minorHAnsi" w:hAnsiTheme="minorHAnsi" w:cstheme="minorHAnsi"/>
            <w:sz w:val="22"/>
            <w:lang w:val="en-GB"/>
          </w:rPr>
          <w:t xml:space="preserve"> in our </w:t>
        </w:r>
        <w:r w:rsidR="00577B4A" w:rsidRPr="00D03349">
          <w:rPr>
            <w:rFonts w:asciiTheme="minorHAnsi" w:hAnsiTheme="minorHAnsi" w:cstheme="minorHAnsi"/>
            <w:sz w:val="22"/>
            <w:lang w:val="en-GB"/>
          </w:rPr>
          <w:t xml:space="preserve">analysis, our results show that the importance of soil pH was not due to an indirect effect through plant community. </w:t>
        </w:r>
        <w:r w:rsidR="00925394" w:rsidRPr="00D03349">
          <w:rPr>
            <w:rFonts w:asciiTheme="minorHAnsi" w:hAnsiTheme="minorHAnsi" w:cstheme="minorHAnsi"/>
            <w:sz w:val="22"/>
            <w:lang w:val="en-GB"/>
          </w:rPr>
          <w:t>We acknowledge that the possible role of soil texture, which can be significant for bacterial taxonomic biogeography</w:t>
        </w:r>
        <w:r w:rsidR="00891115" w:rsidRPr="00D03349">
          <w:rPr>
            <w:rFonts w:asciiTheme="minorHAnsi" w:hAnsiTheme="minorHAnsi" w:cstheme="minorHAnsi"/>
            <w:sz w:val="22"/>
            <w:lang w:val="en-GB"/>
          </w:rPr>
          <w:t xml:space="preserve"> </w:t>
        </w:r>
        <w:r w:rsidR="00891115" w:rsidRPr="00D03349">
          <w:rPr>
            <w:rFonts w:asciiTheme="minorHAnsi" w:hAnsiTheme="minorHAnsi" w:cstheme="minorHAnsi"/>
            <w:sz w:val="22"/>
            <w:lang w:val="en-GB"/>
          </w:rPr>
          <w:fldChar w:fldCharType="begin"/>
        </w:r>
        <w:r w:rsidR="002F7190" w:rsidRPr="00D03349">
          <w:rPr>
            <w:rFonts w:asciiTheme="minorHAnsi" w:hAnsiTheme="minorHAnsi" w:cstheme="minorHAnsi"/>
            <w:sz w:val="22"/>
            <w:lang w:val="en-GB"/>
          </w:rPr>
          <w:instrText xml:space="preserve"> ADDIN EN.CITE &lt;EndNote&gt;&lt;Cite&gt;&lt;Author&gt;Constancias&lt;/Author&gt;&lt;Year&gt;2015&lt;/Year&gt;&lt;RecNum&gt;2216&lt;/RecNum&gt;&lt;DisplayText&gt;(Constancias et al., 2015)&lt;/DisplayText&gt;&lt;record&gt;&lt;rec-number&gt;2216&lt;/rec-number&gt;&lt;foreign-keys&gt;&lt;key app="EN" db-id="0pppftt0yraewvew22qxdde4pxea2xpv999e" timestamp="1663330837"&gt;2216&lt;/key&gt;&lt;/foreign-keys&gt;&lt;ref-type name="Journal Article"&gt;17&lt;/ref-type&gt;&lt;contributors&gt;&lt;authors&gt;&lt;author&gt;Constancias, Florentin&lt;/author&gt;&lt;author&gt;Saby, Nicolas P. A.&lt;/author&gt;&lt;author&gt;Terrat, Sébastien&lt;/author&gt;&lt;author&gt;Dequiedt, Samuel&lt;/author&gt;&lt;author&gt;Horrigue, Wallid&lt;/author&gt;&lt;author&gt;Nowak, Virginie&lt;/author&gt;&lt;author&gt;Guillemin, Jean-Philippe&lt;/author&gt;&lt;author&gt;Biju-Duval, Luc&lt;/author&gt;&lt;author&gt;Chemidlin Prévost-Bouré, Nicolas&lt;/author&gt;&lt;author&gt;Ranjard, Lionel&lt;/author&gt;&lt;/authors&gt;&lt;/contributors&gt;&lt;titles&gt;&lt;title&gt;Contrasting spatial patterns and ecological attributes of soil bacterial and archaeal taxa across a landscape&lt;/title&gt;&lt;secondary-title&gt;MicrobiologyOpen&lt;/secondary-title&gt;&lt;/titles&gt;&lt;periodical&gt;&lt;full-title&gt;Microbiologyopen&lt;/full-title&gt;&lt;abbr-1&gt;MicrobiologyOpen&lt;/abbr-1&gt;&lt;/periodical&gt;&lt;pages&gt;518-531&lt;/pages&gt;&lt;volume&gt;4&lt;/volume&gt;&lt;number&gt;3&lt;/number&gt;&lt;dates&gt;&lt;year&gt;2015&lt;/year&gt;&lt;/dates&gt;&lt;isbn&gt;2045-8827&lt;/isbn&gt;&lt;urls&gt;&lt;related-urls&gt;&lt;url&gt;https://onlinelibrary.wiley.com/doi/abs/10.1002/mbo3.256&lt;/url&gt;&lt;/related-urls&gt;&lt;/urls&gt;&lt;electronic-resource-num&gt;https://doi.org/10.1002/mbo3.256&lt;/electronic-resource-num&gt;&lt;/record&gt;&lt;/Cite&gt;&lt;/EndNote&gt;</w:instrText>
        </w:r>
        <w:r w:rsidR="00891115" w:rsidRPr="00D03349">
          <w:rPr>
            <w:rFonts w:asciiTheme="minorHAnsi" w:hAnsiTheme="minorHAnsi" w:cstheme="minorHAnsi"/>
            <w:sz w:val="22"/>
            <w:lang w:val="en-GB"/>
          </w:rPr>
          <w:fldChar w:fldCharType="separate"/>
        </w:r>
        <w:r w:rsidR="002F7190" w:rsidRPr="00D03349">
          <w:rPr>
            <w:rFonts w:asciiTheme="minorHAnsi" w:hAnsiTheme="minorHAnsi" w:cstheme="minorHAnsi"/>
            <w:noProof/>
            <w:sz w:val="22"/>
            <w:lang w:val="en-GB"/>
          </w:rPr>
          <w:t>(Constancias et al., 2015)</w:t>
        </w:r>
        <w:r w:rsidR="00891115" w:rsidRPr="00D03349">
          <w:rPr>
            <w:rFonts w:asciiTheme="minorHAnsi" w:hAnsiTheme="minorHAnsi" w:cstheme="minorHAnsi"/>
            <w:sz w:val="22"/>
            <w:lang w:val="en-GB"/>
          </w:rPr>
          <w:fldChar w:fldCharType="end"/>
        </w:r>
        <w:r w:rsidR="00925394" w:rsidRPr="00D03349">
          <w:rPr>
            <w:rFonts w:asciiTheme="minorHAnsi" w:hAnsiTheme="minorHAnsi" w:cstheme="minorHAnsi"/>
            <w:sz w:val="22"/>
            <w:lang w:val="en-GB"/>
          </w:rPr>
          <w:t xml:space="preserve">, was not explored here since </w:t>
        </w:r>
        <w:r w:rsidR="00D52DD1" w:rsidRPr="00D03349">
          <w:rPr>
            <w:rFonts w:asciiTheme="minorHAnsi" w:hAnsiTheme="minorHAnsi" w:cstheme="minorHAnsi"/>
            <w:sz w:val="22"/>
            <w:lang w:val="en-GB"/>
          </w:rPr>
          <w:t>it</w:t>
        </w:r>
        <w:r w:rsidR="00925394" w:rsidRPr="00D03349">
          <w:rPr>
            <w:rFonts w:asciiTheme="minorHAnsi" w:hAnsiTheme="minorHAnsi" w:cstheme="minorHAnsi"/>
            <w:sz w:val="22"/>
            <w:lang w:val="en-GB"/>
          </w:rPr>
          <w:t xml:space="preserve"> was not characterized.</w:t>
        </w:r>
        <w:r w:rsidR="007F252E" w:rsidRPr="00D03349">
          <w:rPr>
            <w:rFonts w:asciiTheme="minorHAnsi" w:hAnsiTheme="minorHAnsi" w:cstheme="minorHAnsi"/>
            <w:sz w:val="22"/>
            <w:lang w:val="en-GB"/>
          </w:rPr>
          <w:t xml:space="preserve"> However, soil texture </w:t>
        </w:r>
        <w:r w:rsidR="00733F2D" w:rsidRPr="00D03349">
          <w:rPr>
            <w:rFonts w:asciiTheme="minorHAnsi" w:hAnsiTheme="minorHAnsi" w:cstheme="minorHAnsi"/>
            <w:sz w:val="22"/>
            <w:lang w:val="en-GB"/>
          </w:rPr>
          <w:t>is generally correlated to other soil characteristics</w:t>
        </w:r>
        <w:r w:rsidR="002B0CF8" w:rsidRPr="00D03349">
          <w:rPr>
            <w:rFonts w:asciiTheme="minorHAnsi" w:hAnsiTheme="minorHAnsi" w:cstheme="minorHAnsi"/>
            <w:sz w:val="22"/>
            <w:lang w:val="en-GB"/>
          </w:rPr>
          <w:t xml:space="preserve"> that we</w:t>
        </w:r>
        <w:r w:rsidR="00733F2D" w:rsidRPr="00D03349">
          <w:rPr>
            <w:rFonts w:asciiTheme="minorHAnsi" w:hAnsiTheme="minorHAnsi" w:cstheme="minorHAnsi"/>
            <w:sz w:val="22"/>
            <w:lang w:val="en-GB"/>
          </w:rPr>
          <w:t xml:space="preserve"> studied, such as</w:t>
        </w:r>
        <w:r w:rsidR="000F553D" w:rsidRPr="00D03349">
          <w:rPr>
            <w:rFonts w:asciiTheme="minorHAnsi" w:hAnsiTheme="minorHAnsi" w:cstheme="minorHAnsi"/>
            <w:sz w:val="22"/>
            <w:lang w:val="en-GB"/>
          </w:rPr>
          <w:t xml:space="preserve"> soil carbon content</w:t>
        </w:r>
        <w:r w:rsidR="00930240" w:rsidRPr="00D03349">
          <w:rPr>
            <w:rFonts w:asciiTheme="minorHAnsi" w:hAnsiTheme="minorHAnsi" w:cstheme="minorHAnsi"/>
            <w:sz w:val="22"/>
            <w:lang w:val="en-GB"/>
          </w:rPr>
          <w:t xml:space="preserve"> </w:t>
        </w:r>
        <w:r w:rsidR="002F7190" w:rsidRPr="00D03349">
          <w:rPr>
            <w:rFonts w:asciiTheme="minorHAnsi" w:hAnsiTheme="minorHAnsi" w:cstheme="minorHAnsi"/>
            <w:sz w:val="22"/>
            <w:lang w:val="en-GB"/>
          </w:rPr>
          <w:fldChar w:fldCharType="begin"/>
        </w:r>
        <w:r w:rsidR="002F7190" w:rsidRPr="00D03349">
          <w:rPr>
            <w:rFonts w:asciiTheme="minorHAnsi" w:hAnsiTheme="minorHAnsi" w:cstheme="minorHAnsi"/>
            <w:sz w:val="22"/>
            <w:lang w:val="en-GB"/>
          </w:rPr>
          <w:instrText xml:space="preserve"> ADDIN EN.CITE &lt;EndNote&gt;&lt;Cite&gt;&lt;Author&gt;Nichols&lt;/Author&gt;&lt;Year&gt;1984&lt;/Year&gt;&lt;RecNum&gt;2138&lt;/RecNum&gt;&lt;DisplayText&gt;(Nichols, 1984)&lt;/DisplayText&gt;&lt;record&gt;&lt;rec-number&gt;2138&lt;/rec-number&gt;&lt;foreign-keys&gt;&lt;key app="EN" db-id="55szs95egwevpber5v8xxppsavzewtad0se9" timestamp="1671104327"&gt;2138&lt;/key&gt;&lt;/foreign-keys&gt;&lt;ref-type name="Journal Article"&gt;17&lt;/ref-type&gt;&lt;contributors&gt;&lt;authors&gt;&lt;author&gt;Nichols, J. D.&lt;/author&gt;&lt;/authors&gt;&lt;/contributors&gt;&lt;titles&gt;&lt;title&gt;Relation of Organic Carbon to Soil Properties and Climate in the Southern Great Plains&lt;/title&gt;&lt;secondary-title&gt;Soil Science Society of America Journal&lt;/secondary-title&gt;&lt;/titles&gt;&lt;periodical&gt;&lt;full-title&gt;Soil Science Society of America Journal&lt;/full-title&gt;&lt;/periodical&gt;&lt;pages&gt;1382-1384&lt;/pages&gt;&lt;volume&gt;48&lt;/volume&gt;&lt;number&gt;6&lt;/number&gt;&lt;dates&gt;&lt;year&gt;1984&lt;/year&gt;&lt;/dates&gt;&lt;isbn&gt;0361-5995&lt;/isbn&gt;&lt;urls&gt;&lt;related-urls&gt;&lt;url&gt;https://acsess.onlinelibrary.wiley.com/doi/abs/10.2136/sssaj1984.03615995004800060037x&lt;/url&gt;&lt;/related-urls&gt;&lt;/urls&gt;&lt;electronic-resource-num&gt;https://doi.org/10.2136/sssaj1984.03615995004800060037x&lt;/electronic-resource-num&gt;&lt;/record&gt;&lt;/Cite&gt;&lt;/EndNote&gt;</w:instrText>
        </w:r>
        <w:r w:rsidR="002F7190" w:rsidRPr="00D03349">
          <w:rPr>
            <w:rFonts w:asciiTheme="minorHAnsi" w:hAnsiTheme="minorHAnsi" w:cstheme="minorHAnsi"/>
            <w:sz w:val="22"/>
            <w:lang w:val="en-GB"/>
          </w:rPr>
          <w:fldChar w:fldCharType="separate"/>
        </w:r>
        <w:r w:rsidR="002F7190" w:rsidRPr="00D03349">
          <w:rPr>
            <w:rFonts w:asciiTheme="minorHAnsi" w:hAnsiTheme="minorHAnsi" w:cstheme="minorHAnsi"/>
            <w:noProof/>
            <w:sz w:val="22"/>
            <w:lang w:val="en-GB"/>
          </w:rPr>
          <w:t>(Nichols, 1984)</w:t>
        </w:r>
        <w:r w:rsidR="002F7190" w:rsidRPr="00D03349">
          <w:rPr>
            <w:rFonts w:asciiTheme="minorHAnsi" w:hAnsiTheme="minorHAnsi" w:cstheme="minorHAnsi"/>
            <w:sz w:val="22"/>
            <w:lang w:val="en-GB"/>
          </w:rPr>
          <w:fldChar w:fldCharType="end"/>
        </w:r>
        <w:r w:rsidR="00A311B4" w:rsidRPr="00D03349">
          <w:rPr>
            <w:rFonts w:asciiTheme="minorHAnsi" w:hAnsiTheme="minorHAnsi" w:cstheme="minorHAnsi"/>
            <w:sz w:val="22"/>
            <w:lang w:val="en-GB"/>
          </w:rPr>
          <w:t>.</w:t>
        </w:r>
      </w:ins>
    </w:p>
    <w:p w14:paraId="67FA1276" w14:textId="3B2C6D07" w:rsidR="006C1CBC" w:rsidRPr="00D03349" w:rsidRDefault="004702E6" w:rsidP="00AF1539">
      <w:pPr>
        <w:spacing w:line="480" w:lineRule="auto"/>
        <w:ind w:firstLine="420"/>
        <w:contextualSpacing/>
        <w:jc w:val="left"/>
        <w:rPr>
          <w:ins w:id="330" w:author="authors" w:date="2022-12-15T13:45:00Z"/>
          <w:rFonts w:asciiTheme="minorHAnsi" w:hAnsiTheme="minorHAnsi" w:cstheme="minorHAnsi"/>
          <w:sz w:val="22"/>
          <w:lang w:val="en-GB"/>
        </w:rPr>
      </w:pPr>
      <w:r w:rsidRPr="00D03349">
        <w:rPr>
          <w:rFonts w:asciiTheme="minorHAnsi" w:hAnsiTheme="minorHAnsi" w:cstheme="minorHAnsi"/>
          <w:sz w:val="22"/>
          <w:lang w:val="en-GB"/>
        </w:rPr>
        <w:t>I</w:t>
      </w:r>
      <w:r w:rsidR="005844D2" w:rsidRPr="00D03349">
        <w:rPr>
          <w:rFonts w:asciiTheme="minorHAnsi" w:hAnsiTheme="minorHAnsi" w:cstheme="minorHAnsi"/>
          <w:sz w:val="22"/>
          <w:lang w:val="en-GB"/>
        </w:rPr>
        <w:t xml:space="preserve">nterestingly, </w:t>
      </w:r>
      <w:r w:rsidR="007D5F6C" w:rsidRPr="00D03349">
        <w:rPr>
          <w:rFonts w:asciiTheme="minorHAnsi" w:hAnsiTheme="minorHAnsi" w:cstheme="minorHAnsi"/>
          <w:sz w:val="22"/>
          <w:lang w:val="en-GB"/>
        </w:rPr>
        <w:t xml:space="preserve">we did not find </w:t>
      </w:r>
      <w:r w:rsidR="005844D2" w:rsidRPr="00D03349">
        <w:rPr>
          <w:rFonts w:asciiTheme="minorHAnsi" w:hAnsiTheme="minorHAnsi" w:cstheme="minorHAnsi"/>
          <w:sz w:val="22"/>
          <w:lang w:val="en-GB"/>
        </w:rPr>
        <w:t xml:space="preserve">pH </w:t>
      </w:r>
      <w:r w:rsidR="003175D4" w:rsidRPr="00D03349">
        <w:rPr>
          <w:rFonts w:asciiTheme="minorHAnsi" w:hAnsiTheme="minorHAnsi" w:cstheme="minorHAnsi"/>
          <w:sz w:val="22"/>
          <w:lang w:val="en-GB"/>
        </w:rPr>
        <w:t>as</w:t>
      </w:r>
      <w:r w:rsidR="005844D2" w:rsidRPr="00D03349">
        <w:rPr>
          <w:rFonts w:asciiTheme="minorHAnsi" w:hAnsiTheme="minorHAnsi" w:cstheme="minorHAnsi"/>
          <w:sz w:val="22"/>
          <w:lang w:val="en-GB"/>
        </w:rPr>
        <w:t xml:space="preserve"> </w:t>
      </w:r>
      <w:r w:rsidR="003175D4" w:rsidRPr="00D03349">
        <w:rPr>
          <w:rFonts w:asciiTheme="minorHAnsi" w:hAnsiTheme="minorHAnsi" w:cstheme="minorHAnsi"/>
          <w:sz w:val="22"/>
          <w:lang w:val="en-GB"/>
        </w:rPr>
        <w:t>an important driver</w:t>
      </w:r>
      <w:r w:rsidR="005844D2" w:rsidRPr="00D03349">
        <w:rPr>
          <w:rFonts w:asciiTheme="minorHAnsi" w:hAnsiTheme="minorHAnsi" w:cstheme="minorHAnsi"/>
          <w:sz w:val="22"/>
          <w:lang w:val="en-GB"/>
        </w:rPr>
        <w:t xml:space="preserve"> </w:t>
      </w:r>
      <w:r w:rsidR="003175D4" w:rsidRPr="00D03349">
        <w:rPr>
          <w:rFonts w:asciiTheme="minorHAnsi" w:hAnsiTheme="minorHAnsi" w:cstheme="minorHAnsi"/>
          <w:sz w:val="22"/>
          <w:lang w:val="en-GB"/>
        </w:rPr>
        <w:t>of</w:t>
      </w:r>
      <w:r w:rsidR="005844D2" w:rsidRPr="00D03349">
        <w:rPr>
          <w:rFonts w:asciiTheme="minorHAnsi" w:hAnsiTheme="minorHAnsi" w:cstheme="minorHAnsi"/>
          <w:sz w:val="22"/>
          <w:lang w:val="en-GB"/>
        </w:rPr>
        <w:t xml:space="preserve"> functional community </w:t>
      </w:r>
      <w:r w:rsidR="00096AC3" w:rsidRPr="00D03349">
        <w:rPr>
          <w:rFonts w:asciiTheme="minorHAnsi" w:hAnsiTheme="minorHAnsi" w:cstheme="minorHAnsi"/>
          <w:sz w:val="22"/>
          <w:lang w:val="en-GB"/>
        </w:rPr>
        <w:t>dissimilarity</w:t>
      </w:r>
      <w:r w:rsidR="005844D2" w:rsidRPr="00D03349">
        <w:rPr>
          <w:rFonts w:asciiTheme="minorHAnsi" w:hAnsiTheme="minorHAnsi" w:cstheme="minorHAnsi"/>
          <w:sz w:val="22"/>
          <w:lang w:val="en-GB"/>
        </w:rPr>
        <w:t xml:space="preserve">, here </w:t>
      </w:r>
      <w:r w:rsidR="00C03BBC" w:rsidRPr="00D03349">
        <w:rPr>
          <w:rFonts w:asciiTheme="minorHAnsi" w:hAnsiTheme="minorHAnsi" w:cstheme="minorHAnsi"/>
          <w:sz w:val="22"/>
          <w:lang w:val="en-GB"/>
        </w:rPr>
        <w:t>assessed</w:t>
      </w:r>
      <w:r w:rsidR="005844D2" w:rsidRPr="00D03349">
        <w:rPr>
          <w:rFonts w:asciiTheme="minorHAnsi" w:hAnsiTheme="minorHAnsi" w:cstheme="minorHAnsi"/>
          <w:sz w:val="22"/>
          <w:lang w:val="en-GB"/>
        </w:rPr>
        <w:t xml:space="preserve"> based on </w:t>
      </w:r>
      <w:r w:rsidR="00C03BBC" w:rsidRPr="00D03349">
        <w:rPr>
          <w:rFonts w:asciiTheme="minorHAnsi" w:hAnsiTheme="minorHAnsi" w:cstheme="minorHAnsi"/>
          <w:sz w:val="22"/>
          <w:lang w:val="en-GB"/>
        </w:rPr>
        <w:t xml:space="preserve">functional </w:t>
      </w:r>
      <w:r w:rsidR="005844D2" w:rsidRPr="00D03349">
        <w:rPr>
          <w:rFonts w:asciiTheme="minorHAnsi" w:hAnsiTheme="minorHAnsi" w:cstheme="minorHAnsi"/>
          <w:sz w:val="22"/>
          <w:lang w:val="en-GB"/>
        </w:rPr>
        <w:t xml:space="preserve">genes related to </w:t>
      </w:r>
      <w:ins w:id="331" w:author="authors" w:date="2022-12-15T13:45:00Z">
        <w:r w:rsidR="00A1202E" w:rsidRPr="00D03349">
          <w:rPr>
            <w:rFonts w:asciiTheme="minorHAnsi" w:hAnsiTheme="minorHAnsi" w:cstheme="minorHAnsi"/>
            <w:sz w:val="22"/>
            <w:lang w:val="en-GB"/>
          </w:rPr>
          <w:t>N</w:t>
        </w:r>
      </w:ins>
      <w:r w:rsidR="00A1202E" w:rsidRPr="00D03349">
        <w:rPr>
          <w:rFonts w:asciiTheme="minorHAnsi" w:hAnsiTheme="minorHAnsi" w:cstheme="minorHAnsi"/>
          <w:sz w:val="22"/>
          <w:lang w:val="en-GB"/>
        </w:rPr>
        <w:t xml:space="preserve"> </w:t>
      </w:r>
      <w:r w:rsidR="005844D2" w:rsidRPr="00D03349">
        <w:rPr>
          <w:rFonts w:asciiTheme="minorHAnsi" w:hAnsiTheme="minorHAnsi" w:cstheme="minorHAnsi"/>
          <w:sz w:val="22"/>
          <w:lang w:val="en-GB"/>
        </w:rPr>
        <w:t xml:space="preserve">dynamics. </w:t>
      </w:r>
      <w:r w:rsidR="00096AC3" w:rsidRPr="00D03349">
        <w:rPr>
          <w:rFonts w:asciiTheme="minorHAnsi" w:hAnsiTheme="minorHAnsi" w:cstheme="minorHAnsi"/>
          <w:sz w:val="22"/>
          <w:lang w:val="en-GB"/>
        </w:rPr>
        <w:t xml:space="preserve">This </w:t>
      </w:r>
      <w:r w:rsidR="00F70CA9" w:rsidRPr="00D03349">
        <w:rPr>
          <w:rFonts w:asciiTheme="minorHAnsi" w:hAnsiTheme="minorHAnsi" w:cstheme="minorHAnsi"/>
          <w:sz w:val="22"/>
          <w:lang w:val="en-GB"/>
        </w:rPr>
        <w:t>was not expected</w:t>
      </w:r>
      <w:r w:rsidR="00096AC3" w:rsidRPr="00D03349">
        <w:rPr>
          <w:rFonts w:asciiTheme="minorHAnsi" w:hAnsiTheme="minorHAnsi" w:cstheme="minorHAnsi"/>
          <w:sz w:val="22"/>
          <w:lang w:val="en-GB"/>
        </w:rPr>
        <w:t xml:space="preserve"> </w:t>
      </w:r>
      <w:r w:rsidR="00F70CA9" w:rsidRPr="00D03349">
        <w:rPr>
          <w:rFonts w:asciiTheme="minorHAnsi" w:hAnsiTheme="minorHAnsi" w:cstheme="minorHAnsi"/>
          <w:sz w:val="22"/>
          <w:lang w:val="en-GB"/>
        </w:rPr>
        <w:t>because</w:t>
      </w:r>
      <w:r w:rsidR="00096AC3" w:rsidRPr="00D03349">
        <w:rPr>
          <w:rFonts w:asciiTheme="minorHAnsi" w:hAnsiTheme="minorHAnsi" w:cstheme="minorHAnsi"/>
          <w:sz w:val="22"/>
          <w:lang w:val="en-GB"/>
        </w:rPr>
        <w:t xml:space="preserve"> some bacterial groups studied</w:t>
      </w:r>
      <w:r w:rsidR="007D5F6C" w:rsidRPr="00D03349">
        <w:rPr>
          <w:rFonts w:asciiTheme="minorHAnsi" w:hAnsiTheme="minorHAnsi" w:cstheme="minorHAnsi"/>
          <w:sz w:val="22"/>
          <w:lang w:val="en-GB"/>
        </w:rPr>
        <w:t>, e.g.</w:t>
      </w:r>
      <w:r w:rsidR="00055371" w:rsidRPr="00D03349">
        <w:rPr>
          <w:rFonts w:asciiTheme="minorHAnsi" w:hAnsiTheme="minorHAnsi" w:cstheme="minorHAnsi"/>
          <w:sz w:val="22"/>
          <w:lang w:val="en-GB"/>
        </w:rPr>
        <w:t>,</w:t>
      </w:r>
      <w:r w:rsidR="00096AC3" w:rsidRPr="00D03349">
        <w:rPr>
          <w:rFonts w:asciiTheme="minorHAnsi" w:hAnsiTheme="minorHAnsi" w:cstheme="minorHAnsi"/>
          <w:sz w:val="22"/>
          <w:lang w:val="en-GB"/>
        </w:rPr>
        <w:t xml:space="preserve"> AOB and </w:t>
      </w:r>
      <w:r w:rsidR="00096AC3" w:rsidRPr="00D03349">
        <w:rPr>
          <w:rFonts w:asciiTheme="minorHAnsi" w:hAnsiTheme="minorHAnsi" w:cstheme="minorHAnsi"/>
          <w:i/>
          <w:sz w:val="22"/>
          <w:lang w:val="en-GB"/>
        </w:rPr>
        <w:t>Nitrobacter</w:t>
      </w:r>
      <w:r w:rsidR="007D5F6C" w:rsidRPr="00D03349">
        <w:rPr>
          <w:rFonts w:asciiTheme="minorHAnsi" w:hAnsiTheme="minorHAnsi" w:cstheme="minorHAnsi"/>
          <w:i/>
          <w:sz w:val="22"/>
          <w:lang w:val="en-GB"/>
        </w:rPr>
        <w:t>,</w:t>
      </w:r>
      <w:r w:rsidR="00096AC3" w:rsidRPr="00D03349">
        <w:rPr>
          <w:rFonts w:asciiTheme="minorHAnsi" w:hAnsiTheme="minorHAnsi" w:cstheme="minorHAnsi"/>
          <w:sz w:val="22"/>
          <w:lang w:val="en-GB"/>
        </w:rPr>
        <w:t xml:space="preserve"> are sensitive to pH</w:t>
      </w:r>
      <w:r w:rsidR="00A86D9F" w:rsidRPr="00D03349">
        <w:rPr>
          <w:rFonts w:asciiTheme="minorHAnsi" w:hAnsiTheme="minorHAnsi" w:cstheme="minorHAnsi"/>
          <w:sz w:val="22"/>
          <w:lang w:val="en-GB"/>
        </w:rPr>
        <w:t xml:space="preserve"> </w:t>
      </w:r>
      <w:ins w:id="332" w:author="authors" w:date="2022-12-15T13:45:00Z">
        <w:r w:rsidR="00A86D9F" w:rsidRPr="00D03349">
          <w:rPr>
            <w:rFonts w:asciiTheme="minorHAnsi" w:hAnsiTheme="minorHAnsi" w:cstheme="minorHAnsi"/>
            <w:sz w:val="22"/>
            <w:lang w:val="en-GB"/>
          </w:rPr>
          <w:fldChar w:fldCharType="begin"/>
        </w:r>
      </w:ins>
      <w:r w:rsidR="00E451D4">
        <w:rPr>
          <w:rFonts w:asciiTheme="minorHAnsi" w:hAnsiTheme="minorHAnsi" w:cstheme="minorHAnsi"/>
          <w:sz w:val="22"/>
          <w:lang w:val="en-GB"/>
        </w:rPr>
        <w:instrText xml:space="preserve"> ADDIN EN.CITE &lt;EndNote&gt;&lt;Cite&gt;&lt;Author&gt;Nicol&lt;/Author&gt;&lt;Year&gt;2008&lt;/Year&gt;&lt;RecNum&gt;2010&lt;/RecNum&gt;&lt;DisplayText&gt;(Nicol et al., 2008)&lt;/DisplayText&gt;&lt;record&gt;&lt;rec-number&gt;2010&lt;/rec-number&gt;&lt;foreign-keys&gt;&lt;key app="EN" db-id="0pppftt0yraewvew22qxdde4pxea2xpv999e" timestamp="1606913531"&gt;2010&lt;/key&gt;&lt;/foreign-keys&gt;&lt;ref-type name="Journal Article"&gt;17&lt;/ref-type&gt;&lt;contributors&gt;&lt;authors&gt;&lt;author&gt;Nicol, Graeme W.&lt;/author&gt;&lt;author&gt;Leininger, Sven&lt;/author&gt;&lt;author&gt;Schleper, Christa&lt;/author&gt;&lt;author&gt;Prosser, James I.&lt;/author&gt;&lt;/authors&gt;&lt;/contributors&gt;&lt;titles&gt;&lt;title&gt;The influence of soil pH on the diversity, abundance and transcriptional activity of ammonia oxidizing archaea and bacteria&lt;/title&gt;&lt;secondary-title&gt;Environmental Microbiology&lt;/secondary-title&gt;&lt;/titles&gt;&lt;periodical&gt;&lt;full-title&gt;Environmental Microbiology&lt;/full-title&gt;&lt;abbr-1&gt;Environ. Microbiol.&lt;/abbr-1&gt;&lt;/periodical&gt;&lt;pages&gt;2966-2978&lt;/pages&gt;&lt;volume&gt;10&lt;/volume&gt;&lt;number&gt;11&lt;/number&gt;&lt;section&gt;2966&lt;/section&gt;&lt;dates&gt;&lt;year&gt;2008&lt;/year&gt;&lt;/dates&gt;&lt;isbn&gt;14622912&amp;#xD;14622920&lt;/isbn&gt;&lt;urls&gt;&lt;related-urls&gt;&lt;url&gt;https://sfamjournals.onlinelibrary.wiley.com/doi/abs/10.1111/j.1462-2920.2008.01701.x&lt;/url&gt;&lt;/related-urls&gt;&lt;/urls&gt;&lt;electronic-resource-num&gt;10.1111/j.1462-2920.2008.01701.x&lt;/electronic-resource-num&gt;&lt;/record&gt;&lt;/Cite&gt;&lt;/EndNote&gt;</w:instrText>
      </w:r>
      <w:ins w:id="333" w:author="authors" w:date="2022-12-15T13:45:00Z">
        <w:r w:rsidR="00A86D9F" w:rsidRPr="00D03349">
          <w:rPr>
            <w:rFonts w:asciiTheme="minorHAnsi" w:hAnsiTheme="minorHAnsi" w:cstheme="minorHAnsi"/>
            <w:sz w:val="22"/>
            <w:lang w:val="en-GB"/>
          </w:rPr>
          <w:fldChar w:fldCharType="separate"/>
        </w:r>
        <w:r w:rsidR="002F7190" w:rsidRPr="00D03349">
          <w:rPr>
            <w:rFonts w:asciiTheme="minorHAnsi" w:hAnsiTheme="minorHAnsi" w:cstheme="minorHAnsi"/>
            <w:noProof/>
            <w:sz w:val="22"/>
            <w:lang w:val="en-GB"/>
          </w:rPr>
          <w:t>(Nicol et al., 2008)</w:t>
        </w:r>
        <w:r w:rsidR="00A86D9F" w:rsidRPr="00D03349">
          <w:rPr>
            <w:rFonts w:asciiTheme="minorHAnsi" w:hAnsiTheme="minorHAnsi" w:cstheme="minorHAnsi"/>
            <w:sz w:val="22"/>
            <w:lang w:val="en-GB"/>
          </w:rPr>
          <w:fldChar w:fldCharType="end"/>
        </w:r>
        <w:r w:rsidR="007D5F6C" w:rsidRPr="00D03349">
          <w:rPr>
            <w:rFonts w:asciiTheme="minorHAnsi" w:hAnsiTheme="minorHAnsi" w:cstheme="minorHAnsi"/>
            <w:sz w:val="22"/>
            <w:lang w:val="en-GB"/>
          </w:rPr>
          <w:t>.</w:t>
        </w:r>
      </w:ins>
      <w:r w:rsidR="007D5F6C" w:rsidRPr="00D03349">
        <w:rPr>
          <w:rFonts w:asciiTheme="minorHAnsi" w:hAnsiTheme="minorHAnsi" w:cstheme="minorHAnsi"/>
          <w:sz w:val="22"/>
          <w:lang w:val="en-GB"/>
        </w:rPr>
        <w:t xml:space="preserve"> However,</w:t>
      </w:r>
      <w:r w:rsidR="00096AC3" w:rsidRPr="00D03349">
        <w:rPr>
          <w:rFonts w:asciiTheme="minorHAnsi" w:hAnsiTheme="minorHAnsi" w:cstheme="minorHAnsi"/>
          <w:sz w:val="22"/>
          <w:lang w:val="en-GB"/>
        </w:rPr>
        <w:t xml:space="preserve"> this </w:t>
      </w:r>
      <w:r w:rsidR="005F368F" w:rsidRPr="00D03349">
        <w:rPr>
          <w:rFonts w:asciiTheme="minorHAnsi" w:hAnsiTheme="minorHAnsi" w:cstheme="minorHAnsi"/>
          <w:sz w:val="22"/>
          <w:lang w:val="en-GB"/>
        </w:rPr>
        <w:t xml:space="preserve">finding </w:t>
      </w:r>
      <w:r w:rsidR="00096AC3" w:rsidRPr="00D03349">
        <w:rPr>
          <w:rFonts w:asciiTheme="minorHAnsi" w:hAnsiTheme="minorHAnsi" w:cstheme="minorHAnsi"/>
          <w:sz w:val="22"/>
          <w:lang w:val="en-GB"/>
        </w:rPr>
        <w:t>might be due to the fact that the effect of soil pH on some N-related groups is mostly indirect, acting</w:t>
      </w:r>
      <w:r w:rsidR="007D5F6C" w:rsidRPr="00D03349">
        <w:rPr>
          <w:rFonts w:asciiTheme="minorHAnsi" w:hAnsiTheme="minorHAnsi" w:cstheme="minorHAnsi"/>
          <w:sz w:val="22"/>
          <w:lang w:val="en-GB"/>
        </w:rPr>
        <w:t xml:space="preserve"> for instance</w:t>
      </w:r>
      <w:r w:rsidR="00096AC3" w:rsidRPr="00D03349">
        <w:rPr>
          <w:rFonts w:asciiTheme="minorHAnsi" w:hAnsiTheme="minorHAnsi" w:cstheme="minorHAnsi"/>
          <w:sz w:val="22"/>
          <w:lang w:val="en-GB"/>
        </w:rPr>
        <w:t xml:space="preserve"> through altered N availability and changed plant diversity</w:t>
      </w:r>
      <w:r w:rsidR="007D5F6C" w:rsidRPr="00D03349">
        <w:rPr>
          <w:rFonts w:asciiTheme="minorHAnsi" w:hAnsiTheme="minorHAnsi" w:cstheme="minorHAnsi"/>
          <w:sz w:val="22"/>
          <w:lang w:val="en-GB"/>
        </w:rPr>
        <w:t xml:space="preserve"> </w:t>
      </w:r>
      <w:ins w:id="334" w:author="authors" w:date="2022-12-15T13:45:00Z">
        <w:r w:rsidR="007D5F6C" w:rsidRPr="00D03349">
          <w:rPr>
            <w:rFonts w:asciiTheme="minorHAnsi" w:hAnsiTheme="minorHAnsi" w:cstheme="minorHAnsi"/>
            <w:sz w:val="22"/>
            <w:lang w:val="en-GB"/>
          </w:rPr>
          <w:fldChar w:fldCharType="begin"/>
        </w:r>
      </w:ins>
      <w:r w:rsidR="005E65FF">
        <w:rPr>
          <w:rFonts w:asciiTheme="minorHAnsi" w:hAnsiTheme="minorHAnsi" w:cstheme="minorHAnsi"/>
          <w:sz w:val="22"/>
          <w:lang w:val="en-GB"/>
        </w:rPr>
        <w:instrText xml:space="preserve"> ADDIN EN.CITE &lt;EndNote&gt;&lt;Cite&gt;&lt;Author&gt;Yang&lt;/Author&gt;&lt;Year&gt;2020&lt;/Year&gt;&lt;RecNum&gt;2020&lt;/RecNum&gt;&lt;DisplayText&gt;(Yang et al., 2020)&lt;/DisplayText&gt;&lt;record&gt;&lt;rec-number&gt;2020&lt;/rec-number&gt;&lt;foreign-keys&gt;&lt;key app="EN" db-id="0pppftt0yraewvew22qxdde4pxea2xpv999e" timestamp="1609755292"&gt;2020&lt;/key&gt;&lt;/foreign-keys&gt;&lt;ref-type name="Journal Article"&gt;17&lt;/ref-type&gt;&lt;contributors&gt;&lt;authors&gt;&lt;author&gt;Yang, Kena&lt;/author&gt;&lt;author&gt;Luo, Shuaiwei&lt;/author&gt;&lt;author&gt;Hu, Linggang&lt;/author&gt;&lt;author&gt;Chen, Beibei&lt;/author&gt;&lt;author&gt;Xie, Zhen&lt;/author&gt;&lt;author&gt;Ma, Beibei&lt;/author&gt;&lt;author&gt;Ma, Wenbin&lt;/author&gt;&lt;author&gt;Du, Guozhen&lt;/author&gt;&lt;author&gt;Ma, Xiaojun&lt;/author&gt;&lt;author&gt;Le Roux, Xavier&lt;/author&gt;&lt;/authors&gt;&lt;/contributors&gt;&lt;titles&gt;&lt;title&gt;Responses of soil ammonia-oxidizing bacteria and archaea diversity to N, P and NP fertilization: Relationships with soil environmental variables and plant community diversity&lt;/title&gt;&lt;secondary-title&gt;Soil Biology and Biochemistry&lt;/secondary-title&gt;&lt;/titles&gt;&lt;periodical&gt;&lt;full-title&gt;Soil Biology and Biochemistry&lt;/full-title&gt;&lt;abbr-1&gt;Soil Biol. Biochem.&lt;/abbr-1&gt;&lt;/periodical&gt;&lt;pages&gt;107795&lt;/pages&gt;&lt;volume&gt;145&lt;/volume&gt;&lt;keywords&gt;&lt;keyword&gt;Ammonia-oxidizers&lt;/keyword&gt;&lt;keyword&gt;Nitrogen&lt;/keyword&gt;&lt;keyword&gt;Phosphorus&lt;/keyword&gt;&lt;keyword&gt;Soil characteristics&lt;/keyword&gt;&lt;keyword&gt;Plant diversity&lt;/keyword&gt;&lt;/keywords&gt;&lt;dates&gt;&lt;year&gt;2020&lt;/year&gt;&lt;pub-dates&gt;&lt;date&gt;2020/06/01/&lt;/date&gt;&lt;/pub-dates&gt;&lt;/dates&gt;&lt;isbn&gt;0038-0717&lt;/isbn&gt;&lt;urls&gt;&lt;related-urls&gt;&lt;url&gt;http://www.sciencedirect.com/science/article/pii/S0038071720300924&lt;/url&gt;&lt;/related-urls&gt;&lt;/urls&gt;&lt;electronic-resource-num&gt;https://doi.org/10.1016/j.soilbio.2020.107795&lt;/electronic-resource-num&gt;&lt;/record&gt;&lt;/Cite&gt;&lt;/EndNote&gt;</w:instrText>
      </w:r>
      <w:ins w:id="335" w:author="authors" w:date="2022-12-15T13:45:00Z">
        <w:r w:rsidR="007D5F6C" w:rsidRPr="00D03349">
          <w:rPr>
            <w:rFonts w:asciiTheme="minorHAnsi" w:hAnsiTheme="minorHAnsi" w:cstheme="minorHAnsi"/>
            <w:sz w:val="22"/>
            <w:lang w:val="en-GB"/>
          </w:rPr>
          <w:fldChar w:fldCharType="separate"/>
        </w:r>
      </w:ins>
      <w:r w:rsidR="005E65FF">
        <w:rPr>
          <w:rFonts w:asciiTheme="minorHAnsi" w:hAnsiTheme="minorHAnsi" w:cstheme="minorHAnsi"/>
          <w:noProof/>
          <w:sz w:val="22"/>
          <w:lang w:val="en-GB"/>
        </w:rPr>
        <w:t>(Yang et al., 2020)</w:t>
      </w:r>
      <w:ins w:id="336" w:author="authors" w:date="2022-12-15T13:45:00Z">
        <w:r w:rsidR="007D5F6C" w:rsidRPr="00D03349">
          <w:rPr>
            <w:rFonts w:asciiTheme="minorHAnsi" w:hAnsiTheme="minorHAnsi" w:cstheme="minorHAnsi"/>
            <w:sz w:val="22"/>
            <w:lang w:val="en-GB"/>
          </w:rPr>
          <w:fldChar w:fldCharType="end"/>
        </w:r>
        <w:r w:rsidR="007D5F6C" w:rsidRPr="00D03349">
          <w:rPr>
            <w:rFonts w:asciiTheme="minorHAnsi" w:hAnsiTheme="minorHAnsi" w:cstheme="minorHAnsi"/>
            <w:sz w:val="22"/>
            <w:lang w:val="en-GB"/>
          </w:rPr>
          <w:t xml:space="preserve">. </w:t>
        </w:r>
        <w:r w:rsidR="00364E0A" w:rsidRPr="00D03349">
          <w:rPr>
            <w:rFonts w:asciiTheme="minorHAnsi" w:hAnsiTheme="minorHAnsi" w:cstheme="minorHAnsi"/>
            <w:sz w:val="22"/>
            <w:lang w:val="en-GB"/>
          </w:rPr>
          <w:t>Indeed</w:t>
        </w:r>
        <w:r w:rsidR="007D5F6C" w:rsidRPr="00D03349">
          <w:rPr>
            <w:rFonts w:asciiTheme="minorHAnsi" w:hAnsiTheme="minorHAnsi" w:cstheme="minorHAnsi"/>
            <w:sz w:val="22"/>
            <w:lang w:val="en-GB"/>
          </w:rPr>
          <w:t>,</w:t>
        </w:r>
        <w:r w:rsidR="00963FB9" w:rsidRPr="00D03349">
          <w:rPr>
            <w:rFonts w:asciiTheme="minorHAnsi" w:hAnsiTheme="minorHAnsi" w:cstheme="minorHAnsi"/>
            <w:sz w:val="22"/>
            <w:lang w:val="en-GB"/>
          </w:rPr>
          <w:t xml:space="preserve"> </w:t>
        </w:r>
        <w:r w:rsidR="00176996" w:rsidRPr="00D03349">
          <w:rPr>
            <w:rFonts w:asciiTheme="minorHAnsi" w:hAnsiTheme="minorHAnsi" w:cstheme="minorHAnsi"/>
            <w:sz w:val="22"/>
            <w:lang w:val="en-GB"/>
          </w:rPr>
          <w:t xml:space="preserve">soil </w:t>
        </w:r>
        <w:r w:rsidR="00963FB9" w:rsidRPr="00D03349">
          <w:rPr>
            <w:rFonts w:asciiTheme="minorHAnsi" w:hAnsiTheme="minorHAnsi" w:cstheme="minorHAnsi"/>
            <w:sz w:val="22"/>
            <w:lang w:val="en-GB"/>
          </w:rPr>
          <w:t>N</w:t>
        </w:r>
        <w:r w:rsidR="002D5E58" w:rsidRPr="00D03349">
          <w:rPr>
            <w:rFonts w:asciiTheme="minorHAnsi" w:hAnsiTheme="minorHAnsi" w:cstheme="minorHAnsi"/>
            <w:sz w:val="22"/>
            <w:lang w:val="en-GB"/>
          </w:rPr>
          <w:t xml:space="preserve"> was among the variables that explained</w:t>
        </w:r>
        <w:r w:rsidR="00963FB9" w:rsidRPr="00D03349">
          <w:rPr>
            <w:rFonts w:asciiTheme="minorHAnsi" w:hAnsiTheme="minorHAnsi" w:cstheme="minorHAnsi"/>
            <w:sz w:val="22"/>
            <w:lang w:val="en-GB"/>
          </w:rPr>
          <w:t xml:space="preserve"> functional dissimilarity </w:t>
        </w:r>
        <w:r w:rsidR="002D5E58" w:rsidRPr="00D03349">
          <w:rPr>
            <w:rFonts w:asciiTheme="minorHAnsi" w:hAnsiTheme="minorHAnsi" w:cstheme="minorHAnsi"/>
            <w:sz w:val="22"/>
            <w:lang w:val="en-GB"/>
          </w:rPr>
          <w:t>the most</w:t>
        </w:r>
        <w:r w:rsidR="00096AC3" w:rsidRPr="00D03349">
          <w:rPr>
            <w:rFonts w:asciiTheme="minorHAnsi" w:hAnsiTheme="minorHAnsi" w:cstheme="minorHAnsi"/>
            <w:sz w:val="22"/>
            <w:lang w:val="en-GB"/>
          </w:rPr>
          <w:t>.</w:t>
        </w:r>
      </w:ins>
      <w:r w:rsidR="00096AC3" w:rsidRPr="00D03349">
        <w:rPr>
          <w:rFonts w:asciiTheme="minorHAnsi" w:hAnsiTheme="minorHAnsi" w:cstheme="minorHAnsi"/>
          <w:sz w:val="22"/>
          <w:lang w:val="en-GB"/>
        </w:rPr>
        <w:t xml:space="preserve"> In addition, a weaker sensitivity to pH – in term</w:t>
      </w:r>
      <w:r w:rsidR="00CA51C8" w:rsidRPr="00D03349">
        <w:rPr>
          <w:rFonts w:asciiTheme="minorHAnsi" w:hAnsiTheme="minorHAnsi" w:cstheme="minorHAnsi"/>
          <w:sz w:val="22"/>
          <w:lang w:val="en-GB"/>
        </w:rPr>
        <w:t>s</w:t>
      </w:r>
      <w:r w:rsidR="00096AC3" w:rsidRPr="00D03349">
        <w:rPr>
          <w:rFonts w:asciiTheme="minorHAnsi" w:hAnsiTheme="minorHAnsi" w:cstheme="minorHAnsi"/>
          <w:sz w:val="22"/>
          <w:lang w:val="en-GB"/>
        </w:rPr>
        <w:t xml:space="preserve"> of abundance – of other groups like </w:t>
      </w:r>
      <w:proofErr w:type="spellStart"/>
      <w:r w:rsidR="00096AC3" w:rsidRPr="00D03349">
        <w:rPr>
          <w:rFonts w:asciiTheme="minorHAnsi" w:hAnsiTheme="minorHAnsi" w:cstheme="minorHAnsi"/>
          <w:sz w:val="22"/>
          <w:lang w:val="en-GB"/>
        </w:rPr>
        <w:t>denitrifiers</w:t>
      </w:r>
      <w:proofErr w:type="spellEnd"/>
      <w:r w:rsidR="00096AC3" w:rsidRPr="00D03349">
        <w:rPr>
          <w:rFonts w:asciiTheme="minorHAnsi" w:hAnsiTheme="minorHAnsi" w:cstheme="minorHAnsi"/>
          <w:sz w:val="22"/>
          <w:lang w:val="en-GB"/>
        </w:rPr>
        <w:t xml:space="preserve"> </w:t>
      </w:r>
      <w:r w:rsidR="008E56AB" w:rsidRPr="00D03349">
        <w:rPr>
          <w:rFonts w:asciiTheme="minorHAnsi" w:hAnsiTheme="minorHAnsi" w:cstheme="minorHAnsi"/>
          <w:sz w:val="22"/>
          <w:lang w:val="en-GB"/>
        </w:rPr>
        <w:fldChar w:fldCharType="begin">
          <w:fldData xml:space="preserve">PEVuZE5vdGU+PENpdGU+PEF1dGhvcj5CcnU8L0F1dGhvcj48WWVhcj4yMDExPC9ZZWFyPjxSZWNO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</w:fldData>
        </w:fldChar>
      </w:r>
      <w:r w:rsidR="00E451D4">
        <w:rPr>
          <w:rFonts w:asciiTheme="minorHAnsi" w:hAnsiTheme="minorHAnsi" w:cstheme="minorHAnsi"/>
          <w:sz w:val="22"/>
          <w:lang w:val="en-GB"/>
        </w:rPr>
        <w:instrText xml:space="preserve"> ADDIN EN.CITE </w:instrText>
      </w:r>
      <w:r w:rsidR="00E451D4">
        <w:rPr>
          <w:rFonts w:asciiTheme="minorHAnsi" w:hAnsiTheme="minorHAnsi" w:cstheme="minorHAnsi"/>
          <w:sz w:val="22"/>
          <w:lang w:val="en-GB"/>
        </w:rPr>
        <w:fldChar w:fldCharType="begin">
          <w:fldData xml:space="preserve">PEVuZE5vdGU+PENpdGU+PEF1dGhvcj5CcnU8L0F1dGhvcj48WWVhcj4yMDExPC9ZZWFyPjxSZWNO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</w:fldData>
        </w:fldChar>
      </w:r>
      <w:r w:rsidR="00E451D4">
        <w:rPr>
          <w:rFonts w:asciiTheme="minorHAnsi" w:hAnsiTheme="minorHAnsi" w:cstheme="minorHAnsi"/>
          <w:sz w:val="22"/>
          <w:lang w:val="en-GB"/>
        </w:rPr>
        <w:instrText xml:space="preserve"> ADDIN EN.CITE.DATA </w:instrText>
      </w:r>
      <w:r w:rsidR="00E451D4">
        <w:rPr>
          <w:rFonts w:asciiTheme="minorHAnsi" w:hAnsiTheme="minorHAnsi" w:cstheme="minorHAnsi"/>
          <w:sz w:val="22"/>
          <w:lang w:val="en-GB"/>
        </w:rPr>
      </w:r>
      <w:r w:rsidR="00E451D4">
        <w:rPr>
          <w:rFonts w:asciiTheme="minorHAnsi" w:hAnsiTheme="minorHAnsi" w:cstheme="minorHAnsi"/>
          <w:sz w:val="22"/>
          <w:lang w:val="en-GB"/>
        </w:rPr>
        <w:fldChar w:fldCharType="end"/>
      </w:r>
      <w:r w:rsidR="008E56AB" w:rsidRPr="00D03349">
        <w:rPr>
          <w:rFonts w:asciiTheme="minorHAnsi" w:hAnsiTheme="minorHAnsi" w:cstheme="minorHAnsi"/>
          <w:sz w:val="22"/>
          <w:lang w:val="en-GB"/>
        </w:rPr>
      </w:r>
      <w:r w:rsidR="008E56AB" w:rsidRPr="00D03349">
        <w:rPr>
          <w:rFonts w:asciiTheme="minorHAnsi" w:hAnsiTheme="minorHAnsi" w:cstheme="minorHAnsi"/>
          <w:sz w:val="22"/>
          <w:lang w:val="en-GB"/>
        </w:rPr>
        <w:fldChar w:fldCharType="separate"/>
      </w:r>
      <w:r w:rsidR="00230540" w:rsidRPr="00D03349">
        <w:rPr>
          <w:rFonts w:asciiTheme="minorHAnsi" w:hAnsiTheme="minorHAnsi" w:cstheme="minorHAnsi"/>
          <w:noProof/>
          <w:sz w:val="22"/>
          <w:lang w:val="en-GB"/>
        </w:rPr>
        <w:t>(Bru et al., 2011; Čuhel et al., 2010)</w:t>
      </w:r>
      <w:r w:rsidR="008E56AB" w:rsidRPr="00D03349">
        <w:rPr>
          <w:rFonts w:asciiTheme="minorHAnsi" w:hAnsiTheme="minorHAnsi" w:cstheme="minorHAnsi"/>
          <w:sz w:val="22"/>
          <w:lang w:val="en-GB"/>
        </w:rPr>
        <w:fldChar w:fldCharType="end"/>
      </w:r>
      <w:r w:rsidR="00096AC3" w:rsidRPr="00D03349">
        <w:rPr>
          <w:rFonts w:asciiTheme="minorHAnsi" w:hAnsiTheme="minorHAnsi" w:cstheme="minorHAnsi"/>
          <w:sz w:val="22"/>
          <w:lang w:val="en-GB"/>
        </w:rPr>
        <w:t xml:space="preserve"> </w:t>
      </w:r>
      <w:r w:rsidR="00A2653B" w:rsidRPr="00D03349">
        <w:rPr>
          <w:rFonts w:asciiTheme="minorHAnsi" w:hAnsiTheme="minorHAnsi" w:cstheme="minorHAnsi"/>
          <w:sz w:val="22"/>
          <w:lang w:val="en-GB"/>
        </w:rPr>
        <w:t>could explain the minor role of pH</w:t>
      </w:r>
      <w:r w:rsidR="007D5F6C" w:rsidRPr="00D03349">
        <w:rPr>
          <w:rFonts w:asciiTheme="minorHAnsi" w:hAnsiTheme="minorHAnsi" w:cstheme="minorHAnsi"/>
          <w:sz w:val="22"/>
          <w:lang w:val="en-GB"/>
        </w:rPr>
        <w:t xml:space="preserve"> when explaining </w:t>
      </w:r>
      <w:ins w:id="337" w:author="authors" w:date="2022-12-15T13:45:00Z">
        <w:r w:rsidR="00176996" w:rsidRPr="00D03349">
          <w:rPr>
            <w:rFonts w:asciiTheme="minorHAnsi" w:hAnsiTheme="minorHAnsi" w:cstheme="minorHAnsi"/>
            <w:sz w:val="22"/>
            <w:lang w:val="en-GB"/>
          </w:rPr>
          <w:t xml:space="preserve">the overall N cycle-related </w:t>
        </w:r>
      </w:ins>
      <w:r w:rsidR="007D5F6C" w:rsidRPr="00D03349">
        <w:rPr>
          <w:rFonts w:asciiTheme="minorHAnsi" w:hAnsiTheme="minorHAnsi" w:cstheme="minorHAnsi"/>
          <w:sz w:val="22"/>
          <w:lang w:val="en-GB"/>
        </w:rPr>
        <w:t>functional dissimilarity</w:t>
      </w:r>
      <w:r w:rsidR="00A2653B" w:rsidRPr="00D03349">
        <w:rPr>
          <w:rFonts w:asciiTheme="minorHAnsi" w:hAnsiTheme="minorHAnsi" w:cstheme="minorHAnsi"/>
          <w:sz w:val="22"/>
          <w:lang w:val="en-GB"/>
        </w:rPr>
        <w:t xml:space="preserve">. </w:t>
      </w:r>
    </w:p>
    <w:p w14:paraId="3748E56F" w14:textId="6E42B545" w:rsidR="005844D2" w:rsidRPr="00D03349" w:rsidRDefault="00B06FF6" w:rsidP="00AF1539">
      <w:pPr>
        <w:spacing w:line="480" w:lineRule="auto"/>
        <w:ind w:firstLine="420"/>
        <w:contextualSpacing/>
        <w:jc w:val="left"/>
        <w:rPr>
          <w:rFonts w:asciiTheme="minorHAnsi" w:hAnsiTheme="minorHAnsi" w:cstheme="minorHAnsi"/>
          <w:sz w:val="22"/>
          <w:lang w:val="en-GB"/>
        </w:rPr>
      </w:pPr>
      <w:ins w:id="338" w:author="authors" w:date="2022-12-15T13:45:00Z">
        <w:r w:rsidRPr="00D03349">
          <w:rPr>
            <w:rFonts w:asciiTheme="minorHAnsi" w:hAnsiTheme="minorHAnsi" w:cstheme="minorHAnsi"/>
            <w:sz w:val="22"/>
            <w:lang w:val="en-GB"/>
          </w:rPr>
          <w:t>Instead</w:t>
        </w:r>
        <w:r w:rsidR="00D41BA3" w:rsidRPr="00D03349">
          <w:rPr>
            <w:rFonts w:asciiTheme="minorHAnsi" w:hAnsiTheme="minorHAnsi" w:cstheme="minorHAnsi"/>
            <w:sz w:val="22"/>
            <w:lang w:val="en-GB"/>
          </w:rPr>
          <w:t xml:space="preserve"> of pH</w:t>
        </w:r>
        <w:r w:rsidRPr="00D03349">
          <w:rPr>
            <w:rFonts w:asciiTheme="minorHAnsi" w:hAnsiTheme="minorHAnsi" w:cstheme="minorHAnsi"/>
            <w:sz w:val="22"/>
            <w:lang w:val="en-GB"/>
          </w:rPr>
          <w:t xml:space="preserve">, </w:t>
        </w:r>
        <w:r w:rsidR="001B1F98" w:rsidRPr="00D03349">
          <w:rPr>
            <w:rFonts w:asciiTheme="minorHAnsi" w:hAnsiTheme="minorHAnsi" w:cstheme="minorHAnsi"/>
            <w:sz w:val="22"/>
            <w:lang w:val="en-GB"/>
          </w:rPr>
          <w:t xml:space="preserve">bacterial </w:t>
        </w:r>
        <w:r w:rsidRPr="00D03349">
          <w:rPr>
            <w:rFonts w:asciiTheme="minorHAnsi" w:hAnsiTheme="minorHAnsi" w:cstheme="minorHAnsi"/>
            <w:sz w:val="22"/>
            <w:lang w:val="en-GB"/>
          </w:rPr>
          <w:t>f</w:t>
        </w:r>
        <w:r w:rsidR="005844D2" w:rsidRPr="00D03349">
          <w:rPr>
            <w:rFonts w:asciiTheme="minorHAnsi" w:hAnsiTheme="minorHAnsi" w:cstheme="minorHAnsi"/>
            <w:sz w:val="22"/>
            <w:lang w:val="en-GB"/>
          </w:rPr>
          <w:t>unctional</w:t>
        </w:r>
      </w:ins>
      <w:r w:rsidR="005844D2" w:rsidRPr="00D03349">
        <w:rPr>
          <w:rFonts w:asciiTheme="minorHAnsi" w:hAnsiTheme="minorHAnsi" w:cstheme="minorHAnsi"/>
          <w:sz w:val="22"/>
          <w:lang w:val="en-GB"/>
        </w:rPr>
        <w:t xml:space="preserve"> dissimilarity </w:t>
      </w:r>
      <w:ins w:id="339" w:author="authors" w:date="2022-12-15T13:45:00Z">
        <w:r w:rsidR="001B1F98" w:rsidRPr="00D03349">
          <w:rPr>
            <w:rFonts w:asciiTheme="minorHAnsi" w:hAnsiTheme="minorHAnsi" w:cstheme="minorHAnsi"/>
            <w:sz w:val="22"/>
            <w:lang w:val="en-GB"/>
          </w:rPr>
          <w:t xml:space="preserve">related to N cycling </w:t>
        </w:r>
      </w:ins>
      <w:r w:rsidR="005844D2" w:rsidRPr="00D03349">
        <w:rPr>
          <w:rFonts w:asciiTheme="minorHAnsi" w:hAnsiTheme="minorHAnsi" w:cstheme="minorHAnsi"/>
          <w:sz w:val="22"/>
          <w:lang w:val="en-GB"/>
        </w:rPr>
        <w:t>was</w:t>
      </w:r>
      <w:r w:rsidR="007D5F6C" w:rsidRPr="00D03349">
        <w:rPr>
          <w:rFonts w:asciiTheme="minorHAnsi" w:hAnsiTheme="minorHAnsi" w:cstheme="minorHAnsi"/>
          <w:sz w:val="22"/>
          <w:lang w:val="en-GB"/>
        </w:rPr>
        <w:t xml:space="preserve"> </w:t>
      </w:r>
      <w:r w:rsidR="005844D2" w:rsidRPr="00D03349">
        <w:rPr>
          <w:rFonts w:asciiTheme="minorHAnsi" w:hAnsiTheme="minorHAnsi" w:cstheme="minorHAnsi"/>
          <w:sz w:val="22"/>
          <w:lang w:val="en-GB"/>
        </w:rPr>
        <w:t xml:space="preserve">mainly </w:t>
      </w:r>
      <w:r w:rsidR="00147E38" w:rsidRPr="00D03349">
        <w:rPr>
          <w:rFonts w:asciiTheme="minorHAnsi" w:hAnsiTheme="minorHAnsi" w:cstheme="minorHAnsi"/>
          <w:sz w:val="22"/>
          <w:lang w:val="en-GB"/>
        </w:rPr>
        <w:t>explained</w:t>
      </w:r>
      <w:r w:rsidR="005844D2" w:rsidRPr="00D03349">
        <w:rPr>
          <w:rFonts w:asciiTheme="minorHAnsi" w:hAnsiTheme="minorHAnsi" w:cstheme="minorHAnsi"/>
          <w:sz w:val="22"/>
          <w:lang w:val="en-GB"/>
        </w:rPr>
        <w:t xml:space="preserve"> by the availabilities of N and P </w:t>
      </w:r>
      <w:r w:rsidR="00176996" w:rsidRPr="00D03349">
        <w:rPr>
          <w:rFonts w:asciiTheme="minorHAnsi" w:hAnsiTheme="minorHAnsi" w:cstheme="minorHAnsi"/>
          <w:sz w:val="22"/>
          <w:lang w:val="en-GB"/>
        </w:rPr>
        <w:t>and</w:t>
      </w:r>
      <w:r w:rsidR="005844D2" w:rsidRPr="00D03349">
        <w:rPr>
          <w:rFonts w:asciiTheme="minorHAnsi" w:hAnsiTheme="minorHAnsi" w:cstheme="minorHAnsi"/>
          <w:sz w:val="22"/>
          <w:lang w:val="en-GB"/>
        </w:rPr>
        <w:t xml:space="preserve"> </w:t>
      </w:r>
      <w:ins w:id="340" w:author="authors" w:date="2022-12-15T13:45:00Z">
        <w:r w:rsidR="00176996" w:rsidRPr="00D03349">
          <w:rPr>
            <w:rFonts w:asciiTheme="minorHAnsi" w:hAnsiTheme="minorHAnsi" w:cstheme="minorHAnsi"/>
            <w:sz w:val="22"/>
            <w:lang w:val="en-GB"/>
          </w:rPr>
          <w:t>the N:P</w:t>
        </w:r>
      </w:ins>
      <w:r w:rsidR="00176996" w:rsidRPr="00D03349">
        <w:rPr>
          <w:rFonts w:asciiTheme="minorHAnsi" w:hAnsiTheme="minorHAnsi" w:cstheme="minorHAnsi"/>
          <w:sz w:val="22"/>
          <w:lang w:val="en-GB"/>
        </w:rPr>
        <w:t xml:space="preserve"> </w:t>
      </w:r>
      <w:r w:rsidR="005844D2" w:rsidRPr="00D03349">
        <w:rPr>
          <w:rFonts w:asciiTheme="minorHAnsi" w:hAnsiTheme="minorHAnsi" w:cstheme="minorHAnsi"/>
          <w:sz w:val="22"/>
          <w:lang w:val="en-GB"/>
        </w:rPr>
        <w:t xml:space="preserve">stoichiometric </w:t>
      </w:r>
      <w:ins w:id="341" w:author="authors" w:date="2022-12-15T13:45:00Z">
        <w:r w:rsidR="005844D2" w:rsidRPr="00D03349">
          <w:rPr>
            <w:rFonts w:asciiTheme="minorHAnsi" w:hAnsiTheme="minorHAnsi" w:cstheme="minorHAnsi"/>
            <w:sz w:val="22"/>
            <w:lang w:val="en-GB"/>
          </w:rPr>
          <w:t>ratio</w:t>
        </w:r>
        <w:r w:rsidR="00176996" w:rsidRPr="00D03349">
          <w:rPr>
            <w:rFonts w:asciiTheme="minorHAnsi" w:hAnsiTheme="minorHAnsi" w:cstheme="minorHAnsi"/>
            <w:sz w:val="22"/>
            <w:lang w:val="en-GB"/>
          </w:rPr>
          <w:t>,</w:t>
        </w:r>
        <w:r w:rsidR="005844D2" w:rsidRPr="00D03349">
          <w:rPr>
            <w:rFonts w:asciiTheme="minorHAnsi" w:hAnsiTheme="minorHAnsi" w:cstheme="minorHAnsi"/>
            <w:sz w:val="22"/>
            <w:lang w:val="en-GB"/>
          </w:rPr>
          <w:t xml:space="preserve"> </w:t>
        </w:r>
        <w:r w:rsidR="00B54833" w:rsidRPr="00D03349">
          <w:rPr>
            <w:rFonts w:asciiTheme="minorHAnsi" w:hAnsiTheme="minorHAnsi" w:cstheme="minorHAnsi"/>
            <w:sz w:val="22"/>
            <w:lang w:val="en-GB"/>
          </w:rPr>
          <w:t xml:space="preserve">and </w:t>
        </w:r>
        <w:r w:rsidR="00176996" w:rsidRPr="00D03349">
          <w:rPr>
            <w:rFonts w:asciiTheme="minorHAnsi" w:hAnsiTheme="minorHAnsi" w:cstheme="minorHAnsi"/>
            <w:sz w:val="22"/>
            <w:lang w:val="en-GB"/>
          </w:rPr>
          <w:t xml:space="preserve">to a lesser </w:t>
        </w:r>
        <w:r w:rsidR="00176996" w:rsidRPr="00D03349">
          <w:rPr>
            <w:rFonts w:asciiTheme="minorHAnsi" w:hAnsiTheme="minorHAnsi" w:cstheme="minorHAnsi"/>
            <w:sz w:val="22"/>
            <w:lang w:val="en-GB"/>
          </w:rPr>
          <w:lastRenderedPageBreak/>
          <w:t xml:space="preserve">extent </w:t>
        </w:r>
        <w:r w:rsidR="00B54833" w:rsidRPr="00D03349">
          <w:rPr>
            <w:rFonts w:asciiTheme="minorHAnsi" w:hAnsiTheme="minorHAnsi" w:cstheme="minorHAnsi"/>
            <w:sz w:val="22"/>
            <w:lang w:val="en-GB"/>
          </w:rPr>
          <w:t>soil</w:t>
        </w:r>
        <w:r w:rsidR="005844D2" w:rsidRPr="00D03349">
          <w:rPr>
            <w:rFonts w:asciiTheme="minorHAnsi" w:hAnsiTheme="minorHAnsi" w:cstheme="minorHAnsi"/>
            <w:sz w:val="22"/>
            <w:lang w:val="en-GB"/>
          </w:rPr>
          <w:t xml:space="preserve"> </w:t>
        </w:r>
        <w:r w:rsidR="00176996" w:rsidRPr="00D03349">
          <w:rPr>
            <w:rFonts w:asciiTheme="minorHAnsi" w:hAnsiTheme="minorHAnsi" w:cstheme="minorHAnsi"/>
            <w:sz w:val="22"/>
            <w:lang w:val="en-GB"/>
          </w:rPr>
          <w:t>organic matter and</w:t>
        </w:r>
      </w:ins>
      <w:r w:rsidR="00176996" w:rsidRPr="00D03349">
        <w:rPr>
          <w:rFonts w:asciiTheme="minorHAnsi" w:hAnsiTheme="minorHAnsi" w:cstheme="minorHAnsi"/>
          <w:sz w:val="22"/>
          <w:lang w:val="en-GB"/>
        </w:rPr>
        <w:t xml:space="preserve"> </w:t>
      </w:r>
      <w:r w:rsidR="005844D2" w:rsidRPr="00D03349">
        <w:rPr>
          <w:rFonts w:asciiTheme="minorHAnsi" w:hAnsiTheme="minorHAnsi" w:cstheme="minorHAnsi"/>
          <w:sz w:val="22"/>
          <w:lang w:val="en-GB"/>
        </w:rPr>
        <w:t>moisture. The</w:t>
      </w:r>
      <w:r w:rsidR="00147E38" w:rsidRPr="00D03349">
        <w:rPr>
          <w:rFonts w:asciiTheme="minorHAnsi" w:hAnsiTheme="minorHAnsi" w:cstheme="minorHAnsi"/>
          <w:sz w:val="22"/>
          <w:lang w:val="en-GB"/>
        </w:rPr>
        <w:t>se</w:t>
      </w:r>
      <w:r w:rsidR="005844D2" w:rsidRPr="00D03349">
        <w:rPr>
          <w:rFonts w:asciiTheme="minorHAnsi" w:hAnsiTheme="minorHAnsi" w:cstheme="minorHAnsi"/>
          <w:sz w:val="22"/>
          <w:lang w:val="en-GB"/>
        </w:rPr>
        <w:t xml:space="preserve"> drivers are</w:t>
      </w:r>
      <w:r w:rsidR="00A2653B" w:rsidRPr="00D03349">
        <w:rPr>
          <w:rFonts w:asciiTheme="minorHAnsi" w:hAnsiTheme="minorHAnsi" w:cstheme="minorHAnsi"/>
          <w:sz w:val="22"/>
          <w:lang w:val="en-GB"/>
        </w:rPr>
        <w:t xml:space="preserve"> </w:t>
      </w:r>
      <w:r w:rsidR="005844D2" w:rsidRPr="00D03349">
        <w:rPr>
          <w:rFonts w:asciiTheme="minorHAnsi" w:hAnsiTheme="minorHAnsi" w:cstheme="minorHAnsi"/>
          <w:sz w:val="22"/>
          <w:lang w:val="en-GB"/>
        </w:rPr>
        <w:t>largely consistent with the ecology of the 9 N-related functional groups studied</w:t>
      </w:r>
      <w:r w:rsidR="00EC20DB" w:rsidRPr="00D03349">
        <w:rPr>
          <w:rFonts w:asciiTheme="minorHAnsi" w:hAnsiTheme="minorHAnsi" w:cstheme="minorHAnsi"/>
          <w:sz w:val="22"/>
          <w:lang w:val="en-GB"/>
        </w:rPr>
        <w:t xml:space="preserve"> and partly also identified in the study by </w:t>
      </w:r>
      <w:r w:rsidR="00EC20DB" w:rsidRPr="00D03349">
        <w:rPr>
          <w:rFonts w:asciiTheme="minorHAnsi" w:hAnsiTheme="minorHAnsi" w:cstheme="minorHAnsi"/>
          <w:sz w:val="22"/>
          <w:lang w:val="en-GB"/>
        </w:rPr>
        <w:fldChar w:fldCharType="begin"/>
      </w:r>
      <w:r w:rsidR="00E451D4">
        <w:rPr>
          <w:rFonts w:asciiTheme="minorHAnsi" w:hAnsiTheme="minorHAnsi" w:cstheme="minorHAnsi"/>
          <w:sz w:val="22"/>
          <w:lang w:val="en-GB"/>
        </w:rPr>
        <w:instrText xml:space="preserve"> ADDIN EN.CITE &lt;EndNote&gt;&lt;Cite AuthorYear="1"&gt;&lt;Author&gt;Nelson&lt;/Author&gt;&lt;Year&gt;2016&lt;/Year&gt;&lt;RecNum&gt;2041&lt;/RecNum&gt;&lt;DisplayText&gt;Nelson et al. (2016)&lt;/DisplayText&gt;&lt;record&gt;&lt;rec-number&gt;2041&lt;/rec-number&gt;&lt;foreign-keys&gt;&lt;key app="EN" db-id="0pppftt0yraewvew22qxdde4pxea2xpv999e" timestamp="1617816940"&gt;2041&lt;/key&gt;&lt;/foreign-keys&gt;&lt;ref-type name="Journal Article"&gt;17&lt;/ref-type&gt;&lt;contributors&gt;&lt;authors&gt;&lt;author&gt;Nelson, Michaeline B.&lt;/author&gt;&lt;author&gt;Martiny, Adam C.&lt;/author&gt;&lt;author&gt;Martiny, Jennifer B. H.&lt;/author&gt;&lt;/authors&gt;&lt;/contributors&gt;&lt;titles&gt;&lt;title&gt;Global biogeography of microbial nitrogen-cycling traits in soil&lt;/title&gt;&lt;secondary-title&gt;Proceedings of the National Academy of Sciences&lt;/secondary-title&gt;&lt;/titles&gt;&lt;periodical&gt;&lt;full-title&gt;Proceedings of the National Academy of Sciences&lt;/full-title&gt;&lt;abbr-1&gt;Proc. Natl. Acad. USA&lt;/abbr-1&gt;&lt;abbr-2&gt;Proc Natl Acad USA&lt;/abbr-2&gt;&lt;/periodical&gt;&lt;pages&gt;8033-8040&lt;/pages&gt;&lt;volume&gt;113&lt;/volume&gt;&lt;number&gt;29&lt;/number&gt;&lt;dates&gt;&lt;year&gt;2016&lt;/year&gt;&lt;/dates&gt;&lt;urls&gt;&lt;related-urls&gt;&lt;url&gt;https://www.pnas.org/content/pnas/113/29/8033.full.pdf&lt;/url&gt;&lt;/related-urls&gt;&lt;/urls&gt;&lt;electronic-resource-num&gt;10.1073/pnas.1601070113&lt;/electronic-resource-num&gt;&lt;/record&gt;&lt;/Cite&gt;&lt;/EndNote&gt;</w:instrText>
      </w:r>
      <w:r w:rsidR="00EC20DB" w:rsidRPr="00D03349">
        <w:rPr>
          <w:rFonts w:asciiTheme="minorHAnsi" w:hAnsiTheme="minorHAnsi" w:cstheme="minorHAnsi"/>
          <w:sz w:val="22"/>
          <w:lang w:val="en-GB"/>
        </w:rPr>
        <w:fldChar w:fldCharType="separate"/>
      </w:r>
      <w:r w:rsidR="002F7190" w:rsidRPr="00D03349">
        <w:rPr>
          <w:rFonts w:asciiTheme="minorHAnsi" w:hAnsiTheme="minorHAnsi" w:cstheme="minorHAnsi"/>
          <w:noProof/>
          <w:sz w:val="22"/>
          <w:lang w:val="en-GB"/>
        </w:rPr>
        <w:t>Nelson et al. (2016)</w:t>
      </w:r>
      <w:r w:rsidR="00EC20DB" w:rsidRPr="00D03349">
        <w:rPr>
          <w:rFonts w:asciiTheme="minorHAnsi" w:hAnsiTheme="minorHAnsi" w:cstheme="minorHAnsi"/>
          <w:sz w:val="22"/>
          <w:lang w:val="en-GB"/>
        </w:rPr>
        <w:fldChar w:fldCharType="end"/>
      </w:r>
      <w:r w:rsidR="005844D2" w:rsidRPr="00D03349">
        <w:rPr>
          <w:rFonts w:asciiTheme="minorHAnsi" w:hAnsiTheme="minorHAnsi" w:cstheme="minorHAnsi"/>
          <w:sz w:val="22"/>
          <w:lang w:val="en-GB"/>
        </w:rPr>
        <w:t>.</w:t>
      </w:r>
      <w:r w:rsidR="00EC4733" w:rsidRPr="00D03349">
        <w:rPr>
          <w:rFonts w:asciiTheme="minorHAnsi" w:hAnsiTheme="minorHAnsi" w:cstheme="minorHAnsi"/>
          <w:sz w:val="22"/>
          <w:lang w:val="en-GB"/>
        </w:rPr>
        <w:t xml:space="preserve"> </w:t>
      </w:r>
      <w:r w:rsidR="00EC20DB" w:rsidRPr="00D03349">
        <w:rPr>
          <w:rFonts w:asciiTheme="minorHAnsi" w:hAnsiTheme="minorHAnsi" w:cstheme="minorHAnsi"/>
          <w:sz w:val="22"/>
          <w:lang w:val="en-GB"/>
        </w:rPr>
        <w:t>In addition</w:t>
      </w:r>
      <w:r w:rsidR="005844D2" w:rsidRPr="00D03349">
        <w:rPr>
          <w:rFonts w:asciiTheme="minorHAnsi" w:hAnsiTheme="minorHAnsi" w:cstheme="minorHAnsi"/>
          <w:sz w:val="22"/>
          <w:lang w:val="en-GB"/>
        </w:rPr>
        <w:t>, in grassland soils from the Tibetan plateau fertilised with N, P or NP</w:t>
      </w:r>
      <w:r w:rsidR="00DE4B42" w:rsidRPr="00D03349">
        <w:rPr>
          <w:rFonts w:asciiTheme="minorHAnsi" w:hAnsiTheme="minorHAnsi" w:cstheme="minorHAnsi"/>
          <w:sz w:val="22"/>
          <w:lang w:val="en-GB"/>
        </w:rPr>
        <w:t>,</w:t>
      </w:r>
      <w:r w:rsidR="00A108BC" w:rsidRPr="00D03349">
        <w:rPr>
          <w:rFonts w:asciiTheme="minorHAnsi" w:hAnsiTheme="minorHAnsi" w:cstheme="minorHAnsi"/>
          <w:sz w:val="22"/>
          <w:lang w:val="en-GB"/>
        </w:rPr>
        <w:t xml:space="preserve"> </w:t>
      </w:r>
      <w:r w:rsidR="005844D2" w:rsidRPr="00D03349">
        <w:rPr>
          <w:rFonts w:asciiTheme="minorHAnsi" w:hAnsiTheme="minorHAnsi" w:cstheme="minorHAnsi"/>
          <w:sz w:val="22"/>
          <w:lang w:val="en-GB"/>
        </w:rPr>
        <w:t xml:space="preserve">AOB, </w:t>
      </w:r>
      <w:r w:rsidR="005844D2" w:rsidRPr="00D03349">
        <w:rPr>
          <w:rFonts w:asciiTheme="minorHAnsi" w:hAnsiTheme="minorHAnsi" w:cstheme="minorHAnsi"/>
          <w:i/>
          <w:sz w:val="22"/>
          <w:lang w:val="en-GB"/>
        </w:rPr>
        <w:t>Nitrobacter</w:t>
      </w:r>
      <w:r w:rsidR="005844D2" w:rsidRPr="00D03349">
        <w:rPr>
          <w:rFonts w:asciiTheme="minorHAnsi" w:hAnsiTheme="minorHAnsi" w:cstheme="minorHAnsi"/>
          <w:sz w:val="22"/>
          <w:lang w:val="en-GB"/>
        </w:rPr>
        <w:t xml:space="preserve"> and </w:t>
      </w:r>
      <w:proofErr w:type="spellStart"/>
      <w:r w:rsidR="005844D2" w:rsidRPr="00D03349">
        <w:rPr>
          <w:rFonts w:asciiTheme="minorHAnsi" w:hAnsiTheme="minorHAnsi" w:cstheme="minorHAnsi"/>
          <w:i/>
          <w:sz w:val="22"/>
          <w:lang w:val="en-GB"/>
        </w:rPr>
        <w:t>Nitrospira</w:t>
      </w:r>
      <w:proofErr w:type="spellEnd"/>
      <w:r w:rsidR="005844D2" w:rsidRPr="00D03349">
        <w:rPr>
          <w:rFonts w:asciiTheme="minorHAnsi" w:hAnsiTheme="minorHAnsi" w:cstheme="minorHAnsi"/>
          <w:sz w:val="22"/>
          <w:lang w:val="en-GB"/>
        </w:rPr>
        <w:t xml:space="preserve"> </w:t>
      </w:r>
      <w:r w:rsidR="00096AC3" w:rsidRPr="00D03349">
        <w:rPr>
          <w:rFonts w:asciiTheme="minorHAnsi" w:hAnsiTheme="minorHAnsi" w:cstheme="minorHAnsi"/>
          <w:sz w:val="22"/>
          <w:lang w:val="en-GB"/>
        </w:rPr>
        <w:t>we</w:t>
      </w:r>
      <w:r w:rsidR="0019474C" w:rsidRPr="00D03349">
        <w:rPr>
          <w:rFonts w:asciiTheme="minorHAnsi" w:hAnsiTheme="minorHAnsi" w:cstheme="minorHAnsi"/>
          <w:sz w:val="22"/>
          <w:lang w:val="en-GB"/>
        </w:rPr>
        <w:t>re</w:t>
      </w:r>
      <w:r w:rsidR="005844D2" w:rsidRPr="00D03349">
        <w:rPr>
          <w:rFonts w:asciiTheme="minorHAnsi" w:hAnsiTheme="minorHAnsi" w:cstheme="minorHAnsi"/>
          <w:sz w:val="22"/>
          <w:lang w:val="en-GB"/>
        </w:rPr>
        <w:t xml:space="preserve"> sensitive to N availability and organic matter concentration, N</w:t>
      </w:r>
      <w:r w:rsidR="005844D2" w:rsidRPr="00D03349">
        <w:rPr>
          <w:rFonts w:asciiTheme="minorHAnsi" w:hAnsiTheme="minorHAnsi" w:cstheme="minorHAnsi"/>
          <w:sz w:val="22"/>
          <w:vertAlign w:val="subscript"/>
          <w:lang w:val="en-GB"/>
        </w:rPr>
        <w:t>2</w:t>
      </w:r>
      <w:r w:rsidR="005844D2" w:rsidRPr="00D03349">
        <w:rPr>
          <w:rFonts w:asciiTheme="minorHAnsi" w:hAnsiTheme="minorHAnsi" w:cstheme="minorHAnsi"/>
          <w:sz w:val="22"/>
          <w:lang w:val="en-GB"/>
        </w:rPr>
        <w:t xml:space="preserve">-fixers to the </w:t>
      </w:r>
      <w:proofErr w:type="spellStart"/>
      <w:r w:rsidR="005844D2" w:rsidRPr="00D03349">
        <w:rPr>
          <w:rFonts w:asciiTheme="minorHAnsi" w:hAnsiTheme="minorHAnsi" w:cstheme="minorHAnsi"/>
          <w:sz w:val="22"/>
          <w:lang w:val="en-GB"/>
        </w:rPr>
        <w:t>N:P</w:t>
      </w:r>
      <w:proofErr w:type="spellEnd"/>
      <w:r w:rsidR="005844D2" w:rsidRPr="00D03349">
        <w:rPr>
          <w:rFonts w:asciiTheme="minorHAnsi" w:hAnsiTheme="minorHAnsi" w:cstheme="minorHAnsi"/>
          <w:sz w:val="22"/>
          <w:lang w:val="en-GB"/>
        </w:rPr>
        <w:t xml:space="preserve"> ratio, </w:t>
      </w:r>
      <w:proofErr w:type="spellStart"/>
      <w:r w:rsidR="005844D2" w:rsidRPr="00D03349">
        <w:rPr>
          <w:rFonts w:asciiTheme="minorHAnsi" w:hAnsiTheme="minorHAnsi" w:cstheme="minorHAnsi"/>
          <w:i/>
          <w:sz w:val="22"/>
          <w:lang w:val="en-GB"/>
        </w:rPr>
        <w:t>nirS</w:t>
      </w:r>
      <w:proofErr w:type="spellEnd"/>
      <w:r w:rsidR="005844D2" w:rsidRPr="00D03349">
        <w:rPr>
          <w:rFonts w:asciiTheme="minorHAnsi" w:hAnsiTheme="minorHAnsi" w:cstheme="minorHAnsi"/>
          <w:sz w:val="22"/>
          <w:lang w:val="en-GB"/>
        </w:rPr>
        <w:t xml:space="preserve">-nitrite reducers to soil N and organic matter, and </w:t>
      </w:r>
      <w:proofErr w:type="spellStart"/>
      <w:r w:rsidR="005844D2" w:rsidRPr="00D03349">
        <w:rPr>
          <w:rFonts w:asciiTheme="minorHAnsi" w:hAnsiTheme="minorHAnsi" w:cstheme="minorHAnsi"/>
          <w:i/>
          <w:sz w:val="22"/>
          <w:lang w:val="en-GB"/>
        </w:rPr>
        <w:t>nirK</w:t>
      </w:r>
      <w:proofErr w:type="spellEnd"/>
      <w:r w:rsidR="005844D2" w:rsidRPr="00D03349">
        <w:rPr>
          <w:rFonts w:asciiTheme="minorHAnsi" w:hAnsiTheme="minorHAnsi" w:cstheme="minorHAnsi"/>
          <w:sz w:val="22"/>
          <w:lang w:val="en-GB"/>
        </w:rPr>
        <w:t xml:space="preserve">-nitrite reducers to organic matter and the N:P ratio </w:t>
      </w:r>
      <w:r w:rsidR="00FE3826" w:rsidRPr="00D03349">
        <w:rPr>
          <w:rFonts w:asciiTheme="minorHAnsi" w:hAnsiTheme="minorHAnsi" w:cstheme="minorHAnsi"/>
          <w:sz w:val="22"/>
          <w:lang w:val="en-GB"/>
        </w:rPr>
        <w:fldChar w:fldCharType="begin">
          <w:fldData xml:space="preserve">PEVuZE5vdGU+PENpdGU+PEF1dGhvcj5NYTwvQXV0aG9yPjxZZWFyPjIwMTY8L1llYXI+PFJlY051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</w:fldData>
        </w:fldChar>
      </w:r>
      <w:r w:rsidR="005E65FF">
        <w:rPr>
          <w:rFonts w:asciiTheme="minorHAnsi" w:hAnsiTheme="minorHAnsi" w:cstheme="minorHAnsi"/>
          <w:sz w:val="22"/>
          <w:lang w:val="en-GB"/>
        </w:rPr>
        <w:instrText xml:space="preserve"> ADDIN EN.CITE </w:instrText>
      </w:r>
      <w:r w:rsidR="005E65FF">
        <w:rPr>
          <w:rFonts w:asciiTheme="minorHAnsi" w:hAnsiTheme="minorHAnsi" w:cstheme="minorHAnsi"/>
          <w:sz w:val="22"/>
          <w:lang w:val="en-GB"/>
        </w:rPr>
        <w:fldChar w:fldCharType="begin">
          <w:fldData xml:space="preserve">PEVuZE5vdGU+PENpdGU+PEF1dGhvcj5NYTwvQXV0aG9yPjxZZWFyPjIwMTY8L1llYXI+PFJlY051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</w:fldData>
        </w:fldChar>
      </w:r>
      <w:r w:rsidR="005E65FF">
        <w:rPr>
          <w:rFonts w:asciiTheme="minorHAnsi" w:hAnsiTheme="minorHAnsi" w:cstheme="minorHAnsi"/>
          <w:sz w:val="22"/>
          <w:lang w:val="en-GB"/>
        </w:rPr>
        <w:instrText xml:space="preserve"> ADDIN EN.CITE.DATA </w:instrText>
      </w:r>
      <w:r w:rsidR="005E65FF">
        <w:rPr>
          <w:rFonts w:asciiTheme="minorHAnsi" w:hAnsiTheme="minorHAnsi" w:cstheme="minorHAnsi"/>
          <w:sz w:val="22"/>
          <w:lang w:val="en-GB"/>
        </w:rPr>
      </w:r>
      <w:r w:rsidR="005E65FF">
        <w:rPr>
          <w:rFonts w:asciiTheme="minorHAnsi" w:hAnsiTheme="minorHAnsi" w:cstheme="minorHAnsi"/>
          <w:sz w:val="22"/>
          <w:lang w:val="en-GB"/>
        </w:rPr>
        <w:fldChar w:fldCharType="end"/>
      </w:r>
      <w:r w:rsidR="00FE3826" w:rsidRPr="00D03349">
        <w:rPr>
          <w:rFonts w:asciiTheme="minorHAnsi" w:hAnsiTheme="minorHAnsi" w:cstheme="minorHAnsi"/>
          <w:sz w:val="22"/>
          <w:lang w:val="en-GB"/>
        </w:rPr>
      </w:r>
      <w:r w:rsidR="00FE3826" w:rsidRPr="00D03349">
        <w:rPr>
          <w:rFonts w:asciiTheme="minorHAnsi" w:hAnsiTheme="minorHAnsi" w:cstheme="minorHAnsi"/>
          <w:sz w:val="22"/>
          <w:lang w:val="en-GB"/>
        </w:rPr>
        <w:fldChar w:fldCharType="separate"/>
      </w:r>
      <w:r w:rsidR="005E65FF">
        <w:rPr>
          <w:rFonts w:asciiTheme="minorHAnsi" w:hAnsiTheme="minorHAnsi" w:cstheme="minorHAnsi"/>
          <w:noProof/>
          <w:sz w:val="22"/>
          <w:lang w:val="en-GB"/>
        </w:rPr>
        <w:t>(Ma et al., 2016)</w:t>
      </w:r>
      <w:r w:rsidR="00FE3826" w:rsidRPr="00D03349">
        <w:rPr>
          <w:rFonts w:asciiTheme="minorHAnsi" w:hAnsiTheme="minorHAnsi" w:cstheme="minorHAnsi"/>
          <w:sz w:val="22"/>
          <w:lang w:val="en-GB"/>
        </w:rPr>
        <w:fldChar w:fldCharType="end"/>
      </w:r>
      <w:r w:rsidR="005844D2" w:rsidRPr="00D03349">
        <w:rPr>
          <w:rFonts w:asciiTheme="minorHAnsi" w:hAnsiTheme="minorHAnsi" w:cstheme="minorHAnsi"/>
          <w:sz w:val="22"/>
          <w:lang w:val="en-GB"/>
        </w:rPr>
        <w:t xml:space="preserve">. Similarly, soil moisture influences functional groups like nitrifiers and </w:t>
      </w:r>
      <w:proofErr w:type="spellStart"/>
      <w:r w:rsidR="005844D2" w:rsidRPr="00D03349">
        <w:rPr>
          <w:rFonts w:asciiTheme="minorHAnsi" w:hAnsiTheme="minorHAnsi" w:cstheme="minorHAnsi"/>
          <w:sz w:val="22"/>
          <w:lang w:val="en-GB"/>
        </w:rPr>
        <w:t>denitrifiers</w:t>
      </w:r>
      <w:proofErr w:type="spellEnd"/>
      <w:r w:rsidR="000D41EA" w:rsidRPr="00D03349">
        <w:rPr>
          <w:rFonts w:asciiTheme="minorHAnsi" w:hAnsiTheme="minorHAnsi" w:cstheme="minorHAnsi"/>
          <w:sz w:val="22"/>
          <w:lang w:val="en-GB"/>
        </w:rPr>
        <w:t xml:space="preserve"> </w:t>
      </w:r>
      <w:r w:rsidR="000D41EA" w:rsidRPr="00D03349">
        <w:rPr>
          <w:rFonts w:asciiTheme="minorHAnsi" w:hAnsiTheme="minorHAnsi" w:cstheme="minorHAnsi"/>
          <w:sz w:val="22"/>
          <w:lang w:val="en-GB"/>
        </w:rPr>
        <w:fldChar w:fldCharType="begin">
          <w:fldData xml:space="preserve">PEVuZE5vdGU+PENpdGU+PEF1dGhvcj5EaTwvQXV0aG9yPjxZZWFyPjIwMTQ8L1llYXI+PFJlY051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==
</w:fldData>
        </w:fldChar>
      </w:r>
      <w:r w:rsidR="005E65FF">
        <w:rPr>
          <w:rFonts w:asciiTheme="minorHAnsi" w:hAnsiTheme="minorHAnsi" w:cstheme="minorHAnsi"/>
          <w:sz w:val="22"/>
          <w:lang w:val="en-GB"/>
        </w:rPr>
        <w:instrText xml:space="preserve"> ADDIN EN.CITE </w:instrText>
      </w:r>
      <w:r w:rsidR="005E65FF">
        <w:rPr>
          <w:rFonts w:asciiTheme="minorHAnsi" w:hAnsiTheme="minorHAnsi" w:cstheme="minorHAnsi"/>
          <w:sz w:val="22"/>
          <w:lang w:val="en-GB"/>
        </w:rPr>
        <w:fldChar w:fldCharType="begin">
          <w:fldData xml:space="preserve">PEVuZE5vdGU+PENpdGU+PEF1dGhvcj5EaTwvQXV0aG9yPjxZZWFyPjIwMTQ8L1llYXI+PFJlY051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==
</w:fldData>
        </w:fldChar>
      </w:r>
      <w:r w:rsidR="005E65FF">
        <w:rPr>
          <w:rFonts w:asciiTheme="minorHAnsi" w:hAnsiTheme="minorHAnsi" w:cstheme="minorHAnsi"/>
          <w:sz w:val="22"/>
          <w:lang w:val="en-GB"/>
        </w:rPr>
        <w:instrText xml:space="preserve"> ADDIN EN.CITE.DATA </w:instrText>
      </w:r>
      <w:r w:rsidR="005E65FF">
        <w:rPr>
          <w:rFonts w:asciiTheme="minorHAnsi" w:hAnsiTheme="minorHAnsi" w:cstheme="minorHAnsi"/>
          <w:sz w:val="22"/>
          <w:lang w:val="en-GB"/>
        </w:rPr>
      </w:r>
      <w:r w:rsidR="005E65FF">
        <w:rPr>
          <w:rFonts w:asciiTheme="minorHAnsi" w:hAnsiTheme="minorHAnsi" w:cstheme="minorHAnsi"/>
          <w:sz w:val="22"/>
          <w:lang w:val="en-GB"/>
        </w:rPr>
        <w:fldChar w:fldCharType="end"/>
      </w:r>
      <w:r w:rsidR="000D41EA" w:rsidRPr="00D03349">
        <w:rPr>
          <w:rFonts w:asciiTheme="minorHAnsi" w:hAnsiTheme="minorHAnsi" w:cstheme="minorHAnsi"/>
          <w:sz w:val="22"/>
          <w:lang w:val="en-GB"/>
        </w:rPr>
      </w:r>
      <w:r w:rsidR="000D41EA" w:rsidRPr="00D03349">
        <w:rPr>
          <w:rFonts w:asciiTheme="minorHAnsi" w:hAnsiTheme="minorHAnsi" w:cstheme="minorHAnsi"/>
          <w:sz w:val="22"/>
          <w:lang w:val="en-GB"/>
        </w:rPr>
        <w:fldChar w:fldCharType="separate"/>
      </w:r>
      <w:r w:rsidR="005E65FF">
        <w:rPr>
          <w:rFonts w:asciiTheme="minorHAnsi" w:hAnsiTheme="minorHAnsi" w:cstheme="minorHAnsi"/>
          <w:noProof/>
          <w:sz w:val="22"/>
          <w:lang w:val="en-GB"/>
        </w:rPr>
        <w:t>(Di et al., 2014)</w:t>
      </w:r>
      <w:r w:rsidR="000D41EA" w:rsidRPr="00D03349">
        <w:rPr>
          <w:rFonts w:asciiTheme="minorHAnsi" w:hAnsiTheme="minorHAnsi" w:cstheme="minorHAnsi"/>
          <w:sz w:val="22"/>
          <w:lang w:val="en-GB"/>
        </w:rPr>
        <w:fldChar w:fldCharType="end"/>
      </w:r>
      <w:r w:rsidR="005844D2" w:rsidRPr="00D03349">
        <w:rPr>
          <w:rFonts w:asciiTheme="minorHAnsi" w:hAnsiTheme="minorHAnsi" w:cstheme="minorHAnsi"/>
          <w:sz w:val="22"/>
          <w:lang w:val="en-GB"/>
        </w:rPr>
        <w:t xml:space="preserve">. </w:t>
      </w:r>
      <w:ins w:id="342" w:author="authors" w:date="2022-12-15T13:45:00Z">
        <w:r w:rsidR="00176996" w:rsidRPr="00D03349">
          <w:rPr>
            <w:rFonts w:asciiTheme="minorHAnsi" w:hAnsiTheme="minorHAnsi" w:cstheme="minorHAnsi"/>
            <w:sz w:val="22"/>
            <w:lang w:val="en-GB"/>
          </w:rPr>
          <w:t>T</w:t>
        </w:r>
        <w:r w:rsidR="005844D2" w:rsidRPr="00D03349">
          <w:rPr>
            <w:rFonts w:asciiTheme="minorHAnsi" w:hAnsiTheme="minorHAnsi" w:cstheme="minorHAnsi"/>
            <w:sz w:val="22"/>
            <w:lang w:val="en-GB"/>
          </w:rPr>
          <w:t>he</w:t>
        </w:r>
      </w:ins>
      <w:r w:rsidR="005844D2" w:rsidRPr="00D03349">
        <w:rPr>
          <w:rFonts w:asciiTheme="minorHAnsi" w:hAnsiTheme="minorHAnsi" w:cstheme="minorHAnsi"/>
          <w:sz w:val="22"/>
          <w:lang w:val="en-GB"/>
        </w:rPr>
        <w:t xml:space="preserve"> nature of the environmental drivers o</w:t>
      </w:r>
      <w:r w:rsidR="00313CC9" w:rsidRPr="00D03349">
        <w:rPr>
          <w:rFonts w:asciiTheme="minorHAnsi" w:hAnsiTheme="minorHAnsi" w:cstheme="minorHAnsi"/>
          <w:sz w:val="22"/>
          <w:lang w:val="en-GB"/>
        </w:rPr>
        <w:t>f</w:t>
      </w:r>
      <w:ins w:id="343" w:author="authors" w:date="2022-12-15T13:45:00Z">
        <w:r w:rsidR="005844D2" w:rsidRPr="00D03349">
          <w:rPr>
            <w:rFonts w:asciiTheme="minorHAnsi" w:hAnsiTheme="minorHAnsi" w:cstheme="minorHAnsi"/>
            <w:sz w:val="22"/>
            <w:lang w:val="en-GB"/>
          </w:rPr>
          <w:t xml:space="preserve"> </w:t>
        </w:r>
        <w:r w:rsidR="008D7F41" w:rsidRPr="00D03349">
          <w:rPr>
            <w:rFonts w:asciiTheme="minorHAnsi" w:hAnsiTheme="minorHAnsi" w:cstheme="minorHAnsi"/>
            <w:sz w:val="22"/>
            <w:lang w:val="en-GB"/>
          </w:rPr>
          <w:t>bacterial</w:t>
        </w:r>
      </w:ins>
      <w:r w:rsidR="008D7F41" w:rsidRPr="00D03349">
        <w:rPr>
          <w:rFonts w:asciiTheme="minorHAnsi" w:hAnsiTheme="minorHAnsi" w:cstheme="minorHAnsi"/>
          <w:sz w:val="22"/>
          <w:lang w:val="en-GB"/>
        </w:rPr>
        <w:t xml:space="preserve"> </w:t>
      </w:r>
      <w:r w:rsidR="005844D2" w:rsidRPr="00D03349">
        <w:rPr>
          <w:rFonts w:asciiTheme="minorHAnsi" w:hAnsiTheme="minorHAnsi" w:cstheme="minorHAnsi"/>
          <w:sz w:val="22"/>
          <w:lang w:val="en-GB"/>
        </w:rPr>
        <w:t>functional dissimilarity obviously depends on the functional groups considered, and other environmental drivers would likely be important with a focus on other specific groups like degraders of specific molecules</w:t>
      </w:r>
      <w:ins w:id="344" w:author="authors" w:date="2022-12-15T13:45:00Z">
        <w:r w:rsidR="004C48BF" w:rsidRPr="00D03349">
          <w:rPr>
            <w:rFonts w:asciiTheme="minorHAnsi" w:hAnsiTheme="minorHAnsi" w:cstheme="minorHAnsi"/>
            <w:sz w:val="22"/>
            <w:lang w:val="en-GB"/>
          </w:rPr>
          <w:t xml:space="preserve"> or other functions</w:t>
        </w:r>
        <w:r w:rsidR="00FC4D64" w:rsidRPr="00D03349">
          <w:rPr>
            <w:rFonts w:asciiTheme="minorHAnsi" w:hAnsiTheme="minorHAnsi" w:cstheme="minorHAnsi"/>
            <w:sz w:val="22"/>
            <w:lang w:val="en-GB"/>
          </w:rPr>
          <w:t xml:space="preserve"> related to</w:t>
        </w:r>
        <w:r w:rsidR="00133DBB" w:rsidRPr="00D03349">
          <w:rPr>
            <w:rFonts w:asciiTheme="minorHAnsi" w:hAnsiTheme="minorHAnsi" w:cstheme="minorHAnsi"/>
            <w:sz w:val="22"/>
            <w:lang w:val="en-GB"/>
          </w:rPr>
          <w:t xml:space="preserve"> aspects of other geochemical cycles</w:t>
        </w:r>
        <w:r w:rsidR="005844D2" w:rsidRPr="00D03349">
          <w:rPr>
            <w:rFonts w:asciiTheme="minorHAnsi" w:hAnsiTheme="minorHAnsi" w:cstheme="minorHAnsi"/>
            <w:sz w:val="22"/>
            <w:lang w:val="en-GB"/>
          </w:rPr>
          <w:t>.</w:t>
        </w:r>
      </w:ins>
      <w:r w:rsidR="005844D2" w:rsidRPr="00D03349">
        <w:rPr>
          <w:rFonts w:asciiTheme="minorHAnsi" w:hAnsiTheme="minorHAnsi" w:cstheme="minorHAnsi"/>
          <w:sz w:val="22"/>
          <w:lang w:val="en-GB"/>
        </w:rPr>
        <w:t xml:space="preserve"> The </w:t>
      </w:r>
      <w:r w:rsidR="00147E38" w:rsidRPr="00D03349">
        <w:rPr>
          <w:rFonts w:asciiTheme="minorHAnsi" w:hAnsiTheme="minorHAnsi" w:cstheme="minorHAnsi"/>
          <w:sz w:val="22"/>
          <w:lang w:val="en-GB"/>
        </w:rPr>
        <w:t>nine</w:t>
      </w:r>
      <w:r w:rsidR="005844D2" w:rsidRPr="00D03349">
        <w:rPr>
          <w:rFonts w:asciiTheme="minorHAnsi" w:hAnsiTheme="minorHAnsi" w:cstheme="minorHAnsi"/>
          <w:sz w:val="22"/>
          <w:lang w:val="en-GB"/>
        </w:rPr>
        <w:t xml:space="preserve"> functional groups selected here represent a comprehensive set of groups involved in major aspects of soil N dynamics</w:t>
      </w:r>
      <w:ins w:id="345" w:author="authors" w:date="2022-12-15T13:45:00Z">
        <w:r w:rsidR="001A5CC3" w:rsidRPr="00D03349">
          <w:rPr>
            <w:rFonts w:asciiTheme="minorHAnsi" w:hAnsiTheme="minorHAnsi" w:cstheme="minorHAnsi"/>
            <w:sz w:val="22"/>
            <w:lang w:val="en-GB"/>
          </w:rPr>
          <w:t xml:space="preserve"> </w:t>
        </w:r>
        <w:r w:rsidR="00176996" w:rsidRPr="00D03349">
          <w:rPr>
            <w:rFonts w:asciiTheme="minorHAnsi" w:hAnsiTheme="minorHAnsi" w:cstheme="minorHAnsi"/>
            <w:sz w:val="22"/>
            <w:lang w:val="en-GB"/>
          </w:rPr>
          <w:t>and</w:t>
        </w:r>
        <w:r w:rsidR="001A5CC3" w:rsidRPr="00D03349">
          <w:rPr>
            <w:rFonts w:asciiTheme="minorHAnsi" w:hAnsiTheme="minorHAnsi" w:cstheme="minorHAnsi"/>
            <w:sz w:val="22"/>
            <w:lang w:val="en-GB"/>
          </w:rPr>
          <w:t xml:space="preserve"> were chose</w:t>
        </w:r>
        <w:r w:rsidR="007944A4" w:rsidRPr="00D03349">
          <w:rPr>
            <w:rFonts w:asciiTheme="minorHAnsi" w:hAnsiTheme="minorHAnsi" w:cstheme="minorHAnsi"/>
            <w:sz w:val="22"/>
            <w:lang w:val="en-GB"/>
          </w:rPr>
          <w:t>n</w:t>
        </w:r>
        <w:r w:rsidR="00216FCD" w:rsidRPr="00D03349">
          <w:rPr>
            <w:rFonts w:asciiTheme="minorHAnsi" w:hAnsiTheme="minorHAnsi" w:cstheme="minorHAnsi"/>
            <w:sz w:val="22"/>
            <w:lang w:val="en-GB"/>
          </w:rPr>
          <w:t xml:space="preserve"> </w:t>
        </w:r>
        <w:r w:rsidR="001A5CC3" w:rsidRPr="00D03349">
          <w:rPr>
            <w:rFonts w:asciiTheme="minorHAnsi" w:hAnsiTheme="minorHAnsi" w:cstheme="minorHAnsi"/>
            <w:sz w:val="22"/>
            <w:lang w:val="en-GB"/>
          </w:rPr>
          <w:t xml:space="preserve">because </w:t>
        </w:r>
        <w:r w:rsidR="00176996" w:rsidRPr="00D03349">
          <w:rPr>
            <w:rFonts w:asciiTheme="minorHAnsi" w:hAnsiTheme="minorHAnsi" w:cstheme="minorHAnsi"/>
            <w:sz w:val="22"/>
            <w:lang w:val="en-GB"/>
          </w:rPr>
          <w:t>N</w:t>
        </w:r>
        <w:r w:rsidR="007944A4" w:rsidRPr="00D03349">
          <w:rPr>
            <w:rFonts w:asciiTheme="minorHAnsi" w:hAnsiTheme="minorHAnsi" w:cstheme="minorHAnsi"/>
            <w:sz w:val="22"/>
            <w:lang w:val="en-GB"/>
          </w:rPr>
          <w:t xml:space="preserve"> </w:t>
        </w:r>
        <w:r w:rsidR="00176996" w:rsidRPr="00D03349">
          <w:rPr>
            <w:rFonts w:asciiTheme="minorHAnsi" w:hAnsiTheme="minorHAnsi" w:cstheme="minorHAnsi"/>
            <w:sz w:val="22"/>
            <w:lang w:val="en-GB"/>
          </w:rPr>
          <w:t>cycling</w:t>
        </w:r>
      </w:ins>
      <w:r w:rsidR="00216FCD" w:rsidRPr="00D03349">
        <w:rPr>
          <w:rFonts w:asciiTheme="minorHAnsi" w:hAnsiTheme="minorHAnsi" w:cstheme="minorHAnsi"/>
          <w:sz w:val="22"/>
          <w:lang w:val="en-GB"/>
        </w:rPr>
        <w:t xml:space="preserve"> </w:t>
      </w:r>
      <w:r w:rsidR="00766F5B" w:rsidRPr="00D03349">
        <w:rPr>
          <w:rFonts w:asciiTheme="minorHAnsi" w:hAnsiTheme="minorHAnsi" w:cstheme="minorHAnsi"/>
          <w:sz w:val="22"/>
          <w:lang w:val="en-GB"/>
        </w:rPr>
        <w:t>is a</w:t>
      </w:r>
      <w:r w:rsidR="00147E38" w:rsidRPr="00D03349">
        <w:rPr>
          <w:rFonts w:asciiTheme="minorHAnsi" w:hAnsiTheme="minorHAnsi" w:cstheme="minorHAnsi"/>
          <w:sz w:val="22"/>
          <w:lang w:val="en-GB"/>
        </w:rPr>
        <w:t>n</w:t>
      </w:r>
      <w:r w:rsidR="00766F5B" w:rsidRPr="00D03349">
        <w:rPr>
          <w:rFonts w:asciiTheme="minorHAnsi" w:hAnsiTheme="minorHAnsi" w:cstheme="minorHAnsi"/>
          <w:sz w:val="22"/>
          <w:lang w:val="en-GB"/>
        </w:rPr>
        <w:t xml:space="preserve"> important aspect of the functioning of ecosystems</w:t>
      </w:r>
      <w:ins w:id="346" w:author="authors" w:date="2022-12-15T13:45:00Z">
        <w:r w:rsidR="00176996" w:rsidRPr="00D03349">
          <w:rPr>
            <w:rFonts w:asciiTheme="minorHAnsi" w:hAnsiTheme="minorHAnsi" w:cstheme="minorHAnsi"/>
            <w:sz w:val="22"/>
            <w:lang w:val="en-GB"/>
          </w:rPr>
          <w:t>.</w:t>
        </w:r>
        <w:r w:rsidR="00216FCD" w:rsidRPr="00D03349">
          <w:rPr>
            <w:rFonts w:asciiTheme="minorHAnsi" w:hAnsiTheme="minorHAnsi" w:cstheme="minorHAnsi"/>
            <w:sz w:val="22"/>
            <w:lang w:val="en-GB"/>
          </w:rPr>
          <w:t xml:space="preserve"> </w:t>
        </w:r>
        <w:r w:rsidR="00176996" w:rsidRPr="00D03349">
          <w:rPr>
            <w:rFonts w:asciiTheme="minorHAnsi" w:hAnsiTheme="minorHAnsi" w:cstheme="minorHAnsi"/>
            <w:sz w:val="22"/>
            <w:lang w:val="en-GB"/>
          </w:rPr>
          <w:t>However</w:t>
        </w:r>
        <w:r w:rsidR="00E03AE3" w:rsidRPr="00D03349">
          <w:rPr>
            <w:rFonts w:asciiTheme="minorHAnsi" w:hAnsiTheme="minorHAnsi" w:cstheme="minorHAnsi"/>
            <w:sz w:val="22"/>
            <w:lang w:val="en-GB"/>
          </w:rPr>
          <w:t>,</w:t>
        </w:r>
        <w:r w:rsidR="00216FCD" w:rsidRPr="00D03349">
          <w:rPr>
            <w:rFonts w:asciiTheme="minorHAnsi" w:hAnsiTheme="minorHAnsi" w:cstheme="minorHAnsi"/>
            <w:sz w:val="22"/>
            <w:lang w:val="en-GB"/>
          </w:rPr>
          <w:t xml:space="preserve"> we acknowledge that </w:t>
        </w:r>
        <w:r w:rsidR="008B18D6" w:rsidRPr="00D03349">
          <w:rPr>
            <w:rFonts w:asciiTheme="minorHAnsi" w:hAnsiTheme="minorHAnsi" w:cstheme="minorHAnsi"/>
            <w:sz w:val="22"/>
            <w:lang w:val="en-GB"/>
          </w:rPr>
          <w:t xml:space="preserve">in the future, </w:t>
        </w:r>
        <w:r w:rsidR="00C95A1B" w:rsidRPr="00D03349">
          <w:rPr>
            <w:rFonts w:asciiTheme="minorHAnsi" w:hAnsiTheme="minorHAnsi" w:cstheme="minorHAnsi"/>
            <w:sz w:val="22"/>
            <w:lang w:val="en-GB"/>
          </w:rPr>
          <w:t xml:space="preserve">the functional biogeography of soil bacteria </w:t>
        </w:r>
        <w:r w:rsidR="00715098" w:rsidRPr="00D03349">
          <w:rPr>
            <w:rFonts w:asciiTheme="minorHAnsi" w:hAnsiTheme="minorHAnsi" w:cstheme="minorHAnsi"/>
            <w:sz w:val="22"/>
            <w:lang w:val="en-GB"/>
          </w:rPr>
          <w:t xml:space="preserve">should </w:t>
        </w:r>
        <w:r w:rsidR="00C95A1B" w:rsidRPr="00D03349">
          <w:rPr>
            <w:rFonts w:asciiTheme="minorHAnsi" w:hAnsiTheme="minorHAnsi" w:cstheme="minorHAnsi"/>
            <w:sz w:val="22"/>
            <w:lang w:val="en-GB"/>
          </w:rPr>
          <w:t xml:space="preserve">also </w:t>
        </w:r>
        <w:r w:rsidR="00715098" w:rsidRPr="00D03349">
          <w:rPr>
            <w:rFonts w:asciiTheme="minorHAnsi" w:hAnsiTheme="minorHAnsi" w:cstheme="minorHAnsi"/>
            <w:sz w:val="22"/>
            <w:lang w:val="en-GB"/>
          </w:rPr>
          <w:t xml:space="preserve">be assessed </w:t>
        </w:r>
        <w:r w:rsidR="00C95A1B" w:rsidRPr="00D03349">
          <w:rPr>
            <w:rFonts w:asciiTheme="minorHAnsi" w:hAnsiTheme="minorHAnsi" w:cstheme="minorHAnsi"/>
            <w:sz w:val="22"/>
            <w:lang w:val="en-GB"/>
          </w:rPr>
          <w:t xml:space="preserve">considering functions related to </w:t>
        </w:r>
        <w:r w:rsidR="00540DF1" w:rsidRPr="00D03349">
          <w:rPr>
            <w:rFonts w:asciiTheme="minorHAnsi" w:hAnsiTheme="minorHAnsi" w:cstheme="minorHAnsi"/>
            <w:sz w:val="22"/>
            <w:lang w:val="en-GB"/>
          </w:rPr>
          <w:t>other</w:t>
        </w:r>
        <w:r w:rsidR="00C95A1B" w:rsidRPr="00D03349">
          <w:rPr>
            <w:rFonts w:asciiTheme="minorHAnsi" w:hAnsiTheme="minorHAnsi" w:cstheme="minorHAnsi"/>
            <w:sz w:val="22"/>
            <w:lang w:val="en-GB"/>
          </w:rPr>
          <w:t xml:space="preserve"> </w:t>
        </w:r>
        <w:r w:rsidR="00707053" w:rsidRPr="00D03349">
          <w:rPr>
            <w:rFonts w:asciiTheme="minorHAnsi" w:hAnsiTheme="minorHAnsi" w:cstheme="minorHAnsi"/>
            <w:sz w:val="22"/>
            <w:lang w:val="en-GB"/>
          </w:rPr>
          <w:t>biogeochemical cycles</w:t>
        </w:r>
      </w:ins>
      <w:r w:rsidR="005844D2" w:rsidRPr="00D03349">
        <w:rPr>
          <w:rFonts w:asciiTheme="minorHAnsi" w:hAnsiTheme="minorHAnsi" w:cstheme="minorHAnsi"/>
          <w:sz w:val="22"/>
          <w:lang w:val="en-GB"/>
        </w:rPr>
        <w:t>.</w:t>
      </w:r>
    </w:p>
    <w:p w14:paraId="48DF628E" w14:textId="02806DE6" w:rsidR="00B968B6" w:rsidRPr="00D03349" w:rsidRDefault="00956428" w:rsidP="00AF1539">
      <w:pPr>
        <w:spacing w:line="480" w:lineRule="auto"/>
        <w:ind w:firstLine="420"/>
        <w:contextualSpacing/>
        <w:jc w:val="left"/>
        <w:rPr>
          <w:rFonts w:asciiTheme="minorHAnsi" w:hAnsiTheme="minorHAnsi" w:cstheme="minorHAnsi"/>
          <w:sz w:val="22"/>
          <w:lang w:val="en-GB"/>
        </w:rPr>
      </w:pPr>
      <w:r w:rsidRPr="00D03349">
        <w:rPr>
          <w:rFonts w:asciiTheme="minorHAnsi" w:hAnsiTheme="minorHAnsi" w:cstheme="minorHAnsi"/>
          <w:sz w:val="22"/>
          <w:lang w:val="en-GB"/>
        </w:rPr>
        <w:t>Our</w:t>
      </w:r>
      <w:r w:rsidR="00B968B6" w:rsidRPr="00D03349">
        <w:rPr>
          <w:rFonts w:asciiTheme="minorHAnsi" w:hAnsiTheme="minorHAnsi" w:cstheme="minorHAnsi"/>
          <w:sz w:val="22"/>
          <w:lang w:val="en-GB"/>
        </w:rPr>
        <w:t xml:space="preserve"> finding that environmental </w:t>
      </w:r>
      <w:r w:rsidR="00860097" w:rsidRPr="00D03349">
        <w:rPr>
          <w:rFonts w:asciiTheme="minorHAnsi" w:hAnsiTheme="minorHAnsi" w:cstheme="minorHAnsi"/>
          <w:sz w:val="22"/>
          <w:lang w:val="en-GB"/>
        </w:rPr>
        <w:t xml:space="preserve">filtering </w:t>
      </w:r>
      <w:r w:rsidR="005F368F" w:rsidRPr="00D03349">
        <w:rPr>
          <w:rFonts w:asciiTheme="minorHAnsi" w:hAnsiTheme="minorHAnsi" w:cstheme="minorHAnsi"/>
          <w:sz w:val="22"/>
          <w:lang w:val="en-GB"/>
        </w:rPr>
        <w:t>does</w:t>
      </w:r>
      <w:r w:rsidR="00B968B6" w:rsidRPr="00D03349">
        <w:rPr>
          <w:rFonts w:asciiTheme="minorHAnsi" w:hAnsiTheme="minorHAnsi" w:cstheme="minorHAnsi"/>
          <w:sz w:val="22"/>
          <w:lang w:val="en-GB"/>
        </w:rPr>
        <w:t xml:space="preserve"> not happen through the same set of environmental variables for both taxonomic and functional dimensions is </w:t>
      </w:r>
      <w:r w:rsidRPr="00D03349">
        <w:rPr>
          <w:rFonts w:asciiTheme="minorHAnsi" w:hAnsiTheme="minorHAnsi" w:cstheme="minorHAnsi"/>
          <w:sz w:val="22"/>
          <w:lang w:val="en-GB"/>
        </w:rPr>
        <w:t>consistent with recent studies on Tibetan meadow soils reporting that the abundances of many bacterial functional groups involved in soil N dynamics depended on soil N availability,</w:t>
      </w:r>
      <w:r w:rsidR="000D1B49" w:rsidRPr="00D03349">
        <w:rPr>
          <w:rFonts w:asciiTheme="minorHAnsi" w:hAnsiTheme="minorHAnsi" w:cstheme="minorHAnsi"/>
          <w:sz w:val="22"/>
          <w:lang w:val="en-GB"/>
        </w:rPr>
        <w:t xml:space="preserve"> organic matter concentration</w:t>
      </w:r>
      <w:r w:rsidRPr="00D03349">
        <w:rPr>
          <w:rFonts w:asciiTheme="minorHAnsi" w:hAnsiTheme="minorHAnsi" w:cstheme="minorHAnsi"/>
          <w:sz w:val="22"/>
          <w:lang w:val="en-GB"/>
        </w:rPr>
        <w:t xml:space="preserve"> and N:P ratio</w:t>
      </w:r>
      <w:r w:rsidR="00EC0240" w:rsidRPr="00D03349">
        <w:rPr>
          <w:rFonts w:asciiTheme="minorHAnsi" w:hAnsiTheme="minorHAnsi" w:cstheme="minorHAnsi"/>
          <w:sz w:val="22"/>
          <w:lang w:val="en-GB"/>
        </w:rPr>
        <w:t xml:space="preserve"> </w:t>
      </w:r>
      <w:r w:rsidR="00EC0240" w:rsidRPr="00D03349">
        <w:rPr>
          <w:rFonts w:asciiTheme="minorHAnsi" w:hAnsiTheme="minorHAnsi" w:cstheme="minorHAnsi"/>
          <w:sz w:val="22"/>
          <w:lang w:val="en-GB"/>
        </w:rPr>
        <w:fldChar w:fldCharType="begin">
          <w:fldData xml:space="preserve">PEVuZE5vdGU+PENpdGU+PEF1dGhvcj5NYTwvQXV0aG9yPjxZZWFyPjIwMTY8L1llYXI+PFJlY051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</w:fldData>
        </w:fldChar>
      </w:r>
      <w:r w:rsidR="005E65FF">
        <w:rPr>
          <w:rFonts w:asciiTheme="minorHAnsi" w:hAnsiTheme="minorHAnsi" w:cstheme="minorHAnsi"/>
          <w:sz w:val="22"/>
          <w:lang w:val="en-GB"/>
        </w:rPr>
        <w:instrText xml:space="preserve"> ADDIN EN.CITE </w:instrText>
      </w:r>
      <w:r w:rsidR="005E65FF">
        <w:rPr>
          <w:rFonts w:asciiTheme="minorHAnsi" w:hAnsiTheme="minorHAnsi" w:cstheme="minorHAnsi"/>
          <w:sz w:val="22"/>
          <w:lang w:val="en-GB"/>
        </w:rPr>
        <w:fldChar w:fldCharType="begin">
          <w:fldData xml:space="preserve">PEVuZE5vdGU+PENpdGU+PEF1dGhvcj5NYTwvQXV0aG9yPjxZZWFyPjIwMTY8L1llYXI+PFJlY051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</w:fldData>
        </w:fldChar>
      </w:r>
      <w:r w:rsidR="005E65FF">
        <w:rPr>
          <w:rFonts w:asciiTheme="minorHAnsi" w:hAnsiTheme="minorHAnsi" w:cstheme="minorHAnsi"/>
          <w:sz w:val="22"/>
          <w:lang w:val="en-GB"/>
        </w:rPr>
        <w:instrText xml:space="preserve"> ADDIN EN.CITE.DATA </w:instrText>
      </w:r>
      <w:r w:rsidR="005E65FF">
        <w:rPr>
          <w:rFonts w:asciiTheme="minorHAnsi" w:hAnsiTheme="minorHAnsi" w:cstheme="minorHAnsi"/>
          <w:sz w:val="22"/>
          <w:lang w:val="en-GB"/>
        </w:rPr>
      </w:r>
      <w:r w:rsidR="005E65FF">
        <w:rPr>
          <w:rFonts w:asciiTheme="minorHAnsi" w:hAnsiTheme="minorHAnsi" w:cstheme="minorHAnsi"/>
          <w:sz w:val="22"/>
          <w:lang w:val="en-GB"/>
        </w:rPr>
        <w:fldChar w:fldCharType="end"/>
      </w:r>
      <w:r w:rsidR="00EC0240" w:rsidRPr="00D03349">
        <w:rPr>
          <w:rFonts w:asciiTheme="minorHAnsi" w:hAnsiTheme="minorHAnsi" w:cstheme="minorHAnsi"/>
          <w:sz w:val="22"/>
          <w:lang w:val="en-GB"/>
        </w:rPr>
      </w:r>
      <w:r w:rsidR="00EC0240" w:rsidRPr="00D03349">
        <w:rPr>
          <w:rFonts w:asciiTheme="minorHAnsi" w:hAnsiTheme="minorHAnsi" w:cstheme="minorHAnsi"/>
          <w:sz w:val="22"/>
          <w:lang w:val="en-GB"/>
        </w:rPr>
        <w:fldChar w:fldCharType="separate"/>
      </w:r>
      <w:r w:rsidR="005E65FF">
        <w:rPr>
          <w:rFonts w:asciiTheme="minorHAnsi" w:hAnsiTheme="minorHAnsi" w:cstheme="minorHAnsi"/>
          <w:noProof/>
          <w:sz w:val="22"/>
          <w:lang w:val="en-GB"/>
        </w:rPr>
        <w:t>(Ma et al., 2016)</w:t>
      </w:r>
      <w:r w:rsidR="00EC0240" w:rsidRPr="00D03349">
        <w:rPr>
          <w:rFonts w:asciiTheme="minorHAnsi" w:hAnsiTheme="minorHAnsi" w:cstheme="minorHAnsi"/>
          <w:sz w:val="22"/>
          <w:lang w:val="en-GB"/>
        </w:rPr>
        <w:fldChar w:fldCharType="end"/>
      </w:r>
      <w:r w:rsidRPr="00D03349">
        <w:rPr>
          <w:rFonts w:asciiTheme="minorHAnsi" w:hAnsiTheme="minorHAnsi" w:cstheme="minorHAnsi"/>
          <w:sz w:val="22"/>
          <w:lang w:val="en-GB"/>
        </w:rPr>
        <w:t xml:space="preserve">, </w:t>
      </w:r>
      <w:r w:rsidR="000D1B49" w:rsidRPr="00D03349">
        <w:rPr>
          <w:rFonts w:asciiTheme="minorHAnsi" w:hAnsiTheme="minorHAnsi" w:cstheme="minorHAnsi"/>
          <w:sz w:val="22"/>
          <w:lang w:val="en-GB"/>
        </w:rPr>
        <w:t>but that</w:t>
      </w:r>
      <w:r w:rsidRPr="00D03349">
        <w:rPr>
          <w:rFonts w:asciiTheme="minorHAnsi" w:hAnsiTheme="minorHAnsi" w:cstheme="minorHAnsi"/>
          <w:sz w:val="22"/>
          <w:lang w:val="en-GB"/>
        </w:rPr>
        <w:t xml:space="preserve"> the majority of bacterial taxa </w:t>
      </w:r>
      <w:r w:rsidR="000D1B49" w:rsidRPr="00D03349">
        <w:rPr>
          <w:rFonts w:asciiTheme="minorHAnsi" w:hAnsiTheme="minorHAnsi" w:cstheme="minorHAnsi"/>
          <w:sz w:val="22"/>
          <w:lang w:val="en-GB"/>
        </w:rPr>
        <w:t xml:space="preserve">in the same soils </w:t>
      </w:r>
      <w:r w:rsidRPr="00D03349">
        <w:rPr>
          <w:rFonts w:asciiTheme="minorHAnsi" w:hAnsiTheme="minorHAnsi" w:cstheme="minorHAnsi"/>
          <w:sz w:val="22"/>
          <w:lang w:val="en-GB"/>
        </w:rPr>
        <w:t>were limited by other resources</w:t>
      </w:r>
      <w:r w:rsidR="000D1B49" w:rsidRPr="00D03349">
        <w:rPr>
          <w:rFonts w:asciiTheme="minorHAnsi" w:hAnsiTheme="minorHAnsi" w:cstheme="minorHAnsi"/>
          <w:sz w:val="22"/>
          <w:lang w:val="en-GB"/>
        </w:rPr>
        <w:t xml:space="preserve"> than N and P</w:t>
      </w:r>
      <w:r w:rsidR="00147E38" w:rsidRPr="00D03349">
        <w:rPr>
          <w:rFonts w:asciiTheme="minorHAnsi" w:hAnsiTheme="minorHAnsi" w:cstheme="minorHAnsi"/>
          <w:sz w:val="22"/>
          <w:lang w:val="en-GB"/>
        </w:rPr>
        <w:t xml:space="preserve"> </w:t>
      </w:r>
      <w:r w:rsidR="00147E38" w:rsidRPr="00D03349">
        <w:rPr>
          <w:rFonts w:asciiTheme="minorHAnsi" w:hAnsiTheme="minorHAnsi" w:cstheme="minorHAnsi"/>
          <w:sz w:val="22"/>
          <w:lang w:val="en-GB"/>
        </w:rPr>
        <w:fldChar w:fldCharType="begin"/>
      </w:r>
      <w:r w:rsidR="005E65FF">
        <w:rPr>
          <w:rFonts w:asciiTheme="minorHAnsi" w:hAnsiTheme="minorHAnsi" w:cstheme="minorHAnsi"/>
          <w:sz w:val="22"/>
          <w:lang w:val="en-GB"/>
        </w:rPr>
        <w:instrText xml:space="preserve"> ADDIN EN.CITE &lt;EndNote&gt;&lt;Cite&gt;&lt;Author&gt;Ma&lt;/Author&gt;&lt;Year&gt;2019&lt;/Year&gt;&lt;RecNum&gt;2021&lt;/RecNum&gt;&lt;DisplayText&gt;(Ma et al., 2019)&lt;/DisplayText&gt;&lt;record&gt;&lt;rec-number&gt;2021&lt;/rec-number&gt;&lt;foreign-keys&gt;&lt;key app="EN" db-id="0pppftt0yraewvew22qxdde4pxea2xpv999e" timestamp="1609756487"&gt;2021&lt;/key&gt;&lt;/foreign-keys&gt;&lt;ref-type name="Journal Article"&gt;17&lt;/ref-type&gt;&lt;contributors&gt;&lt;authors&gt;&lt;author&gt;Ma, Beibei&lt;/author&gt;&lt;author&gt;Zhou, Xiaolong&lt;/author&gt;&lt;author&gt;Zhang, Qi&lt;/author&gt;&lt;author&gt;Qin, Mingsen&lt;/author&gt;&lt;author&gt;Hu, Linggang&lt;/author&gt;&lt;author&gt;Yang, Kena&lt;/author&gt;&lt;author&gt;Xie, Zhen&lt;/author&gt;&lt;author&gt;Ma, Wenbin&lt;/author&gt;&lt;author&gt;Chen, Beibei&lt;/author&gt;&lt;author&gt;Feng, Huyuan&lt;/author&gt;&lt;author&gt;Liu, Yongjun&lt;/author&gt;&lt;author&gt;Du, Guozhen&lt;/author&gt;&lt;author&gt;Ma, Xiaojun&lt;/author&gt;&lt;author&gt;Le Roux, Xavier&lt;/author&gt;&lt;/authors&gt;&lt;/contributors&gt;&lt;titles&gt;&lt;title&gt;How do soil micro-organisms respond to N, P and NP additions? Application of the ecological framework of (co-)limitation by multiple resources&lt;/title&gt;&lt;secondary-title&gt;Journal of Ecology&lt;/secondary-title&gt;&lt;/titles&gt;&lt;periodical&gt;&lt;full-title&gt;Journal of Ecology&lt;/full-title&gt;&lt;abbr-1&gt;J. Ecol.&lt;/abbr-1&gt;&lt;abbr-2&gt;J Ecol&lt;/abbr-2&gt;&lt;/periodical&gt;&lt;pages&gt;2329-2345&lt;/pages&gt;&lt;volume&gt;107&lt;/volume&gt;&lt;number&gt;5&lt;/number&gt;&lt;dates&gt;&lt;year&gt;2019&lt;/year&gt;&lt;/dates&gt;&lt;isbn&gt;0022-0477&lt;/isbn&gt;&lt;urls&gt;&lt;related-urls&gt;&lt;url&gt;https://besjournals.onlinelibrary.wiley.com/doi/abs/10.1111/1365-2745.13179&lt;/url&gt;&lt;url&gt;https://besjournals.onlinelibrary.wiley.com/doi/pdfdirect/10.1111/1365-2745.13179?download=true&lt;/url&gt;&lt;/related-urls&gt;&lt;/urls&gt;&lt;electronic-resource-num&gt;https://doi.org/10.1111/1365-2745.13179&lt;/electronic-resource-num&gt;&lt;/record&gt;&lt;/Cite&gt;&lt;/EndNote&gt;</w:instrText>
      </w:r>
      <w:r w:rsidR="00147E38" w:rsidRPr="00D03349">
        <w:rPr>
          <w:rFonts w:asciiTheme="minorHAnsi" w:hAnsiTheme="minorHAnsi" w:cstheme="minorHAnsi"/>
          <w:sz w:val="22"/>
          <w:lang w:val="en-GB"/>
        </w:rPr>
        <w:fldChar w:fldCharType="separate"/>
      </w:r>
      <w:r w:rsidR="005E65FF">
        <w:rPr>
          <w:rFonts w:asciiTheme="minorHAnsi" w:hAnsiTheme="minorHAnsi" w:cstheme="minorHAnsi"/>
          <w:noProof/>
          <w:sz w:val="22"/>
          <w:lang w:val="en-GB"/>
        </w:rPr>
        <w:t>(Ma et al., 2019)</w:t>
      </w:r>
      <w:r w:rsidR="00147E38" w:rsidRPr="00D03349">
        <w:rPr>
          <w:rFonts w:asciiTheme="minorHAnsi" w:hAnsiTheme="minorHAnsi" w:cstheme="minorHAnsi"/>
          <w:sz w:val="22"/>
          <w:lang w:val="en-GB"/>
        </w:rPr>
        <w:fldChar w:fldCharType="end"/>
      </w:r>
      <w:r w:rsidR="0034730E" w:rsidRPr="00D03349">
        <w:rPr>
          <w:rFonts w:asciiTheme="minorHAnsi" w:hAnsiTheme="minorHAnsi" w:cstheme="minorHAnsi"/>
          <w:sz w:val="22"/>
          <w:lang w:val="en-GB"/>
        </w:rPr>
        <w:t>.</w:t>
      </w:r>
      <w:r w:rsidR="00EC4733" w:rsidRPr="00D03349">
        <w:rPr>
          <w:rFonts w:asciiTheme="minorHAnsi" w:hAnsiTheme="minorHAnsi" w:cstheme="minorHAnsi"/>
          <w:sz w:val="22"/>
          <w:lang w:val="en-GB"/>
        </w:rPr>
        <w:t xml:space="preserve"> A similar</w:t>
      </w:r>
      <w:r w:rsidR="00EC20DB" w:rsidRPr="00D03349">
        <w:rPr>
          <w:rFonts w:asciiTheme="minorHAnsi" w:hAnsiTheme="minorHAnsi" w:cstheme="minorHAnsi"/>
          <w:sz w:val="22"/>
          <w:lang w:val="en-GB"/>
        </w:rPr>
        <w:t xml:space="preserve"> finding </w:t>
      </w:r>
      <w:r w:rsidR="00EC20DB" w:rsidRPr="00D03349">
        <w:rPr>
          <w:rFonts w:asciiTheme="minorHAnsi" w:hAnsiTheme="minorHAnsi" w:cstheme="minorHAnsi"/>
          <w:sz w:val="22"/>
          <w:lang w:val="en-GB"/>
        </w:rPr>
        <w:lastRenderedPageBreak/>
        <w:t xml:space="preserve">was </w:t>
      </w:r>
      <w:r w:rsidR="00EC4733" w:rsidRPr="00D03349">
        <w:rPr>
          <w:rFonts w:asciiTheme="minorHAnsi" w:hAnsiTheme="minorHAnsi" w:cstheme="minorHAnsi"/>
          <w:sz w:val="22"/>
          <w:lang w:val="en-GB"/>
        </w:rPr>
        <w:t>reported</w:t>
      </w:r>
      <w:r w:rsidR="00EC20DB" w:rsidRPr="00D03349">
        <w:rPr>
          <w:rFonts w:asciiTheme="minorHAnsi" w:hAnsiTheme="minorHAnsi" w:cstheme="minorHAnsi"/>
          <w:sz w:val="22"/>
          <w:lang w:val="en-GB"/>
        </w:rPr>
        <w:t xml:space="preserve"> by </w:t>
      </w:r>
      <w:r w:rsidR="00EC20DB" w:rsidRPr="00D03349">
        <w:rPr>
          <w:rFonts w:asciiTheme="minorHAnsi" w:hAnsiTheme="minorHAnsi" w:cstheme="minorHAnsi"/>
          <w:sz w:val="22"/>
          <w:lang w:val="en-GB"/>
        </w:rPr>
        <w:fldChar w:fldCharType="begin">
          <w:fldData xml:space="preserve">PEVuZE5vdGU+PENpdGUgQXV0aG9yWWVhcj0iMSI+PEF1dGhvcj5OZWxzb248L0F1dGhvcj48WWVh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</w:fldData>
        </w:fldChar>
      </w:r>
      <w:r w:rsidR="00E451D4">
        <w:rPr>
          <w:rFonts w:asciiTheme="minorHAnsi" w:hAnsiTheme="minorHAnsi" w:cstheme="minorHAnsi"/>
          <w:sz w:val="22"/>
          <w:lang w:val="en-GB"/>
        </w:rPr>
        <w:instrText xml:space="preserve"> ADDIN EN.CITE </w:instrText>
      </w:r>
      <w:r w:rsidR="00E451D4">
        <w:rPr>
          <w:rFonts w:asciiTheme="minorHAnsi" w:hAnsiTheme="minorHAnsi" w:cstheme="minorHAnsi"/>
          <w:sz w:val="22"/>
          <w:lang w:val="en-GB"/>
        </w:rPr>
        <w:fldChar w:fldCharType="begin">
          <w:fldData xml:space="preserve">PEVuZE5vdGU+PENpdGUgQXV0aG9yWWVhcj0iMSI+PEF1dGhvcj5OZWxzb248L0F1dGhvcj48WWVh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</w:fldData>
        </w:fldChar>
      </w:r>
      <w:r w:rsidR="00E451D4">
        <w:rPr>
          <w:rFonts w:asciiTheme="minorHAnsi" w:hAnsiTheme="minorHAnsi" w:cstheme="minorHAnsi"/>
          <w:sz w:val="22"/>
          <w:lang w:val="en-GB"/>
        </w:rPr>
        <w:instrText xml:space="preserve"> ADDIN EN.CITE.DATA </w:instrText>
      </w:r>
      <w:r w:rsidR="00E451D4">
        <w:rPr>
          <w:rFonts w:asciiTheme="minorHAnsi" w:hAnsiTheme="minorHAnsi" w:cstheme="minorHAnsi"/>
          <w:sz w:val="22"/>
          <w:lang w:val="en-GB"/>
        </w:rPr>
      </w:r>
      <w:r w:rsidR="00E451D4">
        <w:rPr>
          <w:rFonts w:asciiTheme="minorHAnsi" w:hAnsiTheme="minorHAnsi" w:cstheme="minorHAnsi"/>
          <w:sz w:val="22"/>
          <w:lang w:val="en-GB"/>
        </w:rPr>
        <w:fldChar w:fldCharType="end"/>
      </w:r>
      <w:r w:rsidR="00EC20DB" w:rsidRPr="00D03349">
        <w:rPr>
          <w:rFonts w:asciiTheme="minorHAnsi" w:hAnsiTheme="minorHAnsi" w:cstheme="minorHAnsi"/>
          <w:sz w:val="22"/>
          <w:lang w:val="en-GB"/>
        </w:rPr>
      </w:r>
      <w:r w:rsidR="00EC20DB" w:rsidRPr="00D03349">
        <w:rPr>
          <w:rFonts w:asciiTheme="minorHAnsi" w:hAnsiTheme="minorHAnsi" w:cstheme="minorHAnsi"/>
          <w:sz w:val="22"/>
          <w:lang w:val="en-GB"/>
        </w:rPr>
        <w:fldChar w:fldCharType="separate"/>
      </w:r>
      <w:r w:rsidR="00EC20DB" w:rsidRPr="00D03349">
        <w:rPr>
          <w:rFonts w:asciiTheme="minorHAnsi" w:hAnsiTheme="minorHAnsi" w:cstheme="minorHAnsi"/>
          <w:noProof/>
          <w:sz w:val="22"/>
          <w:lang w:val="en-GB"/>
        </w:rPr>
        <w:t>Nelson et al. (2016)</w:t>
      </w:r>
      <w:r w:rsidR="00EC20DB" w:rsidRPr="00D03349">
        <w:rPr>
          <w:rFonts w:asciiTheme="minorHAnsi" w:hAnsiTheme="minorHAnsi" w:cstheme="minorHAnsi"/>
          <w:sz w:val="22"/>
          <w:lang w:val="en-GB"/>
        </w:rPr>
        <w:fldChar w:fldCharType="end"/>
      </w:r>
      <w:r w:rsidR="00EC20DB" w:rsidRPr="00D03349">
        <w:rPr>
          <w:rFonts w:asciiTheme="minorHAnsi" w:hAnsiTheme="minorHAnsi" w:cstheme="minorHAnsi"/>
          <w:sz w:val="22"/>
          <w:lang w:val="en-GB"/>
        </w:rPr>
        <w:t>. Altogether,</w:t>
      </w:r>
      <w:r w:rsidRPr="00D03349">
        <w:rPr>
          <w:rFonts w:asciiTheme="minorHAnsi" w:hAnsiTheme="minorHAnsi" w:cstheme="minorHAnsi"/>
          <w:sz w:val="22"/>
          <w:lang w:val="en-GB"/>
        </w:rPr>
        <w:t xml:space="preserve"> </w:t>
      </w:r>
      <w:r w:rsidR="00EC20DB" w:rsidRPr="00D03349">
        <w:rPr>
          <w:rFonts w:asciiTheme="minorHAnsi" w:hAnsiTheme="minorHAnsi" w:cstheme="minorHAnsi"/>
          <w:sz w:val="22"/>
          <w:lang w:val="en-GB"/>
        </w:rPr>
        <w:t>t</w:t>
      </w:r>
      <w:r w:rsidR="00265C7C" w:rsidRPr="00D03349">
        <w:rPr>
          <w:rFonts w:asciiTheme="minorHAnsi" w:hAnsiTheme="minorHAnsi" w:cstheme="minorHAnsi"/>
          <w:sz w:val="22"/>
          <w:lang w:val="en-GB"/>
        </w:rPr>
        <w:t>his has</w:t>
      </w:r>
      <w:r w:rsidRPr="00D03349">
        <w:rPr>
          <w:rFonts w:asciiTheme="minorHAnsi" w:hAnsiTheme="minorHAnsi" w:cstheme="minorHAnsi"/>
          <w:sz w:val="22"/>
          <w:lang w:val="en-GB"/>
        </w:rPr>
        <w:t xml:space="preserve"> </w:t>
      </w:r>
      <w:r w:rsidR="00B968B6" w:rsidRPr="00D03349">
        <w:rPr>
          <w:rFonts w:asciiTheme="minorHAnsi" w:hAnsiTheme="minorHAnsi" w:cstheme="minorHAnsi"/>
          <w:sz w:val="22"/>
          <w:lang w:val="en-GB"/>
        </w:rPr>
        <w:t xml:space="preserve">important implications to predict ecosystem functioning and anticipate the effect of global change </w:t>
      </w:r>
      <w:r w:rsidR="005E5050" w:rsidRPr="00D03349">
        <w:rPr>
          <w:rFonts w:asciiTheme="minorHAnsi" w:hAnsiTheme="minorHAnsi" w:cstheme="minorHAnsi"/>
          <w:sz w:val="22"/>
          <w:lang w:val="en-GB"/>
        </w:rPr>
        <w:fldChar w:fldCharType="begin"/>
      </w:r>
      <w:r w:rsidR="00E451D4">
        <w:rPr>
          <w:rFonts w:asciiTheme="minorHAnsi" w:hAnsiTheme="minorHAnsi" w:cstheme="minorHAnsi"/>
          <w:sz w:val="22"/>
          <w:lang w:val="en-GB"/>
        </w:rPr>
        <w:instrText xml:space="preserve"> ADDIN EN.CITE &lt;EndNote&gt;&lt;Cite&gt;&lt;Author&gt;Purschke&lt;/Author&gt;&lt;Year&gt;2013&lt;/Year&gt;&lt;RecNum&gt;2005&lt;/RecNum&gt;&lt;DisplayText&gt;(Purschke et al., 2013)&lt;/DisplayText&gt;&lt;record&gt;&lt;rec-number&gt;2005&lt;/rec-number&gt;&lt;foreign-keys&gt;&lt;key app="EN" db-id="0pppftt0yraewvew22qxdde4pxea2xpv999e" timestamp="1606910101"&gt;2005&lt;/key&gt;&lt;/foreign-keys&gt;&lt;ref-type name="Journal Article"&gt;17&lt;/ref-type&gt;&lt;contributors&gt;&lt;authors&gt;&lt;author&gt;Purschke, Oliver&lt;/author&gt;&lt;author&gt;Schmid, Barbara C.&lt;/author&gt;&lt;author&gt;Sykes, Martin T.&lt;/author&gt;&lt;author&gt;Poschlod, Peter&lt;/author&gt;&lt;author&gt;Michalski, Stefan G.&lt;/author&gt;&lt;author&gt;Durka, Walter&lt;/author&gt;&lt;author&gt;Kühn, Ingolf&lt;/author&gt;&lt;author&gt;Winter, Marten&lt;/author&gt;&lt;author&gt;Prentice, Honor C.&lt;/author&gt;&lt;/authors&gt;&lt;/contributors&gt;&lt;titles&gt;&lt;title&gt;Contrasting changes in taxonomic, phylogenetic and functional diversity during a long-term succession: insights into assembly processes&lt;/title&gt;&lt;secondary-title&gt;Journal of Ecology&lt;/secondary-title&gt;&lt;/titles&gt;&lt;periodical&gt;&lt;full-title&gt;Journal of Ecology&lt;/full-title&gt;&lt;abbr-1&gt;J. Ecol.&lt;/abbr-1&gt;&lt;abbr-2&gt;J Ecol&lt;/abbr-2&gt;&lt;/periodical&gt;&lt;pages&gt;857-866&lt;/pages&gt;&lt;volume&gt;101&lt;/volume&gt;&lt;number&gt;4&lt;/number&gt;&lt;section&gt;857&lt;/section&gt;&lt;dates&gt;&lt;year&gt;2013&lt;/year&gt;&lt;/dates&gt;&lt;isbn&gt;0022-0477&lt;/isbn&gt;&lt;urls&gt;&lt;related-urls&gt;&lt;url&gt;https://besjournals.onlinelibrary.wiley.com/doi/abs/10.1111/1365-2745.12098&lt;/url&gt;&lt;url&gt;https://besjournals.onlinelibrary.wiley.com/doi/pdfdirect/10.1111/1365-2745.12098?download=true&lt;/url&gt;&lt;/related-urls&gt;&lt;/urls&gt;&lt;electronic-resource-num&gt;10.1111/1365-2745.12098&lt;/electronic-resource-num&gt;&lt;/record&gt;&lt;/Cite&gt;&lt;/EndNote&gt;</w:instrText>
      </w:r>
      <w:r w:rsidR="005E5050" w:rsidRPr="00D03349">
        <w:rPr>
          <w:rFonts w:asciiTheme="minorHAnsi" w:hAnsiTheme="minorHAnsi" w:cstheme="minorHAnsi"/>
          <w:sz w:val="22"/>
          <w:lang w:val="en-GB"/>
        </w:rPr>
        <w:fldChar w:fldCharType="separate"/>
      </w:r>
      <w:r w:rsidR="002F7190" w:rsidRPr="00D03349">
        <w:rPr>
          <w:rFonts w:asciiTheme="minorHAnsi" w:hAnsiTheme="minorHAnsi" w:cstheme="minorHAnsi"/>
          <w:noProof/>
          <w:sz w:val="22"/>
          <w:lang w:val="en-GB"/>
        </w:rPr>
        <w:t>(Purschke et al., 2013)</w:t>
      </w:r>
      <w:r w:rsidR="005E5050" w:rsidRPr="00D03349">
        <w:rPr>
          <w:rFonts w:asciiTheme="minorHAnsi" w:hAnsiTheme="minorHAnsi" w:cstheme="minorHAnsi"/>
          <w:sz w:val="22"/>
          <w:lang w:val="en-GB"/>
        </w:rPr>
        <w:fldChar w:fldCharType="end"/>
      </w:r>
      <w:r w:rsidR="00B968B6" w:rsidRPr="00D03349">
        <w:rPr>
          <w:rFonts w:asciiTheme="minorHAnsi" w:hAnsiTheme="minorHAnsi" w:cstheme="minorHAnsi"/>
          <w:sz w:val="22"/>
          <w:lang w:val="en-GB"/>
        </w:rPr>
        <w:t>.</w:t>
      </w:r>
      <w:r w:rsidR="00BA1579" w:rsidRPr="00D03349">
        <w:rPr>
          <w:rFonts w:asciiTheme="minorHAnsi" w:hAnsiTheme="minorHAnsi" w:cstheme="minorHAnsi"/>
          <w:sz w:val="22"/>
          <w:lang w:val="en-GB"/>
        </w:rPr>
        <w:t xml:space="preserve"> </w:t>
      </w:r>
      <w:r w:rsidR="00AD4964" w:rsidRPr="00D03349">
        <w:rPr>
          <w:rFonts w:asciiTheme="minorHAnsi" w:hAnsiTheme="minorHAnsi" w:cstheme="minorHAnsi"/>
          <w:sz w:val="22"/>
          <w:lang w:val="en-GB"/>
        </w:rPr>
        <w:t xml:space="preserve">Especially, while </w:t>
      </w:r>
      <w:r w:rsidR="00265C7C" w:rsidRPr="00D03349">
        <w:rPr>
          <w:rFonts w:asciiTheme="minorHAnsi" w:hAnsiTheme="minorHAnsi" w:cstheme="minorHAnsi"/>
          <w:sz w:val="22"/>
          <w:lang w:val="en-GB"/>
        </w:rPr>
        <w:t>soil</w:t>
      </w:r>
      <w:r w:rsidR="00AD4964" w:rsidRPr="00D03349">
        <w:rPr>
          <w:rFonts w:asciiTheme="minorHAnsi" w:hAnsiTheme="minorHAnsi" w:cstheme="minorHAnsi"/>
          <w:sz w:val="22"/>
          <w:lang w:val="en-GB"/>
        </w:rPr>
        <w:t xml:space="preserve"> </w:t>
      </w:r>
      <w:r w:rsidR="00261CFA" w:rsidRPr="00D03349">
        <w:rPr>
          <w:rFonts w:asciiTheme="minorHAnsi" w:hAnsiTheme="minorHAnsi" w:cstheme="minorHAnsi"/>
          <w:sz w:val="22"/>
          <w:lang w:val="en-GB"/>
        </w:rPr>
        <w:t xml:space="preserve">acidification or alkalinisation </w:t>
      </w:r>
      <w:r w:rsidR="005C2A32" w:rsidRPr="00D03349">
        <w:rPr>
          <w:rFonts w:asciiTheme="minorHAnsi" w:hAnsiTheme="minorHAnsi" w:cstheme="minorHAnsi"/>
          <w:sz w:val="22"/>
          <w:lang w:val="en-GB"/>
        </w:rPr>
        <w:t>would strongly</w:t>
      </w:r>
      <w:r w:rsidR="00261CFA" w:rsidRPr="00D03349">
        <w:rPr>
          <w:rFonts w:asciiTheme="minorHAnsi" w:hAnsiTheme="minorHAnsi" w:cstheme="minorHAnsi"/>
          <w:sz w:val="22"/>
          <w:lang w:val="en-GB"/>
        </w:rPr>
        <w:t xml:space="preserve"> change the taxonomic composition of bacterial communities, </w:t>
      </w:r>
      <w:ins w:id="347" w:author="authors" w:date="2022-12-15T13:45:00Z">
        <w:r w:rsidR="00261CFA" w:rsidRPr="00D03349">
          <w:rPr>
            <w:rFonts w:asciiTheme="minorHAnsi" w:hAnsiTheme="minorHAnsi" w:cstheme="minorHAnsi"/>
            <w:sz w:val="22"/>
            <w:lang w:val="en-GB"/>
          </w:rPr>
          <w:t>the</w:t>
        </w:r>
        <w:r w:rsidR="00F72BC0" w:rsidRPr="00D03349">
          <w:rPr>
            <w:rFonts w:asciiTheme="minorHAnsi" w:hAnsiTheme="minorHAnsi" w:cstheme="minorHAnsi"/>
            <w:sz w:val="22"/>
            <w:lang w:val="en-GB"/>
          </w:rPr>
          <w:t>ir</w:t>
        </w:r>
        <w:r w:rsidR="00261CFA" w:rsidRPr="00D03349">
          <w:rPr>
            <w:rFonts w:asciiTheme="minorHAnsi" w:hAnsiTheme="minorHAnsi" w:cstheme="minorHAnsi"/>
            <w:sz w:val="22"/>
            <w:lang w:val="en-GB"/>
          </w:rPr>
          <w:t xml:space="preserve"> function</w:t>
        </w:r>
        <w:r w:rsidR="00F72BC0" w:rsidRPr="00D03349">
          <w:rPr>
            <w:rFonts w:asciiTheme="minorHAnsi" w:hAnsiTheme="minorHAnsi" w:cstheme="minorHAnsi"/>
            <w:sz w:val="22"/>
            <w:lang w:val="en-GB"/>
          </w:rPr>
          <w:t>al</w:t>
        </w:r>
        <w:r w:rsidR="00261CFA" w:rsidRPr="00D03349">
          <w:rPr>
            <w:rFonts w:asciiTheme="minorHAnsi" w:hAnsiTheme="minorHAnsi" w:cstheme="minorHAnsi"/>
            <w:sz w:val="22"/>
            <w:lang w:val="en-GB"/>
          </w:rPr>
          <w:t xml:space="preserve"> com</w:t>
        </w:r>
        <w:r w:rsidR="00F72BC0" w:rsidRPr="00D03349">
          <w:rPr>
            <w:rFonts w:asciiTheme="minorHAnsi" w:hAnsiTheme="minorHAnsi" w:cstheme="minorHAnsi"/>
            <w:sz w:val="22"/>
            <w:lang w:val="en-GB"/>
          </w:rPr>
          <w:t>position</w:t>
        </w:r>
        <w:r w:rsidR="00261CFA" w:rsidRPr="00D03349">
          <w:rPr>
            <w:rFonts w:asciiTheme="minorHAnsi" w:hAnsiTheme="minorHAnsi" w:cstheme="minorHAnsi"/>
            <w:sz w:val="22"/>
            <w:lang w:val="en-GB"/>
          </w:rPr>
          <w:t xml:space="preserve">s </w:t>
        </w:r>
        <w:r w:rsidR="00F72BC0" w:rsidRPr="00D03349">
          <w:rPr>
            <w:rFonts w:asciiTheme="minorHAnsi" w:hAnsiTheme="minorHAnsi" w:cstheme="minorHAnsi"/>
            <w:sz w:val="22"/>
            <w:lang w:val="en-GB"/>
          </w:rPr>
          <w:t>might</w:t>
        </w:r>
      </w:ins>
      <w:r w:rsidR="00F72BC0" w:rsidRPr="00D03349">
        <w:rPr>
          <w:rFonts w:asciiTheme="minorHAnsi" w:hAnsiTheme="minorHAnsi" w:cstheme="minorHAnsi"/>
          <w:sz w:val="22"/>
          <w:lang w:val="en-GB"/>
        </w:rPr>
        <w:t xml:space="preserve"> </w:t>
      </w:r>
      <w:r w:rsidR="00722616" w:rsidRPr="00D03349">
        <w:rPr>
          <w:rFonts w:asciiTheme="minorHAnsi" w:hAnsiTheme="minorHAnsi" w:cstheme="minorHAnsi"/>
          <w:sz w:val="22"/>
          <w:lang w:val="en-GB"/>
        </w:rPr>
        <w:t xml:space="preserve">respond </w:t>
      </w:r>
      <w:ins w:id="348" w:author="authors" w:date="2022-12-15T13:45:00Z">
        <w:r w:rsidR="008C5893" w:rsidRPr="00D03349">
          <w:rPr>
            <w:rFonts w:asciiTheme="minorHAnsi" w:hAnsiTheme="minorHAnsi" w:cstheme="minorHAnsi"/>
            <w:sz w:val="22"/>
            <w:lang w:val="en-GB"/>
          </w:rPr>
          <w:t xml:space="preserve">mostly </w:t>
        </w:r>
      </w:ins>
      <w:r w:rsidR="008C5893" w:rsidRPr="00D03349">
        <w:rPr>
          <w:rFonts w:asciiTheme="minorHAnsi" w:hAnsiTheme="minorHAnsi" w:cstheme="minorHAnsi"/>
          <w:sz w:val="22"/>
          <w:lang w:val="en-GB"/>
        </w:rPr>
        <w:t xml:space="preserve">to </w:t>
      </w:r>
      <w:ins w:id="349" w:author="authors" w:date="2022-12-15T13:45:00Z">
        <w:r w:rsidR="008C5893" w:rsidRPr="00D03349">
          <w:rPr>
            <w:rFonts w:asciiTheme="minorHAnsi" w:hAnsiTheme="minorHAnsi" w:cstheme="minorHAnsi"/>
            <w:sz w:val="22"/>
            <w:lang w:val="en-GB"/>
          </w:rPr>
          <w:t>cascading effects</w:t>
        </w:r>
        <w:r w:rsidR="00E40697" w:rsidRPr="00D03349">
          <w:rPr>
            <w:rFonts w:asciiTheme="minorHAnsi" w:hAnsiTheme="minorHAnsi" w:cstheme="minorHAnsi"/>
            <w:sz w:val="22"/>
            <w:lang w:val="en-GB"/>
          </w:rPr>
          <w:t xml:space="preserve"> </w:t>
        </w:r>
        <w:r w:rsidR="008C5893" w:rsidRPr="00D03349">
          <w:rPr>
            <w:rFonts w:asciiTheme="minorHAnsi" w:hAnsiTheme="minorHAnsi" w:cstheme="minorHAnsi"/>
            <w:sz w:val="22"/>
            <w:lang w:val="en-GB"/>
          </w:rPr>
          <w:t>on</w:t>
        </w:r>
        <w:r w:rsidR="00722616" w:rsidRPr="00D03349">
          <w:rPr>
            <w:rFonts w:asciiTheme="minorHAnsi" w:hAnsiTheme="minorHAnsi" w:cstheme="minorHAnsi"/>
            <w:sz w:val="22"/>
            <w:lang w:val="en-GB"/>
          </w:rPr>
          <w:t xml:space="preserve"> </w:t>
        </w:r>
      </w:ins>
      <w:r w:rsidR="00722616" w:rsidRPr="00D03349">
        <w:rPr>
          <w:rFonts w:asciiTheme="minorHAnsi" w:hAnsiTheme="minorHAnsi" w:cstheme="minorHAnsi"/>
          <w:sz w:val="22"/>
          <w:lang w:val="en-GB"/>
        </w:rPr>
        <w:t>N:</w:t>
      </w:r>
      <w:r w:rsidR="00575F34" w:rsidRPr="00D03349">
        <w:rPr>
          <w:rFonts w:asciiTheme="minorHAnsi" w:hAnsiTheme="minorHAnsi" w:cstheme="minorHAnsi"/>
          <w:sz w:val="22"/>
          <w:lang w:val="en-GB"/>
        </w:rPr>
        <w:t>P</w:t>
      </w:r>
      <w:r w:rsidR="00722616" w:rsidRPr="00D03349">
        <w:rPr>
          <w:rFonts w:asciiTheme="minorHAnsi" w:hAnsiTheme="minorHAnsi" w:cstheme="minorHAnsi"/>
          <w:sz w:val="22"/>
          <w:lang w:val="en-GB"/>
        </w:rPr>
        <w:t xml:space="preserve"> availability and</w:t>
      </w:r>
      <w:ins w:id="350" w:author="authors" w:date="2022-12-15T13:45:00Z">
        <w:r w:rsidR="00722616" w:rsidRPr="00D03349">
          <w:rPr>
            <w:rFonts w:asciiTheme="minorHAnsi" w:hAnsiTheme="minorHAnsi" w:cstheme="minorHAnsi"/>
            <w:sz w:val="22"/>
            <w:lang w:val="en-GB"/>
          </w:rPr>
          <w:t xml:space="preserve"> </w:t>
        </w:r>
        <w:r w:rsidR="008C5893" w:rsidRPr="00D03349">
          <w:rPr>
            <w:rFonts w:asciiTheme="minorHAnsi" w:hAnsiTheme="minorHAnsi" w:cstheme="minorHAnsi"/>
            <w:sz w:val="22"/>
            <w:lang w:val="en-GB"/>
          </w:rPr>
          <w:t>to</w:t>
        </w:r>
      </w:ins>
      <w:r w:rsidR="008C5893" w:rsidRPr="00D03349">
        <w:rPr>
          <w:rFonts w:asciiTheme="minorHAnsi" w:hAnsiTheme="minorHAnsi" w:cstheme="minorHAnsi"/>
          <w:sz w:val="22"/>
          <w:lang w:val="en-GB"/>
        </w:rPr>
        <w:t xml:space="preserve"> </w:t>
      </w:r>
      <w:r w:rsidR="00722616" w:rsidRPr="00D03349">
        <w:rPr>
          <w:rFonts w:asciiTheme="minorHAnsi" w:hAnsiTheme="minorHAnsi" w:cstheme="minorHAnsi"/>
          <w:sz w:val="22"/>
          <w:lang w:val="en-GB"/>
        </w:rPr>
        <w:t>soil moisture</w:t>
      </w:r>
      <w:r w:rsidR="00575F34" w:rsidRPr="00D03349">
        <w:rPr>
          <w:rFonts w:asciiTheme="minorHAnsi" w:hAnsiTheme="minorHAnsi" w:cstheme="minorHAnsi"/>
          <w:sz w:val="22"/>
          <w:lang w:val="en-GB"/>
        </w:rPr>
        <w:t>.</w:t>
      </w:r>
    </w:p>
    <w:p w14:paraId="53FB0BC5" w14:textId="6A3DBEDF" w:rsidR="00271025" w:rsidRPr="00D03349" w:rsidRDefault="00271025" w:rsidP="00AF1539">
      <w:pPr>
        <w:spacing w:line="480" w:lineRule="auto"/>
        <w:ind w:firstLine="420"/>
        <w:contextualSpacing/>
        <w:jc w:val="left"/>
        <w:rPr>
          <w:ins w:id="351" w:author="authors" w:date="2022-12-15T13:45:00Z"/>
          <w:rFonts w:asciiTheme="minorHAnsi" w:hAnsiTheme="minorHAnsi" w:cstheme="minorHAnsi"/>
          <w:sz w:val="22"/>
          <w:lang w:val="en-GB"/>
        </w:rPr>
      </w:pPr>
      <w:ins w:id="352" w:author="authors" w:date="2022-12-15T13:45:00Z">
        <w:r w:rsidRPr="00D03349">
          <w:rPr>
            <w:rFonts w:asciiTheme="minorHAnsi" w:hAnsiTheme="minorHAnsi" w:cstheme="minorHAnsi"/>
            <w:sz w:val="22"/>
            <w:lang w:val="en-GB"/>
          </w:rPr>
          <w:t>Finally,</w:t>
        </w:r>
        <w:r w:rsidR="007B0983" w:rsidRPr="00D03349">
          <w:rPr>
            <w:rFonts w:asciiTheme="minorHAnsi" w:hAnsiTheme="minorHAnsi" w:cstheme="minorHAnsi"/>
            <w:sz w:val="22"/>
            <w:lang w:val="en-GB"/>
          </w:rPr>
          <w:t xml:space="preserve"> </w:t>
        </w:r>
        <w:r w:rsidR="00920F89" w:rsidRPr="00D03349">
          <w:rPr>
            <w:rFonts w:asciiTheme="minorHAnsi" w:hAnsiTheme="minorHAnsi" w:cstheme="minorHAnsi"/>
            <w:sz w:val="22"/>
            <w:lang w:val="en-GB"/>
          </w:rPr>
          <w:t>variables representing abiotic environment</w:t>
        </w:r>
        <w:r w:rsidR="007B0983" w:rsidRPr="00D03349">
          <w:rPr>
            <w:rFonts w:asciiTheme="minorHAnsi" w:hAnsiTheme="minorHAnsi" w:cstheme="minorHAnsi"/>
            <w:sz w:val="22"/>
            <w:lang w:val="en-GB"/>
          </w:rPr>
          <w:t>al conditions</w:t>
        </w:r>
        <w:r w:rsidR="00920F89" w:rsidRPr="00D03349">
          <w:rPr>
            <w:rFonts w:asciiTheme="minorHAnsi" w:hAnsiTheme="minorHAnsi" w:cstheme="minorHAnsi"/>
            <w:sz w:val="22"/>
            <w:lang w:val="en-GB"/>
          </w:rPr>
          <w:t xml:space="preserve"> were found more important </w:t>
        </w:r>
        <w:r w:rsidR="0093330E" w:rsidRPr="00D03349">
          <w:rPr>
            <w:rFonts w:asciiTheme="minorHAnsi" w:hAnsiTheme="minorHAnsi" w:cstheme="minorHAnsi"/>
            <w:sz w:val="22"/>
            <w:lang w:val="en-GB"/>
          </w:rPr>
          <w:t xml:space="preserve">for soil bacterial biogeography </w:t>
        </w:r>
        <w:r w:rsidR="00920F89" w:rsidRPr="00D03349">
          <w:rPr>
            <w:rFonts w:asciiTheme="minorHAnsi" w:hAnsiTheme="minorHAnsi" w:cstheme="minorHAnsi"/>
            <w:sz w:val="22"/>
            <w:lang w:val="en-GB"/>
          </w:rPr>
          <w:t xml:space="preserve">than </w:t>
        </w:r>
        <w:r w:rsidR="007B0983" w:rsidRPr="00D03349">
          <w:rPr>
            <w:rFonts w:asciiTheme="minorHAnsi" w:hAnsiTheme="minorHAnsi" w:cstheme="minorHAnsi"/>
            <w:sz w:val="22"/>
            <w:lang w:val="en-GB"/>
          </w:rPr>
          <w:t xml:space="preserve">the variables </w:t>
        </w:r>
        <w:r w:rsidR="00B7127F" w:rsidRPr="00D03349">
          <w:rPr>
            <w:rFonts w:asciiTheme="minorHAnsi" w:hAnsiTheme="minorHAnsi" w:cstheme="minorHAnsi"/>
            <w:sz w:val="22"/>
            <w:lang w:val="en-GB"/>
          </w:rPr>
          <w:t>representing biotic environmental conditions</w:t>
        </w:r>
        <w:r w:rsidR="00920F89" w:rsidRPr="00D03349">
          <w:rPr>
            <w:rFonts w:asciiTheme="minorHAnsi" w:hAnsiTheme="minorHAnsi" w:cstheme="minorHAnsi"/>
            <w:sz w:val="22"/>
            <w:lang w:val="en-GB"/>
          </w:rPr>
          <w:t xml:space="preserve">. </w:t>
        </w:r>
        <w:r w:rsidR="000E0561" w:rsidRPr="00D03349">
          <w:rPr>
            <w:rFonts w:asciiTheme="minorHAnsi" w:hAnsiTheme="minorHAnsi" w:cstheme="minorHAnsi"/>
            <w:sz w:val="22"/>
            <w:lang w:val="en-GB"/>
          </w:rPr>
          <w:t>B</w:t>
        </w:r>
        <w:r w:rsidR="001C5E54" w:rsidRPr="00D03349">
          <w:rPr>
            <w:rFonts w:asciiTheme="minorHAnsi" w:hAnsiTheme="minorHAnsi" w:cstheme="minorHAnsi"/>
            <w:sz w:val="22"/>
            <w:lang w:val="en-GB"/>
          </w:rPr>
          <w:t xml:space="preserve">iotic </w:t>
        </w:r>
        <w:r w:rsidR="00B7127F" w:rsidRPr="00D03349">
          <w:rPr>
            <w:rFonts w:asciiTheme="minorHAnsi" w:hAnsiTheme="minorHAnsi" w:cstheme="minorHAnsi"/>
            <w:sz w:val="22"/>
            <w:lang w:val="en-GB"/>
          </w:rPr>
          <w:t>conditions</w:t>
        </w:r>
        <w:r w:rsidR="001C5E54" w:rsidRPr="00D03349">
          <w:rPr>
            <w:rFonts w:asciiTheme="minorHAnsi" w:hAnsiTheme="minorHAnsi" w:cstheme="minorHAnsi"/>
            <w:sz w:val="22"/>
            <w:lang w:val="en-GB"/>
          </w:rPr>
          <w:t xml:space="preserve"> w</w:t>
        </w:r>
        <w:r w:rsidR="00B7127F" w:rsidRPr="00D03349">
          <w:rPr>
            <w:rFonts w:asciiTheme="minorHAnsi" w:hAnsiTheme="minorHAnsi" w:cstheme="minorHAnsi"/>
            <w:sz w:val="22"/>
            <w:lang w:val="en-GB"/>
          </w:rPr>
          <w:t>ere</w:t>
        </w:r>
        <w:r w:rsidR="001C5E54" w:rsidRPr="00D03349">
          <w:rPr>
            <w:rFonts w:asciiTheme="minorHAnsi" w:hAnsiTheme="minorHAnsi" w:cstheme="minorHAnsi"/>
            <w:sz w:val="22"/>
            <w:lang w:val="en-GB"/>
          </w:rPr>
          <w:t xml:space="preserve"> represented by a </w:t>
        </w:r>
        <w:r w:rsidR="00B97930" w:rsidRPr="00D03349">
          <w:rPr>
            <w:rFonts w:asciiTheme="minorHAnsi" w:hAnsiTheme="minorHAnsi" w:cstheme="minorHAnsi"/>
            <w:sz w:val="22"/>
            <w:lang w:val="en-GB"/>
          </w:rPr>
          <w:t>range of descriptors</w:t>
        </w:r>
        <w:r w:rsidR="001C5E54" w:rsidRPr="00D03349">
          <w:rPr>
            <w:rFonts w:asciiTheme="minorHAnsi" w:hAnsiTheme="minorHAnsi" w:cstheme="minorHAnsi"/>
            <w:sz w:val="22"/>
            <w:lang w:val="en-GB"/>
          </w:rPr>
          <w:t xml:space="preserve"> </w:t>
        </w:r>
        <w:r w:rsidR="00B7127F" w:rsidRPr="00D03349">
          <w:rPr>
            <w:rFonts w:asciiTheme="minorHAnsi" w:hAnsiTheme="minorHAnsi" w:cstheme="minorHAnsi"/>
            <w:sz w:val="22"/>
            <w:lang w:val="en-GB"/>
          </w:rPr>
          <w:t>of</w:t>
        </w:r>
        <w:r w:rsidR="001C5E54" w:rsidRPr="00D03349">
          <w:rPr>
            <w:rFonts w:asciiTheme="minorHAnsi" w:hAnsiTheme="minorHAnsi" w:cstheme="minorHAnsi"/>
            <w:sz w:val="22"/>
            <w:lang w:val="en-GB"/>
          </w:rPr>
          <w:t xml:space="preserve"> </w:t>
        </w:r>
        <w:r w:rsidR="000E0561" w:rsidRPr="00D03349">
          <w:rPr>
            <w:rFonts w:asciiTheme="minorHAnsi" w:hAnsiTheme="minorHAnsi" w:cstheme="minorHAnsi"/>
            <w:sz w:val="22"/>
            <w:lang w:val="en-GB"/>
          </w:rPr>
          <w:t>plant</w:t>
        </w:r>
        <w:r w:rsidR="001C5E54" w:rsidRPr="00D03349">
          <w:rPr>
            <w:rFonts w:asciiTheme="minorHAnsi" w:hAnsiTheme="minorHAnsi" w:cstheme="minorHAnsi"/>
            <w:sz w:val="22"/>
            <w:lang w:val="en-GB"/>
          </w:rPr>
          <w:t xml:space="preserve"> communities</w:t>
        </w:r>
        <w:r w:rsidR="000E0561" w:rsidRPr="00D03349">
          <w:rPr>
            <w:rFonts w:asciiTheme="minorHAnsi" w:hAnsiTheme="minorHAnsi" w:cstheme="minorHAnsi"/>
            <w:sz w:val="22"/>
            <w:lang w:val="en-GB"/>
          </w:rPr>
          <w:t xml:space="preserve">, including plant community diversity indices, plant species composition, and plant growth form composition, but none of these </w:t>
        </w:r>
        <w:r w:rsidR="00BA0F64" w:rsidRPr="00D03349">
          <w:rPr>
            <w:rFonts w:asciiTheme="minorHAnsi" w:hAnsiTheme="minorHAnsi" w:cstheme="minorHAnsi"/>
            <w:sz w:val="22"/>
            <w:lang w:val="en-GB"/>
          </w:rPr>
          <w:t>was identified as</w:t>
        </w:r>
        <w:r w:rsidR="000E0561" w:rsidRPr="00D03349">
          <w:rPr>
            <w:rFonts w:asciiTheme="minorHAnsi" w:hAnsiTheme="minorHAnsi" w:cstheme="minorHAnsi"/>
            <w:sz w:val="22"/>
            <w:lang w:val="en-GB"/>
          </w:rPr>
          <w:t xml:space="preserve"> important for </w:t>
        </w:r>
        <w:r w:rsidR="007A7CEE" w:rsidRPr="00D03349">
          <w:rPr>
            <w:rFonts w:asciiTheme="minorHAnsi" w:hAnsiTheme="minorHAnsi" w:cstheme="minorHAnsi"/>
            <w:sz w:val="22"/>
            <w:lang w:val="en-GB"/>
          </w:rPr>
          <w:t xml:space="preserve">soil </w:t>
        </w:r>
        <w:r w:rsidR="000E0561" w:rsidRPr="00D03349">
          <w:rPr>
            <w:rFonts w:asciiTheme="minorHAnsi" w:hAnsiTheme="minorHAnsi" w:cstheme="minorHAnsi"/>
            <w:sz w:val="22"/>
            <w:lang w:val="en-GB"/>
          </w:rPr>
          <w:t>bacterial biogeography</w:t>
        </w:r>
        <w:r w:rsidR="001C5E54" w:rsidRPr="00D03349">
          <w:rPr>
            <w:rFonts w:asciiTheme="minorHAnsi" w:hAnsiTheme="minorHAnsi" w:cstheme="minorHAnsi"/>
            <w:sz w:val="22"/>
            <w:lang w:val="en-GB"/>
          </w:rPr>
          <w:t xml:space="preserve">. </w:t>
        </w:r>
        <w:r w:rsidR="00B21762" w:rsidRPr="00D03349">
          <w:rPr>
            <w:rFonts w:asciiTheme="minorHAnsi" w:hAnsiTheme="minorHAnsi" w:cstheme="minorHAnsi"/>
            <w:sz w:val="22"/>
            <w:lang w:val="en-GB"/>
          </w:rPr>
          <w:t xml:space="preserve">In particular, the percentage of legumes in plant communities was not a good </w:t>
        </w:r>
        <w:r w:rsidR="00196CDF" w:rsidRPr="00D03349">
          <w:rPr>
            <w:rFonts w:asciiTheme="minorHAnsi" w:hAnsiTheme="minorHAnsi" w:cstheme="minorHAnsi"/>
            <w:sz w:val="22"/>
            <w:lang w:val="en-GB"/>
          </w:rPr>
          <w:t>explanatory variable</w:t>
        </w:r>
        <w:r w:rsidR="00B21762" w:rsidRPr="00D03349">
          <w:rPr>
            <w:rFonts w:asciiTheme="minorHAnsi" w:hAnsiTheme="minorHAnsi" w:cstheme="minorHAnsi"/>
            <w:sz w:val="22"/>
            <w:lang w:val="en-GB"/>
          </w:rPr>
          <w:t xml:space="preserve"> of the N cycle-related functional biogeography of soil bacteria, although legumes strongly influence microbial N functions</w:t>
        </w:r>
        <w:r w:rsidR="003647F3" w:rsidRPr="00D03349">
          <w:rPr>
            <w:rFonts w:asciiTheme="minorHAnsi" w:hAnsiTheme="minorHAnsi" w:cstheme="minorHAnsi"/>
            <w:sz w:val="22"/>
            <w:lang w:val="en-GB"/>
          </w:rPr>
          <w:t xml:space="preserve"> </w:t>
        </w:r>
        <w:r w:rsidR="003647F3" w:rsidRPr="00D03349">
          <w:rPr>
            <w:rFonts w:asciiTheme="minorHAnsi" w:hAnsiTheme="minorHAnsi" w:cstheme="minorHAnsi"/>
            <w:sz w:val="22"/>
            <w:lang w:val="en-GB"/>
          </w:rPr>
          <w:fldChar w:fldCharType="begin"/>
        </w:r>
        <w:r w:rsidR="002F7190" w:rsidRPr="00D03349">
          <w:rPr>
            <w:rFonts w:asciiTheme="minorHAnsi" w:hAnsiTheme="minorHAnsi" w:cstheme="minorHAnsi"/>
            <w:sz w:val="22"/>
            <w:lang w:val="en-GB"/>
          </w:rPr>
          <w:instrText xml:space="preserve"> ADDIN EN.CITE &lt;EndNote&gt;&lt;Cite&gt;&lt;Author&gt;Le Roux&lt;/Author&gt;&lt;Year&gt;2013&lt;/Year&gt;&lt;RecNum&gt;2221&lt;/RecNum&gt;&lt;DisplayText&gt;(Le Roux et al., 2013)&lt;/DisplayText&gt;&lt;record&gt;&lt;rec-number&gt;2221&lt;/rec-number&gt;&lt;foreign-keys&gt;&lt;key app="EN" db-id="0pppftt0yraewvew22qxdde4pxea2xpv999e" timestamp="1666087910"&gt;2221&lt;/key&gt;&lt;/foreign-keys&gt;&lt;ref-type name="Journal Article"&gt;17&lt;/ref-type&gt;&lt;contributors&gt;&lt;authors&gt;&lt;author&gt;Le Roux, Xavier&lt;/author&gt;&lt;author&gt;Schmid, Bernhard&lt;/author&gt;&lt;author&gt;Poly, Franck&lt;/author&gt;&lt;author&gt;Barnard, Romain L.&lt;/author&gt;&lt;author&gt;Niklaus, Pascal A.&lt;/author&gt;&lt;author&gt;Guillaumaud, Nadine&lt;/author&gt;&lt;author&gt;Habekost, Maike&lt;/author&gt;&lt;author&gt;Oelmann, Yvonne&lt;/author&gt;&lt;author&gt;Philippot, Laurent&lt;/author&gt;&lt;author&gt;Salles, Joana Falcao&lt;/author&gt;&lt;author&gt;Schloter, Michael&lt;/author&gt;&lt;author&gt;Steinbeiss, Sibylle&lt;/author&gt;&lt;author&gt;Weigelt, Alexandra&lt;/author&gt;&lt;/authors&gt;&lt;/contributors&gt;&lt;titles&gt;&lt;title&gt;Soil Environmental Conditions and Microbial Build-Up Mediate the Effect of Plant Diversity on Soil Nitrifying and Denitrifying Enzyme Activities in Temperate Grasslands&lt;/title&gt;&lt;secondary-title&gt;PLOS ONE&lt;/secondary-title&gt;&lt;/titles&gt;&lt;periodical&gt;&lt;full-title&gt;PLoS One&lt;/full-title&gt;&lt;/periodical&gt;&lt;pages&gt;e61069&lt;/pages&gt;&lt;volume&gt;8&lt;/volume&gt;&lt;number&gt;4&lt;/number&gt;&lt;dates&gt;&lt;year&gt;2013&lt;/year&gt;&lt;/dates&gt;&lt;publisher&gt;Public Library of Science&lt;/publisher&gt;&lt;urls&gt;&lt;related-urls&gt;&lt;url&gt;https://doi.org/10.1371/journal.pone.0061069&lt;/url&gt;&lt;/related-urls&gt;&lt;/urls&gt;&lt;electronic-resource-num&gt;10.1371/journal.pone.0061069&lt;/electronic-resource-num&gt;&lt;/record&gt;&lt;/Cite&gt;&lt;/EndNote&gt;</w:instrText>
        </w:r>
        <w:r w:rsidR="003647F3" w:rsidRPr="00D03349">
          <w:rPr>
            <w:rFonts w:asciiTheme="minorHAnsi" w:hAnsiTheme="minorHAnsi" w:cstheme="minorHAnsi"/>
            <w:sz w:val="22"/>
            <w:lang w:val="en-GB"/>
          </w:rPr>
          <w:fldChar w:fldCharType="separate"/>
        </w:r>
        <w:r w:rsidR="002F7190" w:rsidRPr="00D03349">
          <w:rPr>
            <w:rFonts w:asciiTheme="minorHAnsi" w:hAnsiTheme="minorHAnsi" w:cstheme="minorHAnsi"/>
            <w:noProof/>
            <w:sz w:val="22"/>
            <w:lang w:val="en-GB"/>
          </w:rPr>
          <w:t>(Le Roux et al., 2013)</w:t>
        </w:r>
        <w:r w:rsidR="003647F3" w:rsidRPr="00D03349">
          <w:rPr>
            <w:rFonts w:asciiTheme="minorHAnsi" w:hAnsiTheme="minorHAnsi" w:cstheme="minorHAnsi"/>
            <w:sz w:val="22"/>
            <w:lang w:val="en-GB"/>
          </w:rPr>
          <w:fldChar w:fldCharType="end"/>
        </w:r>
        <w:r w:rsidR="00B21762" w:rsidRPr="00D03349">
          <w:rPr>
            <w:rFonts w:asciiTheme="minorHAnsi" w:hAnsiTheme="minorHAnsi" w:cstheme="minorHAnsi"/>
            <w:sz w:val="22"/>
            <w:lang w:val="en-GB"/>
          </w:rPr>
          <w:t xml:space="preserve">. This is likely due to the fact that soil N and the N:P balance </w:t>
        </w:r>
        <w:r w:rsidR="0073555E" w:rsidRPr="00D03349">
          <w:rPr>
            <w:rFonts w:asciiTheme="minorHAnsi" w:hAnsiTheme="minorHAnsi" w:cstheme="minorHAnsi"/>
            <w:sz w:val="22"/>
            <w:lang w:val="en-GB"/>
          </w:rPr>
          <w:t>were more straightforward explanatory variables of bacterial functional biogeography than legume fraction</w:t>
        </w:r>
        <w:r w:rsidR="00B21762" w:rsidRPr="00D03349">
          <w:rPr>
            <w:rFonts w:asciiTheme="minorHAnsi" w:hAnsiTheme="minorHAnsi" w:cstheme="minorHAnsi"/>
            <w:sz w:val="22"/>
            <w:lang w:val="en-GB"/>
          </w:rPr>
          <w:t xml:space="preserve">. </w:t>
        </w:r>
      </w:ins>
    </w:p>
    <w:p w14:paraId="6E90C62F" w14:textId="3E6DF1C6" w:rsidR="009F5DBB" w:rsidRPr="00D03349" w:rsidRDefault="009F5DBB" w:rsidP="00AF1539">
      <w:pPr>
        <w:spacing w:line="480" w:lineRule="auto"/>
        <w:contextualSpacing/>
        <w:jc w:val="left"/>
        <w:rPr>
          <w:rFonts w:asciiTheme="minorHAnsi" w:hAnsiTheme="minorHAnsi" w:cstheme="minorHAnsi"/>
          <w:i/>
          <w:sz w:val="22"/>
          <w:lang w:val="en-GB"/>
        </w:rPr>
      </w:pPr>
    </w:p>
    <w:p w14:paraId="6B291006" w14:textId="77777777" w:rsidR="005631C2" w:rsidRPr="00D03349" w:rsidRDefault="005631C2" w:rsidP="00AF1539">
      <w:pPr>
        <w:spacing w:line="480" w:lineRule="auto"/>
        <w:contextualSpacing/>
        <w:jc w:val="left"/>
        <w:rPr>
          <w:rFonts w:asciiTheme="minorHAnsi" w:hAnsiTheme="minorHAnsi" w:cstheme="minorHAnsi"/>
          <w:i/>
          <w:sz w:val="22"/>
          <w:lang w:val="en-GB"/>
        </w:rPr>
      </w:pPr>
      <w:r w:rsidRPr="00D03349">
        <w:rPr>
          <w:rFonts w:asciiTheme="minorHAnsi" w:hAnsiTheme="minorHAnsi" w:cstheme="minorHAnsi"/>
          <w:i/>
          <w:sz w:val="22"/>
          <w:lang w:val="en-GB"/>
        </w:rPr>
        <w:t>Scale dependency of the environmental drivers of taxonomic and functional bacterial biogeography</w:t>
      </w:r>
    </w:p>
    <w:p w14:paraId="2158963D" w14:textId="54A5A952" w:rsidR="005631C2" w:rsidRPr="00D03349" w:rsidRDefault="005631C2" w:rsidP="00AF1539">
      <w:pPr>
        <w:tabs>
          <w:tab w:val="left" w:pos="2940"/>
        </w:tabs>
        <w:spacing w:line="480" w:lineRule="auto"/>
        <w:ind w:firstLine="426"/>
        <w:contextualSpacing/>
        <w:jc w:val="left"/>
        <w:rPr>
          <w:ins w:id="353" w:author="authors" w:date="2022-12-15T13:45:00Z"/>
          <w:rFonts w:asciiTheme="minorHAnsi" w:hAnsiTheme="minorHAnsi" w:cstheme="minorHAnsi"/>
          <w:sz w:val="22"/>
          <w:lang w:val="en-GB"/>
        </w:rPr>
      </w:pPr>
      <w:r w:rsidRPr="00D03349">
        <w:rPr>
          <w:rFonts w:asciiTheme="minorHAnsi" w:hAnsiTheme="minorHAnsi" w:cstheme="minorHAnsi"/>
          <w:sz w:val="22"/>
          <w:lang w:val="en-GB"/>
        </w:rPr>
        <w:t xml:space="preserve">Incorporating spatial scale to the analyses modulated some conclusions regarding the </w:t>
      </w:r>
      <w:ins w:id="354" w:author="authors" w:date="2022-12-15T13:45:00Z">
        <w:r w:rsidRPr="00D03349">
          <w:rPr>
            <w:rFonts w:asciiTheme="minorHAnsi" w:hAnsiTheme="minorHAnsi" w:cstheme="minorHAnsi"/>
            <w:sz w:val="22"/>
            <w:lang w:val="en-GB"/>
          </w:rPr>
          <w:t>environmental explanatory variables</w:t>
        </w:r>
        <w:r w:rsidR="00A14BB7" w:rsidRPr="00D03349">
          <w:rPr>
            <w:rFonts w:asciiTheme="minorHAnsi" w:hAnsiTheme="minorHAnsi" w:cstheme="minorHAnsi"/>
            <w:sz w:val="22"/>
            <w:lang w:val="en-GB"/>
          </w:rPr>
          <w:t xml:space="preserve"> important for bacterial biogeography</w:t>
        </w:r>
        <w:r w:rsidRPr="00D03349">
          <w:rPr>
            <w:rFonts w:asciiTheme="minorHAnsi" w:hAnsiTheme="minorHAnsi" w:cstheme="minorHAnsi"/>
            <w:sz w:val="22"/>
            <w:lang w:val="en-GB"/>
          </w:rPr>
          <w:t xml:space="preserve">. </w:t>
        </w:r>
        <w:r w:rsidR="00DE1054" w:rsidRPr="00D03349">
          <w:rPr>
            <w:rFonts w:asciiTheme="minorHAnsi" w:hAnsiTheme="minorHAnsi" w:cstheme="minorHAnsi"/>
            <w:sz w:val="22"/>
            <w:lang w:val="en-GB"/>
          </w:rPr>
          <w:t>T</w:t>
        </w:r>
        <w:r w:rsidRPr="00D03349">
          <w:rPr>
            <w:rFonts w:asciiTheme="minorHAnsi" w:hAnsiTheme="minorHAnsi" w:cstheme="minorHAnsi"/>
            <w:sz w:val="22"/>
            <w:lang w:val="en-GB"/>
          </w:rPr>
          <w:t xml:space="preserve">he </w:t>
        </w:r>
      </w:ins>
      <w:r w:rsidRPr="00D03349">
        <w:rPr>
          <w:rFonts w:asciiTheme="minorHAnsi" w:hAnsiTheme="minorHAnsi" w:cstheme="minorHAnsi"/>
          <w:sz w:val="22"/>
          <w:lang w:val="en-GB"/>
        </w:rPr>
        <w:t xml:space="preserve">dominant role of pH, and to some extent of </w:t>
      </w:r>
      <w:ins w:id="355" w:author="authors" w:date="2022-12-15T13:45:00Z">
        <w:r w:rsidRPr="00D03349">
          <w:rPr>
            <w:rFonts w:asciiTheme="minorHAnsi" w:hAnsiTheme="minorHAnsi" w:cstheme="minorHAnsi"/>
            <w:sz w:val="22"/>
            <w:lang w:val="en-GB"/>
          </w:rPr>
          <w:t xml:space="preserve">MAT, moisture and </w:t>
        </w:r>
      </w:ins>
      <w:r w:rsidRPr="00D03349">
        <w:rPr>
          <w:rFonts w:asciiTheme="minorHAnsi" w:hAnsiTheme="minorHAnsi" w:cstheme="minorHAnsi"/>
          <w:sz w:val="22"/>
          <w:lang w:val="en-GB"/>
        </w:rPr>
        <w:t xml:space="preserve">OM, in explaining taxonomic dissimilarity did not vary </w:t>
      </w:r>
      <w:ins w:id="356" w:author="authors" w:date="2022-12-15T13:45:00Z">
        <w:r w:rsidR="00DE1054" w:rsidRPr="00D03349">
          <w:rPr>
            <w:rFonts w:asciiTheme="minorHAnsi" w:hAnsiTheme="minorHAnsi" w:cstheme="minorHAnsi"/>
            <w:sz w:val="22"/>
            <w:lang w:val="en-GB"/>
          </w:rPr>
          <w:t xml:space="preserve">much </w:t>
        </w:r>
      </w:ins>
      <w:r w:rsidRPr="00D03349">
        <w:rPr>
          <w:rFonts w:asciiTheme="minorHAnsi" w:hAnsiTheme="minorHAnsi" w:cstheme="minorHAnsi"/>
          <w:sz w:val="22"/>
          <w:lang w:val="en-GB"/>
        </w:rPr>
        <w:t>across the scales</w:t>
      </w:r>
      <w:ins w:id="357" w:author="authors" w:date="2022-12-15T13:45:00Z">
        <w:r w:rsidRPr="00D03349">
          <w:rPr>
            <w:rFonts w:asciiTheme="minorHAnsi" w:hAnsiTheme="minorHAnsi" w:cstheme="minorHAnsi"/>
            <w:sz w:val="22"/>
            <w:lang w:val="en-GB"/>
          </w:rPr>
          <w:t xml:space="preserve">. </w:t>
        </w:r>
        <w:r w:rsidR="00DE1054" w:rsidRPr="00D03349">
          <w:rPr>
            <w:rFonts w:asciiTheme="minorHAnsi" w:hAnsiTheme="minorHAnsi" w:cstheme="minorHAnsi"/>
            <w:sz w:val="22"/>
            <w:lang w:val="en-GB"/>
          </w:rPr>
          <w:t xml:space="preserve">This is consistent with the </w:t>
        </w:r>
        <w:r w:rsidR="009773C0" w:rsidRPr="00D03349">
          <w:rPr>
            <w:rFonts w:asciiTheme="minorHAnsi" w:hAnsiTheme="minorHAnsi" w:cstheme="minorHAnsi"/>
            <w:sz w:val="22"/>
            <w:lang w:val="en-GB"/>
          </w:rPr>
          <w:t>findings</w:t>
        </w:r>
        <w:r w:rsidR="00501673" w:rsidRPr="00D03349">
          <w:rPr>
            <w:rFonts w:asciiTheme="minorHAnsi" w:hAnsiTheme="minorHAnsi" w:cstheme="minorHAnsi"/>
            <w:sz w:val="22"/>
            <w:lang w:val="en-GB"/>
          </w:rPr>
          <w:t xml:space="preserve"> </w:t>
        </w:r>
        <w:r w:rsidR="009773C0" w:rsidRPr="00D03349">
          <w:rPr>
            <w:rFonts w:asciiTheme="minorHAnsi" w:hAnsiTheme="minorHAnsi" w:cstheme="minorHAnsi"/>
            <w:sz w:val="22"/>
            <w:lang w:val="en-GB"/>
          </w:rPr>
          <w:t>of</w:t>
        </w:r>
        <w:r w:rsidR="00DE1054" w:rsidRPr="00D03349">
          <w:rPr>
            <w:rFonts w:asciiTheme="minorHAnsi" w:hAnsiTheme="minorHAnsi" w:cstheme="minorHAnsi"/>
            <w:sz w:val="22"/>
            <w:lang w:val="en-GB"/>
          </w:rPr>
          <w:t xml:space="preserve"> s</w:t>
        </w:r>
        <w:r w:rsidRPr="00D03349">
          <w:rPr>
            <w:rFonts w:asciiTheme="minorHAnsi" w:hAnsiTheme="minorHAnsi" w:cstheme="minorHAnsi"/>
            <w:sz w:val="22"/>
            <w:lang w:val="en-GB"/>
          </w:rPr>
          <w:t xml:space="preserve">oil </w:t>
        </w:r>
        <w:r w:rsidRPr="00D03349">
          <w:rPr>
            <w:rFonts w:asciiTheme="minorHAnsi" w:hAnsiTheme="minorHAnsi" w:cstheme="minorHAnsi"/>
            <w:sz w:val="22"/>
            <w:lang w:val="en-GB"/>
          </w:rPr>
          <w:lastRenderedPageBreak/>
          <w:t xml:space="preserve">pH </w:t>
        </w:r>
        <w:r w:rsidR="007B5670" w:rsidRPr="00D03349">
          <w:rPr>
            <w:rFonts w:asciiTheme="minorHAnsi" w:hAnsiTheme="minorHAnsi" w:cstheme="minorHAnsi"/>
            <w:sz w:val="22"/>
            <w:lang w:val="en-GB"/>
          </w:rPr>
          <w:t>being</w:t>
        </w:r>
        <w:r w:rsidR="002853A3"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the main driver of soil bacterial taxonomic composition and richness</w:t>
        </w:r>
        <w:r w:rsidR="00501673" w:rsidRPr="00D03349">
          <w:rPr>
            <w:rFonts w:asciiTheme="minorHAnsi" w:hAnsiTheme="minorHAnsi" w:cstheme="minorHAnsi"/>
            <w:sz w:val="22"/>
            <w:lang w:val="en-GB"/>
          </w:rPr>
          <w:t xml:space="preserve"> e.g., </w:t>
        </w:r>
        <w:r w:rsidRPr="00D03349">
          <w:rPr>
            <w:rFonts w:asciiTheme="minorHAnsi" w:hAnsiTheme="minorHAnsi" w:cstheme="minorHAnsi"/>
            <w:sz w:val="22"/>
            <w:lang w:val="en-GB"/>
          </w:rPr>
          <w:t>at landscape scale</w:t>
        </w:r>
        <w:r w:rsidR="00862DA2" w:rsidRPr="00D03349">
          <w:rPr>
            <w:rFonts w:asciiTheme="minorHAnsi" w:hAnsiTheme="minorHAnsi" w:cstheme="minorHAnsi"/>
            <w:sz w:val="22"/>
            <w:lang w:val="en-GB"/>
          </w:rPr>
          <w:t xml:space="preserve"> </w:t>
        </w:r>
        <w:r w:rsidR="00862DA2" w:rsidRPr="00D03349">
          <w:rPr>
            <w:rFonts w:asciiTheme="minorHAnsi" w:hAnsiTheme="minorHAnsi" w:cstheme="minorHAnsi"/>
            <w:sz w:val="22"/>
            <w:lang w:val="en-GB"/>
          </w:rPr>
          <w:fldChar w:fldCharType="begin"/>
        </w:r>
        <w:r w:rsidR="002F7190" w:rsidRPr="00D03349">
          <w:rPr>
            <w:rFonts w:asciiTheme="minorHAnsi" w:hAnsiTheme="minorHAnsi" w:cstheme="minorHAnsi"/>
            <w:sz w:val="22"/>
            <w:lang w:val="en-GB"/>
          </w:rPr>
          <w:instrText xml:space="preserve"> ADDIN EN.CITE &lt;EndNote&gt;&lt;Cite&gt;&lt;Author&gt;Constancias&lt;/Author&gt;&lt;Year&gt;2015&lt;/Year&gt;&lt;RecNum&gt;2216&lt;/RecNum&gt;&lt;DisplayText&gt;(Constancias et al., 2015)&lt;/DisplayText&gt;&lt;record&gt;&lt;rec-number&gt;2216&lt;/rec-number&gt;&lt;foreign-keys&gt;&lt;key app="EN" db-id="0pppftt0yraewvew22qxdde4pxea2xpv999e" timestamp="1663330837"&gt;2216&lt;/key&gt;&lt;/foreign-keys&gt;&lt;ref-type name="Journal Article"&gt;17&lt;/ref-type&gt;&lt;contributors&gt;&lt;authors&gt;&lt;author&gt;Constancias, Florentin&lt;/author&gt;&lt;author&gt;Saby, Nicolas P. A.&lt;/author&gt;&lt;author&gt;Terrat, Sébastien&lt;/author&gt;&lt;author&gt;Dequiedt, Samuel&lt;/author&gt;&lt;author&gt;Horrigue, Wallid&lt;/author&gt;&lt;author&gt;Nowak, Virginie&lt;/author&gt;&lt;author&gt;Guillemin, Jean-Philippe&lt;/author&gt;&lt;author&gt;Biju-Duval, Luc&lt;/author&gt;&lt;author&gt;Chemidlin Prévost-Bouré, Nicolas&lt;/author&gt;&lt;author&gt;Ranjard, Lionel&lt;/author&gt;&lt;/authors&gt;&lt;/contributors&gt;&lt;titles&gt;&lt;title&gt;Contrasting spatial patterns and ecological attributes of soil bacterial and archaeal taxa across a landscape&lt;/title&gt;&lt;secondary-title&gt;MicrobiologyOpen&lt;/secondary-title&gt;&lt;/titles&gt;&lt;periodical&gt;&lt;full-title&gt;Microbiologyopen&lt;/full-title&gt;&lt;abbr-1&gt;MicrobiologyOpen&lt;/abbr-1&gt;&lt;/periodical&gt;&lt;pages&gt;518-531&lt;/pages&gt;&lt;volume&gt;4&lt;/volume&gt;&lt;number&gt;3&lt;/number&gt;&lt;dates&gt;&lt;year&gt;2015&lt;/year&gt;&lt;/dates&gt;&lt;isbn&gt;2045-8827&lt;/isbn&gt;&lt;urls&gt;&lt;related-urls&gt;&lt;url&gt;https://onlinelibrary.wiley.com/doi/abs/10.1002/mbo3.256&lt;/url&gt;&lt;/related-urls&gt;&lt;/urls&gt;&lt;electronic-resource-num&gt;https://doi.org/10.1002/mbo3.256&lt;/electronic-resource-num&gt;&lt;/record&gt;&lt;/Cite&gt;&lt;/EndNote&gt;</w:instrText>
        </w:r>
        <w:r w:rsidR="00862DA2" w:rsidRPr="00D03349">
          <w:rPr>
            <w:rFonts w:asciiTheme="minorHAnsi" w:hAnsiTheme="minorHAnsi" w:cstheme="minorHAnsi"/>
            <w:sz w:val="22"/>
            <w:lang w:val="en-GB"/>
          </w:rPr>
          <w:fldChar w:fldCharType="separate"/>
        </w:r>
        <w:r w:rsidR="002F7190" w:rsidRPr="00D03349">
          <w:rPr>
            <w:rFonts w:asciiTheme="minorHAnsi" w:hAnsiTheme="minorHAnsi" w:cstheme="minorHAnsi"/>
            <w:noProof/>
            <w:sz w:val="22"/>
            <w:lang w:val="en-GB"/>
          </w:rPr>
          <w:t>(Constancias et al., 2015)</w:t>
        </w:r>
        <w:r w:rsidR="00862DA2" w:rsidRPr="00D03349">
          <w:rPr>
            <w:rFonts w:asciiTheme="minorHAnsi" w:hAnsiTheme="minorHAnsi" w:cstheme="minorHAnsi"/>
            <w:sz w:val="22"/>
            <w:lang w:val="en-GB"/>
          </w:rPr>
          <w:fldChar w:fldCharType="end"/>
        </w:r>
        <w:r w:rsidR="00862DA2" w:rsidRPr="00D03349">
          <w:rPr>
            <w:rFonts w:asciiTheme="minorHAnsi" w:hAnsiTheme="minorHAnsi" w:cstheme="minorHAnsi"/>
            <w:sz w:val="22"/>
            <w:lang w:val="en-GB"/>
          </w:rPr>
          <w:t xml:space="preserve">, </w:t>
        </w:r>
        <w:r w:rsidRPr="00D03349">
          <w:rPr>
            <w:rFonts w:asciiTheme="minorHAnsi" w:hAnsiTheme="minorHAnsi" w:cstheme="minorHAnsi"/>
            <w:sz w:val="22"/>
          </w:rPr>
          <w:t>national scale</w:t>
        </w:r>
        <w:r w:rsidR="00862DA2" w:rsidRPr="00D03349">
          <w:rPr>
            <w:rFonts w:asciiTheme="minorHAnsi" w:hAnsiTheme="minorHAnsi" w:cstheme="minorHAnsi"/>
            <w:sz w:val="22"/>
          </w:rPr>
          <w:t xml:space="preserve"> </w:t>
        </w:r>
        <w:r w:rsidRPr="00D03349">
          <w:rPr>
            <w:rFonts w:asciiTheme="minorHAnsi" w:hAnsiTheme="minorHAnsi" w:cstheme="minorHAnsi"/>
            <w:sz w:val="22"/>
            <w:lang w:val="en-GB"/>
          </w:rPr>
          <w:fldChar w:fldCharType="begin"/>
        </w:r>
      </w:ins>
      <w:r w:rsidR="00E451D4">
        <w:rPr>
          <w:rFonts w:asciiTheme="minorHAnsi" w:hAnsiTheme="minorHAnsi" w:cstheme="minorHAnsi"/>
          <w:sz w:val="22"/>
          <w:lang w:val="en-GB"/>
        </w:rPr>
        <w:instrText xml:space="preserve"> ADDIN EN.CITE &lt;EndNote&gt;&lt;Cite&gt;&lt;Author&gt;Terrat&lt;/Author&gt;&lt;Year&gt;2017&lt;/Year&gt;&lt;RecNum&gt;1409&lt;/RecNum&gt;&lt;DisplayText&gt;(Terrat et al., 2017)&lt;/DisplayText&gt;&lt;record&gt;&lt;rec-number&gt;1409&lt;/rec-number&gt;&lt;foreign-keys&gt;&lt;key app="EN" db-id="0pppftt0yraewvew22qxdde4pxea2xpv999e" timestamp="1531313690"&gt;1409&lt;/key&gt;&lt;/foreign-keys&gt;&lt;ref-type name="Journal Article"&gt;17&lt;/ref-type&gt;&lt;contributors&gt;&lt;authors&gt;&lt;author&gt;Terrat, Sébastien&lt;/author&gt;&lt;author&gt;Horrigue, Walid&lt;/author&gt;&lt;author&gt;Dequietd, Samuel&lt;/author&gt;&lt;author&gt;Saby, Nicolas P. A.&lt;/author&gt;&lt;author&gt;Lelièvre, Mélanie&lt;/author&gt;&lt;author&gt;Nowak, Virginie&lt;/author&gt;&lt;author&gt;Tripied, Julie&lt;/author&gt;&lt;author&gt;Régnier, Tiffanie&lt;/author&gt;&lt;author&gt;Jolivet, Claudy&lt;/author&gt;&lt;author&gt;Arrouays, Dominique&lt;/author&gt;&lt;author&gt;Wincker, Patrick&lt;/author&gt;&lt;author&gt;Cruaud, Corinne&lt;/author&gt;&lt;author&gt;Karimi, Battle&lt;/author&gt;&lt;author&gt;Bispo, Antonio&lt;/author&gt;&lt;author&gt;Maron, Pierre Alain&lt;/author&gt;&lt;author&gt;Chemidlin Prévost-Bouré, Nicolas&lt;/author&gt;&lt;author&gt;Ranjard, Lionel&lt;/author&gt;&lt;/authors&gt;&lt;/contributors&gt;&lt;titles&gt;&lt;title&gt;Mapping and predictive variations of soil bacterial richness across France&lt;/title&gt;&lt;secondary-title&gt;PLOS ONE&lt;/secondary-title&gt;&lt;/titles&gt;&lt;periodical&gt;&lt;full-title&gt;PLoS One&lt;/full-title&gt;&lt;/periodical&gt;&lt;pages&gt;e0186766&lt;/pages&gt;&lt;volume&gt;12&lt;/volume&gt;&lt;number&gt;10&lt;/number&gt;&lt;dates&gt;&lt;year&gt;2017&lt;/year&gt;&lt;/dates&gt;&lt;publisher&gt;Public Library of Science&lt;/publisher&gt;&lt;urls&gt;&lt;related-urls&gt;&lt;url&gt;https://doi.org/10.1371/journal.pone.0186766&lt;/url&gt;&lt;url&gt;https://www.ncbi.nlm.nih.gov/pmc/articles/PMC5653302/pdf/pone.0186766.pdf&lt;/url&gt;&lt;/related-urls&gt;&lt;/urls&gt;&lt;electronic-resource-num&gt;10.1371/journal.pone.0186766&lt;/electronic-resource-num&gt;&lt;/record&gt;&lt;/Cite&gt;&lt;/EndNote&gt;</w:instrText>
      </w:r>
      <w:ins w:id="358" w:author="authors" w:date="2022-12-15T13:45:00Z">
        <w:r w:rsidRPr="00D03349">
          <w:rPr>
            <w:rFonts w:asciiTheme="minorHAnsi" w:hAnsiTheme="minorHAnsi" w:cstheme="minorHAnsi"/>
            <w:sz w:val="22"/>
            <w:lang w:val="en-GB"/>
          </w:rPr>
          <w:fldChar w:fldCharType="separate"/>
        </w:r>
        <w:r w:rsidR="002F7190" w:rsidRPr="00D03349">
          <w:rPr>
            <w:rFonts w:asciiTheme="minorHAnsi" w:hAnsiTheme="minorHAnsi" w:cstheme="minorHAnsi"/>
            <w:noProof/>
            <w:sz w:val="22"/>
            <w:lang w:val="en-GB"/>
          </w:rPr>
          <w:t>(Terrat et al., 2017)</w:t>
        </w:r>
        <w:r w:rsidRPr="00D03349">
          <w:rPr>
            <w:rFonts w:asciiTheme="minorHAnsi" w:hAnsiTheme="minorHAnsi" w:cstheme="minorHAnsi"/>
            <w:sz w:val="22"/>
            <w:lang w:val="en-GB"/>
          </w:rPr>
          <w:fldChar w:fldCharType="end"/>
        </w:r>
        <w:r w:rsidRPr="00D03349">
          <w:rPr>
            <w:rFonts w:asciiTheme="minorHAnsi" w:hAnsiTheme="minorHAnsi" w:cstheme="minorHAnsi"/>
            <w:sz w:val="22"/>
          </w:rPr>
          <w:t>, continental scale</w:t>
        </w:r>
        <w:r w:rsidRPr="00D03349">
          <w:rPr>
            <w:rFonts w:asciiTheme="minorHAnsi" w:hAnsiTheme="minorHAnsi" w:cstheme="minorHAnsi"/>
            <w:sz w:val="22"/>
            <w:lang w:val="en-GB"/>
          </w:rPr>
          <w:t xml:space="preserve"> </w:t>
        </w:r>
        <w:r w:rsidRPr="00D03349">
          <w:rPr>
            <w:rFonts w:asciiTheme="minorHAnsi" w:hAnsiTheme="minorHAnsi" w:cstheme="minorHAnsi"/>
            <w:sz w:val="22"/>
            <w:lang w:val="en-GB"/>
          </w:rPr>
          <w:fldChar w:fldCharType="begin"/>
        </w:r>
      </w:ins>
      <w:r w:rsidR="00E451D4">
        <w:rPr>
          <w:rFonts w:asciiTheme="minorHAnsi" w:hAnsiTheme="minorHAnsi" w:cstheme="minorHAnsi"/>
          <w:sz w:val="22"/>
          <w:lang w:val="en-GB"/>
        </w:rPr>
        <w:instrText xml:space="preserve"> ADDIN EN.CITE &lt;EndNote&gt;&lt;Cite&gt;&lt;Author&gt;Fierer&lt;/Author&gt;&lt;Year&gt;2006&lt;/Year&gt;&lt;RecNum&gt;1526&lt;/RecNum&gt;&lt;DisplayText&gt;(Fierer &amp;amp; Jackson, 2006)&lt;/DisplayText&gt;&lt;record&gt;&lt;rec-number&gt;1526&lt;/rec-number&gt;&lt;foreign-keys&gt;&lt;key app="EN" db-id="0pppftt0yraewvew22qxdde4pxea2xpv999e" timestamp="1551107662"&gt;1526&lt;/key&gt;&lt;/foreign-keys&gt;&lt;ref-type name="Journal Article"&gt;17&lt;/ref-type&gt;&lt;contributors&gt;&lt;authors&gt;&lt;author&gt;Fierer, Noah&lt;/author&gt;&lt;author&gt;Jackson, Robert B.&lt;/author&gt;&lt;/authors&gt;&lt;/contributors&gt;&lt;titles&gt;&lt;title&gt;The diversity and biogeography of soil bacterial communities&lt;/title&gt;&lt;secondary-title&gt;Proceedings of the National Academy of Sciences of the United States of America&lt;/secondary-title&gt;&lt;/titles&gt;&lt;periodical&gt;&lt;full-title&gt;Proceedings of the National Academy of Sciences of the United States of America&lt;/full-title&gt;&lt;abbr-1&gt;Proc. Natl. Acad. Sci. U.S.A.&lt;/abbr-1&gt;&lt;abbr-2&gt;Proc Natl Acad Sci USA&lt;/abbr-2&gt;&lt;/periodical&gt;&lt;pages&gt;626-631&lt;/pages&gt;&lt;volume&gt;103&lt;/volume&gt;&lt;number&gt;3&lt;/number&gt;&lt;dates&gt;&lt;year&gt;2006&lt;/year&gt;&lt;/dates&gt;&lt;urls&gt;&lt;related-urls&gt;&lt;url&gt;https://www.pnas.org/content/pnas/103/3/626.full.pdf&lt;/url&gt;&lt;url&gt;https://www.ncbi.nlm.nih.gov/pmc/articles/PMC1334650/pdf/pnas-0507535103.pdf&lt;/url&gt;&lt;/related-urls&gt;&lt;/urls&gt;&lt;electronic-resource-num&gt;10.1073/pnas.0507535103&lt;/electronic-resource-num&gt;&lt;/record&gt;&lt;/Cite&gt;&lt;/EndNote&gt;</w:instrText>
      </w:r>
      <w:ins w:id="359" w:author="authors" w:date="2022-12-15T13:45:00Z">
        <w:r w:rsidRPr="00D03349">
          <w:rPr>
            <w:rFonts w:asciiTheme="minorHAnsi" w:hAnsiTheme="minorHAnsi" w:cstheme="minorHAnsi"/>
            <w:sz w:val="22"/>
            <w:lang w:val="en-GB"/>
          </w:rPr>
          <w:fldChar w:fldCharType="separate"/>
        </w:r>
        <w:r w:rsidR="00862DA2" w:rsidRPr="00D03349">
          <w:rPr>
            <w:rFonts w:asciiTheme="minorHAnsi" w:hAnsiTheme="minorHAnsi" w:cstheme="minorHAnsi"/>
            <w:noProof/>
            <w:sz w:val="22"/>
          </w:rPr>
          <w:t>(Fierer &amp; Jackson, 2006)</w:t>
        </w:r>
        <w:r w:rsidRPr="00D03349">
          <w:rPr>
            <w:rFonts w:asciiTheme="minorHAnsi" w:hAnsiTheme="minorHAnsi" w:cstheme="minorHAnsi"/>
            <w:sz w:val="22"/>
            <w:lang w:val="en-GB"/>
          </w:rPr>
          <w:fldChar w:fldCharType="end"/>
        </w:r>
        <w:r w:rsidRPr="00D03349">
          <w:rPr>
            <w:rFonts w:asciiTheme="minorHAnsi" w:hAnsiTheme="minorHAnsi" w:cstheme="minorHAnsi"/>
            <w:sz w:val="22"/>
          </w:rPr>
          <w:t xml:space="preserve">, and globally </w:t>
        </w:r>
        <w:r w:rsidRPr="00D03349">
          <w:rPr>
            <w:rFonts w:asciiTheme="minorHAnsi" w:hAnsiTheme="minorHAnsi" w:cstheme="minorHAnsi"/>
            <w:sz w:val="22"/>
            <w:lang w:val="fr-CH"/>
          </w:rPr>
          <w:fldChar w:fldCharType="begin"/>
        </w:r>
        <w:r w:rsidR="002F7190" w:rsidRPr="00D03349">
          <w:rPr>
            <w:rFonts w:asciiTheme="minorHAnsi" w:hAnsiTheme="minorHAnsi" w:cstheme="minorHAnsi"/>
            <w:sz w:val="22"/>
            <w:lang w:val="en-GB"/>
          </w:rPr>
          <w:instrText xml:space="preserve"> ADDIN EN.CITE &lt;EndNote&gt;&lt;Cite&gt;&lt;Author&gt;Delgado-Baquerizo&lt;/Author&gt;&lt;Year&gt;2016&lt;/Year&gt;&lt;RecNum&gt;2201&lt;/RecNum&gt;&lt;DisplayText&gt;(Delgado-Baquerizo et al., 2016)&lt;/DisplayText&gt;&lt;record&gt;&lt;rec-number&gt;2201&lt;/rec-number&gt;&lt;foreign-keys&gt;&lt;key app="EN" db-id="0pppftt0yraewvew22qxdde4pxea2xpv999e" timestamp="1650368229"&gt;2201&lt;/key&gt;&lt;/foreign-keys&gt;&lt;ref-type name="Journal Article"&gt;17&lt;/ref-type&gt;&lt;contributors&gt;&lt;authors&gt;&lt;author&gt;Delgado-Baquerizo, Manuel&lt;/author&gt;&lt;author&gt;Maestre, Fernando T.&lt;/author&gt;&lt;author&gt;Reich, Peter B.&lt;/author&gt;&lt;author&gt;Trivedi, Pankaj&lt;/author&gt;&lt;author&gt;Osanai, Yui&lt;/author&gt;&lt;author&gt;Liu, Yu-Rong&lt;/author&gt;&lt;author&gt;Hamonts, Kelly&lt;/author&gt;&lt;author&gt;Jeffries, Thomas C.&lt;/author&gt;&lt;author&gt;Singh, Brajesh K.&lt;/author&gt;&lt;/authors&gt;&lt;/contributors&gt;&lt;titles&gt;&lt;title&gt;Carbon content and climate variability drive global soil bacterial diversity patterns&lt;/title&gt;&lt;secondary-title&gt;Ecological Monographs&lt;/secondary-title&gt;&lt;/titles&gt;&lt;periodical&gt;&lt;full-title&gt;Ecological Monographs&lt;/full-title&gt;&lt;abbr-1&gt;Ecol. Monogr.&lt;/abbr-1&gt;&lt;/periodical&gt;&lt;pages&gt;373-390&lt;/pages&gt;&lt;volume&gt;86&lt;/volume&gt;&lt;number&gt;3&lt;/number&gt;&lt;dates&gt;&lt;year&gt;2016&lt;/year&gt;&lt;/dates&gt;&lt;isbn&gt;0012-9615&lt;/isbn&gt;&lt;urls&gt;&lt;related-urls&gt;&lt;url&gt;https://esajournals.onlinelibrary.wiley.com/doi/abs/10.1002/ecm.1216&lt;/url&gt;&lt;/related-urls&gt;&lt;/urls&gt;&lt;electronic-resource-num&gt;https://doi.org/10.1002/ecm.1216&lt;/electronic-resource-num&gt;&lt;/record&gt;&lt;/Cite&gt;&lt;/EndNote&gt;</w:instrText>
        </w:r>
        <w:r w:rsidRPr="00D03349">
          <w:rPr>
            <w:rFonts w:asciiTheme="minorHAnsi" w:hAnsiTheme="minorHAnsi" w:cstheme="minorHAnsi"/>
            <w:sz w:val="22"/>
            <w:lang w:val="fr-CH"/>
          </w:rPr>
          <w:fldChar w:fldCharType="separate"/>
        </w:r>
        <w:r w:rsidR="002F7190" w:rsidRPr="00D03349">
          <w:rPr>
            <w:rFonts w:asciiTheme="minorHAnsi" w:hAnsiTheme="minorHAnsi" w:cstheme="minorHAnsi"/>
            <w:noProof/>
            <w:sz w:val="22"/>
            <w:lang w:val="en-GB"/>
          </w:rPr>
          <w:t>(Delgado-Baquerizo et al., 2016)</w:t>
        </w:r>
        <w:r w:rsidRPr="00D03349">
          <w:rPr>
            <w:rFonts w:asciiTheme="minorHAnsi" w:hAnsiTheme="minorHAnsi" w:cstheme="minorHAnsi"/>
            <w:sz w:val="22"/>
            <w:lang w:val="fr-CH"/>
          </w:rPr>
          <w:fldChar w:fldCharType="end"/>
        </w:r>
        <w:r w:rsidRPr="00D03349">
          <w:rPr>
            <w:rFonts w:asciiTheme="minorHAnsi" w:hAnsiTheme="minorHAnsi" w:cstheme="minorHAnsi"/>
            <w:sz w:val="22"/>
            <w:lang w:val="en-GB"/>
          </w:rPr>
          <w:t xml:space="preserve">. However, no studies of drivers of functional community composition across scales exists. </w:t>
        </w:r>
      </w:ins>
      <w:r w:rsidRPr="00D03349">
        <w:rPr>
          <w:rFonts w:asciiTheme="minorHAnsi" w:hAnsiTheme="minorHAnsi" w:cstheme="minorHAnsi"/>
          <w:sz w:val="22"/>
          <w:lang w:val="en-GB"/>
        </w:rPr>
        <w:t xml:space="preserve">One possible explanation for </w:t>
      </w:r>
      <w:ins w:id="360" w:author="authors" w:date="2022-12-15T13:45:00Z">
        <w:r w:rsidR="00545468" w:rsidRPr="00D03349">
          <w:rPr>
            <w:rFonts w:asciiTheme="minorHAnsi" w:hAnsiTheme="minorHAnsi" w:cstheme="minorHAnsi"/>
            <w:sz w:val="22"/>
            <w:lang w:val="en-GB"/>
          </w:rPr>
          <w:t xml:space="preserve">having </w:t>
        </w:r>
        <w:r w:rsidR="00FD2668" w:rsidRPr="00D03349">
          <w:rPr>
            <w:rFonts w:asciiTheme="minorHAnsi" w:hAnsiTheme="minorHAnsi" w:cstheme="minorHAnsi"/>
            <w:sz w:val="22"/>
            <w:lang w:val="en-GB"/>
          </w:rPr>
          <w:t>different influential</w:t>
        </w:r>
        <w:r w:rsidR="00545468"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drivers</w:t>
        </w:r>
        <w:r w:rsidR="00545468"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 xml:space="preserve">across scales could be the </w:t>
        </w:r>
        <w:r w:rsidR="00545468" w:rsidRPr="00D03349">
          <w:rPr>
            <w:rFonts w:asciiTheme="minorHAnsi" w:hAnsiTheme="minorHAnsi" w:cstheme="minorHAnsi"/>
            <w:sz w:val="22"/>
            <w:lang w:val="en-GB"/>
          </w:rPr>
          <w:t xml:space="preserve">level of </w:t>
        </w:r>
        <w:r w:rsidRPr="00D03349">
          <w:rPr>
            <w:rFonts w:asciiTheme="minorHAnsi" w:hAnsiTheme="minorHAnsi" w:cstheme="minorHAnsi"/>
            <w:sz w:val="22"/>
            <w:lang w:val="en-GB"/>
          </w:rPr>
          <w:t>variation</w:t>
        </w:r>
        <w:r w:rsidR="008C4414" w:rsidRPr="00D03349">
          <w:rPr>
            <w:rFonts w:asciiTheme="minorHAnsi" w:hAnsiTheme="minorHAnsi" w:cstheme="minorHAnsi"/>
            <w:sz w:val="22"/>
            <w:lang w:val="en-GB"/>
          </w:rPr>
          <w:t xml:space="preserve"> of explanatory variables</w:t>
        </w:r>
        <w:r w:rsidRPr="00D03349">
          <w:rPr>
            <w:rFonts w:asciiTheme="minorHAnsi" w:hAnsiTheme="minorHAnsi" w:cstheme="minorHAnsi"/>
            <w:sz w:val="22"/>
            <w:lang w:val="en-GB"/>
          </w:rPr>
          <w:t xml:space="preserve"> </w:t>
        </w:r>
      </w:ins>
      <w:r w:rsidRPr="00D03349">
        <w:rPr>
          <w:rFonts w:asciiTheme="minorHAnsi" w:hAnsiTheme="minorHAnsi" w:cstheme="minorHAnsi"/>
          <w:sz w:val="22"/>
          <w:lang w:val="en-GB"/>
        </w:rPr>
        <w:fldChar w:fldCharType="begin"/>
      </w:r>
      <w:r w:rsidR="00E451D4">
        <w:rPr>
          <w:rFonts w:asciiTheme="minorHAnsi" w:hAnsiTheme="minorHAnsi" w:cstheme="minorHAnsi"/>
          <w:sz w:val="22"/>
          <w:lang w:val="en-GB"/>
        </w:rPr>
        <w:instrText xml:space="preserve"> ADDIN EN.CITE &lt;EndNote&gt;&lt;Cite&gt;&lt;Author&gt;Viana&lt;/Author&gt;&lt;Year&gt;2019&lt;/Year&gt;&lt;RecNum&gt;1472&lt;/RecNum&gt;&lt;Prefix&gt;i.e.`, heterogeneity`; as measured by variances or ranges of values`; &lt;/Prefix&gt;&lt;DisplayText&gt;(i.e., heterogeneity; as measured by variances or ranges of values; Viana &amp;amp; Chase, 2019)&lt;/DisplayText&gt;&lt;record&gt;&lt;rec-number&gt;1472&lt;/rec-number&gt;&lt;foreign-keys&gt;&lt;key app="EN" db-id="0pppftt0yraewvew22qxdde4pxea2xpv999e" timestamp="1545209177"&gt;1472&lt;/key&gt;&lt;/foreign-keys&gt;&lt;ref-type name="Journal Article"&gt;17&lt;/ref-type&gt;&lt;contributors&gt;&lt;authors&gt;&lt;author&gt;Viana, D. S.&lt;/author&gt;&lt;author&gt;Chase, J. M.&lt;/author&gt;&lt;/authors&gt;&lt;/contributors&gt;&lt;auth-address&gt;German Centre for Integrative Biodiversity Research (iDiv) Halle-Jena-Leipzig, Leipzig, Germany.&amp;#xD;Institute for Computer Science, Martin Luther University Halle-Wittenberg, Halle (Saale), Germany.&lt;/auth-address&gt;&lt;titles&gt;&lt;title&gt;Spatial scale modulates the inference of metacommunity assembly processes&lt;/title&gt;&lt;secondary-title&gt;Ecology&lt;/secondary-title&gt;&lt;/titles&gt;&lt;periodical&gt;&lt;full-title&gt;Ecology&lt;/full-title&gt;&lt;/periodical&gt;&lt;pages&gt;e02576&lt;/pages&gt;&lt;volume&gt;100&lt;/volume&gt;&lt;number&gt;2&lt;/number&gt;&lt;edition&gt;2018/12/06&lt;/edition&gt;&lt;keywords&gt;&lt;keyword&gt;*Ecosystem&lt;/keyword&gt;&lt;keyword&gt;*Edible Grain&lt;/keyword&gt;&lt;keyword&gt;Stochastic Processes&lt;/keyword&gt;&lt;keyword&gt;*community assembly&lt;/keyword&gt;&lt;keyword&gt;*dispersal&lt;/keyword&gt;&lt;keyword&gt;*ecological drift&lt;/keyword&gt;&lt;keyword&gt;*metacommunity&lt;/keyword&gt;&lt;keyword&gt;*neutral theory&lt;/keyword&gt;&lt;keyword&gt;*niche selection&lt;/keyword&gt;&lt;keyword&gt;*sampling grain&lt;/keyword&gt;&lt;keyword&gt;*spatial extent&lt;/keyword&gt;&lt;keyword&gt;*spatial scale&lt;/keyword&gt;&lt;/keywords&gt;&lt;dates&gt;&lt;year&gt;2019&lt;/year&gt;&lt;pub-dates&gt;&lt;date&gt;Feb&lt;/date&gt;&lt;/pub-dates&gt;&lt;/dates&gt;&lt;isbn&gt;0012-9658 (Print)&amp;#xD;0012-9658 (Linking)&lt;/isbn&gt;&lt;accession-num&gt;30516271&lt;/accession-num&gt;&lt;urls&gt;&lt;related-urls&gt;&lt;url&gt;https://www.ncbi.nlm.nih.gov/pubmed/30516271&lt;/url&gt;&lt;/related-urls&gt;&lt;/urls&gt;&lt;electronic-resource-num&gt;10.1002/ecy.2576&lt;/electronic-resource-num&gt;&lt;/record&gt;&lt;/Cite&gt;&lt;/EndNote&gt;</w:instrText>
      </w:r>
      <w:r w:rsidRPr="00D03349">
        <w:rPr>
          <w:rFonts w:asciiTheme="minorHAnsi" w:hAnsiTheme="minorHAnsi" w:cstheme="minorHAnsi"/>
          <w:sz w:val="22"/>
          <w:lang w:val="en-GB"/>
        </w:rPr>
        <w:fldChar w:fldCharType="separate"/>
      </w:r>
      <w:r w:rsidRPr="00D03349">
        <w:rPr>
          <w:rFonts w:asciiTheme="minorHAnsi" w:hAnsiTheme="minorHAnsi" w:cstheme="minorHAnsi"/>
          <w:noProof/>
          <w:sz w:val="22"/>
          <w:lang w:val="en-GB"/>
        </w:rPr>
        <w:t>(i.e., heterogeneity; as measured by variances or ranges of values; Viana &amp; Chase, 2019)</w:t>
      </w:r>
      <w:r w:rsidRPr="00D03349">
        <w:rPr>
          <w:rFonts w:asciiTheme="minorHAnsi" w:hAnsiTheme="minorHAnsi" w:cstheme="minorHAnsi"/>
          <w:sz w:val="22"/>
          <w:lang w:val="en-GB"/>
        </w:rPr>
        <w:fldChar w:fldCharType="end"/>
      </w:r>
      <w:r w:rsidRPr="00D03349">
        <w:rPr>
          <w:rFonts w:asciiTheme="minorHAnsi" w:hAnsiTheme="minorHAnsi" w:cstheme="minorHAnsi"/>
          <w:sz w:val="22"/>
          <w:lang w:val="en-GB"/>
        </w:rPr>
        <w:t xml:space="preserve">. More specifically, a </w:t>
      </w:r>
      <w:ins w:id="361" w:author="authors" w:date="2022-12-15T13:45:00Z">
        <w:r w:rsidRPr="00D03349">
          <w:rPr>
            <w:rFonts w:asciiTheme="minorHAnsi" w:hAnsiTheme="minorHAnsi" w:cstheme="minorHAnsi"/>
            <w:sz w:val="22"/>
            <w:lang w:val="en-GB"/>
          </w:rPr>
          <w:t xml:space="preserve">variable </w:t>
        </w:r>
      </w:ins>
      <w:r w:rsidRPr="00D03349">
        <w:rPr>
          <w:rFonts w:asciiTheme="minorHAnsi" w:hAnsiTheme="minorHAnsi" w:cstheme="minorHAnsi"/>
          <w:sz w:val="22"/>
          <w:lang w:val="en-GB"/>
        </w:rPr>
        <w:t xml:space="preserve">that has less heterogeneity for a given </w:t>
      </w:r>
      <w:ins w:id="362" w:author="authors" w:date="2022-12-15T13:45:00Z">
        <w:r w:rsidRPr="00D03349">
          <w:rPr>
            <w:rFonts w:asciiTheme="minorHAnsi" w:hAnsiTheme="minorHAnsi" w:cstheme="minorHAnsi"/>
            <w:sz w:val="22"/>
            <w:lang w:val="en-GB"/>
          </w:rPr>
          <w:t xml:space="preserve">spatial scale </w:t>
        </w:r>
      </w:ins>
      <w:r w:rsidRPr="00D03349">
        <w:rPr>
          <w:rFonts w:asciiTheme="minorHAnsi" w:hAnsiTheme="minorHAnsi" w:cstheme="minorHAnsi"/>
          <w:sz w:val="22"/>
          <w:lang w:val="en-GB"/>
        </w:rPr>
        <w:t>might not be identified as having an important role and vice versa. Indeed, there was some link between the variability</w:t>
      </w:r>
      <w:ins w:id="363" w:author="authors" w:date="2022-12-15T13:45:00Z">
        <w:r w:rsidRPr="00D03349">
          <w:rPr>
            <w:rFonts w:asciiTheme="minorHAnsi" w:hAnsiTheme="minorHAnsi" w:cstheme="minorHAnsi"/>
            <w:sz w:val="22"/>
            <w:lang w:val="en-GB"/>
          </w:rPr>
          <w:t xml:space="preserve"> </w:t>
        </w:r>
        <w:r w:rsidR="00C22356" w:rsidRPr="00D03349">
          <w:rPr>
            <w:rFonts w:asciiTheme="minorHAnsi" w:hAnsiTheme="minorHAnsi" w:cstheme="minorHAnsi"/>
            <w:sz w:val="22"/>
            <w:lang w:val="en-GB"/>
          </w:rPr>
          <w:t xml:space="preserve">of the environmental variables </w:t>
        </w:r>
        <w:r w:rsidRPr="00D03349">
          <w:rPr>
            <w:rFonts w:asciiTheme="minorHAnsi" w:hAnsiTheme="minorHAnsi" w:cstheme="minorHAnsi"/>
            <w:sz w:val="22"/>
            <w:lang w:val="en-GB"/>
          </w:rPr>
          <w:t>(Fig. S1</w:t>
        </w:r>
      </w:ins>
      <w:ins w:id="364" w:author="Mod, Heidi K [2]" w:date="2022-12-16T10:54:00Z">
        <w:r w:rsidR="00884909">
          <w:rPr>
            <w:rFonts w:asciiTheme="minorHAnsi" w:hAnsiTheme="minorHAnsi" w:cstheme="minorHAnsi"/>
            <w:sz w:val="22"/>
            <w:lang w:val="en-GB"/>
          </w:rPr>
          <w:t>1</w:t>
        </w:r>
      </w:ins>
      <w:r w:rsidRPr="00D03349">
        <w:rPr>
          <w:rFonts w:asciiTheme="minorHAnsi" w:hAnsiTheme="minorHAnsi" w:cstheme="minorHAnsi"/>
          <w:sz w:val="22"/>
          <w:lang w:val="en-GB"/>
        </w:rPr>
        <w:t xml:space="preserve">) and </w:t>
      </w:r>
      <w:ins w:id="365" w:author="authors" w:date="2022-12-15T13:45:00Z">
        <w:r w:rsidR="00C22356" w:rsidRPr="00D03349">
          <w:rPr>
            <w:rFonts w:asciiTheme="minorHAnsi" w:hAnsiTheme="minorHAnsi" w:cstheme="minorHAnsi"/>
            <w:sz w:val="22"/>
            <w:lang w:val="en-GB"/>
          </w:rPr>
          <w:t xml:space="preserve">their </w:t>
        </w:r>
      </w:ins>
      <w:r w:rsidRPr="00D03349">
        <w:rPr>
          <w:rFonts w:asciiTheme="minorHAnsi" w:hAnsiTheme="minorHAnsi" w:cstheme="minorHAnsi"/>
          <w:sz w:val="22"/>
          <w:lang w:val="en-GB"/>
        </w:rPr>
        <w:t xml:space="preserve">importance </w:t>
      </w:r>
      <w:ins w:id="366" w:author="authors" w:date="2022-12-15T13:45:00Z">
        <w:r w:rsidR="00C22356" w:rsidRPr="00D03349">
          <w:rPr>
            <w:rFonts w:asciiTheme="minorHAnsi" w:hAnsiTheme="minorHAnsi" w:cstheme="minorHAnsi"/>
            <w:sz w:val="22"/>
            <w:lang w:val="en-GB"/>
          </w:rPr>
          <w:t xml:space="preserve">for bacterial biogeography </w:t>
        </w:r>
      </w:ins>
      <w:r w:rsidRPr="00D03349">
        <w:rPr>
          <w:rFonts w:asciiTheme="minorHAnsi" w:hAnsiTheme="minorHAnsi" w:cstheme="minorHAnsi"/>
          <w:sz w:val="22"/>
          <w:lang w:val="en-GB"/>
        </w:rPr>
        <w:t>across the scales. For example, the variability of pH among the plots was</w:t>
      </w:r>
      <w:ins w:id="367" w:author="authors" w:date="2022-12-15T13:45:00Z">
        <w:r w:rsidRPr="00D03349">
          <w:rPr>
            <w:rFonts w:asciiTheme="minorHAnsi" w:hAnsiTheme="minorHAnsi" w:cstheme="minorHAnsi"/>
            <w:sz w:val="22"/>
            <w:lang w:val="en-GB"/>
          </w:rPr>
          <w:t xml:space="preserve"> </w:t>
        </w:r>
        <w:r w:rsidR="00C22356" w:rsidRPr="00D03349">
          <w:rPr>
            <w:rFonts w:asciiTheme="minorHAnsi" w:hAnsiTheme="minorHAnsi" w:cstheme="minorHAnsi"/>
            <w:sz w:val="22"/>
            <w:lang w:val="en-GB"/>
          </w:rPr>
          <w:t xml:space="preserve">high and </w:t>
        </w:r>
      </w:ins>
      <w:r w:rsidRPr="00D03349">
        <w:rPr>
          <w:rFonts w:asciiTheme="minorHAnsi" w:hAnsiTheme="minorHAnsi" w:cstheme="minorHAnsi"/>
          <w:sz w:val="22"/>
          <w:lang w:val="en-GB"/>
        </w:rPr>
        <w:t xml:space="preserve">relatively stable across the scales and so </w:t>
      </w:r>
      <w:ins w:id="368" w:author="authors" w:date="2022-12-15T13:45:00Z">
        <w:r w:rsidR="00C22356" w:rsidRPr="00D03349">
          <w:rPr>
            <w:rFonts w:asciiTheme="minorHAnsi" w:hAnsiTheme="minorHAnsi" w:cstheme="minorHAnsi"/>
            <w:sz w:val="22"/>
            <w:lang w:val="en-GB"/>
          </w:rPr>
          <w:t xml:space="preserve">was </w:t>
        </w:r>
      </w:ins>
      <w:r w:rsidRPr="00D03349">
        <w:rPr>
          <w:rFonts w:asciiTheme="minorHAnsi" w:hAnsiTheme="minorHAnsi" w:cstheme="minorHAnsi"/>
          <w:sz w:val="22"/>
          <w:lang w:val="en-GB"/>
        </w:rPr>
        <w:t xml:space="preserve">its importance in explaining taxonomic dissimilarity, whereas </w:t>
      </w:r>
      <w:ins w:id="369" w:author="authors" w:date="2022-12-15T13:45:00Z">
        <w:r w:rsidR="00FC6FE2" w:rsidRPr="00D03349">
          <w:rPr>
            <w:rFonts w:asciiTheme="minorHAnsi" w:hAnsiTheme="minorHAnsi" w:cstheme="minorHAnsi"/>
            <w:sz w:val="22"/>
            <w:lang w:val="en-GB"/>
          </w:rPr>
          <w:t xml:space="preserve">the </w:t>
        </w:r>
      </w:ins>
      <w:r w:rsidRPr="00D03349">
        <w:rPr>
          <w:rFonts w:asciiTheme="minorHAnsi" w:hAnsiTheme="minorHAnsi" w:cstheme="minorHAnsi"/>
          <w:sz w:val="22"/>
          <w:lang w:val="en-GB"/>
        </w:rPr>
        <w:t xml:space="preserve">variability </w:t>
      </w:r>
      <w:ins w:id="370" w:author="authors" w:date="2022-12-15T13:45:00Z">
        <w:r w:rsidRPr="00D03349">
          <w:rPr>
            <w:rFonts w:asciiTheme="minorHAnsi" w:hAnsiTheme="minorHAnsi" w:cstheme="minorHAnsi"/>
            <w:sz w:val="22"/>
            <w:lang w:val="en-GB"/>
          </w:rPr>
          <w:t>and importance in explaining functional dissimilarity of NH4.N</w:t>
        </w:r>
        <w:r w:rsidR="008C7637" w:rsidRPr="00D03349">
          <w:rPr>
            <w:rFonts w:asciiTheme="minorHAnsi" w:hAnsiTheme="minorHAnsi" w:cstheme="minorHAnsi"/>
            <w:sz w:val="22"/>
            <w:lang w:val="en-GB"/>
          </w:rPr>
          <w:t xml:space="preserve"> and</w:t>
        </w:r>
        <w:r w:rsidRPr="00D03349">
          <w:rPr>
            <w:rFonts w:asciiTheme="minorHAnsi" w:hAnsiTheme="minorHAnsi" w:cstheme="minorHAnsi"/>
            <w:sz w:val="22"/>
            <w:lang w:val="en-GB"/>
          </w:rPr>
          <w:t xml:space="preserve"> AP increased between short and long scales. </w:t>
        </w:r>
      </w:ins>
      <w:r w:rsidRPr="00D03349">
        <w:rPr>
          <w:rFonts w:asciiTheme="minorHAnsi" w:hAnsiTheme="minorHAnsi" w:cstheme="minorHAnsi"/>
          <w:sz w:val="22"/>
          <w:lang w:val="en-GB"/>
        </w:rPr>
        <w:t xml:space="preserve">Thus, </w:t>
      </w:r>
      <w:ins w:id="371" w:author="authors" w:date="2022-12-15T13:45:00Z">
        <w:r w:rsidR="001332C7" w:rsidRPr="00D03349">
          <w:rPr>
            <w:rFonts w:asciiTheme="minorHAnsi" w:hAnsiTheme="minorHAnsi" w:cstheme="minorHAnsi"/>
            <w:sz w:val="22"/>
            <w:lang w:val="en-GB"/>
          </w:rPr>
          <w:t xml:space="preserve">when comparing the results of different studies covering different environmental heterogeneity, </w:t>
        </w:r>
      </w:ins>
      <w:r w:rsidRPr="00D03349">
        <w:rPr>
          <w:rFonts w:asciiTheme="minorHAnsi" w:hAnsiTheme="minorHAnsi" w:cstheme="minorHAnsi"/>
          <w:sz w:val="22"/>
          <w:lang w:val="en-GB"/>
        </w:rPr>
        <w:t xml:space="preserve">it is important to bear in mind that the importance of an environmental driver </w:t>
      </w:r>
      <w:ins w:id="372" w:author="authors" w:date="2022-12-15T13:45:00Z">
        <w:r w:rsidR="00C22356" w:rsidRPr="00D03349">
          <w:rPr>
            <w:rFonts w:asciiTheme="minorHAnsi" w:hAnsiTheme="minorHAnsi" w:cstheme="minorHAnsi"/>
            <w:sz w:val="22"/>
            <w:lang w:val="en-GB"/>
          </w:rPr>
          <w:t xml:space="preserve">is not only </w:t>
        </w:r>
        <w:r w:rsidRPr="00D03349">
          <w:rPr>
            <w:rFonts w:asciiTheme="minorHAnsi" w:hAnsiTheme="minorHAnsi" w:cstheme="minorHAnsi"/>
            <w:sz w:val="22"/>
            <w:lang w:val="en-GB"/>
          </w:rPr>
          <w:t xml:space="preserve">linked to </w:t>
        </w:r>
        <w:r w:rsidR="00C22356" w:rsidRPr="00D03349">
          <w:rPr>
            <w:rFonts w:asciiTheme="minorHAnsi" w:hAnsiTheme="minorHAnsi" w:cstheme="minorHAnsi"/>
            <w:sz w:val="22"/>
            <w:lang w:val="en-GB"/>
          </w:rPr>
          <w:t xml:space="preserve">its capacity to influence bacterial community composition but also </w:t>
        </w:r>
        <w:r w:rsidRPr="00D03349">
          <w:rPr>
            <w:rFonts w:asciiTheme="minorHAnsi" w:hAnsiTheme="minorHAnsi" w:cstheme="minorHAnsi"/>
            <w:sz w:val="22"/>
            <w:lang w:val="en-GB"/>
          </w:rPr>
          <w:t xml:space="preserve">its variability across </w:t>
        </w:r>
        <w:r w:rsidR="00092251" w:rsidRPr="00D03349">
          <w:rPr>
            <w:rFonts w:asciiTheme="minorHAnsi" w:hAnsiTheme="minorHAnsi" w:cstheme="minorHAnsi"/>
            <w:sz w:val="22"/>
            <w:lang w:val="en-GB"/>
          </w:rPr>
          <w:t xml:space="preserve">each </w:t>
        </w:r>
        <w:r w:rsidRPr="00D03349">
          <w:rPr>
            <w:rFonts w:asciiTheme="minorHAnsi" w:hAnsiTheme="minorHAnsi" w:cstheme="minorHAnsi"/>
            <w:sz w:val="22"/>
            <w:lang w:val="en-GB"/>
          </w:rPr>
          <w:t xml:space="preserve">study area. </w:t>
        </w:r>
        <w:r w:rsidR="006D5B3B" w:rsidRPr="00D03349">
          <w:rPr>
            <w:rFonts w:asciiTheme="minorHAnsi" w:hAnsiTheme="minorHAnsi" w:cstheme="minorHAnsi"/>
            <w:sz w:val="22"/>
            <w:lang w:val="en-GB"/>
          </w:rPr>
          <w:t>Nevertheless</w:t>
        </w:r>
        <w:r w:rsidRPr="00D03349">
          <w:rPr>
            <w:rFonts w:asciiTheme="minorHAnsi" w:hAnsiTheme="minorHAnsi" w:cstheme="minorHAnsi"/>
            <w:sz w:val="22"/>
            <w:lang w:val="en-GB"/>
          </w:rPr>
          <w:t xml:space="preserve">, </w:t>
        </w:r>
      </w:ins>
      <w:r w:rsidRPr="00D03349">
        <w:rPr>
          <w:rFonts w:asciiTheme="minorHAnsi" w:hAnsiTheme="minorHAnsi" w:cstheme="minorHAnsi"/>
          <w:sz w:val="22"/>
          <w:lang w:val="en-GB"/>
        </w:rPr>
        <w:t xml:space="preserve">we did not observe any correlation across scales between the variance and importance of environmental variables for </w:t>
      </w:r>
      <w:ins w:id="373" w:author="authors" w:date="2022-12-15T13:45:00Z">
        <w:r w:rsidRPr="00D03349">
          <w:rPr>
            <w:rFonts w:asciiTheme="minorHAnsi" w:hAnsiTheme="minorHAnsi" w:cstheme="minorHAnsi"/>
            <w:sz w:val="22"/>
            <w:lang w:val="en-GB"/>
          </w:rPr>
          <w:t xml:space="preserve">e.g., OM, </w:t>
        </w:r>
        <w:r w:rsidR="00E83110" w:rsidRPr="00D03349">
          <w:rPr>
            <w:rFonts w:asciiTheme="minorHAnsi" w:hAnsiTheme="minorHAnsi" w:cstheme="minorHAnsi"/>
            <w:sz w:val="22"/>
            <w:lang w:val="en-GB"/>
          </w:rPr>
          <w:t xml:space="preserve">moisture, </w:t>
        </w:r>
        <w:r w:rsidRPr="00D03349">
          <w:rPr>
            <w:rFonts w:asciiTheme="minorHAnsi" w:hAnsiTheme="minorHAnsi" w:cstheme="minorHAnsi"/>
            <w:sz w:val="22"/>
            <w:lang w:val="en-GB"/>
          </w:rPr>
          <w:t>N:P, MAT and most biotic</w:t>
        </w:r>
        <w:r w:rsidR="00196CDF" w:rsidRPr="00D03349">
          <w:rPr>
            <w:rFonts w:asciiTheme="minorHAnsi" w:hAnsiTheme="minorHAnsi" w:cstheme="minorHAnsi"/>
            <w:sz w:val="22"/>
            <w:lang w:val="en-GB"/>
          </w:rPr>
          <w:t xml:space="preserve"> variables</w:t>
        </w:r>
        <w:r w:rsidRPr="00D03349">
          <w:rPr>
            <w:rFonts w:asciiTheme="minorHAnsi" w:hAnsiTheme="minorHAnsi" w:cstheme="minorHAnsi"/>
            <w:sz w:val="22"/>
            <w:lang w:val="en-GB"/>
          </w:rPr>
          <w:t xml:space="preserve">, </w:t>
        </w:r>
      </w:ins>
      <w:r w:rsidRPr="00D03349">
        <w:rPr>
          <w:rFonts w:asciiTheme="minorHAnsi" w:hAnsiTheme="minorHAnsi" w:cstheme="minorHAnsi"/>
          <w:sz w:val="22"/>
          <w:lang w:val="en-GB"/>
        </w:rPr>
        <w:t>which suggests that the relative importance of drivers across scales could also be linked to modified environmental filtering processes.</w:t>
      </w:r>
      <w:ins w:id="374" w:author="authors" w:date="2022-12-15T13:45:00Z">
        <w:r w:rsidRPr="00D03349">
          <w:rPr>
            <w:rFonts w:asciiTheme="minorHAnsi" w:hAnsiTheme="minorHAnsi" w:cstheme="minorHAnsi"/>
            <w:sz w:val="22"/>
            <w:lang w:val="en-GB"/>
          </w:rPr>
          <w:t xml:space="preserve"> </w:t>
        </w:r>
        <w:r w:rsidR="00BE1C5D" w:rsidRPr="00D03349">
          <w:rPr>
            <w:rFonts w:asciiTheme="minorHAnsi" w:hAnsiTheme="minorHAnsi" w:cstheme="minorHAnsi"/>
            <w:sz w:val="22"/>
            <w:lang w:val="en-GB"/>
          </w:rPr>
          <w:t xml:space="preserve">In particular, while moisture was the main factor controlling the N cycle-related functional dissimilarity of soil bacterial communities over short distances, the influence of moisture </w:t>
        </w:r>
        <w:r w:rsidR="00BE1C5D" w:rsidRPr="00D03349">
          <w:rPr>
            <w:rFonts w:asciiTheme="minorHAnsi" w:hAnsiTheme="minorHAnsi" w:cstheme="minorHAnsi"/>
            <w:sz w:val="22"/>
            <w:lang w:val="en-GB"/>
          </w:rPr>
          <w:lastRenderedPageBreak/>
          <w:t xml:space="preserve">progressively decreased with increasing scales, being entirely replaced by </w:t>
        </w:r>
        <w:r w:rsidR="005518FD" w:rsidRPr="00D03349">
          <w:rPr>
            <w:rFonts w:asciiTheme="minorHAnsi" w:hAnsiTheme="minorHAnsi" w:cstheme="minorHAnsi"/>
            <w:sz w:val="22"/>
            <w:lang w:val="en-GB"/>
          </w:rPr>
          <w:t>other drivers (mostly N/P availability)</w:t>
        </w:r>
        <w:r w:rsidR="00BE1C5D" w:rsidRPr="00D03349">
          <w:rPr>
            <w:rFonts w:asciiTheme="minorHAnsi" w:hAnsiTheme="minorHAnsi" w:cstheme="minorHAnsi"/>
            <w:sz w:val="22"/>
            <w:lang w:val="en-GB"/>
          </w:rPr>
          <w:t xml:space="preserve"> </w:t>
        </w:r>
        <w:r w:rsidR="005518FD" w:rsidRPr="00D03349">
          <w:rPr>
            <w:rFonts w:asciiTheme="minorHAnsi" w:hAnsiTheme="minorHAnsi" w:cstheme="minorHAnsi"/>
            <w:sz w:val="22"/>
            <w:lang w:val="en-GB"/>
          </w:rPr>
          <w:t xml:space="preserve">over long distances. </w:t>
        </w:r>
        <w:r w:rsidR="00605E6D" w:rsidRPr="00D03349">
          <w:rPr>
            <w:rFonts w:asciiTheme="minorHAnsi" w:hAnsiTheme="minorHAnsi" w:cstheme="minorHAnsi"/>
            <w:sz w:val="22"/>
            <w:lang w:val="en-GB"/>
          </w:rPr>
          <w:t>A</w:t>
        </w:r>
        <w:r w:rsidRPr="00D03349">
          <w:rPr>
            <w:rFonts w:asciiTheme="minorHAnsi" w:hAnsiTheme="minorHAnsi" w:cstheme="minorHAnsi"/>
            <w:sz w:val="22"/>
            <w:lang w:val="en-GB"/>
          </w:rPr>
          <w:t xml:space="preserve">ssessing the drivers of functional biogeography across scales should thus be a research focus in </w:t>
        </w:r>
        <w:r w:rsidR="00E06535" w:rsidRPr="00D03349">
          <w:rPr>
            <w:rFonts w:asciiTheme="minorHAnsi" w:hAnsiTheme="minorHAnsi" w:cstheme="minorHAnsi"/>
            <w:sz w:val="22"/>
            <w:lang w:val="en-GB"/>
          </w:rPr>
          <w:t xml:space="preserve">the </w:t>
        </w:r>
        <w:r w:rsidRPr="00D03349">
          <w:rPr>
            <w:rFonts w:asciiTheme="minorHAnsi" w:hAnsiTheme="minorHAnsi" w:cstheme="minorHAnsi"/>
            <w:sz w:val="22"/>
            <w:lang w:val="en-GB"/>
          </w:rPr>
          <w:t>future.</w:t>
        </w:r>
      </w:ins>
    </w:p>
    <w:p w14:paraId="5E8876E7" w14:textId="77777777" w:rsidR="005631C2" w:rsidRPr="00D03349" w:rsidRDefault="005631C2" w:rsidP="00AF1539">
      <w:pPr>
        <w:tabs>
          <w:tab w:val="left" w:pos="2940"/>
        </w:tabs>
        <w:spacing w:line="480" w:lineRule="auto"/>
        <w:ind w:firstLine="426"/>
        <w:contextualSpacing/>
        <w:jc w:val="left"/>
        <w:rPr>
          <w:ins w:id="375" w:author="authors" w:date="2022-12-15T13:45:00Z"/>
          <w:rFonts w:asciiTheme="minorHAnsi" w:hAnsiTheme="minorHAnsi" w:cstheme="minorHAnsi"/>
          <w:sz w:val="22"/>
          <w:lang w:val="en-GB"/>
        </w:rPr>
      </w:pPr>
    </w:p>
    <w:p w14:paraId="79119DE8" w14:textId="25E8226E" w:rsidR="009F5DBB" w:rsidRPr="00D03349" w:rsidRDefault="00495691" w:rsidP="00AF1539">
      <w:pPr>
        <w:spacing w:line="480" w:lineRule="auto"/>
        <w:contextualSpacing/>
        <w:jc w:val="left"/>
        <w:rPr>
          <w:ins w:id="376" w:author="authors" w:date="2022-12-15T13:45:00Z"/>
          <w:rFonts w:asciiTheme="minorHAnsi" w:hAnsiTheme="minorHAnsi" w:cstheme="minorHAnsi"/>
          <w:i/>
          <w:sz w:val="22"/>
          <w:lang w:val="en-GB"/>
        </w:rPr>
      </w:pPr>
      <w:r w:rsidRPr="00D03349">
        <w:rPr>
          <w:rFonts w:asciiTheme="minorHAnsi" w:hAnsiTheme="minorHAnsi" w:cstheme="minorHAnsi"/>
          <w:i/>
          <w:sz w:val="22"/>
          <w:lang w:val="en-GB"/>
        </w:rPr>
        <w:t xml:space="preserve">The importance of </w:t>
      </w:r>
      <w:ins w:id="377" w:author="authors" w:date="2022-12-15T13:45:00Z">
        <w:r w:rsidR="001B5331" w:rsidRPr="00D03349">
          <w:rPr>
            <w:rFonts w:asciiTheme="minorHAnsi" w:hAnsiTheme="minorHAnsi" w:cstheme="minorHAnsi"/>
            <w:i/>
            <w:sz w:val="22"/>
            <w:lang w:val="en-GB"/>
          </w:rPr>
          <w:t>geographic distance</w:t>
        </w:r>
      </w:ins>
      <w:r w:rsidR="001B5331" w:rsidRPr="00D03349">
        <w:rPr>
          <w:rFonts w:asciiTheme="minorHAnsi" w:hAnsiTheme="minorHAnsi" w:cstheme="minorHAnsi"/>
          <w:i/>
          <w:sz w:val="22"/>
          <w:lang w:val="en-GB"/>
        </w:rPr>
        <w:t xml:space="preserve"> </w:t>
      </w:r>
      <w:r w:rsidR="009F5DBB" w:rsidRPr="00D03349">
        <w:rPr>
          <w:rFonts w:asciiTheme="minorHAnsi" w:hAnsiTheme="minorHAnsi" w:cstheme="minorHAnsi"/>
          <w:i/>
          <w:sz w:val="22"/>
          <w:lang w:val="en-GB"/>
        </w:rPr>
        <w:t>for</w:t>
      </w:r>
      <w:r w:rsidR="000E1783" w:rsidRPr="00D03349">
        <w:rPr>
          <w:rFonts w:asciiTheme="minorHAnsi" w:hAnsiTheme="minorHAnsi" w:cstheme="minorHAnsi"/>
          <w:i/>
          <w:sz w:val="22"/>
          <w:lang w:val="en-GB"/>
        </w:rPr>
        <w:t xml:space="preserve"> </w:t>
      </w:r>
      <w:r w:rsidR="009F5DBB" w:rsidRPr="00D03349">
        <w:rPr>
          <w:rFonts w:asciiTheme="minorHAnsi" w:hAnsiTheme="minorHAnsi" w:cstheme="minorHAnsi"/>
          <w:i/>
          <w:sz w:val="22"/>
          <w:lang w:val="en-GB"/>
        </w:rPr>
        <w:t xml:space="preserve">taxonomic </w:t>
      </w:r>
      <w:r w:rsidRPr="00D03349">
        <w:rPr>
          <w:rFonts w:asciiTheme="minorHAnsi" w:hAnsiTheme="minorHAnsi" w:cstheme="minorHAnsi"/>
          <w:i/>
          <w:sz w:val="22"/>
          <w:lang w:val="en-GB"/>
        </w:rPr>
        <w:t>and</w:t>
      </w:r>
      <w:r w:rsidR="009F5DBB" w:rsidRPr="00D03349">
        <w:rPr>
          <w:rFonts w:asciiTheme="minorHAnsi" w:hAnsiTheme="minorHAnsi" w:cstheme="minorHAnsi"/>
          <w:i/>
          <w:sz w:val="22"/>
          <w:lang w:val="en-GB"/>
        </w:rPr>
        <w:t xml:space="preserve"> functional </w:t>
      </w:r>
      <w:r w:rsidR="00490A24" w:rsidRPr="00D03349">
        <w:rPr>
          <w:rFonts w:asciiTheme="minorHAnsi" w:hAnsiTheme="minorHAnsi" w:cstheme="minorHAnsi"/>
          <w:i/>
          <w:sz w:val="22"/>
          <w:lang w:val="en-GB"/>
        </w:rPr>
        <w:t xml:space="preserve">community </w:t>
      </w:r>
      <w:r w:rsidR="009F5DBB" w:rsidRPr="00D03349">
        <w:rPr>
          <w:rFonts w:asciiTheme="minorHAnsi" w:hAnsiTheme="minorHAnsi" w:cstheme="minorHAnsi"/>
          <w:i/>
          <w:sz w:val="22"/>
          <w:lang w:val="en-GB"/>
        </w:rPr>
        <w:t>composition</w:t>
      </w:r>
      <w:r w:rsidR="00C8467C" w:rsidRPr="00D03349">
        <w:rPr>
          <w:rFonts w:asciiTheme="minorHAnsi" w:hAnsiTheme="minorHAnsi" w:cstheme="minorHAnsi"/>
          <w:i/>
          <w:sz w:val="22"/>
          <w:lang w:val="en-GB"/>
        </w:rPr>
        <w:t xml:space="preserve"> </w:t>
      </w:r>
      <w:r w:rsidR="00DA64B2" w:rsidRPr="00D03349">
        <w:rPr>
          <w:rFonts w:asciiTheme="minorHAnsi" w:hAnsiTheme="minorHAnsi" w:cstheme="minorHAnsi"/>
          <w:i/>
          <w:sz w:val="22"/>
          <w:lang w:val="en-GB"/>
        </w:rPr>
        <w:t xml:space="preserve">is weak and </w:t>
      </w:r>
      <w:r w:rsidRPr="00D03349">
        <w:rPr>
          <w:rFonts w:asciiTheme="minorHAnsi" w:hAnsiTheme="minorHAnsi" w:cstheme="minorHAnsi"/>
          <w:i/>
          <w:sz w:val="22"/>
          <w:lang w:val="en-GB"/>
        </w:rPr>
        <w:t>varies with</w:t>
      </w:r>
      <w:r w:rsidR="00C8467C" w:rsidRPr="00D03349">
        <w:rPr>
          <w:rFonts w:asciiTheme="minorHAnsi" w:hAnsiTheme="minorHAnsi" w:cstheme="minorHAnsi"/>
          <w:i/>
          <w:sz w:val="22"/>
          <w:lang w:val="en-GB"/>
        </w:rPr>
        <w:t xml:space="preserve"> scale</w:t>
      </w:r>
    </w:p>
    <w:p w14:paraId="287B2B6B" w14:textId="5AC964D8" w:rsidR="00472B2F" w:rsidRPr="00D03349" w:rsidRDefault="00890085" w:rsidP="00AF1539">
      <w:pPr>
        <w:tabs>
          <w:tab w:val="left" w:pos="2940"/>
        </w:tabs>
        <w:spacing w:line="480" w:lineRule="auto"/>
        <w:contextualSpacing/>
        <w:jc w:val="left"/>
        <w:rPr>
          <w:rFonts w:asciiTheme="minorHAnsi" w:hAnsiTheme="minorHAnsi" w:cstheme="minorHAnsi"/>
          <w:sz w:val="22"/>
          <w:lang w:val="en-GB"/>
        </w:rPr>
      </w:pPr>
      <w:ins w:id="378" w:author="authors" w:date="2022-12-15T13:45:00Z">
        <w:r w:rsidRPr="00D03349">
          <w:rPr>
            <w:rFonts w:asciiTheme="minorHAnsi" w:hAnsiTheme="minorHAnsi" w:cstheme="minorHAnsi"/>
            <w:sz w:val="22"/>
          </w:rPr>
          <w:t xml:space="preserve">Here, we used geographic distance as a proxy </w:t>
        </w:r>
        <w:r w:rsidR="003E2FB4" w:rsidRPr="00D03349">
          <w:rPr>
            <w:rFonts w:asciiTheme="minorHAnsi" w:hAnsiTheme="minorHAnsi" w:cstheme="minorHAnsi"/>
            <w:sz w:val="22"/>
          </w:rPr>
          <w:t>to assess the role of</w:t>
        </w:r>
        <w:r w:rsidRPr="00D03349">
          <w:rPr>
            <w:rFonts w:asciiTheme="minorHAnsi" w:hAnsiTheme="minorHAnsi" w:cstheme="minorHAnsi"/>
            <w:sz w:val="22"/>
          </w:rPr>
          <w:t xml:space="preserve"> dispersal, yet it is important to note that organism’s dispersal is dependent of other factors too, such as </w:t>
        </w:r>
        <w:r w:rsidR="003E2FB4" w:rsidRPr="00D03349">
          <w:rPr>
            <w:rFonts w:asciiTheme="minorHAnsi" w:hAnsiTheme="minorHAnsi" w:cstheme="minorHAnsi"/>
            <w:sz w:val="22"/>
          </w:rPr>
          <w:t xml:space="preserve">possible </w:t>
        </w:r>
        <w:r w:rsidR="00A95214" w:rsidRPr="00D03349">
          <w:rPr>
            <w:rFonts w:asciiTheme="minorHAnsi" w:hAnsiTheme="minorHAnsi" w:cstheme="minorHAnsi"/>
            <w:sz w:val="22"/>
          </w:rPr>
          <w:t xml:space="preserve">biotic </w:t>
        </w:r>
        <w:r w:rsidRPr="00D03349">
          <w:rPr>
            <w:rFonts w:asciiTheme="minorHAnsi" w:hAnsiTheme="minorHAnsi" w:cstheme="minorHAnsi"/>
            <w:sz w:val="22"/>
          </w:rPr>
          <w:t xml:space="preserve">dispersal vectors. </w:t>
        </w:r>
      </w:ins>
      <w:r w:rsidR="00DA64B2" w:rsidRPr="00D03349">
        <w:rPr>
          <w:rFonts w:asciiTheme="minorHAnsi" w:hAnsiTheme="minorHAnsi" w:cstheme="minorHAnsi"/>
          <w:sz w:val="22"/>
          <w:lang w:val="en-GB"/>
        </w:rPr>
        <w:t xml:space="preserve">When considering all </w:t>
      </w:r>
      <w:ins w:id="379" w:author="authors" w:date="2022-12-15T13:45:00Z">
        <w:r w:rsidR="00BE0CDB" w:rsidRPr="00D03349">
          <w:rPr>
            <w:rFonts w:asciiTheme="minorHAnsi" w:hAnsiTheme="minorHAnsi" w:cstheme="minorHAnsi"/>
            <w:sz w:val="22"/>
            <w:lang w:val="en-GB"/>
          </w:rPr>
          <w:t xml:space="preserve">88 </w:t>
        </w:r>
      </w:ins>
      <w:r w:rsidR="00DA64B2" w:rsidRPr="00D03349">
        <w:rPr>
          <w:rFonts w:asciiTheme="minorHAnsi" w:hAnsiTheme="minorHAnsi" w:cstheme="minorHAnsi"/>
          <w:sz w:val="22"/>
          <w:lang w:val="en-GB"/>
        </w:rPr>
        <w:t xml:space="preserve">plots, distance was a weak </w:t>
      </w:r>
      <w:ins w:id="380" w:author="authors" w:date="2022-12-15T13:45:00Z">
        <w:r w:rsidR="004165DE" w:rsidRPr="00D03349">
          <w:rPr>
            <w:rFonts w:asciiTheme="minorHAnsi" w:hAnsiTheme="minorHAnsi" w:cstheme="minorHAnsi"/>
            <w:sz w:val="22"/>
            <w:lang w:val="en-GB"/>
          </w:rPr>
          <w:t>explanatory variable</w:t>
        </w:r>
      </w:ins>
      <w:r w:rsidR="00DA64B2" w:rsidRPr="00D03349">
        <w:rPr>
          <w:rFonts w:asciiTheme="minorHAnsi" w:hAnsiTheme="minorHAnsi" w:cstheme="minorHAnsi"/>
          <w:sz w:val="22"/>
          <w:lang w:val="en-GB"/>
        </w:rPr>
        <w:t xml:space="preserve"> of functional and </w:t>
      </w:r>
      <w:r w:rsidR="00DA675D" w:rsidRPr="00D03349">
        <w:rPr>
          <w:rFonts w:asciiTheme="minorHAnsi" w:hAnsiTheme="minorHAnsi" w:cstheme="minorHAnsi"/>
          <w:sz w:val="22"/>
          <w:lang w:val="en-GB"/>
        </w:rPr>
        <w:t xml:space="preserve">even more so of </w:t>
      </w:r>
      <w:r w:rsidR="00DA64B2" w:rsidRPr="00D03349">
        <w:rPr>
          <w:rFonts w:asciiTheme="minorHAnsi" w:hAnsiTheme="minorHAnsi" w:cstheme="minorHAnsi"/>
          <w:sz w:val="22"/>
          <w:lang w:val="en-GB"/>
        </w:rPr>
        <w:t xml:space="preserve">taxonomic community composition. </w:t>
      </w:r>
      <w:r w:rsidR="00DA675D" w:rsidRPr="00D03349">
        <w:rPr>
          <w:rFonts w:asciiTheme="minorHAnsi" w:hAnsiTheme="minorHAnsi" w:cstheme="minorHAnsi"/>
          <w:sz w:val="22"/>
          <w:lang w:val="en-GB"/>
        </w:rPr>
        <w:t xml:space="preserve">However, </w:t>
      </w:r>
      <w:r w:rsidR="00DA64B2" w:rsidRPr="00D03349">
        <w:rPr>
          <w:rFonts w:asciiTheme="minorHAnsi" w:hAnsiTheme="minorHAnsi" w:cstheme="minorHAnsi"/>
          <w:sz w:val="22"/>
          <w:lang w:val="en-GB"/>
        </w:rPr>
        <w:t>w</w:t>
      </w:r>
      <w:r w:rsidR="007D6528" w:rsidRPr="00D03349">
        <w:rPr>
          <w:rFonts w:asciiTheme="minorHAnsi" w:hAnsiTheme="minorHAnsi" w:cstheme="minorHAnsi"/>
          <w:sz w:val="22"/>
          <w:lang w:val="en-GB"/>
        </w:rPr>
        <w:t xml:space="preserve">hen </w:t>
      </w:r>
      <w:r w:rsidR="00490A24" w:rsidRPr="00D03349">
        <w:rPr>
          <w:rFonts w:asciiTheme="minorHAnsi" w:hAnsiTheme="minorHAnsi" w:cstheme="minorHAnsi"/>
          <w:sz w:val="22"/>
          <w:lang w:val="en-GB"/>
        </w:rPr>
        <w:t>performing</w:t>
      </w:r>
      <w:r w:rsidR="007D6528" w:rsidRPr="00D03349">
        <w:rPr>
          <w:rFonts w:asciiTheme="minorHAnsi" w:hAnsiTheme="minorHAnsi" w:cstheme="minorHAnsi"/>
          <w:sz w:val="22"/>
          <w:lang w:val="en-GB"/>
        </w:rPr>
        <w:t xml:space="preserve"> our analyses at different</w:t>
      </w:r>
      <w:r w:rsidR="00DA675D" w:rsidRPr="00D03349">
        <w:rPr>
          <w:rFonts w:asciiTheme="minorHAnsi" w:hAnsiTheme="minorHAnsi" w:cstheme="minorHAnsi"/>
          <w:sz w:val="22"/>
          <w:lang w:val="en-GB"/>
        </w:rPr>
        <w:t xml:space="preserve"> spatial</w:t>
      </w:r>
      <w:r w:rsidR="007D6528" w:rsidRPr="00D03349">
        <w:rPr>
          <w:rFonts w:asciiTheme="minorHAnsi" w:hAnsiTheme="minorHAnsi" w:cstheme="minorHAnsi"/>
          <w:sz w:val="22"/>
          <w:lang w:val="en-GB"/>
        </w:rPr>
        <w:t xml:space="preserve"> scales </w:t>
      </w:r>
      <w:r w:rsidR="00E92E9B" w:rsidRPr="00D03349">
        <w:rPr>
          <w:rFonts w:asciiTheme="minorHAnsi" w:hAnsiTheme="minorHAnsi" w:cstheme="minorHAnsi"/>
          <w:sz w:val="22"/>
          <w:lang w:val="en-GB"/>
        </w:rPr>
        <w:t>(i.e.</w:t>
      </w:r>
      <w:r w:rsidR="0073534A" w:rsidRPr="00D03349">
        <w:rPr>
          <w:rFonts w:asciiTheme="minorHAnsi" w:hAnsiTheme="minorHAnsi" w:cstheme="minorHAnsi"/>
          <w:sz w:val="22"/>
          <w:lang w:val="en-GB"/>
        </w:rPr>
        <w:t>,</w:t>
      </w:r>
      <w:r w:rsidR="00E92E9B" w:rsidRPr="00D03349">
        <w:rPr>
          <w:rFonts w:asciiTheme="minorHAnsi" w:hAnsiTheme="minorHAnsi" w:cstheme="minorHAnsi"/>
          <w:sz w:val="22"/>
          <w:lang w:val="en-GB"/>
        </w:rPr>
        <w:t xml:space="preserve"> distinguishing short, medium and long</w:t>
      </w:r>
      <w:r w:rsidR="00DA675D" w:rsidRPr="00D03349">
        <w:rPr>
          <w:rFonts w:asciiTheme="minorHAnsi" w:hAnsiTheme="minorHAnsi" w:cstheme="minorHAnsi"/>
          <w:sz w:val="22"/>
          <w:lang w:val="en-GB"/>
        </w:rPr>
        <w:t xml:space="preserve"> geographic</w:t>
      </w:r>
      <w:r w:rsidR="00E92E9B" w:rsidRPr="00D03349">
        <w:rPr>
          <w:rFonts w:asciiTheme="minorHAnsi" w:hAnsiTheme="minorHAnsi" w:cstheme="minorHAnsi"/>
          <w:sz w:val="22"/>
          <w:lang w:val="en-GB"/>
        </w:rPr>
        <w:t xml:space="preserve"> distances among the pairs of plots)</w:t>
      </w:r>
      <w:r w:rsidR="00FB1DF3" w:rsidRPr="00D03349">
        <w:rPr>
          <w:rFonts w:asciiTheme="minorHAnsi" w:hAnsiTheme="minorHAnsi" w:cstheme="minorHAnsi"/>
          <w:sz w:val="22"/>
          <w:lang w:val="en-GB"/>
        </w:rPr>
        <w:t>,</w:t>
      </w:r>
      <w:r w:rsidR="00E92E9B" w:rsidRPr="00D03349">
        <w:rPr>
          <w:rFonts w:asciiTheme="minorHAnsi" w:hAnsiTheme="minorHAnsi" w:cstheme="minorHAnsi"/>
          <w:sz w:val="22"/>
          <w:lang w:val="en-GB"/>
        </w:rPr>
        <w:t xml:space="preserve"> </w:t>
      </w:r>
      <w:r w:rsidR="007656C8" w:rsidRPr="00D03349">
        <w:rPr>
          <w:rFonts w:asciiTheme="minorHAnsi" w:hAnsiTheme="minorHAnsi" w:cstheme="minorHAnsi"/>
          <w:sz w:val="22"/>
          <w:lang w:val="en-GB"/>
        </w:rPr>
        <w:t xml:space="preserve">the role of </w:t>
      </w:r>
      <w:r w:rsidR="003B1B07" w:rsidRPr="00D03349">
        <w:rPr>
          <w:rFonts w:asciiTheme="minorHAnsi" w:hAnsiTheme="minorHAnsi" w:cstheme="minorHAnsi"/>
          <w:sz w:val="22"/>
          <w:lang w:val="en-GB"/>
        </w:rPr>
        <w:t>distance</w:t>
      </w:r>
      <w:r w:rsidR="007656C8" w:rsidRPr="00D03349">
        <w:rPr>
          <w:rFonts w:asciiTheme="minorHAnsi" w:hAnsiTheme="minorHAnsi" w:cstheme="minorHAnsi"/>
          <w:sz w:val="22"/>
          <w:lang w:val="en-GB"/>
        </w:rPr>
        <w:t xml:space="preserve"> varied </w:t>
      </w:r>
      <w:r w:rsidR="00FB1DF3" w:rsidRPr="00D03349">
        <w:rPr>
          <w:rFonts w:asciiTheme="minorHAnsi" w:hAnsiTheme="minorHAnsi" w:cstheme="minorHAnsi"/>
          <w:sz w:val="22"/>
          <w:lang w:val="en-GB"/>
        </w:rPr>
        <w:t xml:space="preserve">between </w:t>
      </w:r>
      <w:r w:rsidR="006F6A43" w:rsidRPr="00D03349">
        <w:rPr>
          <w:rFonts w:asciiTheme="minorHAnsi" w:hAnsiTheme="minorHAnsi" w:cstheme="minorHAnsi"/>
          <w:sz w:val="22"/>
          <w:lang w:val="en-GB"/>
        </w:rPr>
        <w:t>taxonomic and functional dissimilarity</w:t>
      </w:r>
      <w:r w:rsidR="00D450F5" w:rsidRPr="00D03349">
        <w:rPr>
          <w:rFonts w:asciiTheme="minorHAnsi" w:hAnsiTheme="minorHAnsi" w:cstheme="minorHAnsi"/>
          <w:sz w:val="22"/>
          <w:lang w:val="en-GB"/>
        </w:rPr>
        <w:t xml:space="preserve"> depending on the scale</w:t>
      </w:r>
      <w:r w:rsidR="00DA64B2" w:rsidRPr="00D03349">
        <w:rPr>
          <w:rFonts w:asciiTheme="minorHAnsi" w:hAnsiTheme="minorHAnsi" w:cstheme="minorHAnsi"/>
          <w:sz w:val="22"/>
          <w:lang w:val="en-GB"/>
        </w:rPr>
        <w:t>. In particular, the</w:t>
      </w:r>
      <w:r w:rsidR="002D0B99" w:rsidRPr="00D03349">
        <w:rPr>
          <w:rFonts w:asciiTheme="minorHAnsi" w:hAnsiTheme="minorHAnsi" w:cstheme="minorHAnsi"/>
          <w:sz w:val="22"/>
          <w:lang w:val="en-GB"/>
        </w:rPr>
        <w:t xml:space="preserve"> role</w:t>
      </w:r>
      <w:r w:rsidR="00DA64B2" w:rsidRPr="00D03349">
        <w:rPr>
          <w:rFonts w:asciiTheme="minorHAnsi" w:hAnsiTheme="minorHAnsi" w:cstheme="minorHAnsi"/>
          <w:sz w:val="22"/>
          <w:lang w:val="en-GB"/>
        </w:rPr>
        <w:t xml:space="preserve"> of distance</w:t>
      </w:r>
      <w:r w:rsidR="002D0B99" w:rsidRPr="00D03349">
        <w:rPr>
          <w:rFonts w:asciiTheme="minorHAnsi" w:hAnsiTheme="minorHAnsi" w:cstheme="minorHAnsi"/>
          <w:sz w:val="22"/>
          <w:lang w:val="en-GB"/>
        </w:rPr>
        <w:t xml:space="preserve"> in explaining taxonomic dissimilarity was </w:t>
      </w:r>
      <w:r w:rsidR="00FB1DF3" w:rsidRPr="00D03349">
        <w:rPr>
          <w:rFonts w:asciiTheme="minorHAnsi" w:hAnsiTheme="minorHAnsi" w:cstheme="minorHAnsi"/>
          <w:sz w:val="22"/>
          <w:lang w:val="en-GB"/>
        </w:rPr>
        <w:t>detected only</w:t>
      </w:r>
      <w:r w:rsidR="002D0B99" w:rsidRPr="00D03349">
        <w:rPr>
          <w:rFonts w:asciiTheme="minorHAnsi" w:hAnsiTheme="minorHAnsi" w:cstheme="minorHAnsi"/>
          <w:sz w:val="22"/>
          <w:lang w:val="en-GB"/>
        </w:rPr>
        <w:t xml:space="preserve"> at short scale</w:t>
      </w:r>
      <w:r w:rsidR="00753E18" w:rsidRPr="00D03349">
        <w:rPr>
          <w:rFonts w:asciiTheme="minorHAnsi" w:hAnsiTheme="minorHAnsi" w:cstheme="minorHAnsi"/>
          <w:sz w:val="22"/>
          <w:lang w:val="en-GB"/>
        </w:rPr>
        <w:t xml:space="preserve"> (until a limit of ca. </w:t>
      </w:r>
      <w:ins w:id="381" w:author="authors" w:date="2022-12-15T13:45:00Z">
        <w:r w:rsidR="00753E18" w:rsidRPr="00D03349">
          <w:rPr>
            <w:rFonts w:asciiTheme="minorHAnsi" w:hAnsiTheme="minorHAnsi" w:cstheme="minorHAnsi"/>
            <w:sz w:val="22"/>
            <w:lang w:val="en-GB"/>
          </w:rPr>
          <w:t>3</w:t>
        </w:r>
        <w:r w:rsidR="000575AE" w:rsidRPr="00D03349">
          <w:rPr>
            <w:rFonts w:asciiTheme="minorHAnsi" w:hAnsiTheme="minorHAnsi" w:cstheme="minorHAnsi"/>
            <w:sz w:val="22"/>
            <w:lang w:val="en-GB"/>
          </w:rPr>
          <w:t>3</w:t>
        </w:r>
        <w:r w:rsidR="00753E18" w:rsidRPr="00D03349">
          <w:rPr>
            <w:rFonts w:asciiTheme="minorHAnsi" w:hAnsiTheme="minorHAnsi" w:cstheme="minorHAnsi"/>
            <w:sz w:val="22"/>
            <w:lang w:val="en-GB"/>
          </w:rPr>
          <w:t>0</w:t>
        </w:r>
      </w:ins>
      <w:r w:rsidR="00753E18" w:rsidRPr="00D03349">
        <w:rPr>
          <w:rFonts w:asciiTheme="minorHAnsi" w:hAnsiTheme="minorHAnsi" w:cstheme="minorHAnsi"/>
          <w:sz w:val="22"/>
          <w:lang w:val="en-GB"/>
        </w:rPr>
        <w:t xml:space="preserve"> km) after which further distance ha</w:t>
      </w:r>
      <w:r w:rsidR="00D7431E" w:rsidRPr="00D03349">
        <w:rPr>
          <w:rFonts w:asciiTheme="minorHAnsi" w:hAnsiTheme="minorHAnsi" w:cstheme="minorHAnsi"/>
          <w:sz w:val="22"/>
          <w:lang w:val="en-GB"/>
        </w:rPr>
        <w:t>d</w:t>
      </w:r>
      <w:r w:rsidR="00753E18" w:rsidRPr="00D03349">
        <w:rPr>
          <w:rFonts w:asciiTheme="minorHAnsi" w:hAnsiTheme="minorHAnsi" w:cstheme="minorHAnsi"/>
          <w:sz w:val="22"/>
          <w:lang w:val="en-GB"/>
        </w:rPr>
        <w:t xml:space="preserve"> no further effect </w:t>
      </w:r>
      <w:ins w:id="382" w:author="authors" w:date="2022-12-15T13:45:00Z">
        <w:r w:rsidR="003D23AE" w:rsidRPr="00D03349">
          <w:rPr>
            <w:rFonts w:asciiTheme="minorHAnsi" w:hAnsiTheme="minorHAnsi" w:cstheme="minorHAnsi"/>
            <w:sz w:val="22"/>
            <w:lang w:val="en-GB"/>
          </w:rPr>
          <w:t>on</w:t>
        </w:r>
      </w:ins>
      <w:r w:rsidR="003D23AE" w:rsidRPr="00D03349">
        <w:rPr>
          <w:rFonts w:asciiTheme="minorHAnsi" w:hAnsiTheme="minorHAnsi" w:cstheme="minorHAnsi"/>
          <w:sz w:val="22"/>
          <w:lang w:val="en-GB"/>
        </w:rPr>
        <w:t xml:space="preserve"> </w:t>
      </w:r>
      <w:r w:rsidR="00753E18" w:rsidRPr="00D03349">
        <w:rPr>
          <w:rFonts w:asciiTheme="minorHAnsi" w:hAnsiTheme="minorHAnsi" w:cstheme="minorHAnsi"/>
          <w:sz w:val="22"/>
          <w:lang w:val="en-GB"/>
        </w:rPr>
        <w:t>taxonomic composition</w:t>
      </w:r>
      <w:r w:rsidR="002D0B99" w:rsidRPr="00D03349">
        <w:rPr>
          <w:rFonts w:asciiTheme="minorHAnsi" w:hAnsiTheme="minorHAnsi" w:cstheme="minorHAnsi"/>
          <w:sz w:val="22"/>
          <w:lang w:val="en-GB"/>
        </w:rPr>
        <w:t>.</w:t>
      </w:r>
      <w:r w:rsidR="00910D57" w:rsidRPr="00D03349">
        <w:rPr>
          <w:rFonts w:asciiTheme="minorHAnsi" w:hAnsiTheme="minorHAnsi" w:cstheme="minorHAnsi"/>
          <w:sz w:val="22"/>
          <w:lang w:val="en-GB"/>
        </w:rPr>
        <w:t xml:space="preserve"> </w:t>
      </w:r>
      <w:ins w:id="383" w:author="authors" w:date="2022-12-15T13:45:00Z">
        <w:r w:rsidR="00CC0800" w:rsidRPr="00D03349">
          <w:rPr>
            <w:rFonts w:asciiTheme="minorHAnsi" w:hAnsiTheme="minorHAnsi" w:cstheme="minorHAnsi"/>
            <w:sz w:val="22"/>
          </w:rPr>
          <w:t>This</w:t>
        </w:r>
        <w:r w:rsidR="00D9111E" w:rsidRPr="00D03349">
          <w:rPr>
            <w:rFonts w:asciiTheme="minorHAnsi" w:hAnsiTheme="minorHAnsi" w:cstheme="minorHAnsi"/>
            <w:sz w:val="22"/>
          </w:rPr>
          <w:t xml:space="preserve"> scale-dependency of </w:t>
        </w:r>
        <w:r w:rsidR="000575AE" w:rsidRPr="00D03349">
          <w:rPr>
            <w:rFonts w:asciiTheme="minorHAnsi" w:hAnsiTheme="minorHAnsi" w:cstheme="minorHAnsi"/>
            <w:sz w:val="22"/>
          </w:rPr>
          <w:t xml:space="preserve">the </w:t>
        </w:r>
        <w:r w:rsidR="00193604" w:rsidRPr="00D03349">
          <w:rPr>
            <w:rFonts w:asciiTheme="minorHAnsi" w:hAnsiTheme="minorHAnsi" w:cstheme="minorHAnsi"/>
            <w:sz w:val="22"/>
          </w:rPr>
          <w:t xml:space="preserve">influence of distance </w:t>
        </w:r>
        <w:r w:rsidR="00CC0800" w:rsidRPr="00D03349">
          <w:rPr>
            <w:rFonts w:asciiTheme="minorHAnsi" w:hAnsiTheme="minorHAnsi" w:cstheme="minorHAnsi"/>
            <w:sz w:val="22"/>
          </w:rPr>
          <w:t>is</w:t>
        </w:r>
        <w:r w:rsidR="00193604" w:rsidRPr="00D03349">
          <w:rPr>
            <w:rFonts w:asciiTheme="minorHAnsi" w:hAnsiTheme="minorHAnsi" w:cstheme="minorHAnsi"/>
            <w:sz w:val="22"/>
          </w:rPr>
          <w:t xml:space="preserve"> </w:t>
        </w:r>
        <w:r w:rsidR="00267084" w:rsidRPr="00D03349">
          <w:rPr>
            <w:rFonts w:asciiTheme="minorHAnsi" w:hAnsiTheme="minorHAnsi" w:cstheme="minorHAnsi"/>
            <w:sz w:val="22"/>
          </w:rPr>
          <w:t>consistent with</w:t>
        </w:r>
      </w:ins>
      <w:r w:rsidR="003C5BD9" w:rsidRPr="00D03349">
        <w:rPr>
          <w:rFonts w:asciiTheme="minorHAnsi" w:hAnsiTheme="minorHAnsi" w:cstheme="minorHAnsi"/>
          <w:sz w:val="22"/>
          <w:lang w:val="en-GB"/>
        </w:rPr>
        <w:t xml:space="preserve"> the </w:t>
      </w:r>
      <w:ins w:id="384" w:author="authors" w:date="2022-12-15T13:45:00Z">
        <w:r w:rsidR="000575AE" w:rsidRPr="00D03349">
          <w:rPr>
            <w:rFonts w:asciiTheme="minorHAnsi" w:hAnsiTheme="minorHAnsi" w:cstheme="minorHAnsi"/>
            <w:sz w:val="22"/>
            <w:lang w:val="en-GB"/>
          </w:rPr>
          <w:t>results reported by</w:t>
        </w:r>
      </w:ins>
      <w:r w:rsidR="00126D1E" w:rsidRPr="00D03349">
        <w:rPr>
          <w:rFonts w:asciiTheme="minorHAnsi" w:hAnsiTheme="minorHAnsi" w:cstheme="minorHAnsi"/>
          <w:sz w:val="22"/>
          <w:lang w:val="en-GB"/>
        </w:rPr>
        <w:t xml:space="preserve"> </w:t>
      </w:r>
      <w:ins w:id="385" w:author="authors" w:date="2022-12-15T13:45:00Z">
        <w:r w:rsidR="006848F9" w:rsidRPr="00D03349">
          <w:rPr>
            <w:rFonts w:asciiTheme="minorHAnsi" w:hAnsiTheme="minorHAnsi" w:cstheme="minorHAnsi"/>
            <w:sz w:val="22"/>
            <w:lang w:val="en-GB"/>
          </w:rPr>
          <w:fldChar w:fldCharType="begin"/>
        </w:r>
      </w:ins>
      <w:r w:rsidR="00E451D4">
        <w:rPr>
          <w:rFonts w:asciiTheme="minorHAnsi" w:hAnsiTheme="minorHAnsi" w:cstheme="minorHAnsi"/>
          <w:sz w:val="22"/>
          <w:lang w:val="en-GB"/>
        </w:rPr>
        <w:instrText xml:space="preserve"> ADDIN EN.CITE &lt;EndNote&gt;&lt;Cite AuthorYear="1"&gt;&lt;Author&gt;Lindström&lt;/Author&gt;&lt;Year&gt;2011&lt;/Year&gt;&lt;RecNum&gt;2018&lt;/RecNum&gt;&lt;DisplayText&gt;Lindström and Östman (2011)&lt;/DisplayText&gt;&lt;record&gt;&lt;rec-number&gt;2018&lt;/rec-number&gt;&lt;foreign-keys&gt;&lt;key app="EN" db-id="0pppftt0yraewvew22qxdde4pxea2xpv999e" timestamp="1606926937"&gt;2018&lt;/key&gt;&lt;/foreign-keys&gt;&lt;ref-type name="Journal Article"&gt;17&lt;/ref-type&gt;&lt;contributors&gt;&lt;authors&gt;&lt;author&gt;Lindström, Eva S&lt;/author&gt;&lt;author&gt;Östman, Örjan&lt;/author&gt;&lt;/authors&gt;&lt;/contributors&gt;&lt;titles&gt;&lt;title&gt;The importance of dispersal for bacterial community composition and functioning&lt;/title&gt;&lt;secondary-title&gt;PLOS ONE&lt;/secondary-title&gt;&lt;/titles&gt;&lt;periodical&gt;&lt;full-title&gt;PLoS One&lt;/full-title&gt;&lt;/periodical&gt;&lt;pages&gt;e25883&lt;/pages&gt;&lt;volume&gt;6&lt;/volume&gt;&lt;number&gt;10&lt;/number&gt;&lt;dates&gt;&lt;year&gt;2011&lt;/year&gt;&lt;/dates&gt;&lt;isbn&gt;1932-6203&lt;/isbn&gt;&lt;urls&gt;&lt;related-urls&gt;&lt;url&gt;https://www.ncbi.nlm.nih.gov/pmc/articles/PMC3188564/pdf/pone.0025883.pdf&lt;/url&gt;&lt;/related-urls&gt;&lt;/urls&gt;&lt;/record&gt;&lt;/Cite&gt;&lt;/EndNote&gt;</w:instrText>
      </w:r>
      <w:ins w:id="386" w:author="authors" w:date="2022-12-15T13:45:00Z">
        <w:r w:rsidR="006848F9" w:rsidRPr="00D03349">
          <w:rPr>
            <w:rFonts w:asciiTheme="minorHAnsi" w:hAnsiTheme="minorHAnsi" w:cstheme="minorHAnsi"/>
            <w:sz w:val="22"/>
            <w:lang w:val="en-GB"/>
          </w:rPr>
          <w:fldChar w:fldCharType="separate"/>
        </w:r>
        <w:r w:rsidR="00230540" w:rsidRPr="00D03349">
          <w:rPr>
            <w:rFonts w:asciiTheme="minorHAnsi" w:hAnsiTheme="minorHAnsi" w:cstheme="minorHAnsi"/>
            <w:noProof/>
            <w:sz w:val="22"/>
            <w:lang w:val="en-GB"/>
          </w:rPr>
          <w:t>Lindström and Östman (2011)</w:t>
        </w:r>
        <w:r w:rsidR="006848F9" w:rsidRPr="00D03349">
          <w:rPr>
            <w:rFonts w:asciiTheme="minorHAnsi" w:hAnsiTheme="minorHAnsi" w:cstheme="minorHAnsi"/>
            <w:sz w:val="22"/>
            <w:lang w:val="en-GB"/>
          </w:rPr>
          <w:fldChar w:fldCharType="end"/>
        </w:r>
        <w:r w:rsidR="006848F9" w:rsidRPr="00D03349">
          <w:rPr>
            <w:rFonts w:asciiTheme="minorHAnsi" w:hAnsiTheme="minorHAnsi" w:cstheme="minorHAnsi"/>
            <w:sz w:val="22"/>
            <w:lang w:val="en-GB"/>
          </w:rPr>
          <w:t xml:space="preserve"> </w:t>
        </w:r>
        <w:r w:rsidR="006F6311" w:rsidRPr="00D03349">
          <w:rPr>
            <w:rFonts w:asciiTheme="minorHAnsi" w:hAnsiTheme="minorHAnsi" w:cstheme="minorHAnsi"/>
            <w:sz w:val="22"/>
            <w:lang w:val="en-GB"/>
          </w:rPr>
          <w:t xml:space="preserve">where </w:t>
        </w:r>
        <w:r w:rsidR="003C5BD9" w:rsidRPr="00D03349">
          <w:rPr>
            <w:rFonts w:asciiTheme="minorHAnsi" w:hAnsiTheme="minorHAnsi" w:cstheme="minorHAnsi"/>
            <w:sz w:val="22"/>
            <w:lang w:val="en-GB"/>
          </w:rPr>
          <w:t>dispersal affected taxonomic community composition</w:t>
        </w:r>
        <w:r w:rsidR="00DA675D" w:rsidRPr="00D03349">
          <w:rPr>
            <w:rFonts w:asciiTheme="minorHAnsi" w:hAnsiTheme="minorHAnsi" w:cstheme="minorHAnsi"/>
            <w:sz w:val="22"/>
            <w:lang w:val="en-GB"/>
          </w:rPr>
          <w:t xml:space="preserve"> </w:t>
        </w:r>
        <w:r w:rsidR="003C5BD9" w:rsidRPr="00D03349">
          <w:rPr>
            <w:rFonts w:asciiTheme="minorHAnsi" w:hAnsiTheme="minorHAnsi" w:cstheme="minorHAnsi"/>
            <w:sz w:val="22"/>
            <w:lang w:val="en-GB"/>
          </w:rPr>
          <w:t xml:space="preserve">only </w:t>
        </w:r>
        <w:r w:rsidR="003176EC" w:rsidRPr="00D03349">
          <w:rPr>
            <w:rFonts w:asciiTheme="minorHAnsi" w:hAnsiTheme="minorHAnsi" w:cstheme="minorHAnsi"/>
            <w:sz w:val="22"/>
            <w:lang w:val="en-GB"/>
          </w:rPr>
          <w:t>when large amount of bacterial biomass was dispersed</w:t>
        </w:r>
        <w:r w:rsidR="00426B7B" w:rsidRPr="00D03349">
          <w:rPr>
            <w:rFonts w:asciiTheme="minorHAnsi" w:hAnsiTheme="minorHAnsi" w:cstheme="minorHAnsi"/>
            <w:sz w:val="22"/>
            <w:lang w:val="en-GB"/>
          </w:rPr>
          <w:t>,</w:t>
        </w:r>
        <w:r w:rsidR="00DA675D" w:rsidRPr="00D03349">
          <w:rPr>
            <w:rFonts w:asciiTheme="minorHAnsi" w:hAnsiTheme="minorHAnsi" w:cstheme="minorHAnsi"/>
            <w:sz w:val="22"/>
            <w:lang w:val="en-GB"/>
          </w:rPr>
          <w:t xml:space="preserve"> which </w:t>
        </w:r>
        <w:r w:rsidR="003176EC" w:rsidRPr="00D03349">
          <w:rPr>
            <w:rFonts w:asciiTheme="minorHAnsi" w:hAnsiTheme="minorHAnsi" w:cstheme="minorHAnsi"/>
            <w:sz w:val="22"/>
            <w:lang w:val="en-GB"/>
          </w:rPr>
          <w:t>is</w:t>
        </w:r>
        <w:r w:rsidR="00F645DF" w:rsidRPr="00D03349">
          <w:rPr>
            <w:rFonts w:asciiTheme="minorHAnsi" w:hAnsiTheme="minorHAnsi" w:cstheme="minorHAnsi"/>
            <w:sz w:val="22"/>
            <w:lang w:val="en-GB"/>
          </w:rPr>
          <w:t xml:space="preserve"> more likely</w:t>
        </w:r>
        <w:r w:rsidR="00DA675D" w:rsidRPr="00D03349">
          <w:rPr>
            <w:rFonts w:asciiTheme="minorHAnsi" w:hAnsiTheme="minorHAnsi" w:cstheme="minorHAnsi"/>
            <w:sz w:val="22"/>
            <w:lang w:val="en-GB"/>
          </w:rPr>
          <w:t xml:space="preserve"> to occur at shorter distances</w:t>
        </w:r>
        <w:r w:rsidR="00426B7B" w:rsidRPr="00D03349">
          <w:rPr>
            <w:rFonts w:asciiTheme="minorHAnsi" w:hAnsiTheme="minorHAnsi" w:cstheme="minorHAnsi"/>
            <w:sz w:val="22"/>
            <w:lang w:val="en-GB"/>
          </w:rPr>
          <w:t xml:space="preserve">. Also consistent with our results, </w:t>
        </w:r>
        <w:r w:rsidR="008741A7" w:rsidRPr="00D03349">
          <w:rPr>
            <w:rFonts w:asciiTheme="minorHAnsi" w:hAnsiTheme="minorHAnsi" w:cstheme="minorHAnsi"/>
            <w:sz w:val="22"/>
            <w:lang w:val="en-GB"/>
          </w:rPr>
          <w:t>the study of</w:t>
        </w:r>
      </w:ins>
      <w:r w:rsidR="00753E18" w:rsidRPr="00D03349">
        <w:rPr>
          <w:rFonts w:asciiTheme="minorHAnsi" w:hAnsiTheme="minorHAnsi" w:cstheme="minorHAnsi"/>
          <w:sz w:val="22"/>
          <w:lang w:val="en-GB"/>
        </w:rPr>
        <w:t xml:space="preserve"> </w:t>
      </w:r>
      <w:r w:rsidR="00B10F9D" w:rsidRPr="00D03349">
        <w:rPr>
          <w:rFonts w:asciiTheme="minorHAnsi" w:hAnsiTheme="minorHAnsi" w:cstheme="minorHAnsi"/>
          <w:sz w:val="22"/>
          <w:lang w:val="en-GB"/>
        </w:rPr>
        <w:fldChar w:fldCharType="begin">
          <w:fldData xml:space="preserve">PEVuZE5vdGU+PENpdGUgQXV0aG9yWWVhcj0iMSI+PEF1dGhvcj5TaGk8L0F1dGhvcj48WWVhcj4y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</w:fldData>
        </w:fldChar>
      </w:r>
      <w:r w:rsidR="00E451D4">
        <w:rPr>
          <w:rFonts w:asciiTheme="minorHAnsi" w:hAnsiTheme="minorHAnsi" w:cstheme="minorHAnsi"/>
          <w:sz w:val="22"/>
          <w:lang w:val="en-GB"/>
        </w:rPr>
        <w:instrText xml:space="preserve"> ADDIN EN.CITE </w:instrText>
      </w:r>
      <w:r w:rsidR="00E451D4">
        <w:rPr>
          <w:rFonts w:asciiTheme="minorHAnsi" w:hAnsiTheme="minorHAnsi" w:cstheme="minorHAnsi"/>
          <w:sz w:val="22"/>
          <w:lang w:val="en-GB"/>
        </w:rPr>
        <w:fldChar w:fldCharType="begin">
          <w:fldData xml:space="preserve">PEVuZE5vdGU+PENpdGUgQXV0aG9yWWVhcj0iMSI+PEF1dGhvcj5TaGk8L0F1dGhvcj48WWVhcj4y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</w:fldData>
        </w:fldChar>
      </w:r>
      <w:r w:rsidR="00E451D4">
        <w:rPr>
          <w:rFonts w:asciiTheme="minorHAnsi" w:hAnsiTheme="minorHAnsi" w:cstheme="minorHAnsi"/>
          <w:sz w:val="22"/>
          <w:lang w:val="en-GB"/>
        </w:rPr>
        <w:instrText xml:space="preserve"> ADDIN EN.CITE.DATA </w:instrText>
      </w:r>
      <w:r w:rsidR="00E451D4">
        <w:rPr>
          <w:rFonts w:asciiTheme="minorHAnsi" w:hAnsiTheme="minorHAnsi" w:cstheme="minorHAnsi"/>
          <w:sz w:val="22"/>
          <w:lang w:val="en-GB"/>
        </w:rPr>
      </w:r>
      <w:r w:rsidR="00E451D4">
        <w:rPr>
          <w:rFonts w:asciiTheme="minorHAnsi" w:hAnsiTheme="minorHAnsi" w:cstheme="minorHAnsi"/>
          <w:sz w:val="22"/>
          <w:lang w:val="en-GB"/>
        </w:rPr>
        <w:fldChar w:fldCharType="end"/>
      </w:r>
      <w:r w:rsidR="00B10F9D" w:rsidRPr="00D03349">
        <w:rPr>
          <w:rFonts w:asciiTheme="minorHAnsi" w:hAnsiTheme="minorHAnsi" w:cstheme="minorHAnsi"/>
          <w:sz w:val="22"/>
          <w:lang w:val="en-GB"/>
        </w:rPr>
      </w:r>
      <w:r w:rsidR="00B10F9D" w:rsidRPr="00D03349">
        <w:rPr>
          <w:rFonts w:asciiTheme="minorHAnsi" w:hAnsiTheme="minorHAnsi" w:cstheme="minorHAnsi"/>
          <w:sz w:val="22"/>
          <w:lang w:val="en-GB"/>
        </w:rPr>
        <w:fldChar w:fldCharType="separate"/>
      </w:r>
      <w:r w:rsidR="00230540" w:rsidRPr="00D03349">
        <w:rPr>
          <w:rFonts w:asciiTheme="minorHAnsi" w:hAnsiTheme="minorHAnsi" w:cstheme="minorHAnsi"/>
          <w:noProof/>
          <w:sz w:val="22"/>
          <w:lang w:val="en-GB"/>
        </w:rPr>
        <w:t>Shi et al. (2018)</w:t>
      </w:r>
      <w:r w:rsidR="00B10F9D" w:rsidRPr="00D03349">
        <w:rPr>
          <w:rFonts w:asciiTheme="minorHAnsi" w:hAnsiTheme="minorHAnsi" w:cstheme="minorHAnsi"/>
          <w:sz w:val="22"/>
          <w:lang w:val="en-GB"/>
        </w:rPr>
        <w:fldChar w:fldCharType="end"/>
      </w:r>
      <w:r w:rsidR="00B10F9D" w:rsidRPr="00D03349">
        <w:rPr>
          <w:rFonts w:asciiTheme="minorHAnsi" w:hAnsiTheme="minorHAnsi" w:cstheme="minorHAnsi"/>
          <w:sz w:val="22"/>
          <w:lang w:val="en-GB"/>
        </w:rPr>
        <w:t xml:space="preserve"> </w:t>
      </w:r>
      <w:r w:rsidR="00786C98" w:rsidRPr="00D03349">
        <w:rPr>
          <w:rFonts w:asciiTheme="minorHAnsi" w:hAnsiTheme="minorHAnsi" w:cstheme="minorHAnsi"/>
          <w:sz w:val="22"/>
          <w:lang w:val="en-GB"/>
        </w:rPr>
        <w:t>reported</w:t>
      </w:r>
      <w:r w:rsidR="00B10F9D" w:rsidRPr="00D03349">
        <w:rPr>
          <w:rFonts w:asciiTheme="minorHAnsi" w:hAnsiTheme="minorHAnsi" w:cstheme="minorHAnsi"/>
          <w:sz w:val="22"/>
          <w:lang w:val="en-GB"/>
        </w:rPr>
        <w:t xml:space="preserve"> that</w:t>
      </w:r>
      <w:r w:rsidR="003D0BBE" w:rsidRPr="00D03349">
        <w:rPr>
          <w:rFonts w:asciiTheme="minorHAnsi" w:hAnsiTheme="minorHAnsi" w:cstheme="minorHAnsi"/>
          <w:sz w:val="22"/>
          <w:lang w:val="en-GB"/>
        </w:rPr>
        <w:t xml:space="preserve"> stochastic processes (including dispersal)</w:t>
      </w:r>
      <w:r w:rsidR="00F21E2A" w:rsidRPr="00D03349">
        <w:rPr>
          <w:rFonts w:asciiTheme="minorHAnsi" w:hAnsiTheme="minorHAnsi" w:cstheme="minorHAnsi"/>
          <w:sz w:val="22"/>
          <w:lang w:val="en-GB"/>
        </w:rPr>
        <w:t xml:space="preserve"> dominated over </w:t>
      </w:r>
      <w:r w:rsidR="00B10F9D" w:rsidRPr="00D03349">
        <w:rPr>
          <w:rFonts w:asciiTheme="minorHAnsi" w:hAnsiTheme="minorHAnsi" w:cstheme="minorHAnsi"/>
          <w:sz w:val="22"/>
          <w:lang w:val="en-GB"/>
        </w:rPr>
        <w:t xml:space="preserve">environmental </w:t>
      </w:r>
      <w:r w:rsidR="00860097" w:rsidRPr="00D03349">
        <w:rPr>
          <w:rFonts w:asciiTheme="minorHAnsi" w:hAnsiTheme="minorHAnsi" w:cstheme="minorHAnsi"/>
          <w:sz w:val="22"/>
          <w:lang w:val="en-GB"/>
        </w:rPr>
        <w:t xml:space="preserve">filtering </w:t>
      </w:r>
      <w:r w:rsidR="00786C98" w:rsidRPr="00D03349">
        <w:rPr>
          <w:rFonts w:asciiTheme="minorHAnsi" w:hAnsiTheme="minorHAnsi" w:cstheme="minorHAnsi"/>
          <w:sz w:val="22"/>
          <w:lang w:val="en-GB"/>
        </w:rPr>
        <w:t xml:space="preserve">for the </w:t>
      </w:r>
      <w:ins w:id="387" w:author="authors" w:date="2022-12-15T13:45:00Z">
        <w:r w:rsidR="000575AE" w:rsidRPr="00D03349">
          <w:rPr>
            <w:rFonts w:asciiTheme="minorHAnsi" w:hAnsiTheme="minorHAnsi" w:cstheme="minorHAnsi"/>
            <w:sz w:val="22"/>
            <w:lang w:val="en-GB"/>
          </w:rPr>
          <w:t xml:space="preserve">taxonomic </w:t>
        </w:r>
      </w:ins>
      <w:r w:rsidR="00786C98" w:rsidRPr="00D03349">
        <w:rPr>
          <w:rFonts w:asciiTheme="minorHAnsi" w:hAnsiTheme="minorHAnsi" w:cstheme="minorHAnsi"/>
          <w:sz w:val="22"/>
          <w:lang w:val="en-GB"/>
        </w:rPr>
        <w:t xml:space="preserve">composition of soil bacterial communities when </w:t>
      </w:r>
      <w:r w:rsidR="00F21E2A" w:rsidRPr="00D03349">
        <w:rPr>
          <w:rFonts w:asciiTheme="minorHAnsi" w:hAnsiTheme="minorHAnsi" w:cstheme="minorHAnsi"/>
          <w:sz w:val="22"/>
          <w:lang w:val="en-GB"/>
        </w:rPr>
        <w:t xml:space="preserve">distances among study sites </w:t>
      </w:r>
      <w:r w:rsidR="00786C98" w:rsidRPr="00D03349">
        <w:rPr>
          <w:rFonts w:asciiTheme="minorHAnsi" w:hAnsiTheme="minorHAnsi" w:cstheme="minorHAnsi"/>
          <w:sz w:val="22"/>
          <w:lang w:val="en-GB"/>
        </w:rPr>
        <w:t xml:space="preserve">were </w:t>
      </w:r>
      <w:r w:rsidR="00E25E4D" w:rsidRPr="00D03349">
        <w:rPr>
          <w:rFonts w:asciiTheme="minorHAnsi" w:hAnsiTheme="minorHAnsi" w:cstheme="minorHAnsi"/>
          <w:sz w:val="22"/>
          <w:lang w:val="en-GB"/>
        </w:rPr>
        <w:t>short</w:t>
      </w:r>
      <w:r w:rsidR="00786C98" w:rsidRPr="00D03349">
        <w:rPr>
          <w:rFonts w:asciiTheme="minorHAnsi" w:hAnsiTheme="minorHAnsi" w:cstheme="minorHAnsi"/>
          <w:sz w:val="22"/>
          <w:lang w:val="en-GB"/>
        </w:rPr>
        <w:t>, whereas</w:t>
      </w:r>
      <w:r w:rsidR="00E25E4D" w:rsidRPr="00D03349">
        <w:rPr>
          <w:rFonts w:asciiTheme="minorHAnsi" w:hAnsiTheme="minorHAnsi" w:cstheme="minorHAnsi"/>
          <w:sz w:val="22"/>
          <w:lang w:val="en-GB"/>
        </w:rPr>
        <w:t xml:space="preserve"> environmental </w:t>
      </w:r>
      <w:r w:rsidR="00860097" w:rsidRPr="00D03349">
        <w:rPr>
          <w:rFonts w:asciiTheme="minorHAnsi" w:hAnsiTheme="minorHAnsi" w:cstheme="minorHAnsi"/>
          <w:sz w:val="22"/>
          <w:lang w:val="en-GB"/>
        </w:rPr>
        <w:t xml:space="preserve">filtering </w:t>
      </w:r>
      <w:r w:rsidR="00E25E4D" w:rsidRPr="00D03349">
        <w:rPr>
          <w:rFonts w:asciiTheme="minorHAnsi" w:hAnsiTheme="minorHAnsi" w:cstheme="minorHAnsi"/>
          <w:sz w:val="22"/>
          <w:lang w:val="en-GB"/>
        </w:rPr>
        <w:t xml:space="preserve">dominated over </w:t>
      </w:r>
      <w:r w:rsidR="00E25E4D" w:rsidRPr="00D03349">
        <w:rPr>
          <w:rFonts w:asciiTheme="minorHAnsi" w:hAnsiTheme="minorHAnsi" w:cstheme="minorHAnsi"/>
          <w:sz w:val="22"/>
          <w:lang w:val="en-GB"/>
        </w:rPr>
        <w:lastRenderedPageBreak/>
        <w:t>stochasticity</w:t>
      </w:r>
      <w:r w:rsidR="00786C98" w:rsidRPr="00D03349">
        <w:rPr>
          <w:rFonts w:asciiTheme="minorHAnsi" w:hAnsiTheme="minorHAnsi" w:cstheme="minorHAnsi"/>
          <w:sz w:val="22"/>
          <w:lang w:val="en-GB"/>
        </w:rPr>
        <w:t xml:space="preserve"> for larger distances</w:t>
      </w:r>
      <w:r w:rsidR="00753E18" w:rsidRPr="00D03349">
        <w:rPr>
          <w:rFonts w:asciiTheme="minorHAnsi" w:hAnsiTheme="minorHAnsi" w:cstheme="minorHAnsi"/>
          <w:sz w:val="22"/>
          <w:lang w:val="en-GB"/>
        </w:rPr>
        <w:t>.</w:t>
      </w:r>
      <w:r w:rsidR="0031362C" w:rsidRPr="00D03349">
        <w:rPr>
          <w:rFonts w:asciiTheme="minorHAnsi" w:hAnsiTheme="minorHAnsi" w:cstheme="minorHAnsi"/>
          <w:sz w:val="22"/>
          <w:lang w:val="en-GB"/>
        </w:rPr>
        <w:t xml:space="preserve"> </w:t>
      </w:r>
      <w:r w:rsidR="00472B2F" w:rsidRPr="00D03349">
        <w:rPr>
          <w:rFonts w:asciiTheme="minorHAnsi" w:hAnsiTheme="minorHAnsi" w:cstheme="minorHAnsi"/>
          <w:sz w:val="22"/>
          <w:lang w:val="en-GB"/>
        </w:rPr>
        <w:t xml:space="preserve">A </w:t>
      </w:r>
      <w:r w:rsidR="00936A0D" w:rsidRPr="00D03349">
        <w:rPr>
          <w:rFonts w:asciiTheme="minorHAnsi" w:hAnsiTheme="minorHAnsi" w:cstheme="minorHAnsi"/>
          <w:sz w:val="22"/>
          <w:lang w:val="en-GB"/>
        </w:rPr>
        <w:t xml:space="preserve">comparison of </w:t>
      </w:r>
      <w:r w:rsidR="00472B2F" w:rsidRPr="00D03349">
        <w:rPr>
          <w:rFonts w:asciiTheme="minorHAnsi" w:hAnsiTheme="minorHAnsi" w:cstheme="minorHAnsi"/>
          <w:sz w:val="22"/>
          <w:lang w:val="en-GB"/>
        </w:rPr>
        <w:t xml:space="preserve">this </w:t>
      </w:r>
      <w:r w:rsidR="000169E0" w:rsidRPr="00D03349">
        <w:rPr>
          <w:rFonts w:asciiTheme="minorHAnsi" w:hAnsiTheme="minorHAnsi" w:cstheme="minorHAnsi"/>
          <w:sz w:val="22"/>
          <w:lang w:val="en-GB"/>
        </w:rPr>
        <w:t>scale-dependency</w:t>
      </w:r>
      <w:r w:rsidR="00472B2F" w:rsidRPr="00D03349">
        <w:rPr>
          <w:rFonts w:asciiTheme="minorHAnsi" w:hAnsiTheme="minorHAnsi" w:cstheme="minorHAnsi"/>
          <w:sz w:val="22"/>
          <w:lang w:val="en-GB"/>
        </w:rPr>
        <w:t xml:space="preserve"> </w:t>
      </w:r>
      <w:r w:rsidR="00936A0D" w:rsidRPr="00D03349">
        <w:rPr>
          <w:rFonts w:asciiTheme="minorHAnsi" w:hAnsiTheme="minorHAnsi" w:cstheme="minorHAnsi"/>
          <w:sz w:val="22"/>
          <w:lang w:val="en-GB"/>
        </w:rPr>
        <w:t>against</w:t>
      </w:r>
      <w:r w:rsidR="00D909CC" w:rsidRPr="00D03349">
        <w:rPr>
          <w:rFonts w:asciiTheme="minorHAnsi" w:hAnsiTheme="minorHAnsi" w:cstheme="minorHAnsi"/>
          <w:sz w:val="22"/>
          <w:lang w:val="en-GB"/>
        </w:rPr>
        <w:t xml:space="preserve"> the</w:t>
      </w:r>
      <w:r w:rsidR="00936A0D" w:rsidRPr="00D03349">
        <w:rPr>
          <w:rFonts w:asciiTheme="minorHAnsi" w:hAnsiTheme="minorHAnsi" w:cstheme="minorHAnsi"/>
          <w:sz w:val="22"/>
          <w:lang w:val="en-GB"/>
        </w:rPr>
        <w:t xml:space="preserve"> </w:t>
      </w:r>
      <w:r w:rsidR="00C66CA1" w:rsidRPr="00D03349">
        <w:rPr>
          <w:rFonts w:asciiTheme="minorHAnsi" w:hAnsiTheme="minorHAnsi" w:cstheme="minorHAnsi"/>
          <w:sz w:val="22"/>
          <w:lang w:val="en-GB"/>
        </w:rPr>
        <w:t>results obtained for</w:t>
      </w:r>
      <w:r w:rsidR="000D41EA" w:rsidRPr="00D03349">
        <w:rPr>
          <w:rFonts w:asciiTheme="minorHAnsi" w:hAnsiTheme="minorHAnsi" w:cstheme="minorHAnsi"/>
          <w:sz w:val="22"/>
          <w:lang w:val="en-GB"/>
        </w:rPr>
        <w:t xml:space="preserve"> plant</w:t>
      </w:r>
      <w:r w:rsidR="008A60C5" w:rsidRPr="00D03349">
        <w:rPr>
          <w:rFonts w:asciiTheme="minorHAnsi" w:hAnsiTheme="minorHAnsi" w:cstheme="minorHAnsi"/>
          <w:sz w:val="22"/>
          <w:lang w:val="en-GB"/>
        </w:rPr>
        <w:t xml:space="preserve"> </w:t>
      </w:r>
      <w:r w:rsidR="000D41EA" w:rsidRPr="00D03349">
        <w:rPr>
          <w:rFonts w:asciiTheme="minorHAnsi" w:hAnsiTheme="minorHAnsi" w:cstheme="minorHAnsi"/>
          <w:sz w:val="22"/>
          <w:lang w:val="en-GB"/>
        </w:rPr>
        <w:t>s</w:t>
      </w:r>
      <w:r w:rsidR="008A60C5" w:rsidRPr="00D03349">
        <w:rPr>
          <w:rFonts w:asciiTheme="minorHAnsi" w:hAnsiTheme="minorHAnsi" w:cstheme="minorHAnsi"/>
          <w:sz w:val="22"/>
          <w:lang w:val="en-GB"/>
        </w:rPr>
        <w:t>pecies</w:t>
      </w:r>
      <w:r w:rsidR="007E44FA" w:rsidRPr="00D03349">
        <w:rPr>
          <w:rFonts w:asciiTheme="minorHAnsi" w:hAnsiTheme="minorHAnsi" w:cstheme="minorHAnsi"/>
          <w:sz w:val="22"/>
          <w:lang w:val="en-GB"/>
        </w:rPr>
        <w:t xml:space="preserve"> </w:t>
      </w:r>
      <w:r w:rsidR="007E44FA" w:rsidRPr="00D03349">
        <w:rPr>
          <w:rFonts w:asciiTheme="minorHAnsi" w:hAnsiTheme="minorHAnsi" w:cstheme="minorHAnsi"/>
          <w:sz w:val="22"/>
          <w:lang w:val="en-GB"/>
        </w:rPr>
        <w:fldChar w:fldCharType="begin"/>
      </w:r>
      <w:r w:rsidR="00E451D4">
        <w:rPr>
          <w:rFonts w:asciiTheme="minorHAnsi" w:hAnsiTheme="minorHAnsi" w:cstheme="minorHAnsi"/>
          <w:sz w:val="22"/>
          <w:lang w:val="en-GB"/>
        </w:rPr>
        <w:instrText xml:space="preserve"> ADDIN EN.CITE &lt;EndNote&gt;&lt;Cite&gt;&lt;Author&gt;Lenoir&lt;/Author&gt;&lt;Year&gt;2012&lt;/Year&gt;&lt;RecNum&gt;353&lt;/RecNum&gt;&lt;Prefix&gt;and other organisms with varying dispersal abilities`; &lt;/Prefix&gt;&lt;DisplayText&gt;(and other organisms with varying dispersal abilities; Lenoir et al., 2012)&lt;/DisplayText&gt;&lt;record&gt;&lt;rec-number&gt;353&lt;/rec-number&gt;&lt;foreign-keys&gt;&lt;key app="EN" db-id="0pppftt0yraewvew22qxdde4pxea2xpv999e" timestamp="1383827631"&gt;353&lt;/key&gt;&lt;/foreign-keys&gt;&lt;ref-type name="Journal Article"&gt;17&lt;/ref-type&gt;&lt;contributors&gt;&lt;authors&gt;&lt;author&gt;Lenoir, Jonathan&lt;/author&gt;&lt;author&gt;Virtanen, Risto&lt;/author&gt;&lt;author&gt;Oksanen, Jari&lt;/author&gt;&lt;author&gt;Oksanen, Lauri&lt;/author&gt;&lt;author&gt;Luoto, Miska&lt;/author&gt;&lt;author&gt;Grytnes, John-Arvid&lt;/author&gt;&lt;author&gt;Svenning, Jens-Christian&lt;/author&gt;&lt;/authors&gt;&lt;/contributors&gt;&lt;titles&gt;&lt;title&gt;Dispersal ability links to cross-scale species diversity patterns across the Eurasian Arctic tundra&lt;/title&gt;&lt;secondary-title&gt;Global Ecology and Biogeography&lt;/secondary-title&gt;&lt;/titles&gt;&lt;periodical&gt;&lt;full-title&gt;Global Ecology and Biogeography&lt;/full-title&gt;&lt;abbr-1&gt;Global Ecol. Biogeogr.&lt;/abbr-1&gt;&lt;abbr-2&gt;Global Ecol Biogeogr&lt;/abbr-2&gt;&lt;/periodical&gt;&lt;pages&gt;851-860&lt;/pages&gt;&lt;volume&gt;21&lt;/volume&gt;&lt;number&gt;8&lt;/number&gt;&lt;dates&gt;&lt;year&gt;2012&lt;/year&gt;&lt;/dates&gt;&lt;isbn&gt;1466822X&lt;/isbn&gt;&lt;urls&gt;&lt;/urls&gt;&lt;electronic-resource-num&gt;10.1111/j.1466-8238.2011.00733.x&lt;/electronic-resource-num&gt;&lt;/record&gt;&lt;/Cite&gt;&lt;/EndNote&gt;</w:instrText>
      </w:r>
      <w:r w:rsidR="007E44FA" w:rsidRPr="00D03349">
        <w:rPr>
          <w:rFonts w:asciiTheme="minorHAnsi" w:hAnsiTheme="minorHAnsi" w:cstheme="minorHAnsi"/>
          <w:sz w:val="22"/>
          <w:lang w:val="en-GB"/>
        </w:rPr>
        <w:fldChar w:fldCharType="separate"/>
      </w:r>
      <w:r w:rsidR="007E44FA" w:rsidRPr="00D03349">
        <w:rPr>
          <w:rFonts w:asciiTheme="minorHAnsi" w:hAnsiTheme="minorHAnsi" w:cstheme="minorHAnsi"/>
          <w:noProof/>
          <w:sz w:val="22"/>
          <w:lang w:val="en-GB"/>
        </w:rPr>
        <w:t>(and other organisms with varying dispersal abilities; Lenoir et al., 2012)</w:t>
      </w:r>
      <w:r w:rsidR="007E44FA" w:rsidRPr="00D03349">
        <w:rPr>
          <w:rFonts w:asciiTheme="minorHAnsi" w:hAnsiTheme="minorHAnsi" w:cstheme="minorHAnsi"/>
          <w:sz w:val="22"/>
          <w:lang w:val="en-GB"/>
        </w:rPr>
        <w:fldChar w:fldCharType="end"/>
      </w:r>
      <w:r w:rsidR="000D41EA" w:rsidRPr="00D03349">
        <w:rPr>
          <w:rFonts w:asciiTheme="minorHAnsi" w:hAnsiTheme="minorHAnsi" w:cstheme="minorHAnsi"/>
          <w:sz w:val="22"/>
          <w:lang w:val="en-GB"/>
        </w:rPr>
        <w:t xml:space="preserve"> </w:t>
      </w:r>
      <w:r w:rsidR="00B10F9D" w:rsidRPr="00D03349">
        <w:rPr>
          <w:rFonts w:asciiTheme="minorHAnsi" w:hAnsiTheme="minorHAnsi" w:cstheme="minorHAnsi"/>
          <w:sz w:val="22"/>
          <w:lang w:val="en-GB"/>
        </w:rPr>
        <w:t xml:space="preserve">would be important, since </w:t>
      </w:r>
      <w:r w:rsidR="000124CA" w:rsidRPr="00D03349">
        <w:rPr>
          <w:rFonts w:asciiTheme="minorHAnsi" w:hAnsiTheme="minorHAnsi" w:cstheme="minorHAnsi"/>
          <w:sz w:val="22"/>
          <w:lang w:val="en-GB"/>
        </w:rPr>
        <w:t xml:space="preserve">for them </w:t>
      </w:r>
      <w:r w:rsidR="00B10F9D" w:rsidRPr="00D03349">
        <w:rPr>
          <w:rFonts w:asciiTheme="minorHAnsi" w:hAnsiTheme="minorHAnsi" w:cstheme="minorHAnsi"/>
          <w:sz w:val="22"/>
          <w:lang w:val="en-GB"/>
        </w:rPr>
        <w:t xml:space="preserve">the effect of dispersal is commonly thought </w:t>
      </w:r>
      <w:r w:rsidR="006A1CAE" w:rsidRPr="00D03349">
        <w:rPr>
          <w:rFonts w:asciiTheme="minorHAnsi" w:hAnsiTheme="minorHAnsi" w:cstheme="minorHAnsi"/>
          <w:sz w:val="22"/>
          <w:lang w:val="en-GB"/>
        </w:rPr>
        <w:t xml:space="preserve">to </w:t>
      </w:r>
      <w:r w:rsidR="00B10F9D" w:rsidRPr="00D03349">
        <w:rPr>
          <w:rFonts w:asciiTheme="minorHAnsi" w:hAnsiTheme="minorHAnsi" w:cstheme="minorHAnsi"/>
          <w:sz w:val="22"/>
          <w:lang w:val="en-GB"/>
        </w:rPr>
        <w:t xml:space="preserve">act </w:t>
      </w:r>
      <w:r w:rsidR="00BD267E" w:rsidRPr="00D03349">
        <w:rPr>
          <w:rFonts w:asciiTheme="minorHAnsi" w:hAnsiTheme="minorHAnsi" w:cstheme="minorHAnsi"/>
          <w:sz w:val="22"/>
          <w:lang w:val="en-GB"/>
        </w:rPr>
        <w:t>at</w:t>
      </w:r>
      <w:r w:rsidR="00B10F9D" w:rsidRPr="00D03349">
        <w:rPr>
          <w:rFonts w:asciiTheme="minorHAnsi" w:hAnsiTheme="minorHAnsi" w:cstheme="minorHAnsi"/>
          <w:sz w:val="22"/>
          <w:lang w:val="en-GB"/>
        </w:rPr>
        <w:t xml:space="preserve"> </w:t>
      </w:r>
      <w:r w:rsidR="00727F3F" w:rsidRPr="00D03349">
        <w:rPr>
          <w:rFonts w:asciiTheme="minorHAnsi" w:hAnsiTheme="minorHAnsi" w:cstheme="minorHAnsi"/>
          <w:sz w:val="22"/>
          <w:lang w:val="en-GB"/>
        </w:rPr>
        <w:t>coarser</w:t>
      </w:r>
      <w:r w:rsidR="00B10F9D" w:rsidRPr="00D03349">
        <w:rPr>
          <w:rFonts w:asciiTheme="minorHAnsi" w:hAnsiTheme="minorHAnsi" w:cstheme="minorHAnsi"/>
          <w:sz w:val="22"/>
          <w:lang w:val="en-GB"/>
        </w:rPr>
        <w:t xml:space="preserve"> scale than environmental </w:t>
      </w:r>
      <w:r w:rsidR="00860097" w:rsidRPr="00D03349">
        <w:rPr>
          <w:rFonts w:asciiTheme="minorHAnsi" w:hAnsiTheme="minorHAnsi" w:cstheme="minorHAnsi"/>
          <w:sz w:val="22"/>
          <w:lang w:val="en-GB"/>
        </w:rPr>
        <w:t xml:space="preserve">filtering </w:t>
      </w:r>
      <w:r w:rsidR="00CB1590" w:rsidRPr="00D03349">
        <w:rPr>
          <w:rFonts w:asciiTheme="minorHAnsi" w:hAnsiTheme="minorHAnsi" w:cstheme="minorHAnsi"/>
          <w:sz w:val="22"/>
          <w:lang w:val="en-GB"/>
        </w:rPr>
        <w:fldChar w:fldCharType="begin">
          <w:fldData xml:space="preserve">PEVuZE5vdGU+PENpdGU+PEF1dGhvcj5Mb3J0aWU8L0F1dGhvcj48WWVhcj4yMDA0PC9ZZWFyPjxS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</w:fldData>
        </w:fldChar>
      </w:r>
      <w:r w:rsidR="00E451D4">
        <w:rPr>
          <w:rFonts w:asciiTheme="minorHAnsi" w:hAnsiTheme="minorHAnsi" w:cstheme="minorHAnsi"/>
          <w:sz w:val="22"/>
          <w:lang w:val="en-GB"/>
        </w:rPr>
        <w:instrText xml:space="preserve"> ADDIN EN.CITE </w:instrText>
      </w:r>
      <w:r w:rsidR="00E451D4">
        <w:rPr>
          <w:rFonts w:asciiTheme="minorHAnsi" w:hAnsiTheme="minorHAnsi" w:cstheme="minorHAnsi"/>
          <w:sz w:val="22"/>
          <w:lang w:val="en-GB"/>
        </w:rPr>
        <w:fldChar w:fldCharType="begin">
          <w:fldData xml:space="preserve">PEVuZE5vdGU+PENpdGU+PEF1dGhvcj5Mb3J0aWU8L0F1dGhvcj48WWVhcj4yMDA0PC9ZZWFyPjxS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</w:fldData>
        </w:fldChar>
      </w:r>
      <w:r w:rsidR="00E451D4">
        <w:rPr>
          <w:rFonts w:asciiTheme="minorHAnsi" w:hAnsiTheme="minorHAnsi" w:cstheme="minorHAnsi"/>
          <w:sz w:val="22"/>
          <w:lang w:val="en-GB"/>
        </w:rPr>
        <w:instrText xml:space="preserve"> ADDIN EN.CITE.DATA </w:instrText>
      </w:r>
      <w:r w:rsidR="00E451D4">
        <w:rPr>
          <w:rFonts w:asciiTheme="minorHAnsi" w:hAnsiTheme="minorHAnsi" w:cstheme="minorHAnsi"/>
          <w:sz w:val="22"/>
          <w:lang w:val="en-GB"/>
        </w:rPr>
      </w:r>
      <w:r w:rsidR="00E451D4">
        <w:rPr>
          <w:rFonts w:asciiTheme="minorHAnsi" w:hAnsiTheme="minorHAnsi" w:cstheme="minorHAnsi"/>
          <w:sz w:val="22"/>
          <w:lang w:val="en-GB"/>
        </w:rPr>
        <w:fldChar w:fldCharType="end"/>
      </w:r>
      <w:r w:rsidR="00CB1590" w:rsidRPr="00D03349">
        <w:rPr>
          <w:rFonts w:asciiTheme="minorHAnsi" w:hAnsiTheme="minorHAnsi" w:cstheme="minorHAnsi"/>
          <w:sz w:val="22"/>
          <w:lang w:val="en-GB"/>
        </w:rPr>
      </w:r>
      <w:r w:rsidR="00CB1590" w:rsidRPr="00D03349">
        <w:rPr>
          <w:rFonts w:asciiTheme="minorHAnsi" w:hAnsiTheme="minorHAnsi" w:cstheme="minorHAnsi"/>
          <w:sz w:val="22"/>
          <w:lang w:val="en-GB"/>
        </w:rPr>
        <w:fldChar w:fldCharType="separate"/>
      </w:r>
      <w:r w:rsidR="002F7190" w:rsidRPr="00D03349">
        <w:rPr>
          <w:rFonts w:asciiTheme="minorHAnsi" w:hAnsiTheme="minorHAnsi" w:cstheme="minorHAnsi"/>
          <w:noProof/>
          <w:sz w:val="22"/>
          <w:lang w:val="en-GB"/>
        </w:rPr>
        <w:t>(Lortie et al., 2004; Meynard et al., 2013)</w:t>
      </w:r>
      <w:r w:rsidR="00CB1590" w:rsidRPr="00D03349">
        <w:rPr>
          <w:rFonts w:asciiTheme="minorHAnsi" w:hAnsiTheme="minorHAnsi" w:cstheme="minorHAnsi"/>
          <w:sz w:val="22"/>
          <w:lang w:val="en-GB"/>
        </w:rPr>
        <w:fldChar w:fldCharType="end"/>
      </w:r>
      <w:r w:rsidR="00B10F9D" w:rsidRPr="00D03349">
        <w:rPr>
          <w:rFonts w:asciiTheme="minorHAnsi" w:hAnsiTheme="minorHAnsi" w:cstheme="minorHAnsi"/>
          <w:sz w:val="22"/>
          <w:lang w:val="en-GB"/>
        </w:rPr>
        <w:t xml:space="preserve">. </w:t>
      </w:r>
    </w:p>
    <w:p w14:paraId="386BB179" w14:textId="6E39FE1D" w:rsidR="00753E18" w:rsidRPr="00D03349" w:rsidRDefault="00CD3B89" w:rsidP="00AF1539">
      <w:pPr>
        <w:tabs>
          <w:tab w:val="left" w:pos="2940"/>
        </w:tabs>
        <w:spacing w:line="480" w:lineRule="auto"/>
        <w:ind w:firstLine="426"/>
        <w:contextualSpacing/>
        <w:jc w:val="left"/>
        <w:rPr>
          <w:rFonts w:asciiTheme="minorHAnsi" w:hAnsiTheme="minorHAnsi" w:cstheme="minorHAnsi"/>
          <w:sz w:val="22"/>
          <w:lang w:val="en-GB"/>
        </w:rPr>
      </w:pPr>
      <w:r w:rsidRPr="00D03349">
        <w:rPr>
          <w:rFonts w:asciiTheme="minorHAnsi" w:hAnsiTheme="minorHAnsi" w:cstheme="minorHAnsi"/>
          <w:sz w:val="22"/>
          <w:lang w:val="en-GB"/>
        </w:rPr>
        <w:t xml:space="preserve">At </w:t>
      </w:r>
      <w:r w:rsidR="00727F3F" w:rsidRPr="00D03349">
        <w:rPr>
          <w:rFonts w:asciiTheme="minorHAnsi" w:hAnsiTheme="minorHAnsi" w:cstheme="minorHAnsi"/>
          <w:sz w:val="22"/>
          <w:lang w:val="en-GB"/>
        </w:rPr>
        <w:t>coarser</w:t>
      </w:r>
      <w:r w:rsidRPr="00D03349">
        <w:rPr>
          <w:rFonts w:asciiTheme="minorHAnsi" w:hAnsiTheme="minorHAnsi" w:cstheme="minorHAnsi"/>
          <w:sz w:val="22"/>
          <w:lang w:val="en-GB"/>
        </w:rPr>
        <w:t xml:space="preserve"> scales, i.e.</w:t>
      </w:r>
      <w:r w:rsidR="00BC3CD5" w:rsidRPr="00D03349">
        <w:rPr>
          <w:rFonts w:asciiTheme="minorHAnsi" w:hAnsiTheme="minorHAnsi" w:cstheme="minorHAnsi"/>
          <w:sz w:val="22"/>
          <w:lang w:val="en-GB"/>
        </w:rPr>
        <w:t>,</w:t>
      </w:r>
      <w:r w:rsidRPr="00D03349">
        <w:rPr>
          <w:rFonts w:asciiTheme="minorHAnsi" w:hAnsiTheme="minorHAnsi" w:cstheme="minorHAnsi"/>
          <w:sz w:val="22"/>
          <w:lang w:val="en-GB"/>
        </w:rPr>
        <w:t xml:space="preserve"> when the plots are &gt;</w:t>
      </w:r>
      <w:ins w:id="388" w:author="authors" w:date="2022-12-15T13:45:00Z">
        <w:r w:rsidRPr="00D03349">
          <w:rPr>
            <w:rFonts w:asciiTheme="minorHAnsi" w:hAnsiTheme="minorHAnsi" w:cstheme="minorHAnsi"/>
            <w:sz w:val="22"/>
            <w:lang w:val="en-GB"/>
          </w:rPr>
          <w:t>6</w:t>
        </w:r>
        <w:r w:rsidR="00623D89" w:rsidRPr="00D03349">
          <w:rPr>
            <w:rFonts w:asciiTheme="minorHAnsi" w:hAnsiTheme="minorHAnsi" w:cstheme="minorHAnsi"/>
            <w:sz w:val="22"/>
            <w:lang w:val="en-GB"/>
          </w:rPr>
          <w:t>60</w:t>
        </w:r>
      </w:ins>
      <w:r w:rsidRPr="00D03349">
        <w:rPr>
          <w:rFonts w:asciiTheme="minorHAnsi" w:hAnsiTheme="minorHAnsi" w:cstheme="minorHAnsi"/>
          <w:sz w:val="22"/>
          <w:lang w:val="en-GB"/>
        </w:rPr>
        <w:t xml:space="preserve"> km apart, distance became </w:t>
      </w:r>
      <w:r w:rsidR="00472B2F" w:rsidRPr="00D03349">
        <w:rPr>
          <w:rFonts w:asciiTheme="minorHAnsi" w:hAnsiTheme="minorHAnsi" w:cstheme="minorHAnsi"/>
          <w:sz w:val="22"/>
          <w:lang w:val="en-GB"/>
        </w:rPr>
        <w:t xml:space="preserve">relatively more important </w:t>
      </w:r>
      <w:r w:rsidRPr="00D03349">
        <w:rPr>
          <w:rFonts w:asciiTheme="minorHAnsi" w:hAnsiTheme="minorHAnsi" w:cstheme="minorHAnsi"/>
          <w:sz w:val="22"/>
          <w:lang w:val="en-GB"/>
        </w:rPr>
        <w:t>in explaining functional dissimilarity</w:t>
      </w:r>
      <w:r w:rsidR="00472B2F" w:rsidRPr="00D03349">
        <w:rPr>
          <w:rFonts w:asciiTheme="minorHAnsi" w:hAnsiTheme="minorHAnsi" w:cstheme="minorHAnsi"/>
          <w:sz w:val="22"/>
          <w:lang w:val="en-GB"/>
        </w:rPr>
        <w:t>.</w:t>
      </w:r>
      <w:r w:rsidRPr="00D03349">
        <w:rPr>
          <w:rFonts w:asciiTheme="minorHAnsi" w:hAnsiTheme="minorHAnsi" w:cstheme="minorHAnsi"/>
          <w:sz w:val="22"/>
          <w:lang w:val="en-GB"/>
        </w:rPr>
        <w:t xml:space="preserve"> </w:t>
      </w:r>
      <w:r w:rsidR="001A3152" w:rsidRPr="00D03349">
        <w:rPr>
          <w:rFonts w:asciiTheme="minorHAnsi" w:hAnsiTheme="minorHAnsi" w:cstheme="minorHAnsi"/>
          <w:sz w:val="22"/>
          <w:lang w:val="en-GB"/>
        </w:rPr>
        <w:t>A strong role of distance</w:t>
      </w:r>
      <w:r w:rsidR="000169E0" w:rsidRPr="00D03349">
        <w:rPr>
          <w:rFonts w:asciiTheme="minorHAnsi" w:hAnsiTheme="minorHAnsi" w:cstheme="minorHAnsi"/>
          <w:sz w:val="22"/>
          <w:lang w:val="en-GB"/>
        </w:rPr>
        <w:t xml:space="preserve"> </w:t>
      </w:r>
      <w:ins w:id="389" w:author="authors" w:date="2022-12-15T13:45:00Z">
        <w:r w:rsidR="00BB2422" w:rsidRPr="00D03349">
          <w:rPr>
            <w:rFonts w:asciiTheme="minorHAnsi" w:hAnsiTheme="minorHAnsi" w:cstheme="minorHAnsi"/>
            <w:sz w:val="22"/>
            <w:lang w:val="en-GB"/>
          </w:rPr>
          <w:t xml:space="preserve">on bacterial communities </w:t>
        </w:r>
      </w:ins>
      <w:r w:rsidR="000169E0" w:rsidRPr="00D03349">
        <w:rPr>
          <w:rFonts w:asciiTheme="minorHAnsi" w:hAnsiTheme="minorHAnsi" w:cstheme="minorHAnsi"/>
          <w:sz w:val="22"/>
          <w:lang w:val="en-GB"/>
        </w:rPr>
        <w:t xml:space="preserve">was </w:t>
      </w:r>
      <w:r w:rsidR="001A3152" w:rsidRPr="00D03349">
        <w:rPr>
          <w:rFonts w:asciiTheme="minorHAnsi" w:hAnsiTheme="minorHAnsi" w:cstheme="minorHAnsi"/>
          <w:sz w:val="22"/>
          <w:lang w:val="en-GB"/>
        </w:rPr>
        <w:t xml:space="preserve">also </w:t>
      </w:r>
      <w:r w:rsidR="000169E0" w:rsidRPr="00D03349">
        <w:rPr>
          <w:rFonts w:asciiTheme="minorHAnsi" w:hAnsiTheme="minorHAnsi" w:cstheme="minorHAnsi"/>
          <w:sz w:val="22"/>
          <w:lang w:val="en-GB"/>
        </w:rPr>
        <w:t xml:space="preserve">observed </w:t>
      </w:r>
      <w:r w:rsidR="001A3152" w:rsidRPr="00D03349">
        <w:rPr>
          <w:rFonts w:asciiTheme="minorHAnsi" w:hAnsiTheme="minorHAnsi" w:cstheme="minorHAnsi"/>
          <w:sz w:val="22"/>
          <w:lang w:val="en-GB"/>
        </w:rPr>
        <w:t xml:space="preserve">at global scale </w:t>
      </w:r>
      <w:r w:rsidR="000169E0" w:rsidRPr="00D03349">
        <w:rPr>
          <w:rFonts w:asciiTheme="minorHAnsi" w:hAnsiTheme="minorHAnsi" w:cstheme="minorHAnsi"/>
          <w:sz w:val="22"/>
          <w:lang w:val="en-GB"/>
        </w:rPr>
        <w:t>in marine environment</w:t>
      </w:r>
      <w:r w:rsidR="001A3152" w:rsidRPr="00D03349">
        <w:rPr>
          <w:rFonts w:asciiTheme="minorHAnsi" w:hAnsiTheme="minorHAnsi" w:cstheme="minorHAnsi"/>
          <w:sz w:val="22"/>
          <w:lang w:val="en-GB"/>
        </w:rPr>
        <w:t>s</w:t>
      </w:r>
      <w:r w:rsidR="000169E0" w:rsidRPr="00D03349">
        <w:rPr>
          <w:rFonts w:asciiTheme="minorHAnsi" w:hAnsiTheme="minorHAnsi" w:cstheme="minorHAnsi"/>
          <w:sz w:val="22"/>
          <w:lang w:val="en-GB"/>
        </w:rPr>
        <w:t xml:space="preserve"> </w:t>
      </w:r>
      <w:r w:rsidR="000169E0" w:rsidRPr="00D03349">
        <w:rPr>
          <w:rFonts w:asciiTheme="minorHAnsi" w:hAnsiTheme="minorHAnsi" w:cstheme="minorHAnsi"/>
          <w:sz w:val="22"/>
          <w:lang w:val="en-GB"/>
        </w:rPr>
        <w:fldChar w:fldCharType="begin">
          <w:fldData xml:space="preserve">PEVuZE5vdGU+PENpdGU+PEF1dGhvcj5IYWdnZXJ0eTwvQXV0aG9yPjxZZWFyPjIwMTc8L1llYXI+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</w:fldData>
        </w:fldChar>
      </w:r>
      <w:r w:rsidR="00E451D4">
        <w:rPr>
          <w:rFonts w:asciiTheme="minorHAnsi" w:hAnsiTheme="minorHAnsi" w:cstheme="minorHAnsi"/>
          <w:sz w:val="22"/>
          <w:lang w:val="en-GB"/>
        </w:rPr>
        <w:instrText xml:space="preserve"> ADDIN EN.CITE </w:instrText>
      </w:r>
      <w:r w:rsidR="00E451D4">
        <w:rPr>
          <w:rFonts w:asciiTheme="minorHAnsi" w:hAnsiTheme="minorHAnsi" w:cstheme="minorHAnsi"/>
          <w:sz w:val="22"/>
          <w:lang w:val="en-GB"/>
        </w:rPr>
        <w:fldChar w:fldCharType="begin">
          <w:fldData xml:space="preserve">PEVuZE5vdGU+PENpdGU+PEF1dGhvcj5IYWdnZXJ0eTwvQXV0aG9yPjxZZWFyPjIwMTc8L1llYXI+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</w:fldData>
        </w:fldChar>
      </w:r>
      <w:r w:rsidR="00E451D4">
        <w:rPr>
          <w:rFonts w:asciiTheme="minorHAnsi" w:hAnsiTheme="minorHAnsi" w:cstheme="minorHAnsi"/>
          <w:sz w:val="22"/>
          <w:lang w:val="en-GB"/>
        </w:rPr>
        <w:instrText xml:space="preserve"> ADDIN EN.CITE.DATA </w:instrText>
      </w:r>
      <w:r w:rsidR="00E451D4">
        <w:rPr>
          <w:rFonts w:asciiTheme="minorHAnsi" w:hAnsiTheme="minorHAnsi" w:cstheme="minorHAnsi"/>
          <w:sz w:val="22"/>
          <w:lang w:val="en-GB"/>
        </w:rPr>
      </w:r>
      <w:r w:rsidR="00E451D4">
        <w:rPr>
          <w:rFonts w:asciiTheme="minorHAnsi" w:hAnsiTheme="minorHAnsi" w:cstheme="minorHAnsi"/>
          <w:sz w:val="22"/>
          <w:lang w:val="en-GB"/>
        </w:rPr>
        <w:fldChar w:fldCharType="end"/>
      </w:r>
      <w:r w:rsidR="000169E0" w:rsidRPr="00D03349">
        <w:rPr>
          <w:rFonts w:asciiTheme="minorHAnsi" w:hAnsiTheme="minorHAnsi" w:cstheme="minorHAnsi"/>
          <w:sz w:val="22"/>
          <w:lang w:val="en-GB"/>
        </w:rPr>
      </w:r>
      <w:r w:rsidR="000169E0" w:rsidRPr="00D03349">
        <w:rPr>
          <w:rFonts w:asciiTheme="minorHAnsi" w:hAnsiTheme="minorHAnsi" w:cstheme="minorHAnsi"/>
          <w:sz w:val="22"/>
          <w:lang w:val="en-GB"/>
        </w:rPr>
        <w:fldChar w:fldCharType="separate"/>
      </w:r>
      <w:r w:rsidR="00230540" w:rsidRPr="00D03349">
        <w:rPr>
          <w:rFonts w:asciiTheme="minorHAnsi" w:hAnsiTheme="minorHAnsi" w:cstheme="minorHAnsi"/>
          <w:noProof/>
          <w:sz w:val="22"/>
          <w:lang w:val="en-GB"/>
        </w:rPr>
        <w:t>(Haggerty &amp; Dinsdale, 2017)</w:t>
      </w:r>
      <w:r w:rsidR="000169E0" w:rsidRPr="00D03349">
        <w:rPr>
          <w:rFonts w:asciiTheme="minorHAnsi" w:hAnsiTheme="minorHAnsi" w:cstheme="minorHAnsi"/>
          <w:sz w:val="22"/>
          <w:lang w:val="en-GB"/>
        </w:rPr>
        <w:fldChar w:fldCharType="end"/>
      </w:r>
      <w:r w:rsidR="000169E0" w:rsidRPr="00D03349">
        <w:rPr>
          <w:rFonts w:asciiTheme="minorHAnsi" w:hAnsiTheme="minorHAnsi" w:cstheme="minorHAnsi"/>
          <w:sz w:val="22"/>
          <w:lang w:val="en-GB"/>
        </w:rPr>
        <w:t xml:space="preserve">, where the authors </w:t>
      </w:r>
      <w:r w:rsidR="001A3152" w:rsidRPr="00D03349">
        <w:rPr>
          <w:rFonts w:asciiTheme="minorHAnsi" w:hAnsiTheme="minorHAnsi" w:cstheme="minorHAnsi"/>
          <w:sz w:val="22"/>
          <w:lang w:val="en-GB"/>
        </w:rPr>
        <w:t>hypothesise</w:t>
      </w:r>
      <w:r w:rsidR="0071524E" w:rsidRPr="00D03349">
        <w:rPr>
          <w:rFonts w:asciiTheme="minorHAnsi" w:hAnsiTheme="minorHAnsi" w:cstheme="minorHAnsi"/>
          <w:sz w:val="22"/>
          <w:lang w:val="en-GB"/>
        </w:rPr>
        <w:t>d</w:t>
      </w:r>
      <w:r w:rsidR="000169E0" w:rsidRPr="00D03349">
        <w:rPr>
          <w:rFonts w:asciiTheme="minorHAnsi" w:hAnsiTheme="minorHAnsi" w:cstheme="minorHAnsi"/>
          <w:sz w:val="22"/>
          <w:lang w:val="en-GB"/>
        </w:rPr>
        <w:t xml:space="preserve"> that the effect of distance on </w:t>
      </w:r>
      <w:ins w:id="390" w:author="authors" w:date="2022-12-15T13:45:00Z">
        <w:r w:rsidR="00DC7813" w:rsidRPr="00D03349">
          <w:rPr>
            <w:rFonts w:asciiTheme="minorHAnsi" w:hAnsiTheme="minorHAnsi" w:cstheme="minorHAnsi"/>
            <w:sz w:val="22"/>
            <w:lang w:val="en-GB"/>
          </w:rPr>
          <w:t xml:space="preserve">the </w:t>
        </w:r>
      </w:ins>
      <w:r w:rsidR="000169E0" w:rsidRPr="00D03349">
        <w:rPr>
          <w:rFonts w:asciiTheme="minorHAnsi" w:hAnsiTheme="minorHAnsi" w:cstheme="minorHAnsi"/>
          <w:sz w:val="22"/>
          <w:lang w:val="en-GB"/>
        </w:rPr>
        <w:t xml:space="preserve">functional composition </w:t>
      </w:r>
      <w:ins w:id="391" w:author="authors" w:date="2022-12-15T13:45:00Z">
        <w:r w:rsidR="00A06D54" w:rsidRPr="00D03349">
          <w:rPr>
            <w:rFonts w:asciiTheme="minorHAnsi" w:hAnsiTheme="minorHAnsi" w:cstheme="minorHAnsi"/>
            <w:sz w:val="22"/>
            <w:lang w:val="en-GB"/>
          </w:rPr>
          <w:t>of marine bacteria</w:t>
        </w:r>
        <w:r w:rsidR="00DC7813" w:rsidRPr="00D03349">
          <w:rPr>
            <w:rFonts w:asciiTheme="minorHAnsi" w:hAnsiTheme="minorHAnsi" w:cstheme="minorHAnsi"/>
            <w:sz w:val="22"/>
            <w:lang w:val="en-GB"/>
          </w:rPr>
          <w:t>l communities</w:t>
        </w:r>
        <w:r w:rsidR="00A06D54" w:rsidRPr="00D03349">
          <w:rPr>
            <w:rFonts w:asciiTheme="minorHAnsi" w:hAnsiTheme="minorHAnsi" w:cstheme="minorHAnsi"/>
            <w:sz w:val="22"/>
            <w:lang w:val="en-GB"/>
          </w:rPr>
          <w:t xml:space="preserve"> </w:t>
        </w:r>
      </w:ins>
      <w:r w:rsidR="0071524E" w:rsidRPr="00D03349">
        <w:rPr>
          <w:rFonts w:asciiTheme="minorHAnsi" w:hAnsiTheme="minorHAnsi" w:cstheme="minorHAnsi"/>
          <w:sz w:val="22"/>
          <w:lang w:val="en-GB"/>
        </w:rPr>
        <w:t>wa</w:t>
      </w:r>
      <w:r w:rsidR="000169E0" w:rsidRPr="00D03349">
        <w:rPr>
          <w:rFonts w:asciiTheme="minorHAnsi" w:hAnsiTheme="minorHAnsi" w:cstheme="minorHAnsi"/>
          <w:sz w:val="22"/>
          <w:lang w:val="en-GB"/>
        </w:rPr>
        <w:t xml:space="preserve">s due to </w:t>
      </w:r>
      <w:r w:rsidR="00A2221F" w:rsidRPr="00D03349">
        <w:rPr>
          <w:rFonts w:asciiTheme="minorHAnsi" w:hAnsiTheme="minorHAnsi" w:cstheme="minorHAnsi"/>
          <w:sz w:val="22"/>
          <w:lang w:val="en-GB"/>
        </w:rPr>
        <w:t xml:space="preserve">historical evolutionary </w:t>
      </w:r>
      <w:ins w:id="392" w:author="authors" w:date="2022-12-15T13:45:00Z">
        <w:r w:rsidR="00DC7813" w:rsidRPr="00D03349">
          <w:rPr>
            <w:rFonts w:asciiTheme="minorHAnsi" w:hAnsiTheme="minorHAnsi" w:cstheme="minorHAnsi"/>
            <w:sz w:val="22"/>
            <w:lang w:val="en-GB"/>
          </w:rPr>
          <w:t>constraints</w:t>
        </w:r>
      </w:ins>
      <w:r w:rsidR="00DC7813" w:rsidRPr="00D03349">
        <w:rPr>
          <w:rFonts w:asciiTheme="minorHAnsi" w:hAnsiTheme="minorHAnsi" w:cstheme="minorHAnsi"/>
          <w:sz w:val="22"/>
          <w:lang w:val="en-GB"/>
        </w:rPr>
        <w:t xml:space="preserve"> </w:t>
      </w:r>
      <w:r w:rsidR="001A3152" w:rsidRPr="00D03349">
        <w:rPr>
          <w:rFonts w:asciiTheme="minorHAnsi" w:hAnsiTheme="minorHAnsi" w:cstheme="minorHAnsi"/>
          <w:sz w:val="22"/>
          <w:lang w:val="en-GB"/>
        </w:rPr>
        <w:t xml:space="preserve">that select </w:t>
      </w:r>
      <w:r w:rsidR="008D2390" w:rsidRPr="00D03349">
        <w:rPr>
          <w:rFonts w:asciiTheme="minorHAnsi" w:hAnsiTheme="minorHAnsi" w:cstheme="minorHAnsi"/>
          <w:sz w:val="22"/>
          <w:lang w:val="en-GB"/>
        </w:rPr>
        <w:t xml:space="preserve">certain </w:t>
      </w:r>
      <w:r w:rsidR="001A3152" w:rsidRPr="00D03349">
        <w:rPr>
          <w:rFonts w:asciiTheme="minorHAnsi" w:hAnsiTheme="minorHAnsi" w:cstheme="minorHAnsi"/>
          <w:sz w:val="22"/>
          <w:lang w:val="en-GB"/>
        </w:rPr>
        <w:t>bacterial functions. This might</w:t>
      </w:r>
      <w:r w:rsidR="00A2221F" w:rsidRPr="00D03349">
        <w:rPr>
          <w:rFonts w:asciiTheme="minorHAnsi" w:hAnsiTheme="minorHAnsi" w:cstheme="minorHAnsi"/>
          <w:sz w:val="22"/>
          <w:lang w:val="en-GB"/>
        </w:rPr>
        <w:t xml:space="preserve"> also</w:t>
      </w:r>
      <w:r w:rsidR="001A3152" w:rsidRPr="00D03349">
        <w:rPr>
          <w:rFonts w:asciiTheme="minorHAnsi" w:hAnsiTheme="minorHAnsi" w:cstheme="minorHAnsi"/>
          <w:sz w:val="22"/>
          <w:lang w:val="en-GB"/>
        </w:rPr>
        <w:t xml:space="preserve"> explain our finding, </w:t>
      </w:r>
      <w:r w:rsidR="00A2221F" w:rsidRPr="00D03349">
        <w:rPr>
          <w:rFonts w:asciiTheme="minorHAnsi" w:hAnsiTheme="minorHAnsi" w:cstheme="minorHAnsi"/>
          <w:sz w:val="22"/>
          <w:lang w:val="en-GB"/>
        </w:rPr>
        <w:t xml:space="preserve">although </w:t>
      </w:r>
      <w:r w:rsidR="008D2390" w:rsidRPr="00D03349">
        <w:rPr>
          <w:rFonts w:asciiTheme="minorHAnsi" w:hAnsiTheme="minorHAnsi" w:cstheme="minorHAnsi"/>
          <w:sz w:val="22"/>
          <w:lang w:val="en-GB"/>
        </w:rPr>
        <w:t xml:space="preserve">the reasoning of </w:t>
      </w:r>
      <w:r w:rsidR="008D2390" w:rsidRPr="00D03349">
        <w:rPr>
          <w:rFonts w:asciiTheme="minorHAnsi" w:hAnsiTheme="minorHAnsi" w:cstheme="minorHAnsi"/>
          <w:sz w:val="22"/>
          <w:lang w:val="en-GB"/>
        </w:rPr>
        <w:fldChar w:fldCharType="begin">
          <w:fldData xml:space="preserve">PEVuZE5vdGU+PENpdGUgQXV0aG9yWWVhcj0iMSI+PEF1dGhvcj5IYWdnZXJ0eTwvQXV0aG9yPjxZ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</w:fldData>
        </w:fldChar>
      </w:r>
      <w:r w:rsidR="00E451D4">
        <w:rPr>
          <w:rFonts w:asciiTheme="minorHAnsi" w:hAnsiTheme="minorHAnsi" w:cstheme="minorHAnsi"/>
          <w:sz w:val="22"/>
          <w:lang w:val="en-GB"/>
        </w:rPr>
        <w:instrText xml:space="preserve"> ADDIN EN.CITE </w:instrText>
      </w:r>
      <w:r w:rsidR="00E451D4">
        <w:rPr>
          <w:rFonts w:asciiTheme="minorHAnsi" w:hAnsiTheme="minorHAnsi" w:cstheme="minorHAnsi"/>
          <w:sz w:val="22"/>
          <w:lang w:val="en-GB"/>
        </w:rPr>
        <w:fldChar w:fldCharType="begin">
          <w:fldData xml:space="preserve">PEVuZE5vdGU+PENpdGUgQXV0aG9yWWVhcj0iMSI+PEF1dGhvcj5IYWdnZXJ0eTwvQXV0aG9yPjxZ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</w:fldData>
        </w:fldChar>
      </w:r>
      <w:r w:rsidR="00E451D4">
        <w:rPr>
          <w:rFonts w:asciiTheme="minorHAnsi" w:hAnsiTheme="minorHAnsi" w:cstheme="minorHAnsi"/>
          <w:sz w:val="22"/>
          <w:lang w:val="en-GB"/>
        </w:rPr>
        <w:instrText xml:space="preserve"> ADDIN EN.CITE.DATA </w:instrText>
      </w:r>
      <w:r w:rsidR="00E451D4">
        <w:rPr>
          <w:rFonts w:asciiTheme="minorHAnsi" w:hAnsiTheme="minorHAnsi" w:cstheme="minorHAnsi"/>
          <w:sz w:val="22"/>
          <w:lang w:val="en-GB"/>
        </w:rPr>
      </w:r>
      <w:r w:rsidR="00E451D4">
        <w:rPr>
          <w:rFonts w:asciiTheme="minorHAnsi" w:hAnsiTheme="minorHAnsi" w:cstheme="minorHAnsi"/>
          <w:sz w:val="22"/>
          <w:lang w:val="en-GB"/>
        </w:rPr>
        <w:fldChar w:fldCharType="end"/>
      </w:r>
      <w:r w:rsidR="008D2390" w:rsidRPr="00D03349">
        <w:rPr>
          <w:rFonts w:asciiTheme="minorHAnsi" w:hAnsiTheme="minorHAnsi" w:cstheme="minorHAnsi"/>
          <w:sz w:val="22"/>
          <w:lang w:val="en-GB"/>
        </w:rPr>
      </w:r>
      <w:r w:rsidR="008D2390" w:rsidRPr="00D03349">
        <w:rPr>
          <w:rFonts w:asciiTheme="minorHAnsi" w:hAnsiTheme="minorHAnsi" w:cstheme="minorHAnsi"/>
          <w:sz w:val="22"/>
          <w:lang w:val="en-GB"/>
        </w:rPr>
        <w:fldChar w:fldCharType="separate"/>
      </w:r>
      <w:r w:rsidR="00230540" w:rsidRPr="00D03349">
        <w:rPr>
          <w:rFonts w:asciiTheme="minorHAnsi" w:hAnsiTheme="minorHAnsi" w:cstheme="minorHAnsi"/>
          <w:noProof/>
          <w:sz w:val="22"/>
          <w:lang w:val="en-GB"/>
        </w:rPr>
        <w:t>Haggerty and Dinsdale (2017)</w:t>
      </w:r>
      <w:r w:rsidR="008D2390" w:rsidRPr="00D03349">
        <w:rPr>
          <w:rFonts w:asciiTheme="minorHAnsi" w:hAnsiTheme="minorHAnsi" w:cstheme="minorHAnsi"/>
          <w:sz w:val="22"/>
          <w:lang w:val="en-GB"/>
        </w:rPr>
        <w:fldChar w:fldCharType="end"/>
      </w:r>
      <w:r w:rsidR="008D2390" w:rsidRPr="00D03349">
        <w:rPr>
          <w:rFonts w:asciiTheme="minorHAnsi" w:hAnsiTheme="minorHAnsi" w:cstheme="minorHAnsi"/>
          <w:sz w:val="22"/>
          <w:lang w:val="en-GB"/>
        </w:rPr>
        <w:t xml:space="preserve"> concern </w:t>
      </w:r>
      <w:r w:rsidR="00A2221F" w:rsidRPr="00D03349">
        <w:rPr>
          <w:rFonts w:asciiTheme="minorHAnsi" w:hAnsiTheme="minorHAnsi" w:cstheme="minorHAnsi"/>
          <w:sz w:val="22"/>
          <w:lang w:val="en-GB"/>
        </w:rPr>
        <w:t xml:space="preserve">free-living communities. </w:t>
      </w:r>
    </w:p>
    <w:p w14:paraId="47CB04C4" w14:textId="77777777" w:rsidR="00D450F5" w:rsidRPr="00D03349" w:rsidRDefault="00D450F5" w:rsidP="00AF1539">
      <w:pPr>
        <w:spacing w:line="480" w:lineRule="auto"/>
        <w:contextualSpacing/>
        <w:jc w:val="left"/>
        <w:rPr>
          <w:rFonts w:asciiTheme="minorHAnsi" w:hAnsiTheme="minorHAnsi" w:cstheme="minorHAnsi"/>
          <w:i/>
          <w:sz w:val="22"/>
          <w:lang w:val="en-GB"/>
        </w:rPr>
      </w:pPr>
    </w:p>
    <w:p w14:paraId="67590583" w14:textId="77777777" w:rsidR="00D11654" w:rsidRPr="00D03349" w:rsidRDefault="00D11654" w:rsidP="00AF1539">
      <w:pPr>
        <w:spacing w:line="480" w:lineRule="auto"/>
        <w:contextualSpacing/>
        <w:jc w:val="left"/>
        <w:rPr>
          <w:rFonts w:asciiTheme="minorHAnsi" w:hAnsiTheme="minorHAnsi" w:cstheme="minorHAnsi"/>
          <w:b/>
          <w:sz w:val="22"/>
          <w:lang w:val="en-GB"/>
        </w:rPr>
      </w:pPr>
      <w:r w:rsidRPr="00D03349">
        <w:rPr>
          <w:rFonts w:asciiTheme="minorHAnsi" w:hAnsiTheme="minorHAnsi" w:cstheme="minorHAnsi"/>
          <w:b/>
          <w:sz w:val="22"/>
          <w:lang w:val="en-GB"/>
        </w:rPr>
        <w:t>Conclusions</w:t>
      </w:r>
    </w:p>
    <w:p w14:paraId="5C2A5B6F" w14:textId="02F7237B" w:rsidR="007B4C36" w:rsidRPr="00D03349" w:rsidRDefault="007B4C36" w:rsidP="00AF1539">
      <w:pPr>
        <w:tabs>
          <w:tab w:val="left" w:pos="2940"/>
        </w:tabs>
        <w:spacing w:line="480" w:lineRule="auto"/>
        <w:contextualSpacing/>
        <w:jc w:val="left"/>
        <w:rPr>
          <w:rFonts w:asciiTheme="minorHAnsi" w:hAnsiTheme="minorHAnsi" w:cstheme="minorHAnsi"/>
          <w:sz w:val="22"/>
          <w:lang w:val="en-GB"/>
        </w:rPr>
      </w:pPr>
      <w:r w:rsidRPr="00D03349">
        <w:rPr>
          <w:rFonts w:asciiTheme="minorHAnsi" w:hAnsiTheme="minorHAnsi" w:cstheme="minorHAnsi"/>
          <w:sz w:val="22"/>
          <w:lang w:val="en-GB"/>
        </w:rPr>
        <w:t>O</w:t>
      </w:r>
      <w:r w:rsidR="009F5DBB" w:rsidRPr="00D03349">
        <w:rPr>
          <w:rFonts w:asciiTheme="minorHAnsi" w:hAnsiTheme="minorHAnsi" w:cstheme="minorHAnsi"/>
          <w:sz w:val="22"/>
          <w:lang w:val="en-GB"/>
        </w:rPr>
        <w:t xml:space="preserve">ur results demonstrate </w:t>
      </w:r>
      <w:r w:rsidR="00D64C7F" w:rsidRPr="00D03349">
        <w:rPr>
          <w:rFonts w:asciiTheme="minorHAnsi" w:hAnsiTheme="minorHAnsi" w:cstheme="minorHAnsi"/>
          <w:sz w:val="22"/>
          <w:lang w:val="en-GB"/>
        </w:rPr>
        <w:t xml:space="preserve">that </w:t>
      </w:r>
      <w:proofErr w:type="spellStart"/>
      <w:r w:rsidRPr="00D03349">
        <w:rPr>
          <w:rFonts w:asciiTheme="minorHAnsi" w:hAnsiTheme="minorHAnsi" w:cstheme="minorHAnsi"/>
          <w:sz w:val="22"/>
          <w:lang w:val="en-GB"/>
        </w:rPr>
        <w:t>i</w:t>
      </w:r>
      <w:proofErr w:type="spellEnd"/>
      <w:r w:rsidRPr="00D03349">
        <w:rPr>
          <w:rFonts w:asciiTheme="minorHAnsi" w:hAnsiTheme="minorHAnsi" w:cstheme="minorHAnsi"/>
          <w:sz w:val="22"/>
          <w:lang w:val="en-GB"/>
        </w:rPr>
        <w:t>) in general,</w:t>
      </w:r>
      <w:r w:rsidR="00D64C7F" w:rsidRPr="00D03349">
        <w:rPr>
          <w:rFonts w:asciiTheme="minorHAnsi" w:hAnsiTheme="minorHAnsi" w:cstheme="minorHAnsi"/>
          <w:sz w:val="22"/>
          <w:lang w:val="en-GB"/>
        </w:rPr>
        <w:t xml:space="preserve"> the importance of environmental</w:t>
      </w:r>
      <w:r w:rsidRPr="00D03349">
        <w:rPr>
          <w:rFonts w:asciiTheme="minorHAnsi" w:hAnsiTheme="minorHAnsi" w:cstheme="minorHAnsi"/>
          <w:sz w:val="22"/>
          <w:lang w:val="en-GB"/>
        </w:rPr>
        <w:t xml:space="preserve"> </w:t>
      </w:r>
      <w:ins w:id="393" w:author="authors" w:date="2022-12-15T13:45:00Z">
        <w:r w:rsidR="00B90F6A" w:rsidRPr="00D03349">
          <w:rPr>
            <w:rFonts w:asciiTheme="minorHAnsi" w:hAnsiTheme="minorHAnsi" w:cstheme="minorHAnsi"/>
            <w:sz w:val="22"/>
            <w:lang w:val="en-GB"/>
          </w:rPr>
          <w:t xml:space="preserve">dissimilarity </w:t>
        </w:r>
      </w:ins>
      <w:r w:rsidRPr="00D03349">
        <w:rPr>
          <w:rFonts w:asciiTheme="minorHAnsi" w:hAnsiTheme="minorHAnsi" w:cstheme="minorHAnsi"/>
          <w:sz w:val="22"/>
          <w:lang w:val="en-GB"/>
        </w:rPr>
        <w:t xml:space="preserve">exceeds that of </w:t>
      </w:r>
      <w:ins w:id="394" w:author="authors" w:date="2022-12-15T13:45:00Z">
        <w:r w:rsidR="00B90F6A" w:rsidRPr="00D03349">
          <w:rPr>
            <w:rFonts w:asciiTheme="minorHAnsi" w:hAnsiTheme="minorHAnsi" w:cstheme="minorHAnsi"/>
            <w:sz w:val="22"/>
            <w:lang w:val="en-GB"/>
          </w:rPr>
          <w:t>geographic distance in explaining</w:t>
        </w:r>
      </w:ins>
      <w:r w:rsidRPr="00D03349">
        <w:rPr>
          <w:rFonts w:asciiTheme="minorHAnsi" w:hAnsiTheme="minorHAnsi" w:cstheme="minorHAnsi"/>
          <w:sz w:val="22"/>
          <w:lang w:val="en-GB"/>
        </w:rPr>
        <w:t xml:space="preserve"> both taxonomic and functional </w:t>
      </w:r>
      <w:ins w:id="395" w:author="authors" w:date="2022-12-15T13:45:00Z">
        <w:r w:rsidR="00B90F6A" w:rsidRPr="00D03349">
          <w:rPr>
            <w:rFonts w:asciiTheme="minorHAnsi" w:hAnsiTheme="minorHAnsi" w:cstheme="minorHAnsi"/>
            <w:sz w:val="22"/>
            <w:lang w:val="en-GB"/>
          </w:rPr>
          <w:t xml:space="preserve">dissimilarity </w:t>
        </w:r>
      </w:ins>
      <w:r w:rsidR="00E91CDE" w:rsidRPr="00D03349">
        <w:rPr>
          <w:rFonts w:asciiTheme="minorHAnsi" w:hAnsiTheme="minorHAnsi" w:cstheme="minorHAnsi"/>
          <w:sz w:val="22"/>
          <w:lang w:val="en-GB"/>
        </w:rPr>
        <w:t>of soil bacteria</w:t>
      </w:r>
      <w:r w:rsidR="003D08A4" w:rsidRPr="00D03349">
        <w:rPr>
          <w:rFonts w:asciiTheme="minorHAnsi" w:hAnsiTheme="minorHAnsi" w:cstheme="minorHAnsi"/>
          <w:sz w:val="22"/>
          <w:lang w:val="en-GB"/>
        </w:rPr>
        <w:t>;</w:t>
      </w:r>
      <w:r w:rsidRPr="00D03349">
        <w:rPr>
          <w:rFonts w:asciiTheme="minorHAnsi" w:hAnsiTheme="minorHAnsi" w:cstheme="minorHAnsi"/>
          <w:sz w:val="22"/>
          <w:lang w:val="en-GB"/>
        </w:rPr>
        <w:t xml:space="preserve"> </w:t>
      </w:r>
      <w:r w:rsidR="00853127" w:rsidRPr="00D03349">
        <w:rPr>
          <w:rFonts w:asciiTheme="minorHAnsi" w:hAnsiTheme="minorHAnsi" w:cstheme="minorHAnsi"/>
          <w:sz w:val="22"/>
          <w:lang w:val="en-GB"/>
        </w:rPr>
        <w:t xml:space="preserve">ii) </w:t>
      </w:r>
      <w:ins w:id="396" w:author="authors" w:date="2022-12-15T13:45:00Z">
        <w:r w:rsidR="00853127" w:rsidRPr="00D03349">
          <w:rPr>
            <w:rFonts w:asciiTheme="minorHAnsi" w:hAnsiTheme="minorHAnsi" w:cstheme="minorHAnsi"/>
            <w:sz w:val="22"/>
            <w:lang w:val="en-GB"/>
          </w:rPr>
          <w:t>regarding environmental filtering, the role of abiotic (soil and climate) factors was more important than the role of biotic (plant community) factors; i</w:t>
        </w:r>
        <w:r w:rsidRPr="00D03349">
          <w:rPr>
            <w:rFonts w:asciiTheme="minorHAnsi" w:hAnsiTheme="minorHAnsi" w:cstheme="minorHAnsi"/>
            <w:sz w:val="22"/>
            <w:lang w:val="en-GB"/>
          </w:rPr>
          <w:t xml:space="preserve">ii) </w:t>
        </w:r>
      </w:ins>
      <w:r w:rsidRPr="00D03349">
        <w:rPr>
          <w:rFonts w:asciiTheme="minorHAnsi" w:hAnsiTheme="minorHAnsi" w:cstheme="minorHAnsi"/>
          <w:sz w:val="22"/>
          <w:lang w:val="en-GB"/>
        </w:rPr>
        <w:t xml:space="preserve">taxonomic and functional </w:t>
      </w:r>
      <w:r w:rsidR="00144449" w:rsidRPr="00D03349">
        <w:rPr>
          <w:rFonts w:asciiTheme="minorHAnsi" w:hAnsiTheme="minorHAnsi" w:cstheme="minorHAnsi"/>
          <w:sz w:val="22"/>
          <w:lang w:val="en-GB"/>
        </w:rPr>
        <w:t xml:space="preserve">biogeographic patterns </w:t>
      </w:r>
      <w:r w:rsidRPr="00D03349">
        <w:rPr>
          <w:rFonts w:asciiTheme="minorHAnsi" w:hAnsiTheme="minorHAnsi" w:cstheme="minorHAnsi"/>
          <w:sz w:val="22"/>
          <w:lang w:val="en-GB"/>
        </w:rPr>
        <w:t xml:space="preserve">are driven by different environmental </w:t>
      </w:r>
      <w:ins w:id="397" w:author="authors" w:date="2022-12-15T13:45:00Z">
        <w:r w:rsidR="00165E9E" w:rsidRPr="00D03349">
          <w:rPr>
            <w:rFonts w:asciiTheme="minorHAnsi" w:hAnsiTheme="minorHAnsi" w:cstheme="minorHAnsi"/>
            <w:sz w:val="22"/>
            <w:lang w:val="en-GB"/>
          </w:rPr>
          <w:t>variables</w:t>
        </w:r>
      </w:ins>
      <w:r w:rsidR="00653CF2" w:rsidRPr="00D03349">
        <w:rPr>
          <w:rFonts w:asciiTheme="minorHAnsi" w:hAnsiTheme="minorHAnsi" w:cstheme="minorHAnsi"/>
          <w:sz w:val="22"/>
          <w:lang w:val="en-GB"/>
        </w:rPr>
        <w:t>,</w:t>
      </w:r>
      <w:r w:rsidRPr="00D03349">
        <w:rPr>
          <w:rFonts w:asciiTheme="minorHAnsi" w:hAnsiTheme="minorHAnsi" w:cstheme="minorHAnsi"/>
          <w:sz w:val="22"/>
          <w:lang w:val="en-GB"/>
        </w:rPr>
        <w:t xml:space="preserve"> pH being the most important for taxonomic composition, while </w:t>
      </w:r>
      <w:ins w:id="398" w:author="authors" w:date="2022-12-15T13:45:00Z">
        <w:r w:rsidR="00BD04D3" w:rsidRPr="00D03349">
          <w:rPr>
            <w:rFonts w:asciiTheme="minorHAnsi" w:hAnsiTheme="minorHAnsi" w:cstheme="minorHAnsi"/>
            <w:sz w:val="22"/>
            <w:lang w:val="en-GB"/>
          </w:rPr>
          <w:t>N/P availability as well as moisture and organic matter</w:t>
        </w:r>
      </w:ins>
      <w:r w:rsidRPr="00D03349">
        <w:rPr>
          <w:rFonts w:asciiTheme="minorHAnsi" w:hAnsiTheme="minorHAnsi" w:cstheme="minorHAnsi"/>
          <w:sz w:val="22"/>
          <w:lang w:val="en-GB"/>
        </w:rPr>
        <w:t xml:space="preserve"> </w:t>
      </w:r>
      <w:r w:rsidR="003D08A4" w:rsidRPr="00D03349">
        <w:rPr>
          <w:rFonts w:asciiTheme="minorHAnsi" w:hAnsiTheme="minorHAnsi" w:cstheme="minorHAnsi"/>
          <w:sz w:val="22"/>
          <w:lang w:val="en-GB"/>
        </w:rPr>
        <w:t>drive</w:t>
      </w:r>
      <w:r w:rsidRPr="00D03349">
        <w:rPr>
          <w:rFonts w:asciiTheme="minorHAnsi" w:hAnsiTheme="minorHAnsi" w:cstheme="minorHAnsi"/>
          <w:sz w:val="22"/>
          <w:lang w:val="en-GB"/>
        </w:rPr>
        <w:t xml:space="preserve"> </w:t>
      </w:r>
      <w:r w:rsidR="003D08A4" w:rsidRPr="00D03349">
        <w:rPr>
          <w:rFonts w:asciiTheme="minorHAnsi" w:hAnsiTheme="minorHAnsi" w:cstheme="minorHAnsi"/>
          <w:sz w:val="22"/>
          <w:lang w:val="en-GB"/>
        </w:rPr>
        <w:t>the N</w:t>
      </w:r>
      <w:ins w:id="399" w:author="authors" w:date="2022-12-15T13:45:00Z">
        <w:r w:rsidR="00BD04D3" w:rsidRPr="00D03349">
          <w:rPr>
            <w:rFonts w:asciiTheme="minorHAnsi" w:hAnsiTheme="minorHAnsi" w:cstheme="minorHAnsi"/>
            <w:sz w:val="22"/>
            <w:lang w:val="en-GB"/>
          </w:rPr>
          <w:t xml:space="preserve"> cycle</w:t>
        </w:r>
      </w:ins>
      <w:r w:rsidR="003D08A4" w:rsidRPr="00D03349">
        <w:rPr>
          <w:rFonts w:asciiTheme="minorHAnsi" w:hAnsiTheme="minorHAnsi" w:cstheme="minorHAnsi"/>
          <w:sz w:val="22"/>
          <w:lang w:val="en-GB"/>
        </w:rPr>
        <w:t xml:space="preserve">-related </w:t>
      </w:r>
      <w:r w:rsidRPr="00D03349">
        <w:rPr>
          <w:rFonts w:asciiTheme="minorHAnsi" w:hAnsiTheme="minorHAnsi" w:cstheme="minorHAnsi"/>
          <w:sz w:val="22"/>
          <w:lang w:val="en-GB"/>
        </w:rPr>
        <w:t>functional composition</w:t>
      </w:r>
      <w:r w:rsidR="003D08A4" w:rsidRPr="00D03349">
        <w:rPr>
          <w:rFonts w:asciiTheme="minorHAnsi" w:hAnsiTheme="minorHAnsi" w:cstheme="minorHAnsi"/>
          <w:sz w:val="22"/>
          <w:lang w:val="en-GB"/>
        </w:rPr>
        <w:t>;</w:t>
      </w:r>
      <w:r w:rsidRPr="00D03349">
        <w:rPr>
          <w:rFonts w:asciiTheme="minorHAnsi" w:hAnsiTheme="minorHAnsi" w:cstheme="minorHAnsi"/>
          <w:sz w:val="22"/>
          <w:lang w:val="en-GB"/>
        </w:rPr>
        <w:t xml:space="preserve"> and </w:t>
      </w:r>
      <w:ins w:id="400" w:author="authors" w:date="2022-12-15T13:45:00Z">
        <w:r w:rsidRPr="00D03349">
          <w:rPr>
            <w:rFonts w:asciiTheme="minorHAnsi" w:hAnsiTheme="minorHAnsi" w:cstheme="minorHAnsi"/>
            <w:sz w:val="22"/>
            <w:lang w:val="en-GB"/>
          </w:rPr>
          <w:t>i</w:t>
        </w:r>
        <w:r w:rsidR="003F4E43" w:rsidRPr="00D03349">
          <w:rPr>
            <w:rFonts w:asciiTheme="minorHAnsi" w:hAnsiTheme="minorHAnsi" w:cstheme="minorHAnsi"/>
            <w:sz w:val="22"/>
            <w:lang w:val="en-GB"/>
          </w:rPr>
          <w:t>v</w:t>
        </w:r>
      </w:ins>
      <w:r w:rsidRPr="00D03349">
        <w:rPr>
          <w:rFonts w:asciiTheme="minorHAnsi" w:hAnsiTheme="minorHAnsi" w:cstheme="minorHAnsi"/>
          <w:sz w:val="22"/>
          <w:lang w:val="en-GB"/>
        </w:rPr>
        <w:t xml:space="preserve">) the importance of </w:t>
      </w:r>
      <w:r w:rsidR="00653CF2" w:rsidRPr="00D03349">
        <w:rPr>
          <w:rFonts w:asciiTheme="minorHAnsi" w:hAnsiTheme="minorHAnsi" w:cstheme="minorHAnsi"/>
          <w:sz w:val="22"/>
          <w:lang w:val="en-GB"/>
        </w:rPr>
        <w:t xml:space="preserve">geographic </w:t>
      </w:r>
      <w:ins w:id="401" w:author="authors" w:date="2022-12-15T13:45:00Z">
        <w:r w:rsidRPr="00D03349">
          <w:rPr>
            <w:rFonts w:asciiTheme="minorHAnsi" w:hAnsiTheme="minorHAnsi" w:cstheme="minorHAnsi"/>
            <w:sz w:val="22"/>
            <w:lang w:val="en-GB"/>
          </w:rPr>
          <w:t>dis</w:t>
        </w:r>
        <w:r w:rsidR="00223761" w:rsidRPr="00D03349">
          <w:rPr>
            <w:rFonts w:asciiTheme="minorHAnsi" w:hAnsiTheme="minorHAnsi" w:cstheme="minorHAnsi"/>
            <w:sz w:val="22"/>
            <w:lang w:val="en-GB"/>
          </w:rPr>
          <w:t>tance is</w:t>
        </w:r>
      </w:ins>
      <w:r w:rsidRPr="00D03349">
        <w:rPr>
          <w:rFonts w:asciiTheme="minorHAnsi" w:hAnsiTheme="minorHAnsi" w:cstheme="minorHAnsi"/>
          <w:sz w:val="22"/>
          <w:lang w:val="en-GB"/>
        </w:rPr>
        <w:t xml:space="preserve"> scale-dependent, </w:t>
      </w:r>
      <w:r w:rsidR="00653CF2" w:rsidRPr="00D03349">
        <w:rPr>
          <w:rFonts w:asciiTheme="minorHAnsi" w:hAnsiTheme="minorHAnsi" w:cstheme="minorHAnsi"/>
          <w:sz w:val="22"/>
          <w:lang w:val="en-GB"/>
        </w:rPr>
        <w:t xml:space="preserve">with </w:t>
      </w:r>
      <w:r w:rsidRPr="00D03349">
        <w:rPr>
          <w:rFonts w:asciiTheme="minorHAnsi" w:hAnsiTheme="minorHAnsi" w:cstheme="minorHAnsi"/>
          <w:sz w:val="22"/>
          <w:lang w:val="en-GB"/>
        </w:rPr>
        <w:t xml:space="preserve">taxonomic </w:t>
      </w:r>
      <w:r w:rsidR="00237972" w:rsidRPr="00D03349">
        <w:rPr>
          <w:rFonts w:asciiTheme="minorHAnsi" w:hAnsiTheme="minorHAnsi" w:cstheme="minorHAnsi"/>
          <w:sz w:val="22"/>
          <w:lang w:val="en-GB"/>
        </w:rPr>
        <w:t>dissimilarity</w:t>
      </w:r>
      <w:r w:rsidRPr="00D03349">
        <w:rPr>
          <w:rFonts w:asciiTheme="minorHAnsi" w:hAnsiTheme="minorHAnsi" w:cstheme="minorHAnsi"/>
          <w:sz w:val="22"/>
          <w:lang w:val="en-GB"/>
        </w:rPr>
        <w:t xml:space="preserve"> </w:t>
      </w:r>
      <w:ins w:id="402" w:author="authors" w:date="2022-12-15T13:45:00Z">
        <w:r w:rsidR="00B53183" w:rsidRPr="00D03349">
          <w:rPr>
            <w:rFonts w:asciiTheme="minorHAnsi" w:hAnsiTheme="minorHAnsi" w:cstheme="minorHAnsi"/>
            <w:sz w:val="22"/>
            <w:lang w:val="en-GB"/>
          </w:rPr>
          <w:t xml:space="preserve">being related to distance </w:t>
        </w:r>
      </w:ins>
      <w:r w:rsidRPr="00D03349">
        <w:rPr>
          <w:rFonts w:asciiTheme="minorHAnsi" w:hAnsiTheme="minorHAnsi" w:cstheme="minorHAnsi"/>
          <w:sz w:val="22"/>
          <w:lang w:val="en-GB"/>
        </w:rPr>
        <w:t>at short distance</w:t>
      </w:r>
      <w:r w:rsidR="00653CF2" w:rsidRPr="00D03349">
        <w:rPr>
          <w:rFonts w:asciiTheme="minorHAnsi" w:hAnsiTheme="minorHAnsi" w:cstheme="minorHAnsi"/>
          <w:sz w:val="22"/>
          <w:lang w:val="en-GB"/>
        </w:rPr>
        <w:t>s</w:t>
      </w:r>
      <w:r w:rsidRPr="00D03349">
        <w:rPr>
          <w:rFonts w:asciiTheme="minorHAnsi" w:hAnsiTheme="minorHAnsi" w:cstheme="minorHAnsi"/>
          <w:sz w:val="22"/>
          <w:lang w:val="en-GB"/>
        </w:rPr>
        <w:t xml:space="preserve"> </w:t>
      </w:r>
      <w:ins w:id="403" w:author="authors" w:date="2022-12-15T13:45:00Z">
        <w:r w:rsidR="00246B0A" w:rsidRPr="00D03349">
          <w:rPr>
            <w:rFonts w:asciiTheme="minorHAnsi" w:hAnsiTheme="minorHAnsi" w:cstheme="minorHAnsi"/>
            <w:sz w:val="22"/>
            <w:lang w:val="en-GB"/>
          </w:rPr>
          <w:t xml:space="preserve">(&lt; 330 km) </w:t>
        </w:r>
      </w:ins>
      <w:r w:rsidR="000858CD" w:rsidRPr="00D03349">
        <w:rPr>
          <w:rFonts w:asciiTheme="minorHAnsi" w:hAnsiTheme="minorHAnsi" w:cstheme="minorHAnsi"/>
          <w:sz w:val="22"/>
          <w:lang w:val="en-GB"/>
        </w:rPr>
        <w:t>only</w:t>
      </w:r>
      <w:r w:rsidR="00275A56" w:rsidRPr="00D03349">
        <w:rPr>
          <w:rFonts w:asciiTheme="minorHAnsi" w:hAnsiTheme="minorHAnsi" w:cstheme="minorHAnsi"/>
          <w:sz w:val="22"/>
          <w:lang w:val="en-GB"/>
        </w:rPr>
        <w:t>,</w:t>
      </w:r>
      <w:r w:rsidRPr="00D03349">
        <w:rPr>
          <w:rFonts w:asciiTheme="minorHAnsi" w:hAnsiTheme="minorHAnsi" w:cstheme="minorHAnsi"/>
          <w:sz w:val="22"/>
          <w:lang w:val="en-GB"/>
        </w:rPr>
        <w:t xml:space="preserve"> </w:t>
      </w:r>
      <w:ins w:id="404" w:author="authors" w:date="2022-12-15T13:45:00Z">
        <w:r w:rsidR="00B53183" w:rsidRPr="00D03349">
          <w:rPr>
            <w:rFonts w:asciiTheme="minorHAnsi" w:hAnsiTheme="minorHAnsi" w:cstheme="minorHAnsi"/>
            <w:sz w:val="22"/>
            <w:lang w:val="en-GB"/>
          </w:rPr>
          <w:t>and</w:t>
        </w:r>
      </w:ins>
      <w:r w:rsidR="00144449"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 xml:space="preserve">functional </w:t>
      </w:r>
      <w:r w:rsidR="00237972" w:rsidRPr="00D03349">
        <w:rPr>
          <w:rFonts w:asciiTheme="minorHAnsi" w:hAnsiTheme="minorHAnsi" w:cstheme="minorHAnsi"/>
          <w:sz w:val="22"/>
          <w:lang w:val="en-GB"/>
        </w:rPr>
        <w:t>dissimilarity</w:t>
      </w:r>
      <w:r w:rsidRPr="00D03349">
        <w:rPr>
          <w:rFonts w:asciiTheme="minorHAnsi" w:hAnsiTheme="minorHAnsi" w:cstheme="minorHAnsi"/>
          <w:sz w:val="22"/>
          <w:lang w:val="en-GB"/>
        </w:rPr>
        <w:t xml:space="preserve"> </w:t>
      </w:r>
      <w:ins w:id="405" w:author="authors" w:date="2022-12-15T13:45:00Z">
        <w:r w:rsidR="00B53183" w:rsidRPr="00D03349">
          <w:rPr>
            <w:rFonts w:asciiTheme="minorHAnsi" w:hAnsiTheme="minorHAnsi" w:cstheme="minorHAnsi"/>
            <w:sz w:val="22"/>
            <w:lang w:val="en-GB"/>
          </w:rPr>
          <w:t xml:space="preserve">being </w:t>
        </w:r>
        <w:r w:rsidR="00B53183" w:rsidRPr="00D03349">
          <w:rPr>
            <w:rFonts w:asciiTheme="minorHAnsi" w:hAnsiTheme="minorHAnsi" w:cstheme="minorHAnsi"/>
            <w:sz w:val="22"/>
            <w:lang w:val="en-GB"/>
          </w:rPr>
          <w:lastRenderedPageBreak/>
          <w:t xml:space="preserve">related to distance </w:t>
        </w:r>
      </w:ins>
      <w:r w:rsidRPr="00D03349">
        <w:rPr>
          <w:rFonts w:asciiTheme="minorHAnsi" w:hAnsiTheme="minorHAnsi" w:cstheme="minorHAnsi"/>
          <w:sz w:val="22"/>
          <w:lang w:val="en-GB"/>
        </w:rPr>
        <w:t xml:space="preserve">only when distances are &gt; </w:t>
      </w:r>
      <w:ins w:id="406" w:author="authors" w:date="2022-12-15T13:45:00Z">
        <w:r w:rsidRPr="00D03349">
          <w:rPr>
            <w:rFonts w:asciiTheme="minorHAnsi" w:hAnsiTheme="minorHAnsi" w:cstheme="minorHAnsi"/>
            <w:sz w:val="22"/>
            <w:lang w:val="en-GB"/>
          </w:rPr>
          <w:t>6</w:t>
        </w:r>
        <w:r w:rsidR="00B53183" w:rsidRPr="00D03349">
          <w:rPr>
            <w:rFonts w:asciiTheme="minorHAnsi" w:hAnsiTheme="minorHAnsi" w:cstheme="minorHAnsi"/>
            <w:sz w:val="22"/>
            <w:lang w:val="en-GB"/>
          </w:rPr>
          <w:t>6</w:t>
        </w:r>
        <w:r w:rsidRPr="00D03349">
          <w:rPr>
            <w:rFonts w:asciiTheme="minorHAnsi" w:hAnsiTheme="minorHAnsi" w:cstheme="minorHAnsi"/>
            <w:sz w:val="22"/>
            <w:lang w:val="en-GB"/>
          </w:rPr>
          <w:t>0</w:t>
        </w:r>
      </w:ins>
      <w:r w:rsidRPr="00D03349">
        <w:rPr>
          <w:rFonts w:asciiTheme="minorHAnsi" w:hAnsiTheme="minorHAnsi" w:cstheme="minorHAnsi"/>
          <w:sz w:val="22"/>
          <w:lang w:val="en-GB"/>
        </w:rPr>
        <w:t xml:space="preserve"> km. Overall, these findings </w:t>
      </w:r>
      <w:ins w:id="407" w:author="authors" w:date="2022-12-15T13:45:00Z">
        <w:r w:rsidR="00223761" w:rsidRPr="00D03349">
          <w:rPr>
            <w:rFonts w:asciiTheme="minorHAnsi" w:hAnsiTheme="minorHAnsi" w:cstheme="minorHAnsi"/>
            <w:sz w:val="22"/>
            <w:lang w:val="en-GB"/>
          </w:rPr>
          <w:t>indicate</w:t>
        </w:r>
      </w:ins>
      <w:r w:rsidR="00223761"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that</w:t>
      </w:r>
      <w:ins w:id="408" w:author="authors" w:date="2022-12-15T13:45:00Z">
        <w:r w:rsidRPr="00D03349">
          <w:rPr>
            <w:rFonts w:asciiTheme="minorHAnsi" w:hAnsiTheme="minorHAnsi" w:cstheme="minorHAnsi"/>
            <w:sz w:val="22"/>
            <w:lang w:val="en-GB"/>
          </w:rPr>
          <w:t xml:space="preserve"> </w:t>
        </w:r>
        <w:r w:rsidR="000211D3" w:rsidRPr="00D03349">
          <w:rPr>
            <w:rFonts w:asciiTheme="minorHAnsi" w:hAnsiTheme="minorHAnsi" w:cstheme="minorHAnsi"/>
            <w:sz w:val="22"/>
            <w:lang w:val="en-GB"/>
          </w:rPr>
          <w:t>(1)</w:t>
        </w:r>
      </w:ins>
      <w:r w:rsidR="000211D3"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 xml:space="preserve">taxonomic and functional </w:t>
      </w:r>
      <w:r w:rsidR="00237972" w:rsidRPr="00D03349">
        <w:rPr>
          <w:rFonts w:asciiTheme="minorHAnsi" w:hAnsiTheme="minorHAnsi" w:cstheme="minorHAnsi"/>
          <w:sz w:val="22"/>
          <w:lang w:val="en-GB"/>
        </w:rPr>
        <w:t>components</w:t>
      </w:r>
      <w:r w:rsidRPr="00D03349">
        <w:rPr>
          <w:rFonts w:asciiTheme="minorHAnsi" w:hAnsiTheme="minorHAnsi" w:cstheme="minorHAnsi"/>
          <w:sz w:val="22"/>
          <w:lang w:val="en-GB"/>
        </w:rPr>
        <w:t xml:space="preserve"> </w:t>
      </w:r>
      <w:r w:rsidR="00CF1DCD" w:rsidRPr="00D03349">
        <w:rPr>
          <w:rFonts w:asciiTheme="minorHAnsi" w:hAnsiTheme="minorHAnsi" w:cstheme="minorHAnsi"/>
          <w:sz w:val="22"/>
          <w:lang w:val="en-GB"/>
        </w:rPr>
        <w:t xml:space="preserve">of soil bacterial communities </w:t>
      </w:r>
      <w:r w:rsidRPr="00D03349">
        <w:rPr>
          <w:rFonts w:asciiTheme="minorHAnsi" w:hAnsiTheme="minorHAnsi" w:cstheme="minorHAnsi"/>
          <w:sz w:val="22"/>
          <w:lang w:val="en-GB"/>
        </w:rPr>
        <w:t xml:space="preserve">are not constrained </w:t>
      </w:r>
      <w:ins w:id="409" w:author="authors" w:date="2022-12-15T13:45:00Z">
        <w:r w:rsidR="00223761" w:rsidRPr="00D03349">
          <w:rPr>
            <w:rFonts w:asciiTheme="minorHAnsi" w:hAnsiTheme="minorHAnsi" w:cstheme="minorHAnsi"/>
            <w:sz w:val="22"/>
            <w:lang w:val="en-GB"/>
          </w:rPr>
          <w:t xml:space="preserve">similarly by environmental filtering and </w:t>
        </w:r>
        <w:r w:rsidR="00A1478E" w:rsidRPr="00D03349">
          <w:rPr>
            <w:rFonts w:asciiTheme="minorHAnsi" w:hAnsiTheme="minorHAnsi" w:cstheme="minorHAnsi"/>
            <w:sz w:val="22"/>
            <w:lang w:val="en-GB"/>
          </w:rPr>
          <w:t>dispersal</w:t>
        </w:r>
        <w:r w:rsidR="00653CF2" w:rsidRPr="00D03349">
          <w:rPr>
            <w:rFonts w:asciiTheme="minorHAnsi" w:hAnsiTheme="minorHAnsi" w:cstheme="minorHAnsi"/>
            <w:sz w:val="22"/>
            <w:lang w:val="en-GB"/>
          </w:rPr>
          <w:t>, and</w:t>
        </w:r>
        <w:r w:rsidRPr="00D03349">
          <w:rPr>
            <w:rFonts w:asciiTheme="minorHAnsi" w:hAnsiTheme="minorHAnsi" w:cstheme="minorHAnsi"/>
            <w:sz w:val="22"/>
            <w:lang w:val="en-GB"/>
          </w:rPr>
          <w:t xml:space="preserve"> </w:t>
        </w:r>
        <w:r w:rsidR="000211D3" w:rsidRPr="00D03349">
          <w:rPr>
            <w:rFonts w:asciiTheme="minorHAnsi" w:hAnsiTheme="minorHAnsi" w:cstheme="minorHAnsi"/>
            <w:sz w:val="22"/>
            <w:lang w:val="en-GB"/>
          </w:rPr>
          <w:t xml:space="preserve">(2) </w:t>
        </w:r>
        <w:r w:rsidRPr="00D03349">
          <w:rPr>
            <w:rFonts w:asciiTheme="minorHAnsi" w:hAnsiTheme="minorHAnsi" w:cstheme="minorHAnsi"/>
            <w:sz w:val="22"/>
            <w:lang w:val="en-GB"/>
          </w:rPr>
          <w:t>interpretation of</w:t>
        </w:r>
        <w:r w:rsidR="00C54BBF" w:rsidRPr="00D03349">
          <w:rPr>
            <w:rFonts w:asciiTheme="minorHAnsi" w:hAnsiTheme="minorHAnsi" w:cstheme="minorHAnsi"/>
            <w:sz w:val="22"/>
            <w:lang w:val="en-GB"/>
          </w:rPr>
          <w:t xml:space="preserve"> underlying </w:t>
        </w:r>
      </w:ins>
      <w:r w:rsidR="00C54BBF" w:rsidRPr="00D03349">
        <w:rPr>
          <w:rFonts w:asciiTheme="minorHAnsi" w:hAnsiTheme="minorHAnsi" w:cstheme="minorHAnsi"/>
          <w:sz w:val="22"/>
          <w:lang w:val="en-GB"/>
        </w:rPr>
        <w:t xml:space="preserve">mechanisms </w:t>
      </w:r>
      <w:ins w:id="410" w:author="authors" w:date="2022-12-15T13:45:00Z">
        <w:r w:rsidR="00C54BBF" w:rsidRPr="00D03349">
          <w:rPr>
            <w:rFonts w:asciiTheme="minorHAnsi" w:hAnsiTheme="minorHAnsi" w:cstheme="minorHAnsi"/>
            <w:sz w:val="22"/>
            <w:lang w:val="en-GB"/>
          </w:rPr>
          <w:t>of</w:t>
        </w:r>
      </w:ins>
      <w:r w:rsidRPr="00D03349">
        <w:rPr>
          <w:rFonts w:asciiTheme="minorHAnsi" w:hAnsiTheme="minorHAnsi" w:cstheme="minorHAnsi"/>
          <w:sz w:val="22"/>
          <w:lang w:val="en-GB"/>
        </w:rPr>
        <w:t xml:space="preserve"> bacterial biogeograph</w:t>
      </w:r>
      <w:r w:rsidR="00C54BBF" w:rsidRPr="00D03349">
        <w:rPr>
          <w:rFonts w:asciiTheme="minorHAnsi" w:hAnsiTheme="minorHAnsi" w:cstheme="minorHAnsi"/>
          <w:sz w:val="22"/>
          <w:lang w:val="en-GB"/>
        </w:rPr>
        <w:t>y are</w:t>
      </w:r>
      <w:r w:rsidRPr="00D03349">
        <w:rPr>
          <w:rFonts w:asciiTheme="minorHAnsi" w:hAnsiTheme="minorHAnsi" w:cstheme="minorHAnsi"/>
          <w:sz w:val="22"/>
          <w:lang w:val="en-GB"/>
        </w:rPr>
        <w:t xml:space="preserve"> scale-dependent.</w:t>
      </w:r>
    </w:p>
    <w:p w14:paraId="3CDF6E40" w14:textId="347FC221" w:rsidR="00041B88" w:rsidRPr="00D03349" w:rsidRDefault="00041B88" w:rsidP="00AF1539">
      <w:pPr>
        <w:tabs>
          <w:tab w:val="left" w:pos="2940"/>
        </w:tabs>
        <w:spacing w:line="480" w:lineRule="auto"/>
        <w:contextualSpacing/>
        <w:jc w:val="left"/>
        <w:rPr>
          <w:rFonts w:asciiTheme="minorHAnsi" w:hAnsiTheme="minorHAnsi" w:cstheme="minorHAnsi"/>
          <w:sz w:val="22"/>
          <w:lang w:val="en-GB"/>
        </w:rPr>
      </w:pPr>
    </w:p>
    <w:p w14:paraId="4C48093B" w14:textId="1D653905" w:rsidR="00F415AF" w:rsidRPr="00D03349" w:rsidRDefault="00F415AF" w:rsidP="00AF1539">
      <w:pPr>
        <w:tabs>
          <w:tab w:val="left" w:pos="2940"/>
        </w:tabs>
        <w:spacing w:line="480" w:lineRule="auto"/>
        <w:contextualSpacing/>
        <w:jc w:val="left"/>
        <w:rPr>
          <w:rFonts w:asciiTheme="minorHAnsi" w:hAnsiTheme="minorHAnsi" w:cstheme="minorHAnsi"/>
          <w:b/>
          <w:bCs/>
          <w:sz w:val="22"/>
          <w:lang w:val="pt-PT"/>
        </w:rPr>
      </w:pPr>
      <w:r w:rsidRPr="00D03349">
        <w:rPr>
          <w:rFonts w:asciiTheme="minorHAnsi" w:hAnsiTheme="minorHAnsi" w:cstheme="minorHAnsi"/>
          <w:b/>
          <w:bCs/>
          <w:sz w:val="22"/>
          <w:lang w:val="pt-PT"/>
        </w:rPr>
        <w:t>Acknowledgements</w:t>
      </w:r>
    </w:p>
    <w:p w14:paraId="29E8B7B3" w14:textId="63803AC9" w:rsidR="004857A4" w:rsidRPr="00D03349" w:rsidRDefault="004857A4" w:rsidP="00AF1539">
      <w:pPr>
        <w:tabs>
          <w:tab w:val="left" w:pos="2940"/>
        </w:tabs>
        <w:spacing w:line="480" w:lineRule="auto"/>
        <w:contextualSpacing/>
        <w:jc w:val="left"/>
        <w:rPr>
          <w:rFonts w:asciiTheme="minorHAnsi" w:hAnsiTheme="minorHAnsi" w:cstheme="minorHAnsi"/>
          <w:sz w:val="22"/>
          <w:lang w:val="en-GB"/>
        </w:rPr>
      </w:pPr>
      <w:r w:rsidRPr="00D03349">
        <w:rPr>
          <w:rFonts w:asciiTheme="minorHAnsi" w:hAnsiTheme="minorHAnsi" w:cstheme="minorHAnsi"/>
          <w:sz w:val="22"/>
          <w:lang w:val="en-GB"/>
        </w:rPr>
        <w:t>This work was supported by the State Key Program of the National Natural Foundation of China (41430749) and the National Key Research and Development Program of China</w:t>
      </w:r>
      <w:r w:rsidR="00660FE7"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(2017YFC0504801)</w:t>
      </w:r>
      <w:r w:rsidR="00284C29" w:rsidRPr="00D03349">
        <w:rPr>
          <w:rFonts w:asciiTheme="minorHAnsi" w:hAnsiTheme="minorHAnsi" w:cstheme="minorHAnsi"/>
          <w:sz w:val="22"/>
          <w:lang w:val="en-GB"/>
        </w:rPr>
        <w:t xml:space="preserve">, and by the </w:t>
      </w:r>
      <w:r w:rsidR="0027473E" w:rsidRPr="00D03349">
        <w:rPr>
          <w:rFonts w:asciiTheme="minorHAnsi" w:hAnsiTheme="minorHAnsi" w:cstheme="minorHAnsi"/>
          <w:sz w:val="22"/>
          <w:lang w:val="en-GB"/>
        </w:rPr>
        <w:t xml:space="preserve">French </w:t>
      </w:r>
      <w:r w:rsidR="00BD4637" w:rsidRPr="00D03349">
        <w:rPr>
          <w:rFonts w:asciiTheme="minorHAnsi" w:hAnsiTheme="minorHAnsi" w:cstheme="minorHAnsi"/>
          <w:sz w:val="22"/>
          <w:lang w:val="en-GB"/>
        </w:rPr>
        <w:t>Research Institute for Agriculture, Food and Environment</w:t>
      </w:r>
      <w:r w:rsidR="0027473E" w:rsidRPr="00D03349">
        <w:rPr>
          <w:rFonts w:asciiTheme="minorHAnsi" w:hAnsiTheme="minorHAnsi" w:cstheme="minorHAnsi"/>
          <w:sz w:val="22"/>
          <w:lang w:val="en-GB"/>
        </w:rPr>
        <w:t xml:space="preserve"> (INRAE, ECODIV Department).</w:t>
      </w:r>
      <w:ins w:id="411" w:author="authors" w:date="2022-12-15T13:45:00Z">
        <w:r w:rsidR="00304E4A" w:rsidRPr="00D03349">
          <w:rPr>
            <w:rFonts w:asciiTheme="minorHAnsi" w:hAnsiTheme="minorHAnsi" w:cstheme="minorHAnsi"/>
            <w:sz w:val="22"/>
            <w:lang w:val="en-GB"/>
          </w:rPr>
          <w:t xml:space="preserve"> Part of the qPCR assays were performed on the platform DTAMB of the Research Federation </w:t>
        </w:r>
        <w:proofErr w:type="spellStart"/>
        <w:r w:rsidR="00304E4A" w:rsidRPr="00D03349">
          <w:rPr>
            <w:rFonts w:asciiTheme="minorHAnsi" w:hAnsiTheme="minorHAnsi" w:cstheme="minorHAnsi"/>
            <w:sz w:val="22"/>
            <w:lang w:val="en-GB"/>
          </w:rPr>
          <w:t>BioEEnViS</w:t>
        </w:r>
        <w:proofErr w:type="spellEnd"/>
        <w:r w:rsidR="00304E4A" w:rsidRPr="00D03349">
          <w:rPr>
            <w:rFonts w:asciiTheme="minorHAnsi" w:hAnsiTheme="minorHAnsi" w:cstheme="minorHAnsi"/>
            <w:sz w:val="22"/>
            <w:lang w:val="en-GB"/>
          </w:rPr>
          <w:t>.</w:t>
        </w:r>
      </w:ins>
    </w:p>
    <w:p w14:paraId="2856543B" w14:textId="77777777" w:rsidR="00F415AF" w:rsidRPr="00D03349" w:rsidRDefault="00F415AF" w:rsidP="00AF1539">
      <w:pPr>
        <w:tabs>
          <w:tab w:val="left" w:pos="2940"/>
        </w:tabs>
        <w:spacing w:line="480" w:lineRule="auto"/>
        <w:contextualSpacing/>
        <w:jc w:val="left"/>
        <w:rPr>
          <w:rFonts w:asciiTheme="minorHAnsi" w:hAnsiTheme="minorHAnsi" w:cstheme="minorHAnsi"/>
          <w:b/>
          <w:sz w:val="22"/>
          <w:lang w:val="pt-PT"/>
        </w:rPr>
      </w:pPr>
    </w:p>
    <w:p w14:paraId="33E5EDBD" w14:textId="16E74FCD" w:rsidR="00A337BF" w:rsidRPr="00D03349" w:rsidRDefault="00041B88" w:rsidP="00AF1539">
      <w:pPr>
        <w:tabs>
          <w:tab w:val="left" w:pos="2940"/>
        </w:tabs>
        <w:spacing w:line="480" w:lineRule="auto"/>
        <w:contextualSpacing/>
        <w:jc w:val="left"/>
        <w:rPr>
          <w:rFonts w:asciiTheme="minorHAnsi" w:hAnsiTheme="minorHAnsi" w:cstheme="minorHAnsi"/>
          <w:b/>
          <w:bCs/>
          <w:sz w:val="22"/>
          <w:lang w:val="pt-PT"/>
        </w:rPr>
      </w:pPr>
      <w:r w:rsidRPr="00D03349">
        <w:rPr>
          <w:rFonts w:asciiTheme="minorHAnsi" w:hAnsiTheme="minorHAnsi" w:cstheme="minorHAnsi"/>
          <w:b/>
          <w:bCs/>
          <w:sz w:val="22"/>
          <w:lang w:val="pt-PT"/>
        </w:rPr>
        <w:t>Conflict of interest</w:t>
      </w:r>
    </w:p>
    <w:p w14:paraId="570644D0" w14:textId="42ED2DA2" w:rsidR="00FE1272" w:rsidRPr="00D03349" w:rsidRDefault="00041B88" w:rsidP="00AF1539">
      <w:pPr>
        <w:tabs>
          <w:tab w:val="left" w:pos="2940"/>
        </w:tabs>
        <w:spacing w:line="480" w:lineRule="auto"/>
        <w:contextualSpacing/>
        <w:jc w:val="left"/>
        <w:rPr>
          <w:rFonts w:asciiTheme="minorHAnsi" w:hAnsiTheme="minorHAnsi" w:cstheme="minorHAnsi"/>
          <w:b/>
          <w:sz w:val="22"/>
          <w:lang w:val="en-GB"/>
        </w:rPr>
      </w:pPr>
      <w:bookmarkStart w:id="412" w:name="_Hlk63081690"/>
      <w:r w:rsidRPr="00D03349">
        <w:rPr>
          <w:rFonts w:asciiTheme="minorHAnsi" w:hAnsiTheme="minorHAnsi" w:cstheme="minorHAnsi"/>
          <w:sz w:val="22"/>
          <w:lang w:val="pt-PT"/>
        </w:rPr>
        <w:t>The authors of this manuscript declare that there is no conflict of interest.</w:t>
      </w:r>
    </w:p>
    <w:bookmarkEnd w:id="412"/>
    <w:p w14:paraId="3D270D0C" w14:textId="03898EE9" w:rsidR="000F55F5" w:rsidRPr="00D03349" w:rsidRDefault="000F55F5" w:rsidP="00AF1539">
      <w:pPr>
        <w:tabs>
          <w:tab w:val="left" w:pos="2940"/>
        </w:tabs>
        <w:spacing w:line="480" w:lineRule="auto"/>
        <w:contextualSpacing/>
        <w:jc w:val="left"/>
        <w:rPr>
          <w:rFonts w:asciiTheme="minorHAnsi" w:hAnsiTheme="minorHAnsi" w:cstheme="minorHAnsi"/>
          <w:b/>
          <w:sz w:val="22"/>
          <w:lang w:val="en-GB"/>
        </w:rPr>
      </w:pPr>
    </w:p>
    <w:p w14:paraId="32D462D5" w14:textId="7D0EB7EF" w:rsidR="00EC4733" w:rsidRPr="00D03349" w:rsidRDefault="00EC4733" w:rsidP="00AF1539">
      <w:pPr>
        <w:tabs>
          <w:tab w:val="left" w:pos="2940"/>
        </w:tabs>
        <w:spacing w:line="480" w:lineRule="auto"/>
        <w:contextualSpacing/>
        <w:jc w:val="left"/>
        <w:rPr>
          <w:rFonts w:asciiTheme="minorHAnsi" w:hAnsiTheme="minorHAnsi" w:cstheme="minorHAnsi"/>
          <w:b/>
          <w:sz w:val="22"/>
          <w:lang w:val="en-GB"/>
        </w:rPr>
      </w:pPr>
      <w:r w:rsidRPr="00D03349">
        <w:rPr>
          <w:rFonts w:asciiTheme="minorHAnsi" w:hAnsiTheme="minorHAnsi" w:cstheme="minorHAnsi"/>
          <w:b/>
          <w:sz w:val="22"/>
          <w:lang w:val="en-GB"/>
        </w:rPr>
        <w:t>Data Accessibility Statement</w:t>
      </w:r>
    </w:p>
    <w:p w14:paraId="3594620F" w14:textId="3D4576A3" w:rsidR="00EC4733" w:rsidRPr="00D03349" w:rsidRDefault="00EC4733" w:rsidP="00AF1539">
      <w:pPr>
        <w:tabs>
          <w:tab w:val="left" w:pos="2940"/>
        </w:tabs>
        <w:spacing w:line="480" w:lineRule="auto"/>
        <w:contextualSpacing/>
        <w:jc w:val="left"/>
        <w:rPr>
          <w:rFonts w:asciiTheme="minorHAnsi" w:hAnsiTheme="minorHAnsi" w:cstheme="minorHAnsi"/>
          <w:sz w:val="22"/>
          <w:lang w:val="en-GB"/>
        </w:rPr>
      </w:pPr>
      <w:r w:rsidRPr="00D03349">
        <w:rPr>
          <w:rFonts w:asciiTheme="minorHAnsi" w:hAnsiTheme="minorHAnsi" w:cstheme="minorHAnsi"/>
          <w:bCs/>
          <w:sz w:val="22"/>
          <w:lang w:val="en-GB"/>
        </w:rPr>
        <w:t xml:space="preserve">The raw sequence </w:t>
      </w:r>
      <w:ins w:id="413" w:author="authors" w:date="2022-12-15T13:45:00Z">
        <w:r w:rsidR="00E86534" w:rsidRPr="00D03349">
          <w:rPr>
            <w:rFonts w:asciiTheme="minorHAnsi" w:hAnsiTheme="minorHAnsi" w:cstheme="minorHAnsi"/>
            <w:bCs/>
            <w:sz w:val="22"/>
            <w:lang w:val="en-GB"/>
          </w:rPr>
          <w:t xml:space="preserve">data </w:t>
        </w:r>
        <w:r w:rsidRPr="00D03349">
          <w:rPr>
            <w:rFonts w:asciiTheme="minorHAnsi" w:hAnsiTheme="minorHAnsi" w:cstheme="minorHAnsi"/>
            <w:bCs/>
            <w:sz w:val="22"/>
            <w:lang w:val="en-GB"/>
          </w:rPr>
          <w:t>w</w:t>
        </w:r>
        <w:r w:rsidR="00E86534" w:rsidRPr="00D03349">
          <w:rPr>
            <w:rFonts w:asciiTheme="minorHAnsi" w:hAnsiTheme="minorHAnsi" w:cstheme="minorHAnsi"/>
            <w:bCs/>
            <w:sz w:val="22"/>
            <w:lang w:val="en-GB"/>
          </w:rPr>
          <w:t>ere</w:t>
        </w:r>
      </w:ins>
      <w:r w:rsidRPr="00D03349">
        <w:rPr>
          <w:rFonts w:asciiTheme="minorHAnsi" w:hAnsiTheme="minorHAnsi" w:cstheme="minorHAnsi"/>
          <w:bCs/>
          <w:sz w:val="22"/>
          <w:lang w:val="en-GB"/>
        </w:rPr>
        <w:t xml:space="preserve"> submitted to NCBI Short Read Archive under </w:t>
      </w:r>
      <w:ins w:id="414" w:author="authors" w:date="2022-12-15T13:45:00Z">
        <w:r w:rsidR="00814AF8" w:rsidRPr="00D03349">
          <w:rPr>
            <w:rFonts w:asciiTheme="minorHAnsi" w:hAnsiTheme="minorHAnsi" w:cstheme="minorHAnsi"/>
            <w:bCs/>
            <w:sz w:val="22"/>
            <w:lang w:val="en-GB"/>
          </w:rPr>
          <w:t>project number</w:t>
        </w:r>
        <w:r w:rsidR="00E90A2E" w:rsidRPr="00D03349">
          <w:rPr>
            <w:rFonts w:asciiTheme="minorHAnsi" w:hAnsiTheme="minorHAnsi" w:cstheme="minorHAnsi"/>
            <w:bCs/>
            <w:sz w:val="22"/>
            <w:lang w:val="en-GB"/>
          </w:rPr>
          <w:t xml:space="preserve"> PRJNA626532. The</w:t>
        </w:r>
        <w:r w:rsidR="00814AF8" w:rsidRPr="00D03349">
          <w:rPr>
            <w:rFonts w:asciiTheme="minorHAnsi" w:hAnsiTheme="minorHAnsi" w:cstheme="minorHAnsi"/>
            <w:bCs/>
            <w:sz w:val="22"/>
            <w:lang w:val="en-GB"/>
          </w:rPr>
          <w:t xml:space="preserve"> </w:t>
        </w:r>
      </w:ins>
      <w:r w:rsidRPr="00D03349">
        <w:rPr>
          <w:rFonts w:asciiTheme="minorHAnsi" w:hAnsiTheme="minorHAnsi" w:cstheme="minorHAnsi"/>
          <w:bCs/>
          <w:sz w:val="22"/>
          <w:lang w:val="en-GB"/>
        </w:rPr>
        <w:t xml:space="preserve">accession </w:t>
      </w:r>
      <w:ins w:id="415" w:author="authors" w:date="2022-12-15T13:45:00Z">
        <w:r w:rsidRPr="00D03349">
          <w:rPr>
            <w:rFonts w:asciiTheme="minorHAnsi" w:hAnsiTheme="minorHAnsi" w:cstheme="minorHAnsi"/>
            <w:bCs/>
            <w:sz w:val="22"/>
            <w:lang w:val="en-GB"/>
          </w:rPr>
          <w:t>number</w:t>
        </w:r>
        <w:r w:rsidR="00E90A2E" w:rsidRPr="00D03349">
          <w:rPr>
            <w:rFonts w:asciiTheme="minorHAnsi" w:hAnsiTheme="minorHAnsi" w:cstheme="minorHAnsi"/>
            <w:bCs/>
            <w:sz w:val="22"/>
            <w:lang w:val="en-GB"/>
          </w:rPr>
          <w:t>s are listed in Table S4.</w:t>
        </w:r>
        <w:r w:rsidR="00DA195F" w:rsidRPr="00D03349">
          <w:rPr>
            <w:rFonts w:asciiTheme="minorHAnsi" w:hAnsiTheme="minorHAnsi" w:cstheme="minorHAnsi"/>
            <w:bCs/>
            <w:sz w:val="22"/>
            <w:lang w:val="en-GB"/>
          </w:rPr>
          <w:t xml:space="preserve"> All other data </w:t>
        </w:r>
        <w:r w:rsidR="00C2195B" w:rsidRPr="00D03349">
          <w:rPr>
            <w:rFonts w:asciiTheme="minorHAnsi" w:hAnsiTheme="minorHAnsi" w:cstheme="minorHAnsi"/>
            <w:bCs/>
            <w:sz w:val="22"/>
            <w:lang w:val="en-GB"/>
          </w:rPr>
          <w:t>(climate, soil and plant data</w:t>
        </w:r>
        <w:r w:rsidR="00402D0E" w:rsidRPr="00D03349">
          <w:rPr>
            <w:rFonts w:asciiTheme="minorHAnsi" w:hAnsiTheme="minorHAnsi" w:cstheme="minorHAnsi"/>
            <w:bCs/>
            <w:sz w:val="22"/>
            <w:lang w:val="en-GB"/>
          </w:rPr>
          <w:t>, and geographic coordinates</w:t>
        </w:r>
        <w:r w:rsidR="00C2195B" w:rsidRPr="00D03349">
          <w:rPr>
            <w:rFonts w:asciiTheme="minorHAnsi" w:hAnsiTheme="minorHAnsi" w:cstheme="minorHAnsi"/>
            <w:bCs/>
            <w:sz w:val="22"/>
            <w:lang w:val="en-GB"/>
          </w:rPr>
          <w:t xml:space="preserve">) </w:t>
        </w:r>
        <w:r w:rsidR="00DA195F" w:rsidRPr="00D03349">
          <w:rPr>
            <w:rFonts w:asciiTheme="minorHAnsi" w:hAnsiTheme="minorHAnsi" w:cstheme="minorHAnsi"/>
            <w:bCs/>
            <w:sz w:val="22"/>
            <w:lang w:val="en-GB"/>
          </w:rPr>
          <w:t>will be added to Dryad upon acceptance of the manuscript</w:t>
        </w:r>
      </w:ins>
      <w:r w:rsidR="00DA195F" w:rsidRPr="00D03349">
        <w:rPr>
          <w:rFonts w:asciiTheme="minorHAnsi" w:hAnsiTheme="minorHAnsi" w:cstheme="minorHAnsi"/>
          <w:bCs/>
          <w:sz w:val="22"/>
          <w:lang w:val="en-GB"/>
        </w:rPr>
        <w:t>.</w:t>
      </w:r>
    </w:p>
    <w:p w14:paraId="6C01A407" w14:textId="77777777" w:rsidR="00C7636A" w:rsidRDefault="00C7636A">
      <w:pPr>
        <w:widowControl/>
        <w:jc w:val="left"/>
        <w:rPr>
          <w:rFonts w:asciiTheme="minorHAnsi" w:hAnsiTheme="minorHAnsi" w:cstheme="minorHAnsi"/>
          <w:b/>
          <w:sz w:val="22"/>
          <w:lang w:val="en-GB"/>
        </w:rPr>
      </w:pPr>
      <w:r>
        <w:rPr>
          <w:rFonts w:asciiTheme="minorHAnsi" w:hAnsiTheme="minorHAnsi" w:cstheme="minorHAnsi"/>
          <w:b/>
          <w:sz w:val="22"/>
          <w:lang w:val="en-GB"/>
        </w:rPr>
        <w:br w:type="page"/>
      </w:r>
    </w:p>
    <w:p w14:paraId="5550C79B" w14:textId="1E7790FB" w:rsidR="00C163D1" w:rsidRPr="00D03349" w:rsidRDefault="006C494F" w:rsidP="00AF1539">
      <w:pPr>
        <w:spacing w:line="480" w:lineRule="auto"/>
        <w:contextualSpacing/>
        <w:jc w:val="left"/>
        <w:rPr>
          <w:rFonts w:asciiTheme="minorHAnsi" w:hAnsiTheme="minorHAnsi" w:cstheme="minorHAnsi"/>
          <w:b/>
          <w:sz w:val="22"/>
          <w:lang w:val="en-GB"/>
        </w:rPr>
      </w:pPr>
      <w:r w:rsidRPr="00D03349">
        <w:rPr>
          <w:rFonts w:asciiTheme="minorHAnsi" w:hAnsiTheme="minorHAnsi" w:cstheme="minorHAnsi"/>
          <w:b/>
          <w:sz w:val="22"/>
          <w:lang w:val="en-GB"/>
        </w:rPr>
        <w:lastRenderedPageBreak/>
        <w:t>R</w:t>
      </w:r>
      <w:r w:rsidR="00C163D1" w:rsidRPr="00D03349">
        <w:rPr>
          <w:rFonts w:asciiTheme="minorHAnsi" w:hAnsiTheme="minorHAnsi" w:cstheme="minorHAnsi"/>
          <w:b/>
          <w:sz w:val="22"/>
          <w:lang w:val="en-GB"/>
        </w:rPr>
        <w:t>eference</w:t>
      </w:r>
      <w:r w:rsidR="0039337F" w:rsidRPr="00D03349">
        <w:rPr>
          <w:rFonts w:asciiTheme="minorHAnsi" w:hAnsiTheme="minorHAnsi" w:cstheme="minorHAnsi"/>
          <w:b/>
          <w:sz w:val="22"/>
          <w:lang w:val="en-GB"/>
        </w:rPr>
        <w:t>s</w:t>
      </w:r>
    </w:p>
    <w:p w14:paraId="4CD46C99" w14:textId="77777777" w:rsidR="005E65FF" w:rsidRPr="005E65FF" w:rsidRDefault="00C163D1" w:rsidP="005E65FF">
      <w:pPr>
        <w:pStyle w:val="EndNoteBibliography"/>
        <w:spacing w:after="0"/>
        <w:ind w:left="720" w:hanging="720"/>
      </w:pPr>
      <w:r w:rsidRPr="00D03349">
        <w:rPr>
          <w:rFonts w:asciiTheme="minorHAnsi" w:hAnsiTheme="minorHAnsi" w:cstheme="minorHAnsi"/>
          <w:sz w:val="22"/>
          <w:lang w:val="en-GB"/>
        </w:rPr>
        <w:fldChar w:fldCharType="begin"/>
      </w:r>
      <w:r w:rsidRPr="00D03349">
        <w:rPr>
          <w:rFonts w:asciiTheme="minorHAnsi" w:hAnsiTheme="minorHAnsi" w:cstheme="minorHAnsi"/>
          <w:sz w:val="22"/>
          <w:lang w:val="en-GB"/>
        </w:rPr>
        <w:instrText xml:space="preserve"> </w:instrText>
      </w:r>
      <w:r w:rsidR="009122E1" w:rsidRPr="00D03349">
        <w:rPr>
          <w:rFonts w:asciiTheme="minorHAnsi" w:hAnsiTheme="minorHAnsi" w:cstheme="minorHAnsi"/>
          <w:sz w:val="22"/>
          <w:lang w:val="en-GB"/>
        </w:rPr>
        <w:instrText>ADDIN</w:instrText>
      </w:r>
      <w:r w:rsidRPr="00D03349">
        <w:rPr>
          <w:rFonts w:asciiTheme="minorHAnsi" w:hAnsiTheme="minorHAnsi" w:cstheme="minorHAnsi"/>
          <w:sz w:val="22"/>
          <w:lang w:val="en-GB"/>
        </w:rPr>
        <w:instrText xml:space="preserve"> EN.REFLIST </w:instrText>
      </w:r>
      <w:r w:rsidRPr="00D03349">
        <w:rPr>
          <w:rFonts w:asciiTheme="minorHAnsi" w:hAnsiTheme="minorHAnsi" w:cstheme="minorHAnsi"/>
          <w:sz w:val="22"/>
          <w:lang w:val="en-GB"/>
        </w:rPr>
        <w:fldChar w:fldCharType="separate"/>
      </w:r>
      <w:r w:rsidR="005E65FF" w:rsidRPr="005E65FF">
        <w:t xml:space="preserve">Aciego Pietri, J. C., &amp; Brookes, P. C. (2008). Nitrogen mineralisation along a pH gradient of a silty loam UK soil. </w:t>
      </w:r>
      <w:r w:rsidR="005E65FF" w:rsidRPr="005E65FF">
        <w:rPr>
          <w:i/>
        </w:rPr>
        <w:t>Soil Biology and Biochemistry, 40</w:t>
      </w:r>
      <w:r w:rsidR="005E65FF" w:rsidRPr="005E65FF">
        <w:t>(3), 797-802. doi:10.1016/j.soilbio.2007.10.014</w:t>
      </w:r>
    </w:p>
    <w:p w14:paraId="7701A733" w14:textId="77777777" w:rsidR="005E65FF" w:rsidRPr="005E65FF" w:rsidRDefault="005E65FF" w:rsidP="005E65FF">
      <w:pPr>
        <w:pStyle w:val="EndNoteBibliography"/>
        <w:spacing w:after="0"/>
        <w:ind w:left="720" w:hanging="720"/>
      </w:pPr>
      <w:r w:rsidRPr="005E65FF">
        <w:t xml:space="preserve">Aggemyr, E., Auffret, A. G., Jädergård, L., &amp; Cousins, S. A. O. (2018). Species richness and composition differ in response to landscape and biogeography. </w:t>
      </w:r>
      <w:r w:rsidRPr="005E65FF">
        <w:rPr>
          <w:i/>
        </w:rPr>
        <w:t>Landscape Ecology, 33</w:t>
      </w:r>
      <w:r w:rsidRPr="005E65FF">
        <w:t>(12), 2273-2284. doi:10.1007/s10980-018-0742-9</w:t>
      </w:r>
    </w:p>
    <w:p w14:paraId="1743D97B" w14:textId="77777777" w:rsidR="005E65FF" w:rsidRPr="005E65FF" w:rsidRDefault="005E65FF" w:rsidP="005E65FF">
      <w:pPr>
        <w:pStyle w:val="EndNoteBibliography"/>
        <w:spacing w:after="0"/>
        <w:ind w:left="720" w:hanging="720"/>
      </w:pPr>
      <w:r w:rsidRPr="005E65FF">
        <w:t xml:space="preserve">Astorga, A., Oksanen, J., Luoto, M., Soininen, J., Virtanen, R., &amp; Muotka, T. (2012). Distance decay of similarity in freshwater communities: do macro- and microorganisms follow the same rules? </w:t>
      </w:r>
      <w:r w:rsidRPr="005E65FF">
        <w:rPr>
          <w:i/>
        </w:rPr>
        <w:t>Global Ecology and Biogeography, 21</w:t>
      </w:r>
      <w:r w:rsidRPr="005E65FF">
        <w:t>(3), 365-375. doi:doi:10.1111/j.1466-8238.2011.00681.x</w:t>
      </w:r>
    </w:p>
    <w:p w14:paraId="1BDB0AE4" w14:textId="77777777" w:rsidR="005E65FF" w:rsidRPr="005E65FF" w:rsidRDefault="005E65FF" w:rsidP="005E65FF">
      <w:pPr>
        <w:pStyle w:val="EndNoteBibliography"/>
        <w:spacing w:after="0"/>
        <w:ind w:left="720" w:hanging="720"/>
      </w:pPr>
      <w:r w:rsidRPr="005E65FF">
        <w:t xml:space="preserve">Baas Becking, L. (1934). </w:t>
      </w:r>
      <w:r w:rsidRPr="005E65FF">
        <w:rPr>
          <w:i/>
        </w:rPr>
        <w:t>Geobiologie of inleiding tot de milieukunde</w:t>
      </w:r>
      <w:r w:rsidRPr="005E65FF">
        <w:t>: WP Van Stockum &amp; Zoon.</w:t>
      </w:r>
    </w:p>
    <w:p w14:paraId="7DB1C803" w14:textId="77777777" w:rsidR="005E65FF" w:rsidRPr="005E65FF" w:rsidRDefault="005E65FF" w:rsidP="005E65FF">
      <w:pPr>
        <w:pStyle w:val="EndNoteBibliography"/>
        <w:spacing w:after="0"/>
        <w:ind w:left="720" w:hanging="720"/>
      </w:pPr>
      <w:r w:rsidRPr="005E65FF">
        <w:t xml:space="preserve">Bao, S. (2000). </w:t>
      </w:r>
      <w:r w:rsidRPr="005E65FF">
        <w:rPr>
          <w:i/>
        </w:rPr>
        <w:t>Soil and Agricultural Chemistry Analysis</w:t>
      </w:r>
      <w:r w:rsidRPr="005E65FF">
        <w:t>. Beijing: China Agriculture Press.</w:t>
      </w:r>
    </w:p>
    <w:p w14:paraId="1338494A" w14:textId="77777777" w:rsidR="005E65FF" w:rsidRPr="005E65FF" w:rsidRDefault="005E65FF" w:rsidP="005E65FF">
      <w:pPr>
        <w:pStyle w:val="EndNoteBibliography"/>
        <w:spacing w:after="0"/>
        <w:ind w:left="720" w:hanging="720"/>
      </w:pPr>
      <w:r w:rsidRPr="005E65FF">
        <w:t xml:space="preserve">Bardgett, R. D., &amp; van der Putten, W. H. (2014). Belowground biodiversity and ecosystem functioning. </w:t>
      </w:r>
      <w:r w:rsidRPr="005E65FF">
        <w:rPr>
          <w:i/>
        </w:rPr>
        <w:t>Nature, 515</w:t>
      </w:r>
      <w:r w:rsidRPr="005E65FF">
        <w:t>(7528), 505-511. doi:10.1038/nature13855</w:t>
      </w:r>
    </w:p>
    <w:p w14:paraId="7C243A15" w14:textId="77777777" w:rsidR="005E65FF" w:rsidRPr="005E65FF" w:rsidRDefault="005E65FF" w:rsidP="005E65FF">
      <w:pPr>
        <w:pStyle w:val="EndNoteBibliography"/>
        <w:spacing w:after="0"/>
        <w:ind w:left="720" w:hanging="720"/>
      </w:pPr>
      <w:r w:rsidRPr="005E65FF">
        <w:t xml:space="preserve">Bell, K. L., Heard, T. A., Manion, G., Ferrier, S., &amp; van Klinken, R. D. (2013). The role of geography and environment in species turnover: phytophagous arthropods on a Neotropical legume. </w:t>
      </w:r>
      <w:r w:rsidRPr="005E65FF">
        <w:rPr>
          <w:i/>
        </w:rPr>
        <w:t>Journal of Biogeography, 40</w:t>
      </w:r>
      <w:r w:rsidRPr="005E65FF">
        <w:t>(9), 1755-1766. doi:10.1111/jbi.12102</w:t>
      </w:r>
    </w:p>
    <w:p w14:paraId="52EB56C7" w14:textId="77777777" w:rsidR="005E65FF" w:rsidRPr="005E65FF" w:rsidRDefault="005E65FF" w:rsidP="005E65FF">
      <w:pPr>
        <w:pStyle w:val="EndNoteBibliography"/>
        <w:spacing w:after="0"/>
        <w:ind w:left="720" w:hanging="720"/>
      </w:pPr>
      <w:r w:rsidRPr="005E65FF">
        <w:t xml:space="preserve">Bell, T. (2010). Experimental tests of the bacterial distance–decay relationship. </w:t>
      </w:r>
      <w:r w:rsidRPr="005E65FF">
        <w:rPr>
          <w:i/>
        </w:rPr>
        <w:t>The Isme Journal, 4</w:t>
      </w:r>
      <w:r w:rsidRPr="005E65FF">
        <w:t>(11), 1357-1365. doi:10.1038/ismej.2010.77</w:t>
      </w:r>
    </w:p>
    <w:p w14:paraId="187F780F" w14:textId="77777777" w:rsidR="005E65FF" w:rsidRPr="005E65FF" w:rsidRDefault="005E65FF" w:rsidP="005E65FF">
      <w:pPr>
        <w:pStyle w:val="EndNoteBibliography"/>
        <w:spacing w:after="0"/>
        <w:ind w:left="720" w:hanging="720"/>
      </w:pPr>
      <w:r w:rsidRPr="005E65FF">
        <w:t xml:space="preserve">Bezemer, T. M., Lawson, C. S., Hedlund, K., Edwards, A. R., Brook, A. J., Igual, J. M., . . . Van Der Putten, W. H. (2006). Plant species and functional group effects on abiotic and microbial soil properties and plant-soil feedback responses in two grasslands. </w:t>
      </w:r>
      <w:r w:rsidRPr="005E65FF">
        <w:rPr>
          <w:i/>
        </w:rPr>
        <w:t>Journal of Ecology, 94</w:t>
      </w:r>
      <w:r w:rsidRPr="005E65FF">
        <w:t>(5), 893-904. doi:10.1111/j.1365-2745.2006.01158.x</w:t>
      </w:r>
    </w:p>
    <w:p w14:paraId="12FE6B7F" w14:textId="77777777" w:rsidR="005E65FF" w:rsidRPr="005E65FF" w:rsidRDefault="005E65FF" w:rsidP="005E65FF">
      <w:pPr>
        <w:pStyle w:val="EndNoteBibliography"/>
        <w:spacing w:after="0"/>
        <w:ind w:left="720" w:hanging="720"/>
      </w:pPr>
      <w:r w:rsidRPr="005E65FF">
        <w:t xml:space="preserve">Brown, J. H. (1995). </w:t>
      </w:r>
      <w:r w:rsidRPr="005E65FF">
        <w:rPr>
          <w:i/>
        </w:rPr>
        <w:t>Macroecology</w:t>
      </w:r>
      <w:r w:rsidRPr="005E65FF">
        <w:t>: University of Chicago Press.</w:t>
      </w:r>
    </w:p>
    <w:p w14:paraId="33136CA0" w14:textId="77777777" w:rsidR="005E65FF" w:rsidRPr="005E65FF" w:rsidRDefault="005E65FF" w:rsidP="005E65FF">
      <w:pPr>
        <w:pStyle w:val="EndNoteBibliography"/>
        <w:spacing w:after="0"/>
        <w:ind w:left="720" w:hanging="720"/>
      </w:pPr>
      <w:r w:rsidRPr="005E65FF">
        <w:t xml:space="preserve">Bru, D., Ramette, A., Saby, N. P., Dequiedt, S., Ranjard, L., Jolivet, C., . . . Philippot, L. (2011). Determinants of the distribution of nitrogen-cycling microbial communities at the landscape scale. </w:t>
      </w:r>
      <w:r w:rsidRPr="005E65FF">
        <w:rPr>
          <w:i/>
        </w:rPr>
        <w:t>ISME J, 5</w:t>
      </w:r>
      <w:r w:rsidRPr="005E65FF">
        <w:t>(3), 532-542. doi:10.1038/ismej.2010.130</w:t>
      </w:r>
    </w:p>
    <w:p w14:paraId="2010F32E" w14:textId="77777777" w:rsidR="005E65FF" w:rsidRPr="005E65FF" w:rsidRDefault="005E65FF" w:rsidP="005E65FF">
      <w:pPr>
        <w:pStyle w:val="EndNoteBibliography"/>
        <w:spacing w:after="0"/>
        <w:ind w:left="720" w:hanging="720"/>
      </w:pPr>
      <w:r w:rsidRPr="005E65FF">
        <w:t xml:space="preserve">Bulgarelli, D., Schlaeppi, K., Spaepen, S., Ver Loren van Themaat, E., &amp; Schulze-Lefert, P. (2013). Structure and functions of the bacterial microbiota of plants. </w:t>
      </w:r>
      <w:r w:rsidRPr="005E65FF">
        <w:rPr>
          <w:i/>
        </w:rPr>
        <w:t>Annu Rev Plant Biol, 64</w:t>
      </w:r>
      <w:r w:rsidRPr="005E65FF">
        <w:t>, 807-838. doi:10.1146/annurev-arplant-050312-120106</w:t>
      </w:r>
    </w:p>
    <w:p w14:paraId="1ECFA249" w14:textId="77777777" w:rsidR="005E65FF" w:rsidRPr="005E65FF" w:rsidRDefault="005E65FF" w:rsidP="005E65FF">
      <w:pPr>
        <w:pStyle w:val="EndNoteBibliography"/>
        <w:spacing w:after="0"/>
        <w:ind w:left="720" w:hanging="720"/>
      </w:pPr>
      <w:r w:rsidRPr="005E65FF">
        <w:t xml:space="preserve">Burns, J. H., Anacker, B. L., Strauss, S. Y., &amp; Burke, D. J. (2015). Soil microbial community variation correlates most strongly with plant species identity, followed by soil chemistry, spatial location and plant genus. </w:t>
      </w:r>
      <w:r w:rsidRPr="005E65FF">
        <w:rPr>
          <w:i/>
        </w:rPr>
        <w:t>AoB PLANTS, 7</w:t>
      </w:r>
      <w:r w:rsidRPr="005E65FF">
        <w:t>, plv030-plv030. doi:10.1093/aobpla/plv030</w:t>
      </w:r>
    </w:p>
    <w:p w14:paraId="14F6ABA3" w14:textId="77777777" w:rsidR="005E65FF" w:rsidRPr="005E65FF" w:rsidRDefault="005E65FF" w:rsidP="005E65FF">
      <w:pPr>
        <w:pStyle w:val="EndNoteBibliography"/>
        <w:spacing w:after="0"/>
        <w:ind w:left="720" w:hanging="720"/>
      </w:pPr>
      <w:r w:rsidRPr="005E65FF">
        <w:t xml:space="preserve">Cardoso, P., Rigal, F., Carvalho, J. C., Fortelius, M., Borges, P. A. V., Podani, J., &amp; Schmera, D. (2014). Partitioning taxon, phylogenetic and functional beta diversity into replacement and richness difference components. </w:t>
      </w:r>
      <w:r w:rsidRPr="005E65FF">
        <w:rPr>
          <w:i/>
        </w:rPr>
        <w:t>Journal of Biogeography, 41</w:t>
      </w:r>
      <w:r w:rsidRPr="005E65FF">
        <w:t>(4), 749-761. doi:10.1111/jbi.12239</w:t>
      </w:r>
    </w:p>
    <w:p w14:paraId="7AE78F8B" w14:textId="77777777" w:rsidR="005E65FF" w:rsidRPr="005E65FF" w:rsidRDefault="005E65FF" w:rsidP="005E65FF">
      <w:pPr>
        <w:pStyle w:val="EndNoteBibliography"/>
        <w:spacing w:after="0"/>
        <w:ind w:left="720" w:hanging="720"/>
      </w:pPr>
      <w:r w:rsidRPr="005E65FF">
        <w:t xml:space="preserve">Cavicchioli, R., Ripple, W. J., Timmis, K. N., Azam, F., Bakken, L. R., Baylis, M., . . . Webster, N. S. (2019). Scientists' warning to humanity: microorganisms and climate change. </w:t>
      </w:r>
      <w:r w:rsidRPr="005E65FF">
        <w:rPr>
          <w:i/>
        </w:rPr>
        <w:t>Nature Reviews Microbiology, 17</w:t>
      </w:r>
      <w:r w:rsidRPr="005E65FF">
        <w:t>(9), 569-586. doi:10.1038/s41579-019-0222-5</w:t>
      </w:r>
    </w:p>
    <w:p w14:paraId="1EB0ACCF" w14:textId="77777777" w:rsidR="005E65FF" w:rsidRPr="005E65FF" w:rsidRDefault="005E65FF" w:rsidP="005E65FF">
      <w:pPr>
        <w:pStyle w:val="EndNoteBibliography"/>
        <w:spacing w:after="0"/>
        <w:ind w:left="720" w:hanging="720"/>
      </w:pPr>
      <w:r w:rsidRPr="005E65FF">
        <w:t xml:space="preserve">Chalmandrier, L., Pansu, J., Zinger, L., Boyer, F., Coissac, E., Génin, A., . . . Thuiller, W. (2019). Environmental and biotic drivers of soil microbial β-diversity across spatial and phylogenetic scales. </w:t>
      </w:r>
      <w:r w:rsidRPr="005E65FF">
        <w:rPr>
          <w:i/>
        </w:rPr>
        <w:t>Ecography, 42</w:t>
      </w:r>
      <w:r w:rsidRPr="005E65FF">
        <w:t>(12), 2144-2156. doi:10.1111/ecog.04492</w:t>
      </w:r>
    </w:p>
    <w:p w14:paraId="03F62FA0" w14:textId="77777777" w:rsidR="005E65FF" w:rsidRPr="005E65FF" w:rsidRDefault="005E65FF" w:rsidP="005E65FF">
      <w:pPr>
        <w:pStyle w:val="EndNoteBibliography"/>
        <w:spacing w:after="0"/>
        <w:ind w:left="720" w:hanging="720"/>
      </w:pPr>
      <w:r w:rsidRPr="005E65FF">
        <w:lastRenderedPageBreak/>
        <w:t xml:space="preserve">Chen, S., Zhou, Y., Chen, Y., &amp; Gu, J. (2018). fastp: an ultra-fast all-in-one FASTQ preprocessor. </w:t>
      </w:r>
      <w:r w:rsidRPr="005E65FF">
        <w:rPr>
          <w:i/>
        </w:rPr>
        <w:t>Bioinformatics, 34</w:t>
      </w:r>
      <w:r w:rsidRPr="005E65FF">
        <w:t>(17), i884-i890. doi:10.1093/bioinformatics/bty560</w:t>
      </w:r>
    </w:p>
    <w:p w14:paraId="553CDB79" w14:textId="1D1317F5" w:rsidR="005E65FF" w:rsidRPr="005E65FF" w:rsidRDefault="005E65FF" w:rsidP="005E65FF">
      <w:pPr>
        <w:pStyle w:val="EndNoteBibliography"/>
        <w:spacing w:after="0"/>
        <w:ind w:left="720" w:hanging="720"/>
      </w:pPr>
      <w:r w:rsidRPr="005E65FF">
        <w:t xml:space="preserve">Choudoir, M. J., &amp; DeAngelis, K. M. (2022). A framework for integrating microbial dispersal modes into soil ecosystem ecology. </w:t>
      </w:r>
      <w:r w:rsidRPr="005E65FF">
        <w:rPr>
          <w:i/>
        </w:rPr>
        <w:t>iScience, 25</w:t>
      </w:r>
      <w:r w:rsidRPr="005E65FF">
        <w:t>(3), 103887. doi:</w:t>
      </w:r>
      <w:hyperlink r:id="rId12" w:history="1">
        <w:r w:rsidRPr="005E65FF">
          <w:rPr>
            <w:rStyle w:val="Hyperlink"/>
          </w:rPr>
          <w:t>https://doi.org/10.1016/j.isci.2022.103887</w:t>
        </w:r>
      </w:hyperlink>
    </w:p>
    <w:p w14:paraId="029E5511" w14:textId="77777777" w:rsidR="005E65FF" w:rsidRPr="005E65FF" w:rsidRDefault="005E65FF" w:rsidP="005E65FF">
      <w:pPr>
        <w:pStyle w:val="EndNoteBibliography"/>
        <w:spacing w:after="0"/>
        <w:ind w:left="720" w:hanging="720"/>
      </w:pPr>
      <w:r w:rsidRPr="00F3215C">
        <w:rPr>
          <w:lang w:val="fr-FR"/>
          <w:rPrChange w:id="416" w:author="authors" w:date="2022-12-29T11:05:00Z">
            <w:rPr/>
          </w:rPrChange>
        </w:rPr>
        <w:t xml:space="preserve">Chu, H., Gao, G.-F., Ma, Y., Fan, K., &amp; Delgado-Baquerizo, M. (2020). </w:t>
      </w:r>
      <w:r w:rsidRPr="005E65FF">
        <w:t xml:space="preserve">Soil Microbial Biogeography in a Changing World: Recent Advances and Future Perspectives. </w:t>
      </w:r>
      <w:r w:rsidRPr="005E65FF">
        <w:rPr>
          <w:i/>
        </w:rPr>
        <w:t>mSystems, 5</w:t>
      </w:r>
      <w:r w:rsidRPr="005E65FF">
        <w:t xml:space="preserve">(2). </w:t>
      </w:r>
    </w:p>
    <w:p w14:paraId="5BA76F09" w14:textId="77777777" w:rsidR="005E65FF" w:rsidRPr="005E65FF" w:rsidRDefault="005E65FF" w:rsidP="005E65FF">
      <w:pPr>
        <w:pStyle w:val="EndNoteBibliography"/>
        <w:spacing w:after="0"/>
        <w:ind w:left="720" w:hanging="720"/>
      </w:pPr>
      <w:r w:rsidRPr="005E65FF">
        <w:t xml:space="preserve">Cilleros, K., Allard, L., Grenouillet, G., &amp; Brosse, S. (2016). Taxonomic and functional diversity patterns reveal different processes shaping European and Amazonian stream fish assemblages. </w:t>
      </w:r>
      <w:r w:rsidRPr="005E65FF">
        <w:rPr>
          <w:i/>
        </w:rPr>
        <w:t>Journal of Biogeography, 43</w:t>
      </w:r>
      <w:r w:rsidRPr="005E65FF">
        <w:t>(9), 1832-1843. doi:10.1111/jbi.12839</w:t>
      </w:r>
    </w:p>
    <w:p w14:paraId="2FA7E437" w14:textId="77777777" w:rsidR="005E65FF" w:rsidRPr="005E65FF" w:rsidRDefault="005E65FF" w:rsidP="005E65FF">
      <w:pPr>
        <w:pStyle w:val="EndNoteBibliography"/>
        <w:spacing w:after="0"/>
        <w:ind w:left="720" w:hanging="720"/>
      </w:pPr>
      <w:r w:rsidRPr="005E65FF">
        <w:t xml:space="preserve">Clark, D. R., Mathieu, M., Mourot, L., Dufossé, L., Underwood, G. J. C., Dumbrell, A. J., &amp; McGenity, T. J. (2017). Biogeography at the limits of life: Do extremophilic microbial communities show biogeographical regionalization? </w:t>
      </w:r>
      <w:r w:rsidRPr="005E65FF">
        <w:rPr>
          <w:i/>
        </w:rPr>
        <w:t>Global Ecology and Biogeography, 26</w:t>
      </w:r>
      <w:r w:rsidRPr="005E65FF">
        <w:t>(12), 1435-1446. doi:10.1111/geb.12670</w:t>
      </w:r>
    </w:p>
    <w:p w14:paraId="5F8A904E" w14:textId="27FCE130" w:rsidR="005E65FF" w:rsidRPr="005E65FF" w:rsidRDefault="005E65FF" w:rsidP="005E65FF">
      <w:pPr>
        <w:pStyle w:val="EndNoteBibliography"/>
        <w:spacing w:after="0"/>
        <w:ind w:left="720" w:hanging="720"/>
      </w:pPr>
      <w:r w:rsidRPr="005E65FF">
        <w:t xml:space="preserve">Clark, D. R., Underwood, G. J. C., McGenity, T. J., &amp; Dumbrell, A. J. (2021). What drives study-dependent differences in distance–decay relationships of microbial communities? </w:t>
      </w:r>
      <w:r w:rsidRPr="005E65FF">
        <w:rPr>
          <w:i/>
        </w:rPr>
        <w:t>Global Ecology and Biogeography, 30</w:t>
      </w:r>
      <w:r w:rsidRPr="005E65FF">
        <w:t>(4), 811-825. doi:</w:t>
      </w:r>
      <w:hyperlink r:id="rId13" w:history="1">
        <w:r w:rsidRPr="005E65FF">
          <w:rPr>
            <w:rStyle w:val="Hyperlink"/>
          </w:rPr>
          <w:t>https://doi.org/10.1111/geb.13266</w:t>
        </w:r>
      </w:hyperlink>
    </w:p>
    <w:p w14:paraId="7CF72DF8" w14:textId="544F93DE" w:rsidR="005E65FF" w:rsidRPr="005E65FF" w:rsidRDefault="005E65FF" w:rsidP="005E65FF">
      <w:pPr>
        <w:pStyle w:val="EndNoteBibliography"/>
        <w:spacing w:after="0"/>
        <w:ind w:left="720" w:hanging="720"/>
      </w:pPr>
      <w:r w:rsidRPr="005E65FF">
        <w:t xml:space="preserve">Constancias, F., Saby, N. P. A., Terrat, S., Dequiedt, S., Horrigue, W., Nowak, V., . . . Ranjard, L. (2015). Contrasting spatial patterns and ecological attributes of soil bacterial and archaeal taxa across a landscape. </w:t>
      </w:r>
      <w:r w:rsidRPr="005E65FF">
        <w:rPr>
          <w:i/>
        </w:rPr>
        <w:t>Microbiologyopen, 4</w:t>
      </w:r>
      <w:r w:rsidRPr="005E65FF">
        <w:t>(3), 518-531. doi:</w:t>
      </w:r>
      <w:hyperlink r:id="rId14" w:history="1">
        <w:r w:rsidRPr="005E65FF">
          <w:rPr>
            <w:rStyle w:val="Hyperlink"/>
          </w:rPr>
          <w:t>https://doi.org/10.1002/mbo3.256</w:t>
        </w:r>
      </w:hyperlink>
    </w:p>
    <w:p w14:paraId="10610F74" w14:textId="77777777" w:rsidR="005E65FF" w:rsidRPr="005E65FF" w:rsidRDefault="005E65FF" w:rsidP="005E65FF">
      <w:pPr>
        <w:pStyle w:val="EndNoteBibliography"/>
        <w:spacing w:after="0"/>
        <w:ind w:left="720" w:hanging="720"/>
      </w:pPr>
      <w:r w:rsidRPr="005E65FF">
        <w:t xml:space="preserve">Čuhel, J., Šimek, M., Laughlin, R. J., Bru, D., Chèneby, D., Watson, C. J., &amp; Philippot, L. (2010). Insights into the Effect of Soil pH on N&lt;sub&gt;2&lt;/sub&gt;O and N&lt;sub&gt;2&lt;/sub&gt; Emissions and Denitrifier Community Size and Activity. </w:t>
      </w:r>
      <w:r w:rsidRPr="005E65FF">
        <w:rPr>
          <w:i/>
        </w:rPr>
        <w:t>Applied and Environmental Microbiology, 76</w:t>
      </w:r>
      <w:r w:rsidRPr="005E65FF">
        <w:t>(6), 1870-1878. doi:10.1128/aem.02484-09</w:t>
      </w:r>
    </w:p>
    <w:p w14:paraId="15BC404E" w14:textId="09BD1A92" w:rsidR="005E65FF" w:rsidRPr="005E65FF" w:rsidRDefault="005E65FF" w:rsidP="005E65FF">
      <w:pPr>
        <w:pStyle w:val="EndNoteBibliography"/>
        <w:spacing w:after="0"/>
        <w:ind w:left="720" w:hanging="720"/>
      </w:pPr>
      <w:r w:rsidRPr="005E65FF">
        <w:t xml:space="preserve">Delgado-Baquerizo, M., Maestre, F. T., Reich, P. B., Trivedi, P., Osanai, Y., Liu, Y.-R., . . . Singh, B. K. (2016). Carbon content and climate variability drive global soil bacterial diversity patterns. </w:t>
      </w:r>
      <w:r w:rsidRPr="005E65FF">
        <w:rPr>
          <w:i/>
        </w:rPr>
        <w:t>Ecological Monographs, 86</w:t>
      </w:r>
      <w:r w:rsidRPr="005E65FF">
        <w:t>(3), 373-390. doi:</w:t>
      </w:r>
      <w:hyperlink r:id="rId15" w:history="1">
        <w:r w:rsidRPr="005E65FF">
          <w:rPr>
            <w:rStyle w:val="Hyperlink"/>
          </w:rPr>
          <w:t>https://doi.org/10.1002/ecm.1216</w:t>
        </w:r>
      </w:hyperlink>
    </w:p>
    <w:p w14:paraId="4C9E0488" w14:textId="7CBFE2C9" w:rsidR="005E65FF" w:rsidRPr="005E65FF" w:rsidRDefault="005E65FF" w:rsidP="005E65FF">
      <w:pPr>
        <w:pStyle w:val="EndNoteBibliography"/>
        <w:spacing w:after="0"/>
        <w:ind w:left="720" w:hanging="720"/>
      </w:pPr>
      <w:r w:rsidRPr="005E65FF">
        <w:t xml:space="preserve">Di, H. J., Cameron, K. C., Podolyan, A., &amp; Robinson, A. (2014). Effect of soil moisture status and a nitrification inhibitor, dicyandiamide, on ammonia oxidizer and denitrifier growth and nitrous oxide emissions in a grassland soil. </w:t>
      </w:r>
      <w:r w:rsidRPr="005E65FF">
        <w:rPr>
          <w:i/>
        </w:rPr>
        <w:t>Soil Biology and Biochemistry, 73</w:t>
      </w:r>
      <w:r w:rsidRPr="005E65FF">
        <w:t>, 59-68. doi:</w:t>
      </w:r>
      <w:hyperlink r:id="rId16" w:history="1">
        <w:r w:rsidRPr="005E65FF">
          <w:rPr>
            <w:rStyle w:val="Hyperlink"/>
          </w:rPr>
          <w:t>https://doi.org/10.1016/j.soilbio.2014.02.011</w:t>
        </w:r>
      </w:hyperlink>
    </w:p>
    <w:p w14:paraId="1F69A975" w14:textId="77777777" w:rsidR="005E65FF" w:rsidRPr="005E65FF" w:rsidRDefault="005E65FF" w:rsidP="005E65FF">
      <w:pPr>
        <w:pStyle w:val="EndNoteBibliography"/>
        <w:spacing w:after="0"/>
        <w:ind w:left="720" w:hanging="720"/>
      </w:pPr>
      <w:r w:rsidRPr="005E65FF">
        <w:t xml:space="preserve">Edgar, R. C., Haas, B. J., Clemente, J. C., Quince, C., &amp; Knight, R. (2011). UCHIME improves sensitivity and speed of chimera detection. </w:t>
      </w:r>
      <w:r w:rsidRPr="005E65FF">
        <w:rPr>
          <w:i/>
        </w:rPr>
        <w:t>Bioinformatics, 27</w:t>
      </w:r>
      <w:r w:rsidRPr="005E65FF">
        <w:t>(16), 2194-2200. doi:10.1093/bioinformatics/btr381</w:t>
      </w:r>
    </w:p>
    <w:p w14:paraId="1D6E6176" w14:textId="77777777" w:rsidR="005E65FF" w:rsidRPr="005E65FF" w:rsidRDefault="005E65FF" w:rsidP="005E65FF">
      <w:pPr>
        <w:pStyle w:val="EndNoteBibliography"/>
        <w:spacing w:after="0"/>
        <w:ind w:left="720" w:hanging="720"/>
      </w:pPr>
      <w:r w:rsidRPr="00F3215C">
        <w:rPr>
          <w:lang w:val="fr-FR"/>
          <w:rPrChange w:id="417" w:author="authors" w:date="2022-12-29T11:05:00Z">
            <w:rPr/>
          </w:rPrChange>
        </w:rPr>
        <w:t xml:space="preserve">El Moujahid, L., Le Roux, X., Michalet, S., Bellvert, F., Weigelt, A., &amp; Poly, F. (2017). </w:t>
      </w:r>
      <w:r w:rsidRPr="005E65FF">
        <w:t xml:space="preserve">Effect of plant diversity on the diversity of soil organic compounds. </w:t>
      </w:r>
      <w:r w:rsidRPr="005E65FF">
        <w:rPr>
          <w:i/>
        </w:rPr>
        <w:t>PLoS One, 12</w:t>
      </w:r>
      <w:r w:rsidRPr="005E65FF">
        <w:t>(2), e0170494. doi:10.1371/journal.pone.0170494</w:t>
      </w:r>
    </w:p>
    <w:p w14:paraId="56AC966E" w14:textId="77777777" w:rsidR="005E65FF" w:rsidRPr="005E65FF" w:rsidRDefault="005E65FF" w:rsidP="005E65FF">
      <w:pPr>
        <w:pStyle w:val="EndNoteBibliography"/>
        <w:spacing w:after="0"/>
        <w:ind w:left="720" w:hanging="720"/>
      </w:pPr>
      <w:r w:rsidRPr="005E65FF">
        <w:t xml:space="preserve">Ferrier, S., Manion, G., Elith, J., &amp; Richardson, K. (2007). Using generalized dissimilarity modelling to analyse and predict patterns of beta diversity in regional biodiversity assessment. </w:t>
      </w:r>
      <w:r w:rsidRPr="005E65FF">
        <w:rPr>
          <w:i/>
        </w:rPr>
        <w:t>Diversity and Distributions, 13</w:t>
      </w:r>
      <w:r w:rsidRPr="005E65FF">
        <w:t>(3), 252-264. doi:doi:10.1111/j.1472-4642.2007.00341.x</w:t>
      </w:r>
    </w:p>
    <w:p w14:paraId="18EC23D7" w14:textId="77777777" w:rsidR="005E65FF" w:rsidRPr="005E65FF" w:rsidRDefault="005E65FF" w:rsidP="005E65FF">
      <w:pPr>
        <w:pStyle w:val="EndNoteBibliography"/>
        <w:spacing w:after="0"/>
        <w:ind w:left="720" w:hanging="720"/>
      </w:pPr>
      <w:r w:rsidRPr="005E65FF">
        <w:t xml:space="preserve">Fierer, N., &amp; Jackson, R. B. (2006). The diversity and biogeography of soil bacterial communities. </w:t>
      </w:r>
      <w:r w:rsidRPr="005E65FF">
        <w:rPr>
          <w:i/>
        </w:rPr>
        <w:t>Proceedings of the National Academy of Sciences of the United States of America, 103</w:t>
      </w:r>
      <w:r w:rsidRPr="005E65FF">
        <w:t>(3), 626-631. doi:10.1073/pnas.0507535103</w:t>
      </w:r>
    </w:p>
    <w:p w14:paraId="32B909D1" w14:textId="77777777" w:rsidR="005E65FF" w:rsidRPr="005E65FF" w:rsidRDefault="005E65FF" w:rsidP="005E65FF">
      <w:pPr>
        <w:pStyle w:val="EndNoteBibliography"/>
        <w:spacing w:after="0"/>
        <w:ind w:left="720" w:hanging="720"/>
      </w:pPr>
      <w:r w:rsidRPr="005E65FF">
        <w:lastRenderedPageBreak/>
        <w:t xml:space="preserve">Fierer, N., Leff, J. W., Adams, B. J., Nielsen, U. N., Bates, S. T., Lauber, C. L., . . . Caporaso, J. G. (2012). Cross-biome metagenomic analyses of soil microbial communities and their functional attributes. </w:t>
      </w:r>
      <w:r w:rsidRPr="005E65FF">
        <w:rPr>
          <w:i/>
        </w:rPr>
        <w:t>Proceedings of the National Academy of Sciences of the United States of America, 109</w:t>
      </w:r>
      <w:r w:rsidRPr="005E65FF">
        <w:t>(52), 21390-21395. doi:10.1073/pnas.1215210110 %J Proceedings of the National Academy of Sciences</w:t>
      </w:r>
    </w:p>
    <w:p w14:paraId="2B434662" w14:textId="77777777" w:rsidR="005E65FF" w:rsidRPr="005E65FF" w:rsidRDefault="005E65FF" w:rsidP="005E65FF">
      <w:pPr>
        <w:pStyle w:val="EndNoteBibliography"/>
        <w:spacing w:after="0"/>
        <w:ind w:left="720" w:hanging="720"/>
      </w:pPr>
      <w:r w:rsidRPr="005E65FF">
        <w:t xml:space="preserve">Gaston, K., &amp; Blackburn, T. (2008). </w:t>
      </w:r>
      <w:r w:rsidRPr="005E65FF">
        <w:rPr>
          <w:i/>
        </w:rPr>
        <w:t>Pattern and process in macroecology</w:t>
      </w:r>
      <w:r w:rsidRPr="005E65FF">
        <w:t>: John Wiley &amp; Sons.</w:t>
      </w:r>
    </w:p>
    <w:p w14:paraId="6D267F96" w14:textId="70176364" w:rsidR="005E65FF" w:rsidRPr="005E65FF" w:rsidRDefault="005E65FF" w:rsidP="005E65FF">
      <w:pPr>
        <w:pStyle w:val="EndNoteBibliography"/>
        <w:spacing w:after="0"/>
        <w:ind w:left="720" w:hanging="720"/>
      </w:pPr>
      <w:r w:rsidRPr="005E65FF">
        <w:t xml:space="preserve">Graco-Roza, C., Aarnio, S., Abrego, N., Acosta, A. T. R., Alahuhta, J., Altman, J., . . . Soininen, J. (2022). Distance decay 2.0 – A global synthesis of taxonomic and functional turnover in ecological communities. </w:t>
      </w:r>
      <w:r w:rsidRPr="005E65FF">
        <w:rPr>
          <w:i/>
        </w:rPr>
        <w:t>Global Ecology and Biogeography, 31</w:t>
      </w:r>
      <w:r w:rsidRPr="005E65FF">
        <w:t>(7), 1399-1421. doi:</w:t>
      </w:r>
      <w:hyperlink r:id="rId17" w:history="1">
        <w:r w:rsidRPr="005E65FF">
          <w:rPr>
            <w:rStyle w:val="Hyperlink"/>
          </w:rPr>
          <w:t>https://doi.org/10.1111/geb.13513</w:t>
        </w:r>
      </w:hyperlink>
    </w:p>
    <w:p w14:paraId="685B9E43" w14:textId="77777777" w:rsidR="005E65FF" w:rsidRPr="005E65FF" w:rsidRDefault="005E65FF" w:rsidP="005E65FF">
      <w:pPr>
        <w:pStyle w:val="EndNoteBibliography"/>
        <w:spacing w:after="0"/>
        <w:ind w:left="720" w:hanging="720"/>
      </w:pPr>
      <w:r w:rsidRPr="005E65FF">
        <w:t xml:space="preserve">Griffiths, R. I., Thomson, B. C., James, P., Bell, T., Bailey, M., &amp; Whiteley, A. S. (2011). The bacterial biogeography of British soils. </w:t>
      </w:r>
      <w:r w:rsidRPr="005E65FF">
        <w:rPr>
          <w:i/>
        </w:rPr>
        <w:t>Environmental Microbiology, 13</w:t>
      </w:r>
      <w:r w:rsidRPr="005E65FF">
        <w:t>(6), 1642-1654. doi:doi:10.1111/j.1462-2920.2011.02480.x</w:t>
      </w:r>
    </w:p>
    <w:p w14:paraId="52ED7D8A" w14:textId="77777777" w:rsidR="005E65FF" w:rsidRPr="005E65FF" w:rsidRDefault="005E65FF" w:rsidP="005E65FF">
      <w:pPr>
        <w:pStyle w:val="EndNoteBibliography"/>
        <w:spacing w:after="0"/>
        <w:ind w:left="720" w:hanging="720"/>
      </w:pPr>
      <w:r w:rsidRPr="005E65FF">
        <w:t xml:space="preserve">Guo, X., Feng, J., Shi, Z., Zhou, X., Yuan, M., Tao, X., . . . Zhou, J. (2018). Climate warming leads to divergent succession of grassland microbial communities. </w:t>
      </w:r>
      <w:r w:rsidRPr="005E65FF">
        <w:rPr>
          <w:i/>
        </w:rPr>
        <w:t>Nature Climate Change, 8</w:t>
      </w:r>
      <w:r w:rsidRPr="005E65FF">
        <w:t>(9), 813-818. doi:10.1038/s41558-018-0254-2</w:t>
      </w:r>
    </w:p>
    <w:p w14:paraId="714B2938" w14:textId="7D1954CF" w:rsidR="005E65FF" w:rsidRPr="005E65FF" w:rsidRDefault="005E65FF" w:rsidP="005E65FF">
      <w:pPr>
        <w:pStyle w:val="EndNoteBibliography"/>
        <w:spacing w:after="0"/>
        <w:ind w:left="720" w:hanging="720"/>
      </w:pPr>
      <w:r w:rsidRPr="005E65FF">
        <w:t xml:space="preserve">Haggerty, J. M., &amp; Dinsdale, E. A. (2017). Distinct biogeographical patterns of marine bacterial taxonomy and functional genes. </w:t>
      </w:r>
      <w:r w:rsidRPr="005E65FF">
        <w:rPr>
          <w:i/>
        </w:rPr>
        <w:t>Global Ecology and Biogeography, 26</w:t>
      </w:r>
      <w:r w:rsidRPr="005E65FF">
        <w:t>(2), 177-190. doi:</w:t>
      </w:r>
      <w:hyperlink r:id="rId18" w:history="1">
        <w:r w:rsidRPr="005E65FF">
          <w:rPr>
            <w:rStyle w:val="Hyperlink"/>
          </w:rPr>
          <w:t>https://doi.org/10.1111/geb.12528</w:t>
        </w:r>
      </w:hyperlink>
    </w:p>
    <w:p w14:paraId="6157DD35" w14:textId="77777777" w:rsidR="005E65FF" w:rsidRPr="005E65FF" w:rsidRDefault="005E65FF" w:rsidP="005E65FF">
      <w:pPr>
        <w:pStyle w:val="EndNoteBibliography"/>
        <w:spacing w:after="0"/>
        <w:ind w:left="720" w:hanging="720"/>
      </w:pPr>
      <w:r w:rsidRPr="005E65FF">
        <w:t xml:space="preserve">Hanson, C. A., Fuhrman, J. A., Horner-Devine, M. C., &amp; Martiny, J. B. (2012). Beyond biogeographic patterns: processes shaping the microbial landscape. </w:t>
      </w:r>
      <w:r w:rsidRPr="005E65FF">
        <w:rPr>
          <w:i/>
        </w:rPr>
        <w:t>Nature Reviews Microbiology, 10</w:t>
      </w:r>
      <w:r w:rsidRPr="005E65FF">
        <w:t>(7), 497-506. doi:10.1038/nrmicro2795</w:t>
      </w:r>
    </w:p>
    <w:p w14:paraId="4CEC5298" w14:textId="77777777" w:rsidR="005E65FF" w:rsidRPr="005E65FF" w:rsidRDefault="005E65FF" w:rsidP="005E65FF">
      <w:pPr>
        <w:pStyle w:val="EndNoteBibliography"/>
        <w:spacing w:after="0"/>
        <w:ind w:left="720" w:hanging="720"/>
      </w:pPr>
      <w:r w:rsidRPr="005E65FF">
        <w:t xml:space="preserve">Horner-Devine, M. C., Carney, K. M., &amp; Bohannan, B. J. (2004). An ecological perspective on bacterial biodiversity. </w:t>
      </w:r>
      <w:r w:rsidRPr="005E65FF">
        <w:rPr>
          <w:i/>
        </w:rPr>
        <w:t>Proceedings of the Royal Society B: Biological Sciences, 271</w:t>
      </w:r>
      <w:r w:rsidRPr="005E65FF">
        <w:t>(1535), 113-122. doi:10.1098/rspb.2003.2549</w:t>
      </w:r>
    </w:p>
    <w:p w14:paraId="2FD1D056" w14:textId="77777777" w:rsidR="005E65FF" w:rsidRPr="005E65FF" w:rsidRDefault="005E65FF" w:rsidP="005E65FF">
      <w:pPr>
        <w:pStyle w:val="EndNoteBibliography"/>
        <w:spacing w:after="0"/>
        <w:ind w:left="720" w:hanging="720"/>
      </w:pPr>
      <w:r w:rsidRPr="005E65FF">
        <w:t xml:space="preserve">Horner-Devine, M. C., Silver, J. M., Leibold, M. A., Bohannan, B. J. M., Colwell, R. K., Fuhrman, J. A., . . . Smith, V. H. (2007). A COMPARISON OF TAXON CO-OCCURRENCE PATTERNS FOR MACRO- AND MICROORGANISMS. </w:t>
      </w:r>
      <w:r w:rsidRPr="005E65FF">
        <w:rPr>
          <w:i/>
        </w:rPr>
        <w:t>Ecology, 88</w:t>
      </w:r>
      <w:r w:rsidRPr="005E65FF">
        <w:t>(6), 1345-1353. doi:doi:10.1890/06-0286</w:t>
      </w:r>
    </w:p>
    <w:p w14:paraId="4DFAC6A9" w14:textId="2A556F87" w:rsidR="005E65FF" w:rsidRPr="005E65FF" w:rsidRDefault="005E65FF" w:rsidP="005E65FF">
      <w:pPr>
        <w:pStyle w:val="EndNoteBibliography"/>
        <w:spacing w:after="0"/>
        <w:ind w:left="720" w:hanging="720"/>
      </w:pPr>
      <w:r w:rsidRPr="005E65FF">
        <w:t xml:space="preserve">Hubbell, S. P. (2005). Neutral Theory in Community Ecology and the Hypothesis of Functional Equivalence. </w:t>
      </w:r>
      <w:r w:rsidRPr="005E65FF">
        <w:rPr>
          <w:i/>
        </w:rPr>
        <w:t>Functional Ecology, 19</w:t>
      </w:r>
      <w:r w:rsidRPr="005E65FF">
        <w:t xml:space="preserve">(1), 166-172. Retrieved from </w:t>
      </w:r>
      <w:hyperlink r:id="rId19" w:history="1">
        <w:r w:rsidRPr="005E65FF">
          <w:rPr>
            <w:rStyle w:val="Hyperlink"/>
          </w:rPr>
          <w:t>http://www.jstor.org/stable/3599285</w:t>
        </w:r>
      </w:hyperlink>
    </w:p>
    <w:p w14:paraId="6A9F3E7E" w14:textId="77777777" w:rsidR="005E65FF" w:rsidRPr="005E65FF" w:rsidRDefault="005E65FF" w:rsidP="005E65FF">
      <w:pPr>
        <w:pStyle w:val="EndNoteBibliography"/>
        <w:spacing w:after="0"/>
        <w:ind w:left="720" w:hanging="720"/>
      </w:pPr>
      <w:r w:rsidRPr="005E65FF">
        <w:t xml:space="preserve">Karger, D. N., Conrad, O., Böhner, J., Kawohl, T., Kreft, H., Soria-Auza, R. W., . . . Kessler, M. (2017). Climatologies at high resolution for the earth’s land surface areas. </w:t>
      </w:r>
      <w:r w:rsidRPr="005E65FF">
        <w:rPr>
          <w:i/>
        </w:rPr>
        <w:t>Scientific data, 4</w:t>
      </w:r>
      <w:r w:rsidRPr="005E65FF">
        <w:t>, 170122. doi:10.1038/sdata.2017.122</w:t>
      </w:r>
    </w:p>
    <w:p w14:paraId="25507EB1" w14:textId="47B69F4B" w:rsidR="005E65FF" w:rsidRPr="00F3215C" w:rsidRDefault="005E65FF" w:rsidP="005E65FF">
      <w:pPr>
        <w:pStyle w:val="EndNoteBibliography"/>
        <w:spacing w:after="0"/>
        <w:ind w:left="720" w:hanging="720"/>
        <w:rPr>
          <w:lang w:val="fr-FR"/>
          <w:rPrChange w:id="418" w:author="authors" w:date="2022-12-29T11:05:00Z">
            <w:rPr/>
          </w:rPrChange>
        </w:rPr>
      </w:pPr>
      <w:r w:rsidRPr="005E65FF">
        <w:t xml:space="preserve">Karger, D. N., Conrad, O., Böhner, J., Kawohl, T., Kreft, H., Soria-Auza, R. W., . . . Kessler, M. (2021). </w:t>
      </w:r>
      <w:r w:rsidRPr="005E65FF">
        <w:rPr>
          <w:i/>
        </w:rPr>
        <w:t>Climatologies at high resolution for the earth’s land surface areas</w:t>
      </w:r>
      <w:r w:rsidRPr="005E65FF">
        <w:t xml:space="preserve">. </w:t>
      </w:r>
      <w:r w:rsidRPr="00F3215C">
        <w:rPr>
          <w:lang w:val="fr-FR"/>
          <w:rPrChange w:id="419" w:author="authors" w:date="2022-12-29T11:05:00Z">
            <w:rPr/>
          </w:rPrChange>
        </w:rPr>
        <w:t xml:space="preserve">Retrieved from: </w:t>
      </w:r>
      <w:r w:rsidR="00000000">
        <w:fldChar w:fldCharType="begin"/>
      </w:r>
      <w:r w:rsidR="00000000" w:rsidRPr="00F3215C">
        <w:rPr>
          <w:lang w:val="fr-FR"/>
          <w:rPrChange w:id="420" w:author="authors" w:date="2022-12-29T11:05:00Z">
            <w:rPr/>
          </w:rPrChange>
        </w:rPr>
        <w:instrText>HYPERLINK "https://www.envidat.ch/dataset/chelsa-climatologies"</w:instrText>
      </w:r>
      <w:r w:rsidR="00000000">
        <w:fldChar w:fldCharType="separate"/>
      </w:r>
      <w:r w:rsidRPr="00F3215C">
        <w:rPr>
          <w:rStyle w:val="Hyperlink"/>
          <w:lang w:val="fr-FR"/>
          <w:rPrChange w:id="421" w:author="authors" w:date="2022-12-29T11:05:00Z">
            <w:rPr>
              <w:rStyle w:val="Hyperlink"/>
            </w:rPr>
          </w:rPrChange>
        </w:rPr>
        <w:t>https://www.envidat.ch/dataset/chelsa-climatologies</w:t>
      </w:r>
      <w:r w:rsidR="00000000">
        <w:rPr>
          <w:rStyle w:val="Hyperlink"/>
        </w:rPr>
        <w:fldChar w:fldCharType="end"/>
      </w:r>
    </w:p>
    <w:p w14:paraId="68846CBF" w14:textId="246750D1" w:rsidR="005E65FF" w:rsidRPr="005E65FF" w:rsidRDefault="005E65FF" w:rsidP="005E65FF">
      <w:pPr>
        <w:pStyle w:val="EndNoteBibliography"/>
        <w:spacing w:after="0"/>
        <w:ind w:left="720" w:hanging="720"/>
      </w:pPr>
      <w:r w:rsidRPr="00F3215C">
        <w:rPr>
          <w:lang w:val="fr-FR"/>
          <w:rPrChange w:id="422" w:author="authors" w:date="2022-12-29T11:05:00Z">
            <w:rPr/>
          </w:rPrChange>
        </w:rPr>
        <w:t xml:space="preserve">Karimi, B., Villerd, J., Dequiedt, S., Terrat, S., Chemidlin-Prévost Bouré, N., Djemiel, C., . . . </w:t>
      </w:r>
      <w:r w:rsidRPr="005E65FF">
        <w:t xml:space="preserve">Ranjard, L. (2020). Biogeography of soil microbial habitats across France. </w:t>
      </w:r>
      <w:r w:rsidRPr="005E65FF">
        <w:rPr>
          <w:i/>
        </w:rPr>
        <w:t>Global Ecology and Biogeography, 29</w:t>
      </w:r>
      <w:r w:rsidRPr="005E65FF">
        <w:t>(8), 1399-1411. doi:</w:t>
      </w:r>
      <w:hyperlink r:id="rId20" w:history="1">
        <w:r w:rsidRPr="005E65FF">
          <w:rPr>
            <w:rStyle w:val="Hyperlink"/>
          </w:rPr>
          <w:t>https://doi.org/10.1111/geb.13118</w:t>
        </w:r>
      </w:hyperlink>
    </w:p>
    <w:p w14:paraId="13F0146C" w14:textId="77777777" w:rsidR="005E65FF" w:rsidRPr="005E65FF" w:rsidRDefault="005E65FF" w:rsidP="005E65FF">
      <w:pPr>
        <w:pStyle w:val="EndNoteBibliography"/>
        <w:ind w:left="720" w:hanging="720"/>
      </w:pPr>
      <w:r w:rsidRPr="005E65FF">
        <w:t xml:space="preserve">King, A. J., Freeman, K. R., McCormick, K. F., Lynch, R. C., Lozupone, C., Knight, R., &amp; Schmidt, S. K. (2010). Biogeography and habitat modelling of high-alpine bacteria. </w:t>
      </w:r>
      <w:r w:rsidRPr="005E65FF">
        <w:rPr>
          <w:i/>
        </w:rPr>
        <w:t>Nat Commun, 1</w:t>
      </w:r>
      <w:r w:rsidRPr="005E65FF">
        <w:t>, 53. doi:10.1038/ncomms1055</w:t>
      </w:r>
    </w:p>
    <w:p w14:paraId="13C01FE6" w14:textId="59893724" w:rsidR="005E65FF" w:rsidRPr="005E65FF" w:rsidRDefault="00000000" w:rsidP="005E65FF">
      <w:pPr>
        <w:pStyle w:val="EndNoteBibliography"/>
        <w:spacing w:after="0"/>
        <w:ind w:left="720" w:hanging="720"/>
      </w:pPr>
      <w:hyperlink r:id="rId21" w:anchor="supplementary-information" w:history="1">
        <w:r w:rsidR="005E65FF" w:rsidRPr="005E65FF">
          <w:rPr>
            <w:rStyle w:val="Hyperlink"/>
          </w:rPr>
          <w:t>https://www.nature.com/articles/ncomms1055#supplementary-information</w:t>
        </w:r>
      </w:hyperlink>
    </w:p>
    <w:p w14:paraId="04300C4B" w14:textId="76E45DF9" w:rsidR="005E65FF" w:rsidRPr="005E65FF" w:rsidRDefault="005E65FF" w:rsidP="005E65FF">
      <w:pPr>
        <w:pStyle w:val="EndNoteBibliography"/>
        <w:spacing w:after="0"/>
        <w:ind w:left="720" w:hanging="720"/>
      </w:pPr>
      <w:r w:rsidRPr="005E65FF">
        <w:lastRenderedPageBreak/>
        <w:t xml:space="preserve">Landesman, W. J., Nelson, D. M., &amp; Fitzpatrick, M. C. (2014). Soil properties and tree species drive ß-diversity of soil bacterial communities. </w:t>
      </w:r>
      <w:r w:rsidRPr="005E65FF">
        <w:rPr>
          <w:i/>
        </w:rPr>
        <w:t>Soil Biology and Biochemistry, 76</w:t>
      </w:r>
      <w:r w:rsidRPr="005E65FF">
        <w:t>, 201-209. doi:</w:t>
      </w:r>
      <w:hyperlink r:id="rId22" w:history="1">
        <w:r w:rsidRPr="005E65FF">
          <w:rPr>
            <w:rStyle w:val="Hyperlink"/>
          </w:rPr>
          <w:t>https://doi.org/10.1016/j.soilbio.2014.05.025</w:t>
        </w:r>
      </w:hyperlink>
    </w:p>
    <w:p w14:paraId="2CBF1B9A" w14:textId="77777777" w:rsidR="005E65FF" w:rsidRPr="005E65FF" w:rsidRDefault="005E65FF" w:rsidP="005E65FF">
      <w:pPr>
        <w:pStyle w:val="EndNoteBibliography"/>
        <w:spacing w:after="0"/>
        <w:ind w:left="720" w:hanging="720"/>
      </w:pPr>
      <w:r w:rsidRPr="005E65FF">
        <w:t xml:space="preserve">Lata, J.-C., Le Roux, X., Koffi, K. F., Yé, L., Srikanthasamy, T., Konaré, S., &amp; Barot, S. (2022). The causes of the selection of biological nitrification inhibition (BNI) in relation to ecosystem functioning and a research agenda to explore them. </w:t>
      </w:r>
      <w:r w:rsidRPr="005E65FF">
        <w:rPr>
          <w:i/>
        </w:rPr>
        <w:t>Biology and Fertility of Soils</w:t>
      </w:r>
      <w:r w:rsidRPr="005E65FF">
        <w:t xml:space="preserve">, 1-18. </w:t>
      </w:r>
    </w:p>
    <w:p w14:paraId="7535F4FC" w14:textId="77777777" w:rsidR="005E65FF" w:rsidRPr="005E65FF" w:rsidRDefault="005E65FF" w:rsidP="005E65FF">
      <w:pPr>
        <w:pStyle w:val="EndNoteBibliography"/>
        <w:spacing w:after="0"/>
        <w:ind w:left="720" w:hanging="720"/>
      </w:pPr>
      <w:r w:rsidRPr="005E65FF">
        <w:t xml:space="preserve">Lauber, C. L., Hamady, M., Knight, R., &amp; Fierer, N. (2009). Pyrosequencing-based assessment of soil pH as a predictor of soil bacterial community structure at the continental scale. </w:t>
      </w:r>
      <w:r w:rsidRPr="005E65FF">
        <w:rPr>
          <w:i/>
        </w:rPr>
        <w:t>Applied and Environmental Microbiology, 75</w:t>
      </w:r>
      <w:r w:rsidRPr="005E65FF">
        <w:t>(15), 5111-5120. doi:10.1128/aem.00335-09</w:t>
      </w:r>
    </w:p>
    <w:p w14:paraId="5CA673EF" w14:textId="77777777" w:rsidR="005E65FF" w:rsidRPr="005E65FF" w:rsidRDefault="005E65FF" w:rsidP="005E65FF">
      <w:pPr>
        <w:pStyle w:val="EndNoteBibliography"/>
        <w:spacing w:after="0"/>
        <w:ind w:left="720" w:hanging="720"/>
      </w:pPr>
      <w:r w:rsidRPr="005E65FF">
        <w:t xml:space="preserve">Le Roux, X., Bouskill, N. J., Niboyet, A., Barthes, L., Dijkstra, P., Field, C. B., . . . Poly, F. (2016). Predicting the Responses of Soil Nitrite-Oxidizers to Multi-Factorial Global Change: A Trait-Based Approach. </w:t>
      </w:r>
      <w:r w:rsidRPr="005E65FF">
        <w:rPr>
          <w:i/>
        </w:rPr>
        <w:t>Front Microbiol, 7</w:t>
      </w:r>
      <w:r w:rsidRPr="005E65FF">
        <w:t>, 628-628. doi:10.3389/fmicb.2016.00628</w:t>
      </w:r>
    </w:p>
    <w:p w14:paraId="07465B72" w14:textId="77777777" w:rsidR="005E65FF" w:rsidRPr="005E65FF" w:rsidRDefault="005E65FF" w:rsidP="005E65FF">
      <w:pPr>
        <w:pStyle w:val="EndNoteBibliography"/>
        <w:spacing w:after="0"/>
        <w:ind w:left="720" w:hanging="720"/>
      </w:pPr>
      <w:r w:rsidRPr="005E65FF">
        <w:t xml:space="preserve">Le Roux, X., Schmid, B., Poly, F., Barnard, R. L., Niklaus, P. A., Guillaumaud, N., . . . Weigelt, A. (2013). Soil Environmental Conditions and Microbial Build-Up Mediate the Effect of Plant Diversity on Soil Nitrifying and Denitrifying Enzyme Activities in Temperate Grasslands. </w:t>
      </w:r>
      <w:r w:rsidRPr="005E65FF">
        <w:rPr>
          <w:i/>
        </w:rPr>
        <w:t>PLoS One, 8</w:t>
      </w:r>
      <w:r w:rsidRPr="005E65FF">
        <w:t>(4), e61069. doi:10.1371/journal.pone.0061069</w:t>
      </w:r>
    </w:p>
    <w:p w14:paraId="0454B331" w14:textId="77777777" w:rsidR="005E65FF" w:rsidRPr="005E65FF" w:rsidRDefault="005E65FF" w:rsidP="005E65FF">
      <w:pPr>
        <w:pStyle w:val="EndNoteBibliography"/>
        <w:spacing w:after="0"/>
        <w:ind w:left="720" w:hanging="720"/>
      </w:pPr>
      <w:r w:rsidRPr="005E65FF">
        <w:t xml:space="preserve">Lenoir, J., Virtanen, R., Oksanen, J., Oksanen, L., Luoto, M., Grytnes, J.-A., &amp; Svenning, J.-C. (2012). Dispersal ability links to cross-scale species diversity patterns across the Eurasian Arctic tundra. </w:t>
      </w:r>
      <w:r w:rsidRPr="005E65FF">
        <w:rPr>
          <w:i/>
        </w:rPr>
        <w:t>Global Ecology and Biogeography, 21</w:t>
      </w:r>
      <w:r w:rsidRPr="005E65FF">
        <w:t>(8), 851-860. doi:10.1111/j.1466-8238.2011.00733.x</w:t>
      </w:r>
    </w:p>
    <w:p w14:paraId="7CD9C60B" w14:textId="086739F9" w:rsidR="005E65FF" w:rsidRPr="005E65FF" w:rsidRDefault="005E65FF" w:rsidP="005E65FF">
      <w:pPr>
        <w:pStyle w:val="EndNoteBibliography"/>
        <w:spacing w:after="0"/>
        <w:ind w:left="720" w:hanging="720"/>
      </w:pPr>
      <w:r w:rsidRPr="005E65FF">
        <w:t xml:space="preserve">Lindström, E. S., &amp; Östman, Ö. (2011). The importance of dispersal for bacterial community composition and functioning. </w:t>
      </w:r>
      <w:r w:rsidRPr="005E65FF">
        <w:rPr>
          <w:i/>
        </w:rPr>
        <w:t>PLoS One, 6</w:t>
      </w:r>
      <w:r w:rsidRPr="005E65FF">
        <w:t xml:space="preserve">(10), e25883. Retrieved from </w:t>
      </w:r>
      <w:hyperlink r:id="rId23" w:history="1">
        <w:r w:rsidRPr="005E65FF">
          <w:rPr>
            <w:rStyle w:val="Hyperlink"/>
          </w:rPr>
          <w:t>https://www.ncbi.nlm.nih.gov/pmc/articles/PMC3188564/pdf/pone.0025883.pdf</w:t>
        </w:r>
      </w:hyperlink>
    </w:p>
    <w:p w14:paraId="0D4E1110" w14:textId="77777777" w:rsidR="005E65FF" w:rsidRPr="005E65FF" w:rsidRDefault="005E65FF" w:rsidP="005E65FF">
      <w:pPr>
        <w:pStyle w:val="EndNoteBibliography"/>
        <w:spacing w:after="0"/>
        <w:ind w:left="720" w:hanging="720"/>
      </w:pPr>
      <w:r w:rsidRPr="005E65FF">
        <w:t xml:space="preserve">Lortie, C. J., Brooker, R. W., Choler, P., Kikvidze, Z., Michalet, R., Pugnaire, F. I., &amp; Callaway, R. M. (2004). Rethinking plant community theory. </w:t>
      </w:r>
      <w:r w:rsidRPr="005E65FF">
        <w:rPr>
          <w:i/>
        </w:rPr>
        <w:t>Oikos, 107</w:t>
      </w:r>
      <w:r w:rsidRPr="005E65FF">
        <w:t>(2), 433-438. doi:DOI 10.1111/j.0030-1299.2004.13250.x</w:t>
      </w:r>
    </w:p>
    <w:p w14:paraId="7E22C7A3" w14:textId="77777777" w:rsidR="005E65FF" w:rsidRPr="005E65FF" w:rsidRDefault="005E65FF" w:rsidP="005E65FF">
      <w:pPr>
        <w:pStyle w:val="EndNoteBibliography"/>
        <w:spacing w:after="0"/>
        <w:ind w:left="720" w:hanging="720"/>
      </w:pPr>
      <w:r w:rsidRPr="005E65FF">
        <w:t xml:space="preserve">Louca, S., Parfrey, L. W., &amp; Doebeli, M. (2016). Decoupling function and taxonomy in the global ocean microbiome. </w:t>
      </w:r>
      <w:r w:rsidRPr="005E65FF">
        <w:rPr>
          <w:i/>
        </w:rPr>
        <w:t>Science, 353</w:t>
      </w:r>
      <w:r w:rsidRPr="005E65FF">
        <w:t>(6305), 1272-1277. doi:10.1126/science.aaf4507</w:t>
      </w:r>
    </w:p>
    <w:p w14:paraId="2CCAFFE3" w14:textId="77777777" w:rsidR="005E65FF" w:rsidRPr="005E65FF" w:rsidRDefault="005E65FF" w:rsidP="005E65FF">
      <w:pPr>
        <w:pStyle w:val="EndNoteBibliography"/>
        <w:spacing w:after="0"/>
        <w:ind w:left="720" w:hanging="720"/>
      </w:pPr>
      <w:r w:rsidRPr="005E65FF">
        <w:t xml:space="preserve">Louca, S., Polz, M. F., Mazel, F., Albright, M. B. N., Huber, J. A., O’Connor, M. I., . . . Parfrey, L. W. (2018). Function and functional redundancy in microbial systems. </w:t>
      </w:r>
      <w:r w:rsidRPr="005E65FF">
        <w:rPr>
          <w:i/>
        </w:rPr>
        <w:t>Nature Ecology &amp; Evolution, 2</w:t>
      </w:r>
      <w:r w:rsidRPr="005E65FF">
        <w:t>(6), 936-943. doi:10.1038/s41559-018-0519-1</w:t>
      </w:r>
    </w:p>
    <w:p w14:paraId="5E8FECB2" w14:textId="77777777" w:rsidR="005E65FF" w:rsidRPr="005E65FF" w:rsidRDefault="005E65FF" w:rsidP="005E65FF">
      <w:pPr>
        <w:pStyle w:val="EndNoteBibliography"/>
        <w:spacing w:after="0"/>
        <w:ind w:left="720" w:hanging="720"/>
      </w:pPr>
      <w:r w:rsidRPr="005E65FF">
        <w:t xml:space="preserve">Lyngstad, I. (1992). Effect of liming on mineralization of soil nitrogen as measured by plant uptake and nitrogen released during incubation. </w:t>
      </w:r>
      <w:r w:rsidRPr="005E65FF">
        <w:rPr>
          <w:i/>
        </w:rPr>
        <w:t>Plant and soil, 144</w:t>
      </w:r>
      <w:r w:rsidRPr="005E65FF">
        <w:t>(2), 247-253. doi:10.1007/BF00012881</w:t>
      </w:r>
    </w:p>
    <w:p w14:paraId="01DE5286" w14:textId="6E3C4AFA" w:rsidR="005E65FF" w:rsidRPr="00F3215C" w:rsidRDefault="005E65FF" w:rsidP="005E65FF">
      <w:pPr>
        <w:pStyle w:val="EndNoteBibliography"/>
        <w:spacing w:after="0"/>
        <w:ind w:left="720" w:hanging="720"/>
        <w:rPr>
          <w:lang w:val="fr-FR"/>
          <w:rPrChange w:id="423" w:author="authors" w:date="2022-12-29T11:05:00Z">
            <w:rPr/>
          </w:rPrChange>
        </w:rPr>
      </w:pPr>
      <w:r w:rsidRPr="005E65FF">
        <w:t xml:space="preserve">Ma, B., Zhou, X., Zhang, Q., Qin, M., Hu, L., Yang, K., . . . Le Roux, X. (2019). How do soil micro-organisms respond to N, P and NP additions? Application of the ecological framework of (co-)limitation by multiple resources. </w:t>
      </w:r>
      <w:r w:rsidRPr="00F3215C">
        <w:rPr>
          <w:i/>
          <w:lang w:val="fr-FR"/>
          <w:rPrChange w:id="424" w:author="authors" w:date="2022-12-29T11:05:00Z">
            <w:rPr>
              <w:i/>
            </w:rPr>
          </w:rPrChange>
        </w:rPr>
        <w:t>Journal of Ecology, 107</w:t>
      </w:r>
      <w:r w:rsidRPr="00F3215C">
        <w:rPr>
          <w:lang w:val="fr-FR"/>
          <w:rPrChange w:id="425" w:author="authors" w:date="2022-12-29T11:05:00Z">
            <w:rPr/>
          </w:rPrChange>
        </w:rPr>
        <w:t>(5), 2329-2345. doi:</w:t>
      </w:r>
      <w:r w:rsidR="00000000">
        <w:fldChar w:fldCharType="begin"/>
      </w:r>
      <w:r w:rsidR="00000000" w:rsidRPr="00F3215C">
        <w:rPr>
          <w:lang w:val="fr-FR"/>
          <w:rPrChange w:id="426" w:author="authors" w:date="2022-12-29T11:05:00Z">
            <w:rPr/>
          </w:rPrChange>
        </w:rPr>
        <w:instrText>HYPERLINK "https://doi.org/10.1111/1365-2745.13179"</w:instrText>
      </w:r>
      <w:r w:rsidR="00000000">
        <w:fldChar w:fldCharType="separate"/>
      </w:r>
      <w:r w:rsidRPr="00F3215C">
        <w:rPr>
          <w:rStyle w:val="Hyperlink"/>
          <w:lang w:val="fr-FR"/>
          <w:rPrChange w:id="427" w:author="authors" w:date="2022-12-29T11:05:00Z">
            <w:rPr>
              <w:rStyle w:val="Hyperlink"/>
            </w:rPr>
          </w:rPrChange>
        </w:rPr>
        <w:t>https://doi.org/10.1111/1365-2745.13179</w:t>
      </w:r>
      <w:r w:rsidR="00000000">
        <w:rPr>
          <w:rStyle w:val="Hyperlink"/>
        </w:rPr>
        <w:fldChar w:fldCharType="end"/>
      </w:r>
    </w:p>
    <w:p w14:paraId="3646B0D6" w14:textId="11BB428F" w:rsidR="005E65FF" w:rsidRPr="005E65FF" w:rsidRDefault="005E65FF" w:rsidP="005E65FF">
      <w:pPr>
        <w:pStyle w:val="EndNoteBibliography"/>
        <w:spacing w:after="0"/>
        <w:ind w:left="720" w:hanging="720"/>
      </w:pPr>
      <w:r w:rsidRPr="00F3215C">
        <w:rPr>
          <w:lang w:val="fr-FR"/>
          <w:rPrChange w:id="428" w:author="authors" w:date="2022-12-29T11:05:00Z">
            <w:rPr/>
          </w:rPrChange>
        </w:rPr>
        <w:t xml:space="preserve">Ma, W., Jiang, S., Assemien, F., Qin, M., Ma, B., Xie, Z., . . . </w:t>
      </w:r>
      <w:r w:rsidRPr="005E65FF">
        <w:t xml:space="preserve">Le Roux, X. (2016). Response of microbial functional groups involved in soil N cycle to N, P and NP fertilization in Tibetan alpine meadows. </w:t>
      </w:r>
      <w:r w:rsidRPr="005E65FF">
        <w:rPr>
          <w:i/>
        </w:rPr>
        <w:t>Soil Biology and Biochemistry, 101</w:t>
      </w:r>
      <w:r w:rsidRPr="005E65FF">
        <w:t>, 195-206. doi:</w:t>
      </w:r>
      <w:hyperlink r:id="rId24" w:history="1">
        <w:r w:rsidRPr="005E65FF">
          <w:rPr>
            <w:rStyle w:val="Hyperlink"/>
          </w:rPr>
          <w:t>https://doi.org/10.1016/j.soilbio.2016.07.023</w:t>
        </w:r>
      </w:hyperlink>
    </w:p>
    <w:p w14:paraId="5C12F5DC" w14:textId="4CCF6380" w:rsidR="005E65FF" w:rsidRPr="005E65FF" w:rsidRDefault="005E65FF" w:rsidP="005E65FF">
      <w:pPr>
        <w:pStyle w:val="EndNoteBibliography"/>
        <w:spacing w:after="0"/>
        <w:ind w:left="720" w:hanging="720"/>
        <w:rPr>
          <w:u w:val="single"/>
        </w:rPr>
      </w:pPr>
      <w:r w:rsidRPr="005E65FF">
        <w:lastRenderedPageBreak/>
        <w:t xml:space="preserve">Manion, G., Lisk, M., Ferrier, S., Nieto-Lugilde, D., Mokany, K., &amp; Fitzpatrick, M. C. (2018). gdm: Generalized Dissimilarity Modeling (Version 1.3.11). Retrieved from </w:t>
      </w:r>
      <w:hyperlink r:id="rId25" w:history="1">
        <w:r w:rsidRPr="005E65FF">
          <w:rPr>
            <w:rStyle w:val="Hyperlink"/>
          </w:rPr>
          <w:t>https://CRAN.R-project.org/package=gdm</w:t>
        </w:r>
      </w:hyperlink>
    </w:p>
    <w:p w14:paraId="2320A9F3" w14:textId="77777777" w:rsidR="005E65FF" w:rsidRPr="005E65FF" w:rsidRDefault="005E65FF" w:rsidP="005E65FF">
      <w:pPr>
        <w:pStyle w:val="EndNoteBibliography"/>
        <w:spacing w:after="0"/>
        <w:ind w:left="720" w:hanging="720"/>
      </w:pPr>
      <w:r w:rsidRPr="005E65FF">
        <w:t xml:space="preserve">Martiny, J. B., Bohannan, B. J., Brown, J. H., Colwell, R. K., Fuhrman, J. A., Green, J. L., . . . Staley, J. T. (2006). Microbial biogeography: putting microorganisms on the map. </w:t>
      </w:r>
      <w:r w:rsidRPr="005E65FF">
        <w:rPr>
          <w:i/>
        </w:rPr>
        <w:t>Nature Reviews Microbiology, 4</w:t>
      </w:r>
      <w:r w:rsidRPr="005E65FF">
        <w:t>(2), 102-112. doi:10.1038/nrmicro1341</w:t>
      </w:r>
    </w:p>
    <w:p w14:paraId="0FC72BA2" w14:textId="77777777" w:rsidR="005E65FF" w:rsidRPr="005E65FF" w:rsidRDefault="005E65FF" w:rsidP="005E65FF">
      <w:pPr>
        <w:pStyle w:val="EndNoteBibliography"/>
        <w:spacing w:after="0"/>
        <w:ind w:left="720" w:hanging="720"/>
      </w:pPr>
      <w:r w:rsidRPr="005E65FF">
        <w:t xml:space="preserve">Mehlich, A. (1984). Mehlich 3 soil test extractant: A modification of Mehlich 2 extractant. </w:t>
      </w:r>
      <w:r w:rsidRPr="005E65FF">
        <w:rPr>
          <w:i/>
        </w:rPr>
        <w:t>Communications in Soil Science and Plant Analysis, 15</w:t>
      </w:r>
      <w:r w:rsidRPr="005E65FF">
        <w:t xml:space="preserve">(12), 1409-1416. </w:t>
      </w:r>
    </w:p>
    <w:p w14:paraId="2FE94EF6" w14:textId="77777777" w:rsidR="005E65FF" w:rsidRPr="005E65FF" w:rsidRDefault="005E65FF" w:rsidP="005E65FF">
      <w:pPr>
        <w:pStyle w:val="EndNoteBibliography"/>
        <w:spacing w:after="0"/>
        <w:ind w:left="720" w:hanging="720"/>
      </w:pPr>
      <w:r w:rsidRPr="005E65FF">
        <w:t xml:space="preserve">Meynard, C. N., Devictor, V., Mouillot, D., Thuiller, W., Jiguet, F., &amp; Mouquet, N. (2011). Beyond taxonomic diversity patterns: how do α, β and γ components of bird functional and phylogenetic diversity respond to environmental gradients across France? </w:t>
      </w:r>
      <w:r w:rsidRPr="005E65FF">
        <w:rPr>
          <w:i/>
        </w:rPr>
        <w:t>Global Ecology and Biogeography, 20</w:t>
      </w:r>
      <w:r w:rsidRPr="005E65FF">
        <w:t>(6), 893-903. doi:10.1111/j.1466-8238.2010.00647.x</w:t>
      </w:r>
    </w:p>
    <w:p w14:paraId="33D58901" w14:textId="6A726F8F" w:rsidR="005E65FF" w:rsidRPr="005E65FF" w:rsidRDefault="005E65FF" w:rsidP="005E65FF">
      <w:pPr>
        <w:pStyle w:val="EndNoteBibliography"/>
        <w:spacing w:after="0"/>
        <w:ind w:left="720" w:hanging="720"/>
      </w:pPr>
      <w:r w:rsidRPr="005E65FF">
        <w:t xml:space="preserve">Meynard, C. N., Lavergne, S., Boulangeat, I., Garraud, L., Van Es, J., Mouquet, N., &amp; Thuiller, W. (2013). Disentangling the drivers of metacommunity structure across spatial scales. </w:t>
      </w:r>
      <w:r w:rsidRPr="005E65FF">
        <w:rPr>
          <w:i/>
        </w:rPr>
        <w:t>Journal of Biogeography, 40</w:t>
      </w:r>
      <w:r w:rsidRPr="005E65FF">
        <w:t>(8), 1560-1571. doi:</w:t>
      </w:r>
      <w:hyperlink r:id="rId26" w:history="1">
        <w:r w:rsidRPr="005E65FF">
          <w:rPr>
            <w:rStyle w:val="Hyperlink"/>
          </w:rPr>
          <w:t>https://doi.org/10.1111/jbi.12116</w:t>
        </w:r>
      </w:hyperlink>
    </w:p>
    <w:p w14:paraId="2678EC02" w14:textId="6869F6F2" w:rsidR="005E65FF" w:rsidRPr="005E65FF" w:rsidRDefault="005E65FF" w:rsidP="005E65FF">
      <w:pPr>
        <w:pStyle w:val="EndNoteBibliography"/>
        <w:spacing w:after="0"/>
        <w:ind w:left="720" w:hanging="720"/>
      </w:pPr>
      <w:r w:rsidRPr="005E65FF">
        <w:t xml:space="preserve">Mokany, K., Ware, C., Woolley, S. N. C., Ferrier, S., &amp; Fitzpatrick, Matthew C. (2022). A working guide to harnessing generalized dissimilarity modelling for biodiversity analysis and conservation assessment. </w:t>
      </w:r>
      <w:r w:rsidRPr="005E65FF">
        <w:rPr>
          <w:i/>
        </w:rPr>
        <w:t>Global Ecology and Biogeography, 31</w:t>
      </w:r>
      <w:r w:rsidRPr="005E65FF">
        <w:t>(4), 802-821. doi:</w:t>
      </w:r>
      <w:hyperlink r:id="rId27" w:history="1">
        <w:r w:rsidRPr="005E65FF">
          <w:rPr>
            <w:rStyle w:val="Hyperlink"/>
          </w:rPr>
          <w:t>https://doi.org/10.1111/geb.13459</w:t>
        </w:r>
      </w:hyperlink>
    </w:p>
    <w:p w14:paraId="3CFFAB38" w14:textId="77777777" w:rsidR="005E65FF" w:rsidRPr="005E65FF" w:rsidRDefault="005E65FF" w:rsidP="005E65FF">
      <w:pPr>
        <w:pStyle w:val="EndNoteBibliography"/>
        <w:spacing w:after="0"/>
        <w:ind w:left="720" w:hanging="720"/>
      </w:pPr>
      <w:r w:rsidRPr="005E65FF">
        <w:t xml:space="preserve">Nekola, J. C., &amp; White, P. S. (1999). The distance decay of similarity in biogeography and ecology. </w:t>
      </w:r>
      <w:r w:rsidRPr="005E65FF">
        <w:rPr>
          <w:i/>
        </w:rPr>
        <w:t>Journal of Biogeography, 26</w:t>
      </w:r>
      <w:r w:rsidRPr="005E65FF">
        <w:t>(4), 867-878. doi:10.1046/j.1365-2699.1999.00305.x</w:t>
      </w:r>
    </w:p>
    <w:p w14:paraId="5E5FEC17" w14:textId="77777777" w:rsidR="005E65FF" w:rsidRPr="005E65FF" w:rsidRDefault="005E65FF" w:rsidP="005E65FF">
      <w:pPr>
        <w:pStyle w:val="EndNoteBibliography"/>
        <w:spacing w:after="0"/>
        <w:ind w:left="720" w:hanging="720"/>
      </w:pPr>
      <w:r w:rsidRPr="005E65FF">
        <w:t xml:space="preserve">Nelson, M. B., Martiny, A. C., &amp; Martiny, J. B. H. (2016). Global biogeography of microbial nitrogen-cycling traits in soil. </w:t>
      </w:r>
      <w:r w:rsidRPr="005E65FF">
        <w:rPr>
          <w:i/>
        </w:rPr>
        <w:t>Proceedings of the National Academy of Sciences, 113</w:t>
      </w:r>
      <w:r w:rsidRPr="005E65FF">
        <w:t>(29), 8033-8040. doi:10.1073/pnas.1601070113</w:t>
      </w:r>
    </w:p>
    <w:p w14:paraId="785054A6" w14:textId="77777777" w:rsidR="005E65FF" w:rsidRPr="005E65FF" w:rsidRDefault="005E65FF" w:rsidP="005E65FF">
      <w:pPr>
        <w:pStyle w:val="EndNoteBibliography"/>
        <w:spacing w:after="0"/>
        <w:ind w:left="720" w:hanging="720"/>
      </w:pPr>
      <w:r w:rsidRPr="005E65FF">
        <w:t xml:space="preserve">Nemergut, D. R., Schmidt, S. K., Fukami, T., O'Neill, S. P., Bilinski, T. M., Stanish, L. F., . . . Ferrenberg, S. (2013). Patterns and Processes of Microbial Community Assembly. </w:t>
      </w:r>
      <w:r w:rsidRPr="005E65FF">
        <w:rPr>
          <w:i/>
        </w:rPr>
        <w:t>Microbiology and Molecular Biology Reviews, 77</w:t>
      </w:r>
      <w:r w:rsidRPr="005E65FF">
        <w:t>(3), 342-356. doi:10.1128/mmbr.00051-12</w:t>
      </w:r>
    </w:p>
    <w:p w14:paraId="06A07357" w14:textId="6843C337" w:rsidR="005E65FF" w:rsidRPr="005E65FF" w:rsidRDefault="005E65FF" w:rsidP="005E65FF">
      <w:pPr>
        <w:pStyle w:val="EndNoteBibliography"/>
        <w:spacing w:after="0"/>
        <w:ind w:left="720" w:hanging="720"/>
      </w:pPr>
      <w:r w:rsidRPr="005E65FF">
        <w:t xml:space="preserve">Nichols, J. D. (1984). Relation of Organic Carbon to Soil Properties and Climate in the Southern Great Plains. </w:t>
      </w:r>
      <w:r w:rsidRPr="005E65FF">
        <w:rPr>
          <w:i/>
        </w:rPr>
        <w:t>Soil Science Society of America Journal, 48</w:t>
      </w:r>
      <w:r w:rsidRPr="005E65FF">
        <w:t>(6), 1382-1384. doi:</w:t>
      </w:r>
      <w:hyperlink r:id="rId28" w:history="1">
        <w:r w:rsidRPr="005E65FF">
          <w:rPr>
            <w:rStyle w:val="Hyperlink"/>
          </w:rPr>
          <w:t>https://doi.org/10.2136/sssaj1984.03615995004800060037x</w:t>
        </w:r>
      </w:hyperlink>
    </w:p>
    <w:p w14:paraId="70A83402" w14:textId="77777777" w:rsidR="005E65FF" w:rsidRPr="005E65FF" w:rsidRDefault="005E65FF" w:rsidP="005E65FF">
      <w:pPr>
        <w:pStyle w:val="EndNoteBibliography"/>
        <w:spacing w:after="0"/>
        <w:ind w:left="720" w:hanging="720"/>
      </w:pPr>
      <w:r w:rsidRPr="005E65FF">
        <w:t xml:space="preserve">Nicol, G. W., Leininger, S., Schleper, C., &amp; Prosser, J. I. (2008). The influence of soil pH on the diversity, abundance and transcriptional activity of ammonia oxidizing archaea and bacteria. </w:t>
      </w:r>
      <w:r w:rsidRPr="005E65FF">
        <w:rPr>
          <w:i/>
        </w:rPr>
        <w:t>Environmental Microbiology, 10</w:t>
      </w:r>
      <w:r w:rsidRPr="005E65FF">
        <w:t>(11), 2966-2978. doi:10.1111/j.1462-2920.2008.01701.x</w:t>
      </w:r>
    </w:p>
    <w:p w14:paraId="161DDFE4" w14:textId="77777777" w:rsidR="005E65FF" w:rsidRPr="005E65FF" w:rsidRDefault="005E65FF" w:rsidP="005E65FF">
      <w:pPr>
        <w:pStyle w:val="EndNoteBibliography"/>
        <w:spacing w:after="0"/>
        <w:ind w:left="720" w:hanging="720"/>
      </w:pPr>
      <w:r w:rsidRPr="005E65FF">
        <w:t xml:space="preserve">Noguez, A. M., Arita, H. T., Escalante, A. E., Forney, L. J., García-Oliva, F., &amp; Souza, V. (2005). Microbial macroecology: highly structured prokaryotic soil assemblages in a tropical deciduous forest. </w:t>
      </w:r>
      <w:r w:rsidRPr="005E65FF">
        <w:rPr>
          <w:i/>
        </w:rPr>
        <w:t>Global Ecology and Biogeography, 14</w:t>
      </w:r>
      <w:r w:rsidRPr="005E65FF">
        <w:t>(3), 241-248. doi:10.1111/j.1466-822X.2005.00156.x</w:t>
      </w:r>
    </w:p>
    <w:p w14:paraId="042FEE4D" w14:textId="77777777" w:rsidR="005E65FF" w:rsidRPr="005E65FF" w:rsidRDefault="005E65FF" w:rsidP="005E65FF">
      <w:pPr>
        <w:pStyle w:val="EndNoteBibliography"/>
        <w:spacing w:after="0"/>
        <w:ind w:left="720" w:hanging="720"/>
      </w:pPr>
      <w:r w:rsidRPr="005E65FF">
        <w:t xml:space="preserve">Nottingham, A. T., Fierer, N., Turner, B. L., Whitaker, J., Ostle, N. J., McNamara, N. P., . . . Meir, P. (2018). Microbes follow Humboldt: temperature drives plant and soil microbial diversity patterns from the Amazon to the Andes. </w:t>
      </w:r>
      <w:r w:rsidRPr="005E65FF">
        <w:rPr>
          <w:i/>
        </w:rPr>
        <w:t>Ecology, 99</w:t>
      </w:r>
      <w:r w:rsidRPr="005E65FF">
        <w:t>(11), 2455-2466. doi:10.1002/ecy.2482</w:t>
      </w:r>
    </w:p>
    <w:p w14:paraId="49D39A24" w14:textId="77777777" w:rsidR="005E65FF" w:rsidRPr="005E65FF" w:rsidRDefault="005E65FF" w:rsidP="005E65FF">
      <w:pPr>
        <w:pStyle w:val="EndNoteBibliography"/>
        <w:spacing w:after="0"/>
        <w:ind w:left="720" w:hanging="720"/>
      </w:pPr>
      <w:r w:rsidRPr="005E65FF">
        <w:t xml:space="preserve">O'Malley, M. A. (2007). The nineteenth century roots of 'everything is everywhere'. </w:t>
      </w:r>
      <w:r w:rsidRPr="005E65FF">
        <w:rPr>
          <w:i/>
        </w:rPr>
        <w:t>Nature Reviews Microbiology, 5</w:t>
      </w:r>
      <w:r w:rsidRPr="005E65FF">
        <w:t>(8), 647-651. doi:10.1038/nrmicro1711</w:t>
      </w:r>
    </w:p>
    <w:p w14:paraId="633A1059" w14:textId="5FCAC603" w:rsidR="005E65FF" w:rsidRPr="005E65FF" w:rsidRDefault="005E65FF" w:rsidP="005E65FF">
      <w:pPr>
        <w:pStyle w:val="EndNoteBibliography"/>
        <w:spacing w:after="0"/>
        <w:ind w:left="720" w:hanging="720"/>
      </w:pPr>
      <w:r w:rsidRPr="005E65FF">
        <w:t xml:space="preserve">Olsson, P. A., Mårtensson, L.-M., &amp; Bruun, H. H. (2009). Acidification of sandy grasslands – consequences for plant diversity. </w:t>
      </w:r>
      <w:r w:rsidRPr="005E65FF">
        <w:rPr>
          <w:i/>
        </w:rPr>
        <w:t>Applied Vegetation Science, 12</w:t>
      </w:r>
      <w:r w:rsidRPr="005E65FF">
        <w:t>(3), 350-361. doi:</w:t>
      </w:r>
      <w:hyperlink r:id="rId29" w:history="1">
        <w:r w:rsidRPr="005E65FF">
          <w:rPr>
            <w:rStyle w:val="Hyperlink"/>
          </w:rPr>
          <w:t>https://doi.org/10.1111/j.1654-109X.2009.01029.x</w:t>
        </w:r>
      </w:hyperlink>
    </w:p>
    <w:p w14:paraId="1CA6AA3A" w14:textId="77777777" w:rsidR="005E65FF" w:rsidRPr="005E65FF" w:rsidRDefault="005E65FF" w:rsidP="005E65FF">
      <w:pPr>
        <w:pStyle w:val="EndNoteBibliography"/>
        <w:spacing w:after="0"/>
        <w:ind w:left="720" w:hanging="720"/>
      </w:pPr>
      <w:r w:rsidRPr="005E65FF">
        <w:lastRenderedPageBreak/>
        <w:t xml:space="preserve">Plassart, P., Prévost-Bouré, N. C., Uroz, S., Dequiedt, S., Stone, D., Creamer, R., . . . Lemanceau, P. (2019). Soil parameters, land use, and geographical distance drive soil bacterial communities along a European transect. </w:t>
      </w:r>
      <w:r w:rsidRPr="005E65FF">
        <w:rPr>
          <w:i/>
        </w:rPr>
        <w:t>Scientific Reports, 9</w:t>
      </w:r>
      <w:r w:rsidRPr="005E65FF">
        <w:t>(1), 605. doi:10.1038/s41598-018-36867-2</w:t>
      </w:r>
    </w:p>
    <w:p w14:paraId="1714C1BD" w14:textId="77777777" w:rsidR="005E65FF" w:rsidRPr="005E65FF" w:rsidRDefault="005E65FF" w:rsidP="005E65FF">
      <w:pPr>
        <w:pStyle w:val="EndNoteBibliography"/>
        <w:spacing w:after="0"/>
        <w:ind w:left="720" w:hanging="720"/>
      </w:pPr>
      <w:r w:rsidRPr="005E65FF">
        <w:t xml:space="preserve">Powell, J. R., Karunaratne, S., Campbell, C. D., Yao, H., Robinson, L., &amp; Singh, B. K. (2015). Deterministic processes vary during community assembly for ecologically dissimilar taxa. </w:t>
      </w:r>
      <w:r w:rsidRPr="005E65FF">
        <w:rPr>
          <w:i/>
        </w:rPr>
        <w:t>Nat Commun, 6</w:t>
      </w:r>
      <w:r w:rsidRPr="005E65FF">
        <w:t>(1), 8444. doi:10.1038/ncomms9444</w:t>
      </w:r>
    </w:p>
    <w:p w14:paraId="410AE072" w14:textId="77777777" w:rsidR="005E65FF" w:rsidRPr="005E65FF" w:rsidRDefault="005E65FF" w:rsidP="005E65FF">
      <w:pPr>
        <w:pStyle w:val="EndNoteBibliography"/>
        <w:spacing w:after="0"/>
        <w:ind w:left="720" w:hanging="720"/>
      </w:pPr>
      <w:r w:rsidRPr="005E65FF">
        <w:t xml:space="preserve">Purschke, O., Schmid, B. C., Sykes, M. T., Poschlod, P., Michalski, S. G., Durka, W., . . . Prentice, H. C. (2013). Contrasting changes in taxonomic, phylogenetic and functional diversity during a long-term succession: insights into assembly processes. </w:t>
      </w:r>
      <w:r w:rsidRPr="005E65FF">
        <w:rPr>
          <w:i/>
        </w:rPr>
        <w:t>Journal of Ecology, 101</w:t>
      </w:r>
      <w:r w:rsidRPr="005E65FF">
        <w:t>(4), 857-866. doi:10.1111/1365-2745.12098</w:t>
      </w:r>
    </w:p>
    <w:p w14:paraId="237C17AA" w14:textId="66BF0066" w:rsidR="005E65FF" w:rsidRPr="005E65FF" w:rsidRDefault="005E65FF" w:rsidP="005E65FF">
      <w:pPr>
        <w:pStyle w:val="EndNoteBibliography"/>
        <w:spacing w:after="0"/>
        <w:ind w:left="720" w:hanging="720"/>
      </w:pPr>
      <w:r w:rsidRPr="005E65FF">
        <w:t xml:space="preserve">Qi, W., Jia, P., Luo, S., Kang, X., &amp; Du, G. (2021a). Disentangling the effects of environmental and communities’ factors on species’ biomass inequality in Qinghai-Tibetan grassland systems. </w:t>
      </w:r>
      <w:r w:rsidRPr="005E65FF">
        <w:rPr>
          <w:i/>
        </w:rPr>
        <w:t>Ecological Indicators, 122</w:t>
      </w:r>
      <w:r w:rsidRPr="005E65FF">
        <w:t>, 107309. doi:</w:t>
      </w:r>
      <w:hyperlink r:id="rId30" w:history="1">
        <w:r w:rsidRPr="005E65FF">
          <w:rPr>
            <w:rStyle w:val="Hyperlink"/>
          </w:rPr>
          <w:t>https://doi.org/10.1016/j.ecolind.2020.107309</w:t>
        </w:r>
      </w:hyperlink>
    </w:p>
    <w:p w14:paraId="4FC155B3" w14:textId="77777777" w:rsidR="005E65FF" w:rsidRPr="005E65FF" w:rsidRDefault="005E65FF" w:rsidP="005E65FF">
      <w:pPr>
        <w:pStyle w:val="EndNoteBibliography"/>
        <w:spacing w:after="0"/>
        <w:ind w:left="720" w:hanging="720"/>
      </w:pPr>
      <w:r w:rsidRPr="005E65FF">
        <w:t xml:space="preserve">Qi, W., Kang, X., Knops, J. M., Jiang, J., Abuman, A., &amp; Du, G. (2021b). The Complex Biodiversity-Ecosystem Function Relationships for the Qinghai-Tibetan Grassland Community. </w:t>
      </w:r>
      <w:r w:rsidRPr="005E65FF">
        <w:rPr>
          <w:i/>
        </w:rPr>
        <w:t>Frontiers in Plant Science, 12</w:t>
      </w:r>
      <w:r w:rsidRPr="005E65FF">
        <w:t xml:space="preserve">, 772503-772503. </w:t>
      </w:r>
    </w:p>
    <w:p w14:paraId="4A49FDA9" w14:textId="77777777" w:rsidR="005E65FF" w:rsidRPr="00F3215C" w:rsidRDefault="005E65FF" w:rsidP="005E65FF">
      <w:pPr>
        <w:pStyle w:val="EndNoteBibliography"/>
        <w:spacing w:after="0"/>
        <w:ind w:left="720" w:hanging="720"/>
        <w:rPr>
          <w:lang w:val="fr-FR"/>
          <w:rPrChange w:id="429" w:author="authors" w:date="2022-12-29T11:05:00Z">
            <w:rPr/>
          </w:rPrChange>
        </w:rPr>
      </w:pPr>
      <w:r w:rsidRPr="005E65FF">
        <w:t xml:space="preserve">Ranjard, L., Dequiedt, S., Chemidlin Prévost-Bouré, N., Thioulouse, J., Saby, N. P. A., Lelievre, M., . . . Lemanceau, P. (2013). Turnover of soil bacterial diversity driven by wide-scale environmental heterogeneity. </w:t>
      </w:r>
      <w:r w:rsidRPr="00F3215C">
        <w:rPr>
          <w:i/>
          <w:lang w:val="fr-FR"/>
          <w:rPrChange w:id="430" w:author="authors" w:date="2022-12-29T11:05:00Z">
            <w:rPr>
              <w:i/>
            </w:rPr>
          </w:rPrChange>
        </w:rPr>
        <w:t>Nat Commun, 4</w:t>
      </w:r>
      <w:r w:rsidRPr="00F3215C">
        <w:rPr>
          <w:lang w:val="fr-FR"/>
          <w:rPrChange w:id="431" w:author="authors" w:date="2022-12-29T11:05:00Z">
            <w:rPr/>
          </w:rPrChange>
        </w:rPr>
        <w:t>(1), 1434. doi:10.1038/ncomms2431</w:t>
      </w:r>
    </w:p>
    <w:p w14:paraId="7E4A9E47" w14:textId="77777777" w:rsidR="005E65FF" w:rsidRPr="005E65FF" w:rsidRDefault="005E65FF" w:rsidP="005E65FF">
      <w:pPr>
        <w:pStyle w:val="EndNoteBibliography"/>
        <w:spacing w:after="0"/>
        <w:ind w:left="720" w:hanging="720"/>
      </w:pPr>
      <w:r w:rsidRPr="00F3215C">
        <w:rPr>
          <w:lang w:val="fr-FR"/>
          <w:rPrChange w:id="432" w:author="authors" w:date="2022-12-29T11:05:00Z">
            <w:rPr/>
          </w:rPrChange>
        </w:rPr>
        <w:t xml:space="preserve">Rocha, M. P., Bini, L. M., Grönroos, M., Hjort, J., Lindholm, M., Karjalainen, S.-M., . . . </w:t>
      </w:r>
      <w:r w:rsidRPr="005E65FF">
        <w:t xml:space="preserve">Heino, J. (2019). Correlates of different facets and components of beta diversity in stream organisms. </w:t>
      </w:r>
      <w:r w:rsidRPr="005E65FF">
        <w:rPr>
          <w:i/>
        </w:rPr>
        <w:t>Oecologia, 191</w:t>
      </w:r>
      <w:r w:rsidRPr="005E65FF">
        <w:t>(4), 919-929. doi:10.1007/s00442-019-04535-5</w:t>
      </w:r>
    </w:p>
    <w:p w14:paraId="134BEF03" w14:textId="77777777" w:rsidR="005E65FF" w:rsidRPr="005E65FF" w:rsidRDefault="005E65FF" w:rsidP="005E65FF">
      <w:pPr>
        <w:pStyle w:val="EndNoteBibliography"/>
        <w:spacing w:after="0"/>
        <w:ind w:left="720" w:hanging="720"/>
      </w:pPr>
      <w:r w:rsidRPr="005E65FF">
        <w:t xml:space="preserve">Rousk, J., Bååth, E., Brookes, P. C., Lauber, C. L., Lozupone, C., Caporaso, J. G., . . . Fierer, N. (2010). Soil bacterial and fungal communities across a pH gradient in an arable soil. </w:t>
      </w:r>
      <w:r w:rsidRPr="005E65FF">
        <w:rPr>
          <w:i/>
        </w:rPr>
        <w:t>The Isme Journal, 4</w:t>
      </w:r>
      <w:r w:rsidRPr="005E65FF">
        <w:t>, 1340. doi:10.1038/ismej.2010.58</w:t>
      </w:r>
    </w:p>
    <w:p w14:paraId="0C0AA526" w14:textId="77777777" w:rsidR="005E65FF" w:rsidRPr="005E65FF" w:rsidRDefault="005E65FF" w:rsidP="005E65FF">
      <w:pPr>
        <w:pStyle w:val="EndNoteBibliography"/>
        <w:spacing w:after="0"/>
        <w:ind w:left="720" w:hanging="720"/>
      </w:pPr>
      <w:r w:rsidRPr="005E65FF">
        <w:t xml:space="preserve">Schloss, P. D. (2020). Reintroducing mothur: 10 Years Later. </w:t>
      </w:r>
      <w:r w:rsidRPr="005E65FF">
        <w:rPr>
          <w:i/>
        </w:rPr>
        <w:t>Applied and Environmental Microbiology, 86</w:t>
      </w:r>
      <w:r w:rsidRPr="005E65FF">
        <w:t>(2), e02343-02319. doi:doi:10.1128/AEM.02343-19</w:t>
      </w:r>
    </w:p>
    <w:p w14:paraId="4462D079" w14:textId="77777777" w:rsidR="005E65FF" w:rsidRPr="005E65FF" w:rsidRDefault="005E65FF" w:rsidP="005E65FF">
      <w:pPr>
        <w:pStyle w:val="EndNoteBibliography"/>
        <w:spacing w:after="0"/>
        <w:ind w:left="720" w:hanging="720"/>
      </w:pPr>
      <w:r w:rsidRPr="005E65FF">
        <w:t xml:space="preserve">Schloss, P. D., Westcott, S. L., Ryabin, T., Hall, J. R., Hartmann, M., Hollister, E. B., . . . Weber, C. F. (2009). Introducing mothur: Open-Source, Platform-Independent, Community-Supported Software for Describing and Comparing Microbial Communities. </w:t>
      </w:r>
      <w:r w:rsidRPr="005E65FF">
        <w:rPr>
          <w:i/>
        </w:rPr>
        <w:t>Applied and Environmental Microbiology, 75</w:t>
      </w:r>
      <w:r w:rsidRPr="005E65FF">
        <w:t>(23), 7537-7541. doi:doi:10.1128/AEM.01541-09</w:t>
      </w:r>
    </w:p>
    <w:p w14:paraId="1B3704BA" w14:textId="4DCE1793" w:rsidR="005E65FF" w:rsidRPr="005E65FF" w:rsidRDefault="005E65FF" w:rsidP="005E65FF">
      <w:pPr>
        <w:pStyle w:val="EndNoteBibliography"/>
        <w:spacing w:after="0"/>
        <w:ind w:left="720" w:hanging="720"/>
      </w:pPr>
      <w:r w:rsidRPr="005E65FF">
        <w:t xml:space="preserve">Shi, Y., Grogan, P., Sun, H., Xiong, J., Yang, Y., Zhou, J., &amp; Chu, H. (2015). Multi-scale variability analysis reveals the importance of spatial distance in shaping Arctic soil microbial functional communities. </w:t>
      </w:r>
      <w:r w:rsidRPr="005E65FF">
        <w:rPr>
          <w:i/>
        </w:rPr>
        <w:t>Soil Biology and Biochemistry, 86</w:t>
      </w:r>
      <w:r w:rsidRPr="005E65FF">
        <w:t>, 126-134. doi:</w:t>
      </w:r>
      <w:hyperlink r:id="rId31" w:history="1">
        <w:r w:rsidRPr="005E65FF">
          <w:rPr>
            <w:rStyle w:val="Hyperlink"/>
          </w:rPr>
          <w:t>https://doi.org/10.1016/j.soilbio.2015.03.028</w:t>
        </w:r>
      </w:hyperlink>
    </w:p>
    <w:p w14:paraId="2F2D1560" w14:textId="77777777" w:rsidR="005E65FF" w:rsidRPr="005E65FF" w:rsidRDefault="005E65FF" w:rsidP="005E65FF">
      <w:pPr>
        <w:pStyle w:val="EndNoteBibliography"/>
        <w:spacing w:after="0"/>
        <w:ind w:left="720" w:hanging="720"/>
      </w:pPr>
      <w:r w:rsidRPr="005E65FF">
        <w:t xml:space="preserve">Shi, Y., Li, Y., Xiang, X., Sun, R., Yang, T., He, D., . . . Chu, H. (2018). Spatial scale affects the relative role of stochasticity versus determinism in soil bacterial communities in wheat fields across the North China Plain. </w:t>
      </w:r>
      <w:r w:rsidRPr="005E65FF">
        <w:rPr>
          <w:i/>
        </w:rPr>
        <w:t>Microbiome, 6</w:t>
      </w:r>
      <w:r w:rsidRPr="005E65FF">
        <w:t>(1), 27. doi:10.1186/s40168-018-0409-4</w:t>
      </w:r>
    </w:p>
    <w:p w14:paraId="38A627D3" w14:textId="54014027" w:rsidR="005E65FF" w:rsidRPr="005E65FF" w:rsidRDefault="005E65FF" w:rsidP="005E65FF">
      <w:pPr>
        <w:pStyle w:val="EndNoteBibliography"/>
        <w:spacing w:after="0"/>
        <w:ind w:left="720" w:hanging="720"/>
      </w:pPr>
      <w:r w:rsidRPr="005E65FF">
        <w:rPr>
          <w:rFonts w:hint="eastAsia"/>
        </w:rPr>
        <w:t xml:space="preserve">Smolders, E., Brans, K., Coppens, F., &amp; Merckx, R. (2001). Potential nitrification rate as a tool for screening toxicity in metal‐contaminated soils. </w:t>
      </w:r>
      <w:r w:rsidRPr="005E65FF">
        <w:rPr>
          <w:rFonts w:hint="eastAsia"/>
          <w:i/>
        </w:rPr>
        <w:t>Environmental Toxicology and Chemistry: An Intern</w:t>
      </w:r>
      <w:r w:rsidRPr="005E65FF">
        <w:rPr>
          <w:i/>
        </w:rPr>
        <w:t>ational Journal, 20</w:t>
      </w:r>
      <w:r w:rsidRPr="005E65FF">
        <w:t xml:space="preserve">(11), 2469-2474. Retrieved from </w:t>
      </w:r>
      <w:hyperlink r:id="rId32" w:history="1">
        <w:r w:rsidRPr="005E65FF">
          <w:rPr>
            <w:rStyle w:val="Hyperlink"/>
          </w:rPr>
          <w:t>https://setac.onlinelibrary.wiley.com/doi/abs/10.1002/etc.5620201111?sid=nlm%3Apubmed</w:t>
        </w:r>
      </w:hyperlink>
    </w:p>
    <w:p w14:paraId="28D0D4EC" w14:textId="77777777" w:rsidR="005E65FF" w:rsidRPr="005E65FF" w:rsidRDefault="005E65FF" w:rsidP="005E65FF">
      <w:pPr>
        <w:pStyle w:val="EndNoteBibliography"/>
        <w:spacing w:after="0"/>
        <w:ind w:left="720" w:hanging="720"/>
      </w:pPr>
      <w:r w:rsidRPr="005E65FF">
        <w:lastRenderedPageBreak/>
        <w:t xml:space="preserve">Soininen, J., Lennon, J. J., &amp; Hillebrand, H. (2007a). A multivariate analysis of beta diversity across organisms and environments. </w:t>
      </w:r>
      <w:r w:rsidRPr="005E65FF">
        <w:rPr>
          <w:i/>
        </w:rPr>
        <w:t>Ecology, 88</w:t>
      </w:r>
      <w:r w:rsidRPr="005E65FF">
        <w:t>(11), 2830-2838. doi:10.1890/06-1730.1</w:t>
      </w:r>
    </w:p>
    <w:p w14:paraId="07B8AEAC" w14:textId="77777777" w:rsidR="005E65FF" w:rsidRPr="005E65FF" w:rsidRDefault="005E65FF" w:rsidP="005E65FF">
      <w:pPr>
        <w:pStyle w:val="EndNoteBibliography"/>
        <w:spacing w:after="0"/>
        <w:ind w:left="720" w:hanging="720"/>
      </w:pPr>
      <w:r w:rsidRPr="005E65FF">
        <w:t xml:space="preserve">Soininen, J., McDonald, R., &amp; Hillebrand, H. (2007b). The distance decay of similarity in ecological communities. </w:t>
      </w:r>
      <w:r w:rsidRPr="005E65FF">
        <w:rPr>
          <w:i/>
        </w:rPr>
        <w:t>Ecography, 30</w:t>
      </w:r>
      <w:r w:rsidRPr="005E65FF">
        <w:t>(1), 3-12. doi:10.1111/j.0906-7590.2007.04817.x</w:t>
      </w:r>
    </w:p>
    <w:p w14:paraId="162D98C9" w14:textId="2E0EFDB3" w:rsidR="005E65FF" w:rsidRPr="005E65FF" w:rsidRDefault="005E65FF" w:rsidP="005E65FF">
      <w:pPr>
        <w:pStyle w:val="EndNoteBibliography"/>
        <w:spacing w:after="0"/>
        <w:ind w:left="720" w:hanging="720"/>
      </w:pPr>
      <w:r w:rsidRPr="005E65FF">
        <w:t xml:space="preserve">Stenger, R., Priesack, E., &amp; Beese, F. (2002). Spatial variation of nitrate–N and related soil properties at the plot-scale. </w:t>
      </w:r>
      <w:r w:rsidRPr="005E65FF">
        <w:rPr>
          <w:i/>
        </w:rPr>
        <w:t>Geoderma, 105</w:t>
      </w:r>
      <w:r w:rsidRPr="005E65FF">
        <w:t>(3), 259-275. doi:</w:t>
      </w:r>
      <w:hyperlink r:id="rId33" w:history="1">
        <w:r w:rsidRPr="005E65FF">
          <w:rPr>
            <w:rStyle w:val="Hyperlink"/>
          </w:rPr>
          <w:t>https://doi.org/10.1016/S0016-7061(01)00107-0</w:t>
        </w:r>
      </w:hyperlink>
    </w:p>
    <w:p w14:paraId="1F4DA730" w14:textId="77777777" w:rsidR="005E65FF" w:rsidRPr="005E65FF" w:rsidRDefault="005E65FF" w:rsidP="005E65FF">
      <w:pPr>
        <w:pStyle w:val="EndNoteBibliography"/>
        <w:spacing w:after="0"/>
        <w:ind w:left="720" w:hanging="720"/>
      </w:pPr>
      <w:r w:rsidRPr="005E65FF">
        <w:t xml:space="preserve">Tan, W., Wang, J., Bai, W., Qi, J., &amp; Chen, W. (2020). Soil bacterial diversity correlates with precipitation and soil pH in long-term maize cropping systems. </w:t>
      </w:r>
      <w:r w:rsidRPr="005E65FF">
        <w:rPr>
          <w:i/>
        </w:rPr>
        <w:t>Scientific Reports, 10</w:t>
      </w:r>
      <w:r w:rsidRPr="005E65FF">
        <w:t>(1), 6012. doi:10.1038/s41598-020-62919-7</w:t>
      </w:r>
    </w:p>
    <w:p w14:paraId="2EA5B086" w14:textId="36A713BF" w:rsidR="005E65FF" w:rsidRPr="005E65FF" w:rsidRDefault="005E65FF" w:rsidP="005E65FF">
      <w:pPr>
        <w:pStyle w:val="EndNoteBibliography"/>
        <w:spacing w:after="0"/>
        <w:ind w:left="720" w:hanging="720"/>
      </w:pPr>
      <w:r w:rsidRPr="005E65FF">
        <w:t xml:space="preserve">Tang, L., Dong, S., Sherman, R., Liu, S., Liu, Q., Wang, X., . . . Wu, X. (2015). Changes in vegetation composition and plant diversity with rangeland degradation in the alpine region of Qinghai-Tibet Plateau. </w:t>
      </w:r>
      <w:r w:rsidRPr="005E65FF">
        <w:rPr>
          <w:i/>
        </w:rPr>
        <w:t>The Rangeland Journal, 37</w:t>
      </w:r>
      <w:r w:rsidRPr="005E65FF">
        <w:t>(1), 107-115. doi:</w:t>
      </w:r>
      <w:hyperlink r:id="rId34" w:history="1">
        <w:r w:rsidRPr="005E65FF">
          <w:rPr>
            <w:rStyle w:val="Hyperlink"/>
          </w:rPr>
          <w:t>https://doi.org/10.1071/RJ14077</w:t>
        </w:r>
      </w:hyperlink>
    </w:p>
    <w:p w14:paraId="234F8F1F" w14:textId="77777777" w:rsidR="005E65FF" w:rsidRPr="005E65FF" w:rsidRDefault="005E65FF" w:rsidP="005E65FF">
      <w:pPr>
        <w:pStyle w:val="EndNoteBibliography"/>
        <w:spacing w:after="0"/>
        <w:ind w:left="720" w:hanging="720"/>
      </w:pPr>
      <w:r w:rsidRPr="005E65FF">
        <w:t xml:space="preserve">Terrat, S., Horrigue, W., Dequietd, S., Saby, N. P. A., Lelièvre, M., Nowak, V., . . . Ranjard, L. (2017). Mapping and predictive variations of soil bacterial richness across France. </w:t>
      </w:r>
      <w:r w:rsidRPr="005E65FF">
        <w:rPr>
          <w:i/>
        </w:rPr>
        <w:t>PLoS One, 12</w:t>
      </w:r>
      <w:r w:rsidRPr="005E65FF">
        <w:t>(10), e0186766. doi:10.1371/journal.pone.0186766</w:t>
      </w:r>
    </w:p>
    <w:p w14:paraId="77E94E5E" w14:textId="77777777" w:rsidR="005E65FF" w:rsidRPr="005E65FF" w:rsidRDefault="005E65FF" w:rsidP="005E65FF">
      <w:pPr>
        <w:pStyle w:val="EndNoteBibliography"/>
        <w:spacing w:after="0"/>
        <w:ind w:left="720" w:hanging="720"/>
      </w:pPr>
      <w:r w:rsidRPr="005E65FF">
        <w:t xml:space="preserve">Van Der Heijden, M. G., Bardgett, R. D., &amp; Van Straalen, N. M. (2008). The unseen majority: soil microbes as drivers of plant diversity and productivity in terrestrial ecosystems. </w:t>
      </w:r>
      <w:r w:rsidRPr="005E65FF">
        <w:rPr>
          <w:i/>
        </w:rPr>
        <w:t>Ecology Letters, 11</w:t>
      </w:r>
      <w:r w:rsidRPr="005E65FF">
        <w:t xml:space="preserve">(3), 296-310. </w:t>
      </w:r>
    </w:p>
    <w:p w14:paraId="6B4AE9B3" w14:textId="77777777" w:rsidR="005E65FF" w:rsidRPr="005E65FF" w:rsidRDefault="005E65FF" w:rsidP="005E65FF">
      <w:pPr>
        <w:pStyle w:val="EndNoteBibliography"/>
        <w:spacing w:after="0"/>
        <w:ind w:left="720" w:hanging="720"/>
      </w:pPr>
      <w:r w:rsidRPr="005E65FF">
        <w:t xml:space="preserve">Vellend, M. (2010). Conceptual synthesis in community ecology. </w:t>
      </w:r>
      <w:r w:rsidRPr="005E65FF">
        <w:rPr>
          <w:i/>
        </w:rPr>
        <w:t>The Quarterly Review of Biology, 85</w:t>
      </w:r>
      <w:r w:rsidRPr="005E65FF">
        <w:t>(2), 183-206. doi:10.1086/652373</w:t>
      </w:r>
    </w:p>
    <w:p w14:paraId="44988279" w14:textId="77777777" w:rsidR="005E65FF" w:rsidRPr="005E65FF" w:rsidRDefault="005E65FF" w:rsidP="005E65FF">
      <w:pPr>
        <w:pStyle w:val="EndNoteBibliography"/>
        <w:spacing w:after="0"/>
        <w:ind w:left="720" w:hanging="720"/>
      </w:pPr>
      <w:r w:rsidRPr="005E65FF">
        <w:t xml:space="preserve">Viana, D. S., &amp; Chase, J. M. (2019). Spatial scale modulates the inference of metacommunity assembly processes. </w:t>
      </w:r>
      <w:r w:rsidRPr="005E65FF">
        <w:rPr>
          <w:i/>
        </w:rPr>
        <w:t>Ecology, 100</w:t>
      </w:r>
      <w:r w:rsidRPr="005E65FF">
        <w:t>(2), e02576. doi:10.1002/ecy.2576</w:t>
      </w:r>
    </w:p>
    <w:p w14:paraId="552E1A61" w14:textId="07EB37FC" w:rsidR="005E65FF" w:rsidRPr="005E65FF" w:rsidRDefault="005E65FF" w:rsidP="005E65FF">
      <w:pPr>
        <w:pStyle w:val="EndNoteBibliography"/>
        <w:spacing w:after="0"/>
        <w:ind w:left="720" w:hanging="720"/>
      </w:pPr>
      <w:r w:rsidRPr="005E65FF">
        <w:t xml:space="preserve">Wang, I. J., &amp; Bradburd, G. S. (2014). Isolation by environment. </w:t>
      </w:r>
      <w:r w:rsidRPr="005E65FF">
        <w:rPr>
          <w:i/>
        </w:rPr>
        <w:t>Molecular Ecology, 23</w:t>
      </w:r>
      <w:r w:rsidRPr="005E65FF">
        <w:t>(23), 5649-5662. doi:</w:t>
      </w:r>
      <w:hyperlink r:id="rId35" w:history="1">
        <w:r w:rsidRPr="005E65FF">
          <w:rPr>
            <w:rStyle w:val="Hyperlink"/>
          </w:rPr>
          <w:t>https://doi.org/10.1111/mec.12938</w:t>
        </w:r>
      </w:hyperlink>
    </w:p>
    <w:p w14:paraId="2E82B678" w14:textId="77777777" w:rsidR="005E65FF" w:rsidRPr="005E65FF" w:rsidRDefault="005E65FF" w:rsidP="005E65FF">
      <w:pPr>
        <w:pStyle w:val="EndNoteBibliography"/>
        <w:spacing w:after="0"/>
        <w:ind w:left="720" w:hanging="720"/>
      </w:pPr>
      <w:r w:rsidRPr="005E65FF">
        <w:t xml:space="preserve">Wang, J., Shen, J., Wu, Y., Tu, C., Soininen, J., Stegen, J. C., . . . Zhang, E. (2013). Phylogenetic beta diversity in bacterial assemblages across ecosystems: deterministic versus stochastic processes. </w:t>
      </w:r>
      <w:r w:rsidRPr="005E65FF">
        <w:rPr>
          <w:i/>
        </w:rPr>
        <w:t>The Isme Journal, 7</w:t>
      </w:r>
      <w:r w:rsidRPr="005E65FF">
        <w:t>(7), 1310-1321. doi:10.1038/ismej.2013.30</w:t>
      </w:r>
    </w:p>
    <w:p w14:paraId="58CD34BB" w14:textId="77777777" w:rsidR="005E65FF" w:rsidRPr="005E65FF" w:rsidRDefault="005E65FF" w:rsidP="005E65FF">
      <w:pPr>
        <w:pStyle w:val="EndNoteBibliography"/>
        <w:spacing w:after="0"/>
        <w:ind w:left="720" w:hanging="720"/>
      </w:pPr>
      <w:r w:rsidRPr="005E65FF">
        <w:t xml:space="preserve">Wertz, S., Degrange, V., Prosser, J. I., Poly, F., Commeaux, C., Freitag, T., . . . Roux, X. L. (2006). Maintenance of soil functioning following erosion of microbial diversity. </w:t>
      </w:r>
      <w:r w:rsidRPr="005E65FF">
        <w:rPr>
          <w:i/>
        </w:rPr>
        <w:t>Environmental Microbiology, 8</w:t>
      </w:r>
      <w:r w:rsidRPr="005E65FF">
        <w:t>(12), 2162-2169. doi:10.1111/j.1462-2920.2006.01098.x</w:t>
      </w:r>
    </w:p>
    <w:p w14:paraId="0D5251E4" w14:textId="7465E128" w:rsidR="005E65FF" w:rsidRPr="005E65FF" w:rsidRDefault="005E65FF" w:rsidP="005E65FF">
      <w:pPr>
        <w:pStyle w:val="EndNoteBibliography"/>
        <w:spacing w:after="0"/>
        <w:ind w:left="720" w:hanging="720"/>
      </w:pPr>
      <w:r w:rsidRPr="005E65FF">
        <w:t xml:space="preserve">Whitaker, R. J., Grogan, D. W., &amp; Taylor, J. W. (2003). Geographic barriers isolate endemic populations of hyperthermophilic archaea. </w:t>
      </w:r>
      <w:r w:rsidRPr="005E65FF">
        <w:rPr>
          <w:i/>
        </w:rPr>
        <w:t>Science, 301</w:t>
      </w:r>
      <w:r w:rsidRPr="005E65FF">
        <w:t xml:space="preserve">(5635), 976-978. Retrieved from </w:t>
      </w:r>
      <w:hyperlink r:id="rId36" w:history="1">
        <w:r w:rsidRPr="005E65FF">
          <w:rPr>
            <w:rStyle w:val="Hyperlink"/>
          </w:rPr>
          <w:t>https://science.sciencemag.org/content/301/5635/976.long</w:t>
        </w:r>
      </w:hyperlink>
    </w:p>
    <w:p w14:paraId="1888C0CE" w14:textId="77777777" w:rsidR="005E65FF" w:rsidRPr="00F3215C" w:rsidRDefault="005E65FF" w:rsidP="005E65FF">
      <w:pPr>
        <w:pStyle w:val="EndNoteBibliography"/>
        <w:spacing w:after="0"/>
        <w:ind w:left="720" w:hanging="720"/>
        <w:rPr>
          <w:lang w:val="fr-FR"/>
          <w:rPrChange w:id="433" w:author="authors" w:date="2022-12-29T11:05:00Z">
            <w:rPr/>
          </w:rPrChange>
        </w:rPr>
      </w:pPr>
      <w:r w:rsidRPr="005E65FF">
        <w:t xml:space="preserve">Xiao, X., Liang, Y. T., Zhou, S., Zhuang, S. Y., &amp; Sun, B. (2018). Fungal community reveals less dispersal limitation and potentially more connected network than that of bacteria in bamboo forest soils. </w:t>
      </w:r>
      <w:r w:rsidRPr="00F3215C">
        <w:rPr>
          <w:i/>
          <w:lang w:val="fr-FR"/>
          <w:rPrChange w:id="434" w:author="authors" w:date="2022-12-29T11:05:00Z">
            <w:rPr>
              <w:i/>
            </w:rPr>
          </w:rPrChange>
        </w:rPr>
        <w:t>Molecular Ecology, 27</w:t>
      </w:r>
      <w:r w:rsidRPr="00F3215C">
        <w:rPr>
          <w:lang w:val="fr-FR"/>
          <w:rPrChange w:id="435" w:author="authors" w:date="2022-12-29T11:05:00Z">
            <w:rPr/>
          </w:rPrChange>
        </w:rPr>
        <w:t>(2), 550-563. doi:10.1111/mec.14428</w:t>
      </w:r>
    </w:p>
    <w:p w14:paraId="69195D14" w14:textId="4F2C1D75" w:rsidR="005E65FF" w:rsidRPr="005E65FF" w:rsidRDefault="005E65FF" w:rsidP="005E65FF">
      <w:pPr>
        <w:pStyle w:val="EndNoteBibliography"/>
        <w:spacing w:after="0"/>
        <w:ind w:left="720" w:hanging="720"/>
      </w:pPr>
      <w:r w:rsidRPr="00F3215C">
        <w:rPr>
          <w:lang w:val="fr-FR"/>
          <w:rPrChange w:id="436" w:author="authors" w:date="2022-12-29T11:05:00Z">
            <w:rPr/>
          </w:rPrChange>
        </w:rPr>
        <w:t xml:space="preserve">Yang, K., Luo, S., Hu, L., Chen, B., Xie, Z., Ma, B., . . . Le Roux, X. (2020). </w:t>
      </w:r>
      <w:r w:rsidRPr="005E65FF">
        <w:t xml:space="preserve">Responses of soil ammonia-oxidizing bacteria and archaea diversity to N, P and NP fertilization: Relationships with soil environmental variables and plant community diversity. </w:t>
      </w:r>
      <w:r w:rsidRPr="005E65FF">
        <w:rPr>
          <w:i/>
        </w:rPr>
        <w:t>Soil Biology and Biochemistry, 145</w:t>
      </w:r>
      <w:r w:rsidRPr="005E65FF">
        <w:t>, 107795. doi:</w:t>
      </w:r>
      <w:hyperlink r:id="rId37" w:history="1">
        <w:r w:rsidRPr="005E65FF">
          <w:rPr>
            <w:rStyle w:val="Hyperlink"/>
          </w:rPr>
          <w:t>https://doi.org/10.1016/j.soilbio.2020.107795</w:t>
        </w:r>
      </w:hyperlink>
    </w:p>
    <w:p w14:paraId="532C16C6" w14:textId="77777777" w:rsidR="005E65FF" w:rsidRPr="005E65FF" w:rsidRDefault="005E65FF" w:rsidP="005E65FF">
      <w:pPr>
        <w:pStyle w:val="EndNoteBibliography"/>
        <w:spacing w:after="0"/>
        <w:ind w:left="720" w:hanging="720"/>
      </w:pPr>
      <w:r w:rsidRPr="005E65FF">
        <w:lastRenderedPageBreak/>
        <w:t xml:space="preserve">Yang, Y., Ji, C., Ma, W., Wang, S., Wang, S., Han, W., . . . Smith, P. (2012). Significant soil acidification across northern China's grasslands during 1980s–2000s. </w:t>
      </w:r>
      <w:r w:rsidRPr="005E65FF">
        <w:rPr>
          <w:i/>
        </w:rPr>
        <w:t>Global Change Biology, 18</w:t>
      </w:r>
      <w:r w:rsidRPr="005E65FF">
        <w:t>(7), 2292-2300. doi:10.1111/j.1365-2486.2012.02694.x</w:t>
      </w:r>
    </w:p>
    <w:p w14:paraId="7CC10AD4" w14:textId="03620D80" w:rsidR="005E65FF" w:rsidRPr="005E65FF" w:rsidRDefault="005E65FF" w:rsidP="005E65FF">
      <w:pPr>
        <w:pStyle w:val="EndNoteBibliography"/>
        <w:spacing w:after="0"/>
        <w:ind w:left="720" w:hanging="720"/>
      </w:pPr>
      <w:r w:rsidRPr="005E65FF">
        <w:t xml:space="preserve">Yao, M., Rui, J., Niu, H., Heděnec, P., Li, J., He, Z., . . . Li, X. (2017). The differentiation of soil bacterial communities along a precipitation and temperature gradient in the eastern Inner Mongolia steppe. </w:t>
      </w:r>
      <w:r w:rsidRPr="005E65FF">
        <w:rPr>
          <w:i/>
        </w:rPr>
        <w:t>CATENA, 152</w:t>
      </w:r>
      <w:r w:rsidRPr="005E65FF">
        <w:t>, 47-56. doi:</w:t>
      </w:r>
      <w:hyperlink r:id="rId38" w:history="1">
        <w:r w:rsidRPr="005E65FF">
          <w:rPr>
            <w:rStyle w:val="Hyperlink"/>
          </w:rPr>
          <w:t>https://doi.org/10.1016/j.catena.2017.01.007</w:t>
        </w:r>
      </w:hyperlink>
    </w:p>
    <w:p w14:paraId="121486EF" w14:textId="77777777" w:rsidR="005E65FF" w:rsidRPr="005E65FF" w:rsidRDefault="005E65FF" w:rsidP="005E65FF">
      <w:pPr>
        <w:pStyle w:val="EndNoteBibliography"/>
        <w:spacing w:after="0"/>
        <w:ind w:left="720" w:hanging="720"/>
      </w:pPr>
      <w:r w:rsidRPr="005E65FF">
        <w:t xml:space="preserve">Yashiro, E., Pinto-Figueroa, E., Buri, A., Spangenberg, J. E., Adatte, T., Niculita-Hirzel, H., . . . van der Meer, J. R. (2016). Local environmental factors drive divergent grassland soil bacterial communities in the western Swiss Alps. </w:t>
      </w:r>
      <w:r w:rsidRPr="005E65FF">
        <w:rPr>
          <w:i/>
        </w:rPr>
        <w:t>Applied and Environmental Microbiology, 82</w:t>
      </w:r>
      <w:r w:rsidRPr="005E65FF">
        <w:t>(21), 6303-6316. doi:10.1128/AEM.01170-16</w:t>
      </w:r>
    </w:p>
    <w:p w14:paraId="0487336C" w14:textId="77777777" w:rsidR="005E65FF" w:rsidRPr="005E65FF" w:rsidRDefault="005E65FF" w:rsidP="005E65FF">
      <w:pPr>
        <w:pStyle w:val="EndNoteBibliography"/>
        <w:spacing w:after="0"/>
        <w:ind w:left="720" w:hanging="720"/>
      </w:pPr>
      <w:r w:rsidRPr="005E65FF">
        <w:t xml:space="preserve">Yashiro, E., Pinto-Figueroa, E., Buri, A., Spangenberg, J. E., Adatte, T., Niculita-Hirzel, H., . . . van der Meer, J. R. (2018). Meta-scale mountain grassland observatories uncover commonalities as well as specific interactions among plant and non-rhizosphere soil bacterial communities. </w:t>
      </w:r>
      <w:r w:rsidRPr="005E65FF">
        <w:rPr>
          <w:i/>
        </w:rPr>
        <w:t>Scientific Reports, 8</w:t>
      </w:r>
      <w:r w:rsidRPr="005E65FF">
        <w:t>(1), 5758. doi:10.1038/s41598-018-24253-x</w:t>
      </w:r>
    </w:p>
    <w:p w14:paraId="3302299E" w14:textId="77777777" w:rsidR="005E65FF" w:rsidRPr="005E65FF" w:rsidRDefault="005E65FF" w:rsidP="005E65FF">
      <w:pPr>
        <w:pStyle w:val="EndNoteBibliography"/>
        <w:spacing w:after="0"/>
        <w:ind w:left="720" w:hanging="720"/>
      </w:pPr>
      <w:r w:rsidRPr="005E65FF">
        <w:t xml:space="preserve">You, Q., Fraedrich, K., Ren, G., Pepin, N., &amp; Kang, S. (2013). Variability of temperature in the Tibetan Plateau based on homogenized surface stations and reanalysis data. </w:t>
      </w:r>
      <w:r w:rsidRPr="005E65FF">
        <w:rPr>
          <w:i/>
        </w:rPr>
        <w:t>International Journal of Climatology, 33</w:t>
      </w:r>
      <w:r w:rsidRPr="005E65FF">
        <w:t>(6), 1337-1347. doi:10.1002/joc.3512</w:t>
      </w:r>
    </w:p>
    <w:p w14:paraId="6A8CAF01" w14:textId="59230284" w:rsidR="005E65FF" w:rsidRPr="005E65FF" w:rsidRDefault="005E65FF" w:rsidP="005E65FF">
      <w:pPr>
        <w:pStyle w:val="EndNoteBibliography"/>
        <w:spacing w:after="0"/>
        <w:ind w:left="720" w:hanging="720"/>
      </w:pPr>
      <w:r w:rsidRPr="005E65FF">
        <w:t xml:space="preserve">Zeng, Q., An, S., Liu, Y., Wang, H., &amp; Wang, Y. (2019). Biogeography and the driving factors affecting forest soil bacteria in an arid area. </w:t>
      </w:r>
      <w:r w:rsidRPr="005E65FF">
        <w:rPr>
          <w:i/>
        </w:rPr>
        <w:t>Science of the Total Environment, 680</w:t>
      </w:r>
      <w:r w:rsidRPr="005E65FF">
        <w:t>, 124-131. doi:</w:t>
      </w:r>
      <w:hyperlink r:id="rId39" w:history="1">
        <w:r w:rsidRPr="005E65FF">
          <w:rPr>
            <w:rStyle w:val="Hyperlink"/>
          </w:rPr>
          <w:t>https://doi.org/10.1016/j.scitotenv.2019.04.184</w:t>
        </w:r>
      </w:hyperlink>
    </w:p>
    <w:p w14:paraId="7402DD39" w14:textId="77777777" w:rsidR="005E65FF" w:rsidRPr="005E65FF" w:rsidRDefault="005E65FF" w:rsidP="005E65FF">
      <w:pPr>
        <w:pStyle w:val="EndNoteBibliography"/>
        <w:spacing w:after="0"/>
        <w:ind w:left="720" w:hanging="720"/>
      </w:pPr>
      <w:r w:rsidRPr="005E65FF">
        <w:t xml:space="preserve">Zhang, X., Zhang, G., Chen, Q., &amp; Han, X. (2013). Soil bacterial communities respond to climate changes in a temperate steppe. </w:t>
      </w:r>
      <w:r w:rsidRPr="005E65FF">
        <w:rPr>
          <w:i/>
        </w:rPr>
        <w:t>PLoS One, 8</w:t>
      </w:r>
      <w:r w:rsidRPr="005E65FF">
        <w:t>(11), e78616. doi:10.1371/journal.pone.0078616</w:t>
      </w:r>
    </w:p>
    <w:p w14:paraId="1D1760FA" w14:textId="77777777" w:rsidR="005E65FF" w:rsidRPr="005E65FF" w:rsidRDefault="005E65FF" w:rsidP="005E65FF">
      <w:pPr>
        <w:pStyle w:val="EndNoteBibliography"/>
        <w:spacing w:after="0"/>
        <w:ind w:left="720" w:hanging="720"/>
      </w:pPr>
      <w:r w:rsidRPr="005E65FF">
        <w:t xml:space="preserve">Zhang, Y., Cong, J., Lu, H., Deng, Y., Liu, X., Zhou, J., &amp; Li, D. (2016). Soil bacterial endemism and potential functional redundancy in natural broadleaf forest along a latitudinal gradient. </w:t>
      </w:r>
      <w:r w:rsidRPr="005E65FF">
        <w:rPr>
          <w:i/>
        </w:rPr>
        <w:t>Scientific Reports, 6</w:t>
      </w:r>
      <w:r w:rsidRPr="005E65FF">
        <w:t>(1), 28819. doi:10.1038/srep28819</w:t>
      </w:r>
    </w:p>
    <w:p w14:paraId="7B7514A3" w14:textId="77777777" w:rsidR="005E65FF" w:rsidRPr="005E65FF" w:rsidRDefault="005E65FF" w:rsidP="005E65FF">
      <w:pPr>
        <w:pStyle w:val="EndNoteBibliography"/>
        <w:ind w:left="720" w:hanging="720"/>
      </w:pPr>
      <w:r w:rsidRPr="005E65FF">
        <w:t xml:space="preserve">Zhou, J. Z., &amp; Ning, D. L. (2017). Stochastic Community Assembly: Does It Matter in Microbial Ecology? </w:t>
      </w:r>
      <w:r w:rsidRPr="005E65FF">
        <w:rPr>
          <w:i/>
        </w:rPr>
        <w:t>Microbiology and Molecular Biology Reviews, 81</w:t>
      </w:r>
      <w:r w:rsidRPr="005E65FF">
        <w:t>(4), 32. doi:10.1128/mmbr.00002-17</w:t>
      </w:r>
    </w:p>
    <w:p w14:paraId="2145CD69" w14:textId="2863104D" w:rsidR="0027473E" w:rsidRPr="00D03349" w:rsidRDefault="00C163D1" w:rsidP="00AF1539">
      <w:pPr>
        <w:spacing w:line="480" w:lineRule="auto"/>
        <w:contextualSpacing/>
        <w:jc w:val="left"/>
        <w:rPr>
          <w:rFonts w:asciiTheme="minorHAnsi" w:hAnsiTheme="minorHAnsi" w:cstheme="minorHAnsi"/>
          <w:sz w:val="22"/>
          <w:lang w:val="en-GB"/>
        </w:rPr>
      </w:pPr>
      <w:r w:rsidRPr="00D03349">
        <w:rPr>
          <w:rFonts w:asciiTheme="minorHAnsi" w:hAnsiTheme="minorHAnsi" w:cstheme="minorHAnsi"/>
          <w:sz w:val="22"/>
          <w:lang w:val="en-GB"/>
        </w:rPr>
        <w:fldChar w:fldCharType="end"/>
      </w:r>
      <w:r w:rsidR="0027473E" w:rsidRPr="00D03349">
        <w:rPr>
          <w:rFonts w:asciiTheme="minorHAnsi" w:hAnsiTheme="minorHAnsi" w:cstheme="minorHAnsi"/>
          <w:sz w:val="22"/>
          <w:lang w:val="en-GB"/>
        </w:rPr>
        <w:br w:type="page"/>
      </w:r>
    </w:p>
    <w:p w14:paraId="287B42BB" w14:textId="4A17038E" w:rsidR="008D7854" w:rsidRDefault="008D7854" w:rsidP="00AF1539">
      <w:pPr>
        <w:spacing w:line="480" w:lineRule="auto"/>
        <w:contextualSpacing/>
        <w:jc w:val="left"/>
        <w:rPr>
          <w:rFonts w:asciiTheme="minorHAnsi" w:hAnsiTheme="minorHAnsi" w:cstheme="minorHAnsi"/>
          <w:b/>
          <w:bCs/>
          <w:sz w:val="22"/>
          <w:lang w:val="en-GB"/>
        </w:rPr>
      </w:pPr>
      <w:r w:rsidRPr="00D03349">
        <w:rPr>
          <w:rFonts w:asciiTheme="minorHAnsi" w:hAnsiTheme="minorHAnsi" w:cstheme="minorHAnsi"/>
          <w:b/>
          <w:bCs/>
          <w:sz w:val="22"/>
          <w:lang w:val="en-GB"/>
        </w:rPr>
        <w:lastRenderedPageBreak/>
        <w:t>Figure legends</w:t>
      </w:r>
    </w:p>
    <w:p w14:paraId="6FF04CF4" w14:textId="77777777" w:rsidR="00AF1539" w:rsidRPr="00D03349" w:rsidRDefault="00AF1539" w:rsidP="00AF1539">
      <w:pPr>
        <w:spacing w:line="480" w:lineRule="auto"/>
        <w:contextualSpacing/>
        <w:jc w:val="left"/>
        <w:rPr>
          <w:rFonts w:asciiTheme="minorHAnsi" w:hAnsiTheme="minorHAnsi" w:cstheme="minorHAnsi"/>
          <w:b/>
          <w:bCs/>
          <w:sz w:val="22"/>
          <w:lang w:val="en-GB"/>
        </w:rPr>
      </w:pPr>
    </w:p>
    <w:p w14:paraId="1BBBCD90" w14:textId="1282B9A9" w:rsidR="008D7854" w:rsidRPr="00D03349" w:rsidRDefault="008D7854" w:rsidP="00AF1539">
      <w:pPr>
        <w:spacing w:line="480" w:lineRule="auto"/>
        <w:jc w:val="left"/>
        <w:rPr>
          <w:rFonts w:asciiTheme="minorHAnsi" w:hAnsiTheme="minorHAnsi" w:cstheme="minorHAnsi"/>
          <w:sz w:val="22"/>
          <w:lang w:val="en-GB"/>
        </w:rPr>
      </w:pPr>
      <w:r w:rsidRPr="00D03349">
        <w:rPr>
          <w:rFonts w:asciiTheme="minorHAnsi" w:hAnsiTheme="minorHAnsi" w:cstheme="minorHAnsi"/>
          <w:b/>
          <w:sz w:val="22"/>
          <w:lang w:val="en-GB"/>
        </w:rPr>
        <w:t>Fig. 1.</w:t>
      </w:r>
      <w:r w:rsidRPr="00D03349">
        <w:rPr>
          <w:rFonts w:asciiTheme="minorHAnsi" w:hAnsiTheme="minorHAnsi" w:cstheme="minorHAnsi"/>
          <w:sz w:val="22"/>
          <w:lang w:val="en-GB"/>
        </w:rPr>
        <w:t xml:space="preserve"> Framework used to study the drivers of taxonomic and functional biogeography of soil bacteria, and working hypotheses. Soil w</w:t>
      </w:r>
      <w:r w:rsidR="00546242" w:rsidRPr="00D03349">
        <w:rPr>
          <w:rFonts w:asciiTheme="minorHAnsi" w:hAnsiTheme="minorHAnsi" w:cstheme="minorHAnsi"/>
          <w:sz w:val="22"/>
          <w:lang w:val="en-GB"/>
        </w:rPr>
        <w:t>as</w:t>
      </w:r>
      <w:r w:rsidRPr="00D03349">
        <w:rPr>
          <w:rFonts w:asciiTheme="minorHAnsi" w:hAnsiTheme="minorHAnsi" w:cstheme="minorHAnsi"/>
          <w:sz w:val="22"/>
          <w:lang w:val="en-GB"/>
        </w:rPr>
        <w:t xml:space="preserve"> sampled from </w:t>
      </w:r>
      <w:ins w:id="437" w:author="authors" w:date="2022-12-15T13:45:00Z">
        <w:r w:rsidR="004843D5" w:rsidRPr="00D03349">
          <w:rPr>
            <w:rFonts w:asciiTheme="minorHAnsi" w:hAnsiTheme="minorHAnsi" w:cstheme="minorHAnsi"/>
            <w:sz w:val="22"/>
            <w:lang w:val="en-GB"/>
          </w:rPr>
          <w:t>195 plots (</w:t>
        </w:r>
      </w:ins>
      <w:r w:rsidRPr="00D03349">
        <w:rPr>
          <w:rFonts w:asciiTheme="minorHAnsi" w:hAnsiTheme="minorHAnsi" w:cstheme="minorHAnsi"/>
          <w:sz w:val="22"/>
          <w:lang w:val="en-GB"/>
        </w:rPr>
        <w:t xml:space="preserve">39 sites </w:t>
      </w:r>
      <w:ins w:id="438" w:author="authors" w:date="2022-12-15T13:45:00Z">
        <w:r w:rsidR="00DC0CDA" w:rsidRPr="00D03349">
          <w:rPr>
            <w:rFonts w:asciiTheme="minorHAnsi" w:hAnsiTheme="minorHAnsi" w:cstheme="minorHAnsi"/>
            <w:sz w:val="22"/>
            <w:lang w:val="en-GB"/>
          </w:rPr>
          <w:t xml:space="preserve">indicated with </w:t>
        </w:r>
      </w:ins>
      <w:r w:rsidRPr="00D03349">
        <w:rPr>
          <w:rFonts w:asciiTheme="minorHAnsi" w:hAnsiTheme="minorHAnsi" w:cstheme="minorHAnsi"/>
          <w:sz w:val="22"/>
          <w:lang w:val="en-GB"/>
        </w:rPr>
        <w:t>red dots</w:t>
      </w:r>
      <w:ins w:id="439" w:author="authors" w:date="2022-12-15T13:45:00Z">
        <w:r w:rsidR="004843D5" w:rsidRPr="00D03349">
          <w:rPr>
            <w:rFonts w:asciiTheme="minorHAnsi" w:hAnsiTheme="minorHAnsi" w:cstheme="minorHAnsi"/>
            <w:sz w:val="22"/>
            <w:lang w:val="en-GB"/>
          </w:rPr>
          <w:t>;</w:t>
        </w:r>
      </w:ins>
      <w:r w:rsidR="004843D5"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5 plots per site) along a 1</w:t>
      </w:r>
      <w:r w:rsidR="002D43E4"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 xml:space="preserve">550 km transect in the Tibet plateau (Top). </w:t>
      </w:r>
      <w:ins w:id="440" w:author="authors" w:date="2022-12-15T13:45:00Z">
        <w:r w:rsidR="0051273E" w:rsidRPr="00D03349">
          <w:rPr>
            <w:rFonts w:asciiTheme="minorHAnsi" w:hAnsiTheme="minorHAnsi" w:cstheme="minorHAnsi"/>
            <w:sz w:val="22"/>
            <w:lang w:val="en-GB"/>
          </w:rPr>
          <w:t>Taxonomic</w:t>
        </w:r>
      </w:ins>
      <w:r w:rsidR="002E4395" w:rsidRPr="00D03349">
        <w:rPr>
          <w:rFonts w:asciiTheme="minorHAnsi" w:hAnsiTheme="minorHAnsi" w:cstheme="minorHAnsi"/>
          <w:sz w:val="22"/>
          <w:lang w:val="en-GB"/>
        </w:rPr>
        <w:t xml:space="preserve"> </w:t>
      </w:r>
      <w:r w:rsidR="0051273E" w:rsidRPr="00D03349">
        <w:rPr>
          <w:rFonts w:asciiTheme="minorHAnsi" w:hAnsiTheme="minorHAnsi" w:cstheme="minorHAnsi"/>
          <w:sz w:val="22"/>
          <w:lang w:val="en-GB"/>
        </w:rPr>
        <w:t xml:space="preserve">and functional dissimilarities </w:t>
      </w:r>
      <w:ins w:id="441" w:author="authors" w:date="2022-12-15T13:45:00Z">
        <w:r w:rsidR="0051273E" w:rsidRPr="00D03349">
          <w:rPr>
            <w:rFonts w:asciiTheme="minorHAnsi" w:hAnsiTheme="minorHAnsi" w:cstheme="minorHAnsi"/>
            <w:sz w:val="22"/>
            <w:lang w:val="en-GB"/>
          </w:rPr>
          <w:t>of soil bacterial communities</w:t>
        </w:r>
        <w:r w:rsidR="00D72A0A" w:rsidRPr="00D03349">
          <w:rPr>
            <w:rFonts w:asciiTheme="minorHAnsi" w:hAnsiTheme="minorHAnsi" w:cstheme="minorHAnsi"/>
            <w:sz w:val="22"/>
            <w:lang w:val="en-GB"/>
          </w:rPr>
          <w:t xml:space="preserve"> (based on 16S sequencing and on abundances of functional genes related to </w:t>
        </w:r>
        <w:r w:rsidR="00E72465" w:rsidRPr="00D03349">
          <w:rPr>
            <w:rFonts w:asciiTheme="minorHAnsi" w:hAnsiTheme="minorHAnsi" w:cstheme="minorHAnsi"/>
            <w:sz w:val="22"/>
            <w:lang w:val="en-GB"/>
          </w:rPr>
          <w:t>N</w:t>
        </w:r>
        <w:r w:rsidR="00D72A0A" w:rsidRPr="00D03349">
          <w:rPr>
            <w:rFonts w:asciiTheme="minorHAnsi" w:hAnsiTheme="minorHAnsi" w:cstheme="minorHAnsi"/>
            <w:sz w:val="22"/>
            <w:lang w:val="en-GB"/>
          </w:rPr>
          <w:t xml:space="preserve"> cycling, respectively)</w:t>
        </w:r>
        <w:r w:rsidR="0051273E" w:rsidRPr="00D03349">
          <w:rPr>
            <w:rFonts w:asciiTheme="minorHAnsi" w:hAnsiTheme="minorHAnsi" w:cstheme="minorHAnsi"/>
            <w:sz w:val="22"/>
            <w:lang w:val="en-GB"/>
          </w:rPr>
          <w:t xml:space="preserve">, </w:t>
        </w:r>
        <w:r w:rsidR="00780CEB" w:rsidRPr="00D03349">
          <w:rPr>
            <w:rFonts w:asciiTheme="minorHAnsi" w:hAnsiTheme="minorHAnsi" w:cstheme="minorHAnsi"/>
            <w:sz w:val="22"/>
            <w:lang w:val="en-GB"/>
          </w:rPr>
          <w:t>dissimilarit</w:t>
        </w:r>
        <w:r w:rsidR="009A4D7C" w:rsidRPr="00D03349">
          <w:rPr>
            <w:rFonts w:asciiTheme="minorHAnsi" w:hAnsiTheme="minorHAnsi" w:cstheme="minorHAnsi"/>
            <w:sz w:val="22"/>
            <w:lang w:val="en-GB"/>
          </w:rPr>
          <w:t>y</w:t>
        </w:r>
        <w:r w:rsidR="00780CEB" w:rsidRPr="00D03349">
          <w:rPr>
            <w:rFonts w:asciiTheme="minorHAnsi" w:hAnsiTheme="minorHAnsi" w:cstheme="minorHAnsi"/>
            <w:sz w:val="22"/>
            <w:lang w:val="en-GB"/>
          </w:rPr>
          <w:t xml:space="preserve"> of abiotic environmental </w:t>
        </w:r>
        <w:r w:rsidR="009A4D7C" w:rsidRPr="00D03349">
          <w:rPr>
            <w:rFonts w:asciiTheme="minorHAnsi" w:hAnsiTheme="minorHAnsi" w:cstheme="minorHAnsi"/>
            <w:sz w:val="22"/>
            <w:lang w:val="en-GB"/>
          </w:rPr>
          <w:t>conditions</w:t>
        </w:r>
        <w:r w:rsidR="00B74341" w:rsidRPr="00D03349">
          <w:rPr>
            <w:rFonts w:asciiTheme="minorHAnsi" w:hAnsiTheme="minorHAnsi" w:cstheme="minorHAnsi"/>
            <w:sz w:val="22"/>
            <w:lang w:val="en-GB"/>
          </w:rPr>
          <w:t xml:space="preserve"> (based on 11 edaphic and 3 climatic variables)</w:t>
        </w:r>
        <w:r w:rsidR="00780CEB" w:rsidRPr="00D03349">
          <w:rPr>
            <w:rFonts w:asciiTheme="minorHAnsi" w:hAnsiTheme="minorHAnsi" w:cstheme="minorHAnsi"/>
            <w:sz w:val="22"/>
            <w:lang w:val="en-GB"/>
          </w:rPr>
          <w:t>, dissimilarities of plant communities in terms of species (</w:t>
        </w:r>
        <w:r w:rsidR="0022309E" w:rsidRPr="00D03349">
          <w:rPr>
            <w:rFonts w:asciiTheme="minorHAnsi" w:hAnsiTheme="minorHAnsi" w:cstheme="minorHAnsi"/>
            <w:sz w:val="22"/>
            <w:lang w:val="en-GB"/>
          </w:rPr>
          <w:t xml:space="preserve">biomasses of </w:t>
        </w:r>
        <w:r w:rsidR="00EF2F30" w:rsidRPr="00D03349">
          <w:rPr>
            <w:rFonts w:asciiTheme="minorHAnsi" w:hAnsiTheme="minorHAnsi" w:cstheme="minorHAnsi"/>
            <w:sz w:val="22"/>
            <w:lang w:val="en-GB"/>
          </w:rPr>
          <w:t>348</w:t>
        </w:r>
        <w:r w:rsidR="00780CEB" w:rsidRPr="00D03349">
          <w:rPr>
            <w:rFonts w:asciiTheme="minorHAnsi" w:hAnsiTheme="minorHAnsi" w:cstheme="minorHAnsi"/>
            <w:sz w:val="22"/>
            <w:lang w:val="en-GB"/>
          </w:rPr>
          <w:t xml:space="preserve"> </w:t>
        </w:r>
        <w:r w:rsidR="0022309E" w:rsidRPr="00D03349">
          <w:rPr>
            <w:rFonts w:asciiTheme="minorHAnsi" w:hAnsiTheme="minorHAnsi" w:cstheme="minorHAnsi"/>
            <w:sz w:val="22"/>
            <w:lang w:val="en-GB"/>
          </w:rPr>
          <w:t xml:space="preserve">plant </w:t>
        </w:r>
        <w:r w:rsidR="00780CEB" w:rsidRPr="00D03349">
          <w:rPr>
            <w:rFonts w:asciiTheme="minorHAnsi" w:hAnsiTheme="minorHAnsi" w:cstheme="minorHAnsi"/>
            <w:sz w:val="22"/>
            <w:lang w:val="en-GB"/>
          </w:rPr>
          <w:t>species)</w:t>
        </w:r>
        <w:r w:rsidR="0022309E" w:rsidRPr="00D03349">
          <w:rPr>
            <w:rFonts w:asciiTheme="minorHAnsi" w:hAnsiTheme="minorHAnsi" w:cstheme="minorHAnsi"/>
            <w:sz w:val="22"/>
            <w:lang w:val="en-GB"/>
          </w:rPr>
          <w:t xml:space="preserve"> </w:t>
        </w:r>
        <w:r w:rsidR="00526470" w:rsidRPr="00D03349">
          <w:rPr>
            <w:rFonts w:asciiTheme="minorHAnsi" w:hAnsiTheme="minorHAnsi" w:cstheme="minorHAnsi"/>
            <w:sz w:val="22"/>
            <w:lang w:val="en-GB"/>
          </w:rPr>
          <w:t>or</w:t>
        </w:r>
        <w:r w:rsidR="0022309E" w:rsidRPr="00D03349">
          <w:rPr>
            <w:rFonts w:asciiTheme="minorHAnsi" w:hAnsiTheme="minorHAnsi" w:cstheme="minorHAnsi"/>
            <w:sz w:val="22"/>
            <w:lang w:val="en-GB"/>
          </w:rPr>
          <w:t xml:space="preserve"> growth forms</w:t>
        </w:r>
        <w:r w:rsidR="00D72A0A" w:rsidRPr="00D03349">
          <w:rPr>
            <w:rFonts w:asciiTheme="minorHAnsi" w:hAnsiTheme="minorHAnsi" w:cstheme="minorHAnsi"/>
            <w:sz w:val="22"/>
            <w:lang w:val="en-GB"/>
          </w:rPr>
          <w:t>,</w:t>
        </w:r>
        <w:r w:rsidR="0022309E" w:rsidRPr="00D03349">
          <w:rPr>
            <w:rFonts w:asciiTheme="minorHAnsi" w:hAnsiTheme="minorHAnsi" w:cstheme="minorHAnsi"/>
            <w:sz w:val="22"/>
            <w:lang w:val="en-GB"/>
          </w:rPr>
          <w:t xml:space="preserve"> and </w:t>
        </w:r>
        <w:r w:rsidR="008B08A4" w:rsidRPr="00D03349">
          <w:rPr>
            <w:rFonts w:asciiTheme="minorHAnsi" w:hAnsiTheme="minorHAnsi" w:cstheme="minorHAnsi"/>
            <w:sz w:val="22"/>
            <w:lang w:val="en-GB"/>
          </w:rPr>
          <w:t xml:space="preserve">geographic </w:t>
        </w:r>
        <w:r w:rsidR="0022309E" w:rsidRPr="00D03349">
          <w:rPr>
            <w:rFonts w:asciiTheme="minorHAnsi" w:hAnsiTheme="minorHAnsi" w:cstheme="minorHAnsi"/>
            <w:sz w:val="22"/>
            <w:lang w:val="en-GB"/>
          </w:rPr>
          <w:t>distances</w:t>
        </w:r>
        <w:r w:rsidR="001824D5" w:rsidRPr="00D03349">
          <w:rPr>
            <w:rFonts w:asciiTheme="minorHAnsi" w:hAnsiTheme="minorHAnsi" w:cstheme="minorHAnsi"/>
            <w:sz w:val="22"/>
            <w:lang w:val="en-GB"/>
          </w:rPr>
          <w:t xml:space="preserve"> </w:t>
        </w:r>
      </w:ins>
      <w:r w:rsidRPr="00D03349">
        <w:rPr>
          <w:rFonts w:asciiTheme="minorHAnsi" w:hAnsiTheme="minorHAnsi" w:cstheme="minorHAnsi"/>
          <w:sz w:val="22"/>
          <w:lang w:val="en-GB"/>
        </w:rPr>
        <w:t xml:space="preserve">among plots were then computed </w:t>
      </w:r>
      <w:ins w:id="442" w:author="authors" w:date="2022-12-15T13:45:00Z">
        <w:r w:rsidRPr="00D03349">
          <w:rPr>
            <w:rFonts w:asciiTheme="minorHAnsi" w:hAnsiTheme="minorHAnsi" w:cstheme="minorHAnsi"/>
            <w:sz w:val="22"/>
            <w:lang w:val="en-GB"/>
          </w:rPr>
          <w:t>(Middle)</w:t>
        </w:r>
        <w:r w:rsidR="001824D5" w:rsidRPr="00D03349">
          <w:rPr>
            <w:rFonts w:asciiTheme="minorHAnsi" w:hAnsiTheme="minorHAnsi" w:cstheme="minorHAnsi"/>
            <w:sz w:val="22"/>
            <w:lang w:val="en-GB"/>
          </w:rPr>
          <w:t xml:space="preserve"> </w:t>
        </w:r>
      </w:ins>
      <w:r w:rsidR="001824D5" w:rsidRPr="00D03349">
        <w:rPr>
          <w:rFonts w:asciiTheme="minorHAnsi" w:hAnsiTheme="minorHAnsi" w:cstheme="minorHAnsi"/>
          <w:sz w:val="22"/>
          <w:lang w:val="en-GB"/>
        </w:rPr>
        <w:t>and compared</w:t>
      </w:r>
      <w:ins w:id="443" w:author="authors" w:date="2022-12-15T13:45:00Z">
        <w:r w:rsidRPr="00D03349">
          <w:rPr>
            <w:rFonts w:asciiTheme="minorHAnsi" w:hAnsiTheme="minorHAnsi" w:cstheme="minorHAnsi"/>
            <w:sz w:val="22"/>
            <w:lang w:val="en-GB"/>
          </w:rPr>
          <w:t>.</w:t>
        </w:r>
        <w:r w:rsidR="00EF2F30" w:rsidRPr="00D03349">
          <w:rPr>
            <w:rFonts w:asciiTheme="minorHAnsi" w:hAnsiTheme="minorHAnsi" w:cstheme="minorHAnsi"/>
            <w:sz w:val="22"/>
            <w:lang w:val="en-GB"/>
          </w:rPr>
          <w:t xml:space="preserve"> </w:t>
        </w:r>
        <w:r w:rsidR="00053FD8" w:rsidRPr="00D03349">
          <w:rPr>
            <w:rFonts w:asciiTheme="minorHAnsi" w:hAnsiTheme="minorHAnsi" w:cstheme="minorHAnsi"/>
            <w:sz w:val="22"/>
            <w:lang w:val="en-GB"/>
          </w:rPr>
          <w:t xml:space="preserve">Effects of </w:t>
        </w:r>
        <w:r w:rsidR="00526470" w:rsidRPr="00D03349">
          <w:rPr>
            <w:rFonts w:asciiTheme="minorHAnsi" w:hAnsiTheme="minorHAnsi" w:cstheme="minorHAnsi"/>
            <w:sz w:val="22"/>
            <w:lang w:val="en-GB"/>
          </w:rPr>
          <w:t xml:space="preserve">abiotic and biotic </w:t>
        </w:r>
        <w:r w:rsidR="00053FD8" w:rsidRPr="00D03349">
          <w:rPr>
            <w:rFonts w:asciiTheme="minorHAnsi" w:hAnsiTheme="minorHAnsi" w:cstheme="minorHAnsi"/>
            <w:sz w:val="22"/>
            <w:lang w:val="en-GB"/>
          </w:rPr>
          <w:t>environmental variables</w:t>
        </w:r>
        <w:r w:rsidR="004B219D" w:rsidRPr="00D03349">
          <w:rPr>
            <w:rFonts w:asciiTheme="minorHAnsi" w:hAnsiTheme="minorHAnsi" w:cstheme="minorHAnsi"/>
            <w:sz w:val="22"/>
            <w:lang w:val="en-GB"/>
          </w:rPr>
          <w:t xml:space="preserve"> </w:t>
        </w:r>
        <w:r w:rsidR="00EC5BB6" w:rsidRPr="00D03349">
          <w:rPr>
            <w:rFonts w:asciiTheme="minorHAnsi" w:hAnsiTheme="minorHAnsi" w:cstheme="minorHAnsi"/>
            <w:sz w:val="22"/>
            <w:lang w:val="en-GB"/>
          </w:rPr>
          <w:t>and distance were</w:t>
        </w:r>
        <w:r w:rsidR="009403B6" w:rsidRPr="00D03349">
          <w:rPr>
            <w:rFonts w:asciiTheme="minorHAnsi" w:hAnsiTheme="minorHAnsi" w:cstheme="minorHAnsi"/>
            <w:sz w:val="22"/>
            <w:lang w:val="en-GB"/>
          </w:rPr>
          <w:t xml:space="preserve"> </w:t>
        </w:r>
        <w:r w:rsidR="00EC5BB6" w:rsidRPr="00D03349">
          <w:rPr>
            <w:rFonts w:asciiTheme="minorHAnsi" w:hAnsiTheme="minorHAnsi" w:cstheme="minorHAnsi"/>
            <w:sz w:val="22"/>
            <w:lang w:val="en-GB"/>
          </w:rPr>
          <w:t>assessed using generalized dissimilarity modelling.</w:t>
        </w:r>
      </w:ins>
      <w:r w:rsidRPr="00D03349">
        <w:rPr>
          <w:rFonts w:asciiTheme="minorHAnsi" w:hAnsiTheme="minorHAnsi" w:cstheme="minorHAnsi"/>
          <w:sz w:val="22"/>
          <w:lang w:val="en-GB"/>
        </w:rPr>
        <w:t xml:space="preserve"> We hypothesised that geographic distance would better explain taxonomic dissimilarity of bacterial communities</w:t>
      </w:r>
      <w:r w:rsidR="008F2734" w:rsidRPr="00D03349">
        <w:rPr>
          <w:rFonts w:asciiTheme="minorHAnsi" w:hAnsiTheme="minorHAnsi" w:cstheme="minorHAnsi"/>
          <w:sz w:val="22"/>
          <w:lang w:val="en-GB"/>
        </w:rPr>
        <w:t xml:space="preserve"> due to </w:t>
      </w:r>
      <w:ins w:id="444" w:author="authors" w:date="2022-12-15T13:45:00Z">
        <w:r w:rsidR="008F2734" w:rsidRPr="00D03349">
          <w:rPr>
            <w:rFonts w:asciiTheme="minorHAnsi" w:hAnsiTheme="minorHAnsi" w:cstheme="minorHAnsi"/>
            <w:sz w:val="22"/>
            <w:lang w:val="en-GB"/>
          </w:rPr>
          <w:t>increasing isolation with distance</w:t>
        </w:r>
      </w:ins>
      <w:r w:rsidRPr="00D03349">
        <w:rPr>
          <w:rFonts w:asciiTheme="minorHAnsi" w:hAnsiTheme="minorHAnsi" w:cstheme="minorHAnsi"/>
          <w:sz w:val="22"/>
          <w:lang w:val="en-GB"/>
        </w:rPr>
        <w:t xml:space="preserve">, whereas </w:t>
      </w:r>
      <w:ins w:id="445" w:author="authors" w:date="2022-12-15T13:45:00Z">
        <w:r w:rsidR="007617C2" w:rsidRPr="00D03349">
          <w:rPr>
            <w:rFonts w:asciiTheme="minorHAnsi" w:hAnsiTheme="minorHAnsi" w:cstheme="minorHAnsi"/>
            <w:sz w:val="22"/>
            <w:lang w:val="en-GB"/>
          </w:rPr>
          <w:t xml:space="preserve">bacterial </w:t>
        </w:r>
      </w:ins>
      <w:r w:rsidRPr="00D03349">
        <w:rPr>
          <w:rFonts w:asciiTheme="minorHAnsi" w:hAnsiTheme="minorHAnsi" w:cstheme="minorHAnsi"/>
          <w:sz w:val="22"/>
          <w:lang w:val="en-GB"/>
        </w:rPr>
        <w:t xml:space="preserve">functional dissimilarity would be </w:t>
      </w:r>
      <w:ins w:id="446" w:author="authors" w:date="2022-12-15T13:45:00Z">
        <w:r w:rsidR="008F2734" w:rsidRPr="00D03349">
          <w:rPr>
            <w:rFonts w:asciiTheme="minorHAnsi" w:hAnsiTheme="minorHAnsi" w:cstheme="minorHAnsi"/>
            <w:sz w:val="22"/>
            <w:lang w:val="en-GB"/>
          </w:rPr>
          <w:t>more</w:t>
        </w:r>
      </w:ins>
      <w:r w:rsidRPr="00D03349">
        <w:rPr>
          <w:rFonts w:asciiTheme="minorHAnsi" w:hAnsiTheme="minorHAnsi" w:cstheme="minorHAnsi"/>
          <w:sz w:val="22"/>
          <w:lang w:val="en-GB"/>
        </w:rPr>
        <w:t xml:space="preserve"> driven by environmental dissimilarity due to functional redundancy (Bottom).</w:t>
      </w:r>
      <w:ins w:id="447" w:author="authors" w:date="2022-12-15T13:45:00Z">
        <w:r w:rsidR="00593EFA" w:rsidRPr="00D03349">
          <w:rPr>
            <w:rFonts w:asciiTheme="minorHAnsi" w:hAnsiTheme="minorHAnsi" w:cstheme="minorHAnsi"/>
            <w:sz w:val="22"/>
            <w:lang w:val="en-GB"/>
          </w:rPr>
          <w:t xml:space="preserve"> We further assumed that plant community dissimilarity would be the best explanatory variable for bacterial commun</w:t>
        </w:r>
        <w:r w:rsidR="00170665" w:rsidRPr="00D03349">
          <w:rPr>
            <w:rFonts w:asciiTheme="minorHAnsi" w:hAnsiTheme="minorHAnsi" w:cstheme="minorHAnsi"/>
            <w:sz w:val="22"/>
            <w:lang w:val="en-GB"/>
          </w:rPr>
          <w:t>ity dissimilarity because</w:t>
        </w:r>
        <w:r w:rsidR="00131C00" w:rsidRPr="00D03349">
          <w:rPr>
            <w:rFonts w:asciiTheme="minorHAnsi" w:hAnsiTheme="minorHAnsi" w:cstheme="minorHAnsi"/>
            <w:sz w:val="22"/>
            <w:lang w:val="en-GB"/>
          </w:rPr>
          <w:t>,</w:t>
        </w:r>
        <w:r w:rsidR="00170665" w:rsidRPr="00D03349">
          <w:rPr>
            <w:rFonts w:asciiTheme="minorHAnsi" w:hAnsiTheme="minorHAnsi" w:cstheme="minorHAnsi"/>
            <w:sz w:val="22"/>
            <w:lang w:val="en-GB"/>
          </w:rPr>
          <w:t xml:space="preserve"> </w:t>
        </w:r>
        <w:r w:rsidR="002108C7" w:rsidRPr="00D03349">
          <w:rPr>
            <w:rFonts w:asciiTheme="minorHAnsi" w:hAnsiTheme="minorHAnsi" w:cstheme="minorHAnsi"/>
            <w:sz w:val="22"/>
            <w:lang w:val="en-GB"/>
          </w:rPr>
          <w:t>in addition to reflecting abiotic conditions</w:t>
        </w:r>
        <w:r w:rsidR="00131C00" w:rsidRPr="00D03349">
          <w:rPr>
            <w:rFonts w:asciiTheme="minorHAnsi" w:hAnsiTheme="minorHAnsi" w:cstheme="minorHAnsi"/>
            <w:sz w:val="22"/>
            <w:lang w:val="en-GB"/>
          </w:rPr>
          <w:t>,</w:t>
        </w:r>
        <w:r w:rsidR="00170665" w:rsidRPr="00D03349">
          <w:rPr>
            <w:rFonts w:asciiTheme="minorHAnsi" w:hAnsiTheme="minorHAnsi" w:cstheme="minorHAnsi"/>
            <w:sz w:val="22"/>
            <w:lang w:val="en-GB"/>
          </w:rPr>
          <w:t xml:space="preserve"> </w:t>
        </w:r>
        <w:r w:rsidR="007617C2" w:rsidRPr="00D03349">
          <w:rPr>
            <w:rFonts w:asciiTheme="minorHAnsi" w:hAnsiTheme="minorHAnsi" w:cstheme="minorHAnsi"/>
            <w:sz w:val="22"/>
            <w:lang w:val="en-GB"/>
          </w:rPr>
          <w:t>plant community composition</w:t>
        </w:r>
        <w:r w:rsidR="009E636A" w:rsidRPr="00D03349">
          <w:rPr>
            <w:rFonts w:asciiTheme="minorHAnsi" w:hAnsiTheme="minorHAnsi" w:cstheme="minorHAnsi"/>
            <w:sz w:val="22"/>
            <w:lang w:val="en-GB"/>
          </w:rPr>
          <w:t xml:space="preserve"> </w:t>
        </w:r>
        <w:r w:rsidR="007617C2" w:rsidRPr="00D03349">
          <w:rPr>
            <w:rFonts w:asciiTheme="minorHAnsi" w:hAnsiTheme="minorHAnsi" w:cstheme="minorHAnsi"/>
            <w:sz w:val="22"/>
            <w:lang w:val="en-GB"/>
          </w:rPr>
          <w:t xml:space="preserve">might </w:t>
        </w:r>
        <w:r w:rsidR="00170665" w:rsidRPr="00D03349">
          <w:rPr>
            <w:rFonts w:asciiTheme="minorHAnsi" w:hAnsiTheme="minorHAnsi" w:cstheme="minorHAnsi"/>
            <w:sz w:val="22"/>
            <w:lang w:val="en-GB"/>
          </w:rPr>
          <w:t>influence soil bacteria</w:t>
        </w:r>
        <w:r w:rsidR="002108C7" w:rsidRPr="00D03349">
          <w:rPr>
            <w:rFonts w:asciiTheme="minorHAnsi" w:hAnsiTheme="minorHAnsi" w:cstheme="minorHAnsi"/>
            <w:sz w:val="22"/>
            <w:lang w:val="en-GB"/>
          </w:rPr>
          <w:t xml:space="preserve"> by prov</w:t>
        </w:r>
        <w:r w:rsidR="009E636A" w:rsidRPr="00D03349">
          <w:rPr>
            <w:rFonts w:asciiTheme="minorHAnsi" w:hAnsiTheme="minorHAnsi" w:cstheme="minorHAnsi"/>
            <w:sz w:val="22"/>
            <w:lang w:val="en-GB"/>
          </w:rPr>
          <w:t>iding</w:t>
        </w:r>
        <w:r w:rsidR="002108C7" w:rsidRPr="00D03349">
          <w:rPr>
            <w:rFonts w:asciiTheme="minorHAnsi" w:hAnsiTheme="minorHAnsi" w:cstheme="minorHAnsi"/>
            <w:sz w:val="22"/>
            <w:lang w:val="en-GB"/>
          </w:rPr>
          <w:t xml:space="preserve"> </w:t>
        </w:r>
        <w:r w:rsidR="00F82ED7" w:rsidRPr="00D03349">
          <w:rPr>
            <w:rFonts w:asciiTheme="minorHAnsi" w:hAnsiTheme="minorHAnsi" w:cstheme="minorHAnsi"/>
            <w:sz w:val="22"/>
            <w:lang w:val="en-GB"/>
          </w:rPr>
          <w:t xml:space="preserve">specific </w:t>
        </w:r>
        <w:r w:rsidR="002108C7" w:rsidRPr="00D03349">
          <w:rPr>
            <w:rFonts w:asciiTheme="minorHAnsi" w:hAnsiTheme="minorHAnsi" w:cstheme="minorHAnsi"/>
            <w:sz w:val="22"/>
            <w:lang w:val="en-GB"/>
          </w:rPr>
          <w:t>resources</w:t>
        </w:r>
        <w:r w:rsidR="00F82ED7" w:rsidRPr="00D03349">
          <w:rPr>
            <w:rFonts w:asciiTheme="minorHAnsi" w:hAnsiTheme="minorHAnsi" w:cstheme="minorHAnsi"/>
            <w:sz w:val="22"/>
            <w:lang w:val="en-GB"/>
          </w:rPr>
          <w:t xml:space="preserve">, </w:t>
        </w:r>
        <w:r w:rsidR="002108C7" w:rsidRPr="00D03349">
          <w:rPr>
            <w:rFonts w:asciiTheme="minorHAnsi" w:hAnsiTheme="minorHAnsi" w:cstheme="minorHAnsi"/>
            <w:sz w:val="22"/>
            <w:lang w:val="en-GB"/>
          </w:rPr>
          <w:t>altering soil physical and chemical conditions</w:t>
        </w:r>
        <w:r w:rsidR="00F82ED7" w:rsidRPr="00D03349">
          <w:rPr>
            <w:rFonts w:asciiTheme="minorHAnsi" w:hAnsiTheme="minorHAnsi" w:cstheme="minorHAnsi"/>
            <w:sz w:val="22"/>
            <w:lang w:val="en-GB"/>
          </w:rPr>
          <w:t>, and recruiting particular taxa or groups</w:t>
        </w:r>
        <w:r w:rsidR="00170665" w:rsidRPr="00D03349">
          <w:rPr>
            <w:rFonts w:asciiTheme="minorHAnsi" w:hAnsiTheme="minorHAnsi" w:cstheme="minorHAnsi"/>
            <w:sz w:val="22"/>
            <w:lang w:val="en-GB"/>
          </w:rPr>
          <w:t>.</w:t>
        </w:r>
      </w:ins>
    </w:p>
    <w:p w14:paraId="0EC9C7AF" w14:textId="2BEC8164" w:rsidR="008D7854" w:rsidRPr="00D03349" w:rsidRDefault="008D7854" w:rsidP="00AF1539">
      <w:pPr>
        <w:spacing w:line="480" w:lineRule="auto"/>
        <w:contextualSpacing/>
        <w:jc w:val="left"/>
        <w:rPr>
          <w:rFonts w:asciiTheme="minorHAnsi" w:hAnsiTheme="minorHAnsi" w:cstheme="minorHAnsi"/>
          <w:b/>
          <w:bCs/>
          <w:sz w:val="22"/>
          <w:lang w:val="en-GB"/>
        </w:rPr>
      </w:pPr>
    </w:p>
    <w:p w14:paraId="4CA6A246" w14:textId="3537DD07" w:rsidR="008D7854" w:rsidRPr="00D03349" w:rsidRDefault="008D7854" w:rsidP="00AF1539">
      <w:pPr>
        <w:spacing w:line="480" w:lineRule="auto"/>
        <w:jc w:val="left"/>
        <w:rPr>
          <w:rFonts w:asciiTheme="minorHAnsi" w:hAnsiTheme="minorHAnsi" w:cstheme="minorHAnsi"/>
          <w:sz w:val="22"/>
          <w:lang w:val="en-GB"/>
        </w:rPr>
      </w:pPr>
      <w:r w:rsidRPr="00D03349">
        <w:rPr>
          <w:rFonts w:asciiTheme="minorHAnsi" w:hAnsiTheme="minorHAnsi" w:cstheme="minorHAnsi"/>
          <w:b/>
          <w:sz w:val="22"/>
          <w:lang w:val="en-GB"/>
        </w:rPr>
        <w:t>Fig. 2.</w:t>
      </w:r>
      <w:r w:rsidRPr="00D03349">
        <w:rPr>
          <w:rFonts w:asciiTheme="minorHAnsi" w:hAnsiTheme="minorHAnsi" w:cstheme="minorHAnsi"/>
          <w:sz w:val="22"/>
          <w:lang w:val="en-GB"/>
        </w:rPr>
        <w:t xml:space="preserve"> Relationships </w:t>
      </w:r>
      <w:ins w:id="448" w:author="authors" w:date="2022-12-15T13:45:00Z">
        <w:r w:rsidR="009675C7" w:rsidRPr="00D03349">
          <w:rPr>
            <w:rFonts w:asciiTheme="minorHAnsi" w:hAnsiTheme="minorHAnsi" w:cstheme="minorHAnsi"/>
            <w:sz w:val="22"/>
            <w:lang w:val="en-GB"/>
          </w:rPr>
          <w:t>among</w:t>
        </w:r>
      </w:ins>
      <w:r w:rsidR="009675C7" w:rsidRPr="00D03349">
        <w:rPr>
          <w:rFonts w:asciiTheme="minorHAnsi" w:hAnsiTheme="minorHAnsi" w:cstheme="minorHAnsi"/>
          <w:sz w:val="22"/>
          <w:lang w:val="en-GB"/>
        </w:rPr>
        <w:t xml:space="preserve"> dissimilarity </w:t>
      </w:r>
      <w:ins w:id="449" w:author="authors" w:date="2022-12-15T13:45:00Z">
        <w:r w:rsidR="009675C7" w:rsidRPr="00D03349">
          <w:rPr>
            <w:rFonts w:asciiTheme="minorHAnsi" w:hAnsiTheme="minorHAnsi" w:cstheme="minorHAnsi"/>
            <w:sz w:val="22"/>
            <w:lang w:val="en-GB"/>
          </w:rPr>
          <w:t>of soil bacteria communities</w:t>
        </w:r>
        <w:r w:rsidR="00030F44" w:rsidRPr="00D03349">
          <w:rPr>
            <w:rFonts w:asciiTheme="minorHAnsi" w:hAnsiTheme="minorHAnsi" w:cstheme="minorHAnsi"/>
            <w:sz w:val="22"/>
            <w:lang w:val="en-GB"/>
          </w:rPr>
          <w:t xml:space="preserve"> based on their taxonomic compositions</w:t>
        </w:r>
        <w:r w:rsidR="009675C7" w:rsidRPr="00D03349">
          <w:rPr>
            <w:rFonts w:asciiTheme="minorHAnsi" w:hAnsiTheme="minorHAnsi" w:cstheme="minorHAnsi"/>
            <w:sz w:val="22"/>
            <w:lang w:val="en-GB"/>
          </w:rPr>
          <w:t xml:space="preserve">, </w:t>
        </w:r>
        <w:r w:rsidR="00605449" w:rsidRPr="00D03349">
          <w:rPr>
            <w:rFonts w:asciiTheme="minorHAnsi" w:hAnsiTheme="minorHAnsi" w:cstheme="minorHAnsi"/>
            <w:sz w:val="22"/>
            <w:lang w:val="en-GB"/>
          </w:rPr>
          <w:t xml:space="preserve">N-cycling related </w:t>
        </w:r>
        <w:r w:rsidR="00160D74" w:rsidRPr="00D03349">
          <w:rPr>
            <w:rFonts w:asciiTheme="minorHAnsi" w:hAnsiTheme="minorHAnsi" w:cstheme="minorHAnsi"/>
            <w:sz w:val="22"/>
            <w:lang w:val="en-GB"/>
          </w:rPr>
          <w:t xml:space="preserve">functional </w:t>
        </w:r>
        <w:r w:rsidR="009675C7" w:rsidRPr="00D03349">
          <w:rPr>
            <w:rFonts w:asciiTheme="minorHAnsi" w:hAnsiTheme="minorHAnsi" w:cstheme="minorHAnsi"/>
            <w:sz w:val="22"/>
            <w:lang w:val="en-GB"/>
          </w:rPr>
          <w:t xml:space="preserve">dissimilarity of </w:t>
        </w:r>
        <w:r w:rsidR="00160D74" w:rsidRPr="00D03349">
          <w:rPr>
            <w:rFonts w:asciiTheme="minorHAnsi" w:hAnsiTheme="minorHAnsi" w:cstheme="minorHAnsi"/>
            <w:sz w:val="22"/>
            <w:lang w:val="en-GB"/>
          </w:rPr>
          <w:t xml:space="preserve">soil bacterial </w:t>
        </w:r>
        <w:r w:rsidR="00160D74" w:rsidRPr="00D03349">
          <w:rPr>
            <w:rFonts w:asciiTheme="minorHAnsi" w:hAnsiTheme="minorHAnsi" w:cstheme="minorHAnsi"/>
            <w:sz w:val="22"/>
            <w:lang w:val="en-GB"/>
          </w:rPr>
          <w:lastRenderedPageBreak/>
          <w:t xml:space="preserve">communities, </w:t>
        </w:r>
        <w:r w:rsidR="0034634B" w:rsidRPr="00D03349">
          <w:rPr>
            <w:rFonts w:asciiTheme="minorHAnsi" w:hAnsiTheme="minorHAnsi" w:cstheme="minorHAnsi"/>
            <w:sz w:val="22"/>
            <w:lang w:val="en-GB"/>
          </w:rPr>
          <w:t xml:space="preserve">dissimilarity of abiotic conditions, </w:t>
        </w:r>
        <w:r w:rsidR="00160D74" w:rsidRPr="00D03349">
          <w:rPr>
            <w:rFonts w:asciiTheme="minorHAnsi" w:hAnsiTheme="minorHAnsi" w:cstheme="minorHAnsi"/>
            <w:sz w:val="22"/>
            <w:lang w:val="en-GB"/>
          </w:rPr>
          <w:t>dissimilarity of plant communities</w:t>
        </w:r>
        <w:r w:rsidR="00605449" w:rsidRPr="00D03349">
          <w:rPr>
            <w:rFonts w:asciiTheme="minorHAnsi" w:hAnsiTheme="minorHAnsi" w:cstheme="minorHAnsi"/>
            <w:sz w:val="22"/>
            <w:lang w:val="en-GB"/>
          </w:rPr>
          <w:t xml:space="preserve"> based on species biomasses</w:t>
        </w:r>
        <w:r w:rsidR="00160D74" w:rsidRPr="00D03349">
          <w:rPr>
            <w:rFonts w:asciiTheme="minorHAnsi" w:hAnsiTheme="minorHAnsi" w:cstheme="minorHAnsi"/>
            <w:sz w:val="22"/>
            <w:lang w:val="en-GB"/>
          </w:rPr>
          <w:t xml:space="preserve">, dissimilarity of plant </w:t>
        </w:r>
        <w:r w:rsidR="00605449" w:rsidRPr="00D03349">
          <w:rPr>
            <w:rFonts w:asciiTheme="minorHAnsi" w:hAnsiTheme="minorHAnsi" w:cstheme="minorHAnsi"/>
            <w:sz w:val="22"/>
            <w:lang w:val="en-GB"/>
          </w:rPr>
          <w:t>communities based on growth form</w:t>
        </w:r>
        <w:r w:rsidR="00030F44" w:rsidRPr="00D03349">
          <w:rPr>
            <w:rFonts w:asciiTheme="minorHAnsi" w:hAnsiTheme="minorHAnsi" w:cstheme="minorHAnsi"/>
            <w:sz w:val="22"/>
            <w:lang w:val="en-GB"/>
          </w:rPr>
          <w:t xml:space="preserve"> fraction</w:t>
        </w:r>
        <w:r w:rsidR="00160D74" w:rsidRPr="00D03349">
          <w:rPr>
            <w:rFonts w:asciiTheme="minorHAnsi" w:hAnsiTheme="minorHAnsi" w:cstheme="minorHAnsi"/>
            <w:sz w:val="22"/>
            <w:lang w:val="en-GB"/>
          </w:rPr>
          <w:t>s</w:t>
        </w:r>
        <w:r w:rsidR="00605449" w:rsidRPr="00D03349">
          <w:rPr>
            <w:rFonts w:asciiTheme="minorHAnsi" w:hAnsiTheme="minorHAnsi" w:cstheme="minorHAnsi"/>
            <w:sz w:val="22"/>
            <w:lang w:val="en-GB"/>
          </w:rPr>
          <w:t>,</w:t>
        </w:r>
        <w:r w:rsidR="005543FB" w:rsidRPr="00D03349">
          <w:rPr>
            <w:rFonts w:asciiTheme="minorHAnsi" w:hAnsiTheme="minorHAnsi" w:cstheme="minorHAnsi"/>
            <w:sz w:val="22"/>
            <w:lang w:val="en-GB"/>
          </w:rPr>
          <w:t xml:space="preserve"> </w:t>
        </w:r>
      </w:ins>
      <w:r w:rsidR="005543FB" w:rsidRPr="00D03349">
        <w:rPr>
          <w:rFonts w:asciiTheme="minorHAnsi" w:hAnsiTheme="minorHAnsi" w:cstheme="minorHAnsi"/>
          <w:sz w:val="22"/>
          <w:lang w:val="en-GB"/>
        </w:rPr>
        <w:t>and geographic distance</w:t>
      </w:r>
      <w:ins w:id="450" w:author="authors" w:date="2022-12-15T13:45:00Z">
        <w:r w:rsidRPr="00D03349">
          <w:rPr>
            <w:rFonts w:asciiTheme="minorHAnsi" w:hAnsiTheme="minorHAnsi" w:cstheme="minorHAnsi"/>
            <w:sz w:val="22"/>
            <w:lang w:val="en-GB"/>
          </w:rPr>
          <w:t xml:space="preserve">. </w:t>
        </w:r>
        <w:r w:rsidR="00326E7E" w:rsidRPr="00D03349">
          <w:rPr>
            <w:rFonts w:asciiTheme="minorHAnsi" w:hAnsiTheme="minorHAnsi" w:cstheme="minorHAnsi"/>
            <w:sz w:val="22"/>
            <w:lang w:val="en-GB"/>
          </w:rPr>
          <w:t>C</w:t>
        </w:r>
        <w:r w:rsidRPr="00D03349">
          <w:rPr>
            <w:rFonts w:asciiTheme="minorHAnsi" w:hAnsiTheme="minorHAnsi" w:cstheme="minorHAnsi"/>
            <w:sz w:val="22"/>
            <w:lang w:val="en-GB"/>
          </w:rPr>
          <w:t>orrelations</w:t>
        </w:r>
        <w:r w:rsidR="00070964" w:rsidRPr="00D03349">
          <w:rPr>
            <w:rFonts w:asciiTheme="minorHAnsi" w:hAnsiTheme="minorHAnsi" w:cstheme="minorHAnsi"/>
            <w:sz w:val="22"/>
            <w:lang w:val="en-GB"/>
          </w:rPr>
          <w:t xml:space="preserve"> and significances</w:t>
        </w:r>
        <w:r w:rsidRPr="00D03349">
          <w:rPr>
            <w:rFonts w:asciiTheme="minorHAnsi" w:hAnsiTheme="minorHAnsi" w:cstheme="minorHAnsi"/>
            <w:sz w:val="22"/>
            <w:lang w:val="en-GB"/>
          </w:rPr>
          <w:t xml:space="preserve"> are</w:t>
        </w:r>
      </w:ins>
      <w:r w:rsidRPr="00D03349">
        <w:rPr>
          <w:rFonts w:asciiTheme="minorHAnsi" w:hAnsiTheme="minorHAnsi" w:cstheme="minorHAnsi"/>
          <w:sz w:val="22"/>
          <w:lang w:val="en-GB"/>
        </w:rPr>
        <w:t xml:space="preserve"> based on </w:t>
      </w:r>
      <w:ins w:id="451" w:author="authors" w:date="2022-12-15T13:45:00Z">
        <w:r w:rsidRPr="00D03349">
          <w:rPr>
            <w:rFonts w:asciiTheme="minorHAnsi" w:hAnsiTheme="minorHAnsi" w:cstheme="minorHAnsi"/>
            <w:sz w:val="22"/>
            <w:lang w:val="en-GB"/>
          </w:rPr>
          <w:t>Mantel tests</w:t>
        </w:r>
        <w:r w:rsidR="002C00D3" w:rsidRPr="00D03349">
          <w:rPr>
            <w:rFonts w:asciiTheme="minorHAnsi" w:hAnsiTheme="minorHAnsi" w:cstheme="minorHAnsi"/>
            <w:sz w:val="22"/>
            <w:lang w:val="en-GB"/>
          </w:rPr>
          <w:t xml:space="preserve"> using </w:t>
        </w:r>
      </w:ins>
      <w:r w:rsidR="002C00D3" w:rsidRPr="00D03349">
        <w:rPr>
          <w:rFonts w:asciiTheme="minorHAnsi" w:hAnsiTheme="minorHAnsi" w:cstheme="minorHAnsi"/>
          <w:sz w:val="22"/>
          <w:lang w:val="en-GB"/>
        </w:rPr>
        <w:t xml:space="preserve">the </w:t>
      </w:r>
      <w:ins w:id="452" w:author="authors" w:date="2022-12-15T13:45:00Z">
        <w:r w:rsidR="002C00D3" w:rsidRPr="00D03349">
          <w:rPr>
            <w:rFonts w:asciiTheme="minorHAnsi" w:hAnsiTheme="minorHAnsi" w:cstheme="minorHAnsi"/>
            <w:sz w:val="22"/>
            <w:lang w:val="en-GB"/>
          </w:rPr>
          <w:t>88 plots</w:t>
        </w:r>
      </w:ins>
      <w:r w:rsidR="002C00D3" w:rsidRPr="00D03349">
        <w:rPr>
          <w:rFonts w:asciiTheme="minorHAnsi" w:hAnsiTheme="minorHAnsi" w:cstheme="minorHAnsi"/>
          <w:sz w:val="22"/>
          <w:lang w:val="en-GB"/>
        </w:rPr>
        <w:t xml:space="preserve"> for which </w:t>
      </w:r>
      <w:ins w:id="453" w:author="authors" w:date="2022-12-15T13:45:00Z">
        <w:r w:rsidR="002C00D3" w:rsidRPr="00D03349">
          <w:rPr>
            <w:rFonts w:asciiTheme="minorHAnsi" w:hAnsiTheme="minorHAnsi" w:cstheme="minorHAnsi"/>
            <w:sz w:val="22"/>
            <w:lang w:val="en-GB"/>
          </w:rPr>
          <w:t>all data</w:t>
        </w:r>
      </w:ins>
      <w:r w:rsidR="002C00D3" w:rsidRPr="00D03349">
        <w:rPr>
          <w:rFonts w:asciiTheme="minorHAnsi" w:hAnsiTheme="minorHAnsi" w:cstheme="minorHAnsi"/>
          <w:sz w:val="22"/>
          <w:lang w:val="en-GB"/>
        </w:rPr>
        <w:t xml:space="preserve"> are available</w:t>
      </w:r>
      <w:r w:rsidRPr="00D03349">
        <w:rPr>
          <w:rFonts w:asciiTheme="minorHAnsi" w:hAnsiTheme="minorHAnsi" w:cstheme="minorHAnsi"/>
          <w:sz w:val="22"/>
          <w:lang w:val="en-GB"/>
        </w:rPr>
        <w:t xml:space="preserve">. </w:t>
      </w:r>
      <w:ins w:id="454" w:author="authors" w:date="2022-12-15T13:45:00Z">
        <w:r w:rsidRPr="00D03349">
          <w:rPr>
            <w:rFonts w:asciiTheme="minorHAnsi" w:hAnsiTheme="minorHAnsi" w:cstheme="minorHAnsi"/>
            <w:sz w:val="22"/>
            <w:lang w:val="en-GB"/>
          </w:rPr>
          <w:t xml:space="preserve">For </w:t>
        </w:r>
        <w:r w:rsidR="00F9694E" w:rsidRPr="00D03349">
          <w:rPr>
            <w:rFonts w:asciiTheme="minorHAnsi" w:hAnsiTheme="minorHAnsi" w:cstheme="minorHAnsi"/>
            <w:sz w:val="22"/>
            <w:lang w:val="en-GB"/>
          </w:rPr>
          <w:t xml:space="preserve">results based on </w:t>
        </w:r>
        <w:r w:rsidR="00D61732" w:rsidRPr="00D03349">
          <w:rPr>
            <w:rFonts w:asciiTheme="minorHAnsi" w:hAnsiTheme="minorHAnsi" w:cstheme="minorHAnsi"/>
            <w:sz w:val="22"/>
            <w:lang w:val="en-GB"/>
          </w:rPr>
          <w:t xml:space="preserve">all </w:t>
        </w:r>
        <w:r w:rsidR="00F9694E" w:rsidRPr="00D03349">
          <w:rPr>
            <w:rFonts w:asciiTheme="minorHAnsi" w:hAnsiTheme="minorHAnsi" w:cstheme="minorHAnsi"/>
            <w:sz w:val="22"/>
            <w:lang w:val="en-GB"/>
          </w:rPr>
          <w:t xml:space="preserve">the </w:t>
        </w:r>
        <w:r w:rsidR="00866CCB" w:rsidRPr="00D03349">
          <w:rPr>
            <w:rFonts w:asciiTheme="minorHAnsi" w:hAnsiTheme="minorHAnsi" w:cstheme="minorHAnsi"/>
            <w:sz w:val="22"/>
            <w:lang w:val="en-GB"/>
          </w:rPr>
          <w:t>plots</w:t>
        </w:r>
        <w:r w:rsidRPr="00D03349">
          <w:rPr>
            <w:rFonts w:asciiTheme="minorHAnsi" w:hAnsiTheme="minorHAnsi" w:cstheme="minorHAnsi"/>
            <w:sz w:val="22"/>
            <w:lang w:val="en-GB"/>
          </w:rPr>
          <w:t>, see Fig S</w:t>
        </w:r>
        <w:r w:rsidR="00DB13CF" w:rsidRPr="00D03349">
          <w:rPr>
            <w:rFonts w:asciiTheme="minorHAnsi" w:hAnsiTheme="minorHAnsi" w:cstheme="minorHAnsi"/>
            <w:sz w:val="22"/>
            <w:lang w:val="en-GB"/>
          </w:rPr>
          <w:t>8</w:t>
        </w:r>
        <w:r w:rsidRPr="00D03349">
          <w:rPr>
            <w:rFonts w:asciiTheme="minorHAnsi" w:hAnsiTheme="minorHAnsi" w:cstheme="minorHAnsi"/>
            <w:sz w:val="22"/>
            <w:lang w:val="en-GB"/>
          </w:rPr>
          <w:t xml:space="preserve">. </w:t>
        </w:r>
      </w:ins>
    </w:p>
    <w:p w14:paraId="2FAC3F6E" w14:textId="1BCFED28" w:rsidR="008D7854" w:rsidRPr="00D03349" w:rsidRDefault="008D7854" w:rsidP="00AF1539">
      <w:pPr>
        <w:spacing w:line="480" w:lineRule="auto"/>
        <w:contextualSpacing/>
        <w:jc w:val="left"/>
        <w:rPr>
          <w:rFonts w:asciiTheme="minorHAnsi" w:hAnsiTheme="minorHAnsi" w:cstheme="minorHAnsi"/>
          <w:b/>
          <w:bCs/>
          <w:sz w:val="22"/>
          <w:lang w:val="en-GB"/>
        </w:rPr>
      </w:pPr>
    </w:p>
    <w:p w14:paraId="76B26D30" w14:textId="4F9D1684" w:rsidR="00AF1539" w:rsidRDefault="008D7854" w:rsidP="00AF1539">
      <w:pPr>
        <w:spacing w:line="480" w:lineRule="auto"/>
        <w:jc w:val="left"/>
        <w:rPr>
          <w:rFonts w:asciiTheme="minorHAnsi" w:hAnsiTheme="minorHAnsi" w:cstheme="minorHAnsi"/>
          <w:bCs/>
          <w:color w:val="000000"/>
          <w:sz w:val="22"/>
          <w:lang w:val="en-GB"/>
        </w:rPr>
      </w:pPr>
      <w:r w:rsidRPr="00D03349">
        <w:rPr>
          <w:rFonts w:asciiTheme="minorHAnsi" w:hAnsiTheme="minorHAnsi" w:cstheme="minorHAnsi"/>
          <w:b/>
          <w:sz w:val="22"/>
          <w:lang w:val="en-GB"/>
        </w:rPr>
        <w:t xml:space="preserve">Fig. </w:t>
      </w:r>
      <w:ins w:id="455" w:author="authors" w:date="2022-12-15T13:45:00Z">
        <w:r w:rsidR="007D7D4D" w:rsidRPr="00D03349">
          <w:rPr>
            <w:rFonts w:asciiTheme="minorHAnsi" w:hAnsiTheme="minorHAnsi" w:cstheme="minorHAnsi"/>
            <w:b/>
            <w:sz w:val="22"/>
            <w:lang w:val="en-GB"/>
          </w:rPr>
          <w:t>3</w:t>
        </w:r>
        <w:r w:rsidRPr="00D03349">
          <w:rPr>
            <w:rFonts w:asciiTheme="minorHAnsi" w:hAnsiTheme="minorHAnsi" w:cstheme="minorHAnsi"/>
            <w:b/>
            <w:sz w:val="22"/>
            <w:lang w:val="en-GB"/>
          </w:rPr>
          <w:t>.</w:t>
        </w:r>
        <w:r w:rsidRPr="00D03349">
          <w:rPr>
            <w:rFonts w:asciiTheme="minorHAnsi" w:hAnsiTheme="minorHAnsi" w:cstheme="minorHAnsi"/>
            <w:sz w:val="22"/>
            <w:lang w:val="en-GB"/>
          </w:rPr>
          <w:t xml:space="preserve"> Percentage of deviance of </w:t>
        </w:r>
        <w:r w:rsidR="00CB4889" w:rsidRPr="00D03349">
          <w:rPr>
            <w:rFonts w:asciiTheme="minorHAnsi" w:hAnsiTheme="minorHAnsi" w:cstheme="minorHAnsi"/>
            <w:sz w:val="22"/>
            <w:lang w:val="en-GB"/>
          </w:rPr>
          <w:t xml:space="preserve">bacterial </w:t>
        </w:r>
        <w:r w:rsidRPr="00D03349">
          <w:rPr>
            <w:rFonts w:asciiTheme="minorHAnsi" w:hAnsiTheme="minorHAnsi" w:cstheme="minorHAnsi"/>
            <w:sz w:val="22"/>
            <w:lang w:val="en-GB"/>
          </w:rPr>
          <w:t>taxonomic (</w:t>
        </w:r>
        <w:r w:rsidR="0090151A" w:rsidRPr="00D03349">
          <w:rPr>
            <w:rFonts w:asciiTheme="minorHAnsi" w:hAnsiTheme="minorHAnsi" w:cstheme="minorHAnsi"/>
            <w:sz w:val="22"/>
            <w:lang w:val="en-GB"/>
          </w:rPr>
          <w:t>green</w:t>
        </w:r>
        <w:r w:rsidRPr="00D03349">
          <w:rPr>
            <w:rFonts w:asciiTheme="minorHAnsi" w:hAnsiTheme="minorHAnsi" w:cstheme="minorHAnsi"/>
            <w:sz w:val="22"/>
            <w:lang w:val="en-GB"/>
          </w:rPr>
          <w:t xml:space="preserve">) and </w:t>
        </w:r>
        <w:r w:rsidR="0049237F" w:rsidRPr="00D03349">
          <w:rPr>
            <w:rFonts w:asciiTheme="minorHAnsi" w:hAnsiTheme="minorHAnsi" w:cstheme="minorHAnsi"/>
            <w:sz w:val="22"/>
            <w:lang w:val="en-GB"/>
          </w:rPr>
          <w:t xml:space="preserve">N cycling-related </w:t>
        </w:r>
        <w:r w:rsidRPr="00D03349">
          <w:rPr>
            <w:rFonts w:asciiTheme="minorHAnsi" w:hAnsiTheme="minorHAnsi" w:cstheme="minorHAnsi"/>
            <w:sz w:val="22"/>
            <w:lang w:val="en-GB"/>
          </w:rPr>
          <w:t>functional (</w:t>
        </w:r>
        <w:r w:rsidR="0090151A" w:rsidRPr="00D03349">
          <w:rPr>
            <w:rFonts w:asciiTheme="minorHAnsi" w:hAnsiTheme="minorHAnsi" w:cstheme="minorHAnsi"/>
            <w:sz w:val="22"/>
            <w:lang w:val="en-GB"/>
          </w:rPr>
          <w:t>yellow</w:t>
        </w:r>
        <w:r w:rsidRPr="00D03349">
          <w:rPr>
            <w:rFonts w:asciiTheme="minorHAnsi" w:hAnsiTheme="minorHAnsi" w:cstheme="minorHAnsi"/>
            <w:sz w:val="22"/>
            <w:lang w:val="en-GB"/>
          </w:rPr>
          <w:t xml:space="preserve">) dissimilarity explained by individual </w:t>
        </w:r>
        <w:r w:rsidR="00196CDF" w:rsidRPr="00D03349">
          <w:rPr>
            <w:rFonts w:asciiTheme="minorHAnsi" w:hAnsiTheme="minorHAnsi" w:cstheme="minorHAnsi"/>
            <w:sz w:val="22"/>
            <w:lang w:val="en-GB"/>
          </w:rPr>
          <w:t>variables</w:t>
        </w:r>
        <w:r w:rsidRPr="00D03349">
          <w:rPr>
            <w:rFonts w:asciiTheme="minorHAnsi" w:hAnsiTheme="minorHAnsi" w:cstheme="minorHAnsi"/>
            <w:sz w:val="22"/>
            <w:lang w:val="en-GB"/>
          </w:rPr>
          <w:t>, i.e.</w:t>
        </w:r>
        <w:r w:rsidR="00B62263" w:rsidRPr="00D03349">
          <w:rPr>
            <w:rFonts w:asciiTheme="minorHAnsi" w:hAnsiTheme="minorHAnsi" w:cstheme="minorHAnsi"/>
            <w:sz w:val="22"/>
            <w:lang w:val="en-GB"/>
          </w:rPr>
          <w:t>,</w:t>
        </w:r>
        <w:r w:rsidRPr="00D03349">
          <w:rPr>
            <w:rFonts w:asciiTheme="minorHAnsi" w:hAnsiTheme="minorHAnsi" w:cstheme="minorHAnsi"/>
            <w:sz w:val="22"/>
            <w:lang w:val="en-GB"/>
          </w:rPr>
          <w:t xml:space="preserve"> </w:t>
        </w:r>
        <w:r w:rsidR="0090151A" w:rsidRPr="00D03349">
          <w:rPr>
            <w:rFonts w:asciiTheme="minorHAnsi" w:hAnsiTheme="minorHAnsi" w:cstheme="minorHAnsi"/>
            <w:sz w:val="22"/>
            <w:lang w:val="en-GB"/>
          </w:rPr>
          <w:t xml:space="preserve">dissimilarity </w:t>
        </w:r>
        <w:r w:rsidR="00DD3431" w:rsidRPr="00D03349">
          <w:rPr>
            <w:rFonts w:asciiTheme="minorHAnsi" w:hAnsiTheme="minorHAnsi" w:cstheme="minorHAnsi"/>
            <w:sz w:val="22"/>
            <w:lang w:val="en-GB"/>
          </w:rPr>
          <w:t>of</w:t>
        </w:r>
        <w:r w:rsidR="007D0943"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each of the environmental variables</w:t>
        </w:r>
        <w:r w:rsidR="00FC603A" w:rsidRPr="00D03349">
          <w:rPr>
            <w:rFonts w:asciiTheme="minorHAnsi" w:hAnsiTheme="minorHAnsi" w:cstheme="minorHAnsi"/>
            <w:sz w:val="22"/>
            <w:lang w:val="en-GB"/>
          </w:rPr>
          <w:t xml:space="preserve"> or distance</w:t>
        </w:r>
        <w:r w:rsidR="008B7284" w:rsidRPr="00D03349">
          <w:rPr>
            <w:rFonts w:asciiTheme="minorHAnsi" w:hAnsiTheme="minorHAnsi" w:cstheme="minorHAnsi"/>
            <w:sz w:val="22"/>
            <w:lang w:val="en-GB"/>
          </w:rPr>
          <w:t>.</w:t>
        </w:r>
        <w:r w:rsidRPr="00D03349">
          <w:rPr>
            <w:rFonts w:asciiTheme="minorHAnsi" w:hAnsiTheme="minorHAnsi" w:cstheme="minorHAnsi"/>
            <w:sz w:val="22"/>
            <w:lang w:val="en-GB"/>
          </w:rPr>
          <w:t xml:space="preserve"> </w:t>
        </w:r>
        <w:r w:rsidR="00B62263" w:rsidRPr="00D03349">
          <w:rPr>
            <w:rFonts w:asciiTheme="minorHAnsi" w:hAnsiTheme="minorHAnsi" w:cstheme="minorHAnsi"/>
            <w:sz w:val="22"/>
            <w:lang w:val="en-GB"/>
          </w:rPr>
          <w:t xml:space="preserve">Analysis is based on 88 plots for which all data are available. </w:t>
        </w:r>
        <w:r w:rsidR="00047E19" w:rsidRPr="00D03349">
          <w:rPr>
            <w:rFonts w:asciiTheme="minorHAnsi" w:hAnsiTheme="minorHAnsi" w:cstheme="minorHAnsi"/>
            <w:sz w:val="22"/>
            <w:lang w:val="en-GB"/>
          </w:rPr>
          <w:t>For results</w:t>
        </w:r>
        <w:r w:rsidR="001D63CA" w:rsidRPr="00D03349">
          <w:rPr>
            <w:rFonts w:asciiTheme="minorHAnsi" w:hAnsiTheme="minorHAnsi" w:cstheme="minorHAnsi"/>
            <w:sz w:val="22"/>
            <w:lang w:val="en-GB"/>
          </w:rPr>
          <w:t xml:space="preserve"> </w:t>
        </w:r>
        <w:r w:rsidR="009B15D6" w:rsidRPr="00D03349">
          <w:rPr>
            <w:rFonts w:asciiTheme="minorHAnsi" w:hAnsiTheme="minorHAnsi" w:cstheme="minorHAnsi"/>
            <w:sz w:val="22"/>
            <w:lang w:val="en-GB"/>
          </w:rPr>
          <w:t xml:space="preserve">for functional dissimilarity </w:t>
        </w:r>
        <w:r w:rsidR="00047E19" w:rsidRPr="00D03349">
          <w:rPr>
            <w:rFonts w:asciiTheme="minorHAnsi" w:hAnsiTheme="minorHAnsi" w:cstheme="minorHAnsi"/>
            <w:sz w:val="22"/>
            <w:lang w:val="en-GB"/>
          </w:rPr>
          <w:t xml:space="preserve">based on </w:t>
        </w:r>
        <w:r w:rsidR="00F51F35" w:rsidRPr="00D03349">
          <w:rPr>
            <w:rFonts w:asciiTheme="minorHAnsi" w:hAnsiTheme="minorHAnsi" w:cstheme="minorHAnsi"/>
            <w:sz w:val="22"/>
            <w:lang w:val="en-GB"/>
          </w:rPr>
          <w:t xml:space="preserve">all </w:t>
        </w:r>
        <w:r w:rsidR="00047E19" w:rsidRPr="00D03349">
          <w:rPr>
            <w:rFonts w:asciiTheme="minorHAnsi" w:hAnsiTheme="minorHAnsi" w:cstheme="minorHAnsi"/>
            <w:sz w:val="22"/>
            <w:lang w:val="en-GB"/>
          </w:rPr>
          <w:t>the plots, see Fig S</w:t>
        </w:r>
        <w:r w:rsidR="00FB2CC6" w:rsidRPr="00D03349">
          <w:rPr>
            <w:rFonts w:asciiTheme="minorHAnsi" w:hAnsiTheme="minorHAnsi" w:cstheme="minorHAnsi"/>
            <w:sz w:val="22"/>
            <w:lang w:val="en-GB"/>
          </w:rPr>
          <w:t>9</w:t>
        </w:r>
        <w:r w:rsidR="00047E19" w:rsidRPr="00D03349">
          <w:rPr>
            <w:rFonts w:asciiTheme="minorHAnsi" w:hAnsiTheme="minorHAnsi" w:cstheme="minorHAnsi"/>
            <w:sz w:val="22"/>
            <w:lang w:val="en-GB"/>
          </w:rPr>
          <w:t>.</w:t>
        </w:r>
        <w:r w:rsidR="008B7284" w:rsidRPr="00D03349">
          <w:rPr>
            <w:rFonts w:asciiTheme="minorHAnsi" w:hAnsiTheme="minorHAnsi" w:cstheme="minorHAnsi"/>
            <w:sz w:val="22"/>
            <w:lang w:val="en-GB"/>
          </w:rPr>
          <w:t xml:space="preserve"> </w:t>
        </w:r>
        <w:r w:rsidR="004E6B94" w:rsidRPr="00D03349">
          <w:rPr>
            <w:rFonts w:asciiTheme="minorHAnsi" w:hAnsiTheme="minorHAnsi" w:cstheme="minorHAnsi"/>
            <w:sz w:val="22"/>
            <w:lang w:val="en-GB"/>
          </w:rPr>
          <w:t xml:space="preserve">Contributions of individual </w:t>
        </w:r>
      </w:ins>
      <w:ins w:id="456" w:author="Mod, Heidi K [2]" w:date="2022-12-16T15:21:00Z">
        <w:r w:rsidR="00C055D2">
          <w:rPr>
            <w:rFonts w:asciiTheme="minorHAnsi" w:hAnsiTheme="minorHAnsi" w:cstheme="minorHAnsi"/>
            <w:sz w:val="22"/>
            <w:lang w:val="en-GB"/>
          </w:rPr>
          <w:t>explanatory variables</w:t>
        </w:r>
      </w:ins>
      <w:ins w:id="457" w:author="authors" w:date="2022-12-15T13:45:00Z">
        <w:r w:rsidR="004E6B94" w:rsidRPr="00D03349">
          <w:rPr>
            <w:rFonts w:asciiTheme="minorHAnsi" w:hAnsiTheme="minorHAnsi" w:cstheme="minorHAnsi"/>
            <w:sz w:val="22"/>
            <w:lang w:val="en-GB"/>
          </w:rPr>
          <w:t xml:space="preserve"> are considered independently here (hence the sum can be &gt;100</w:t>
        </w:r>
      </w:ins>
      <w:ins w:id="458" w:author="Mod, Heidi K [2]" w:date="2022-12-16T15:18:00Z">
        <w:r w:rsidR="0092604D">
          <w:rPr>
            <w:rFonts w:asciiTheme="minorHAnsi" w:hAnsiTheme="minorHAnsi" w:cstheme="minorHAnsi"/>
            <w:sz w:val="22"/>
            <w:lang w:val="en-GB"/>
          </w:rPr>
          <w:t xml:space="preserve"> %</w:t>
        </w:r>
      </w:ins>
      <w:ins w:id="459" w:author="authors" w:date="2022-12-15T13:45:00Z">
        <w:r w:rsidR="004E6B94" w:rsidRPr="00D03349">
          <w:rPr>
            <w:rFonts w:asciiTheme="minorHAnsi" w:hAnsiTheme="minorHAnsi" w:cstheme="minorHAnsi"/>
            <w:sz w:val="22"/>
            <w:lang w:val="en-GB"/>
          </w:rPr>
          <w:t xml:space="preserve">). </w:t>
        </w:r>
        <w:r w:rsidR="00F630CD" w:rsidRPr="00D03349">
          <w:rPr>
            <w:rFonts w:asciiTheme="minorHAnsi" w:hAnsiTheme="minorHAnsi" w:cstheme="minorHAnsi"/>
            <w:b/>
            <w:bCs/>
            <w:sz w:val="22"/>
            <w:lang w:val="en-GB"/>
          </w:rPr>
          <w:t>pH</w:t>
        </w:r>
        <w:r w:rsidR="00F630CD" w:rsidRPr="00D03349">
          <w:rPr>
            <w:rFonts w:asciiTheme="minorHAnsi" w:hAnsiTheme="minorHAnsi" w:cstheme="minorHAnsi"/>
            <w:sz w:val="22"/>
            <w:lang w:val="en-GB"/>
          </w:rPr>
          <w:t xml:space="preserve"> = soil pH</w:t>
        </w:r>
        <w:r w:rsidR="001C3B49" w:rsidRPr="00D03349">
          <w:rPr>
            <w:rFonts w:asciiTheme="minorHAnsi" w:hAnsiTheme="minorHAnsi" w:cstheme="minorHAnsi"/>
            <w:sz w:val="22"/>
            <w:lang w:val="en-GB"/>
          </w:rPr>
          <w:t xml:space="preserve">, </w:t>
        </w:r>
        <w:r w:rsidR="001C3B49" w:rsidRPr="00D03349">
          <w:rPr>
            <w:rFonts w:asciiTheme="minorHAnsi" w:hAnsiTheme="minorHAnsi" w:cstheme="minorHAnsi"/>
            <w:b/>
            <w:bCs/>
            <w:sz w:val="22"/>
            <w:lang w:val="en-GB"/>
          </w:rPr>
          <w:t>MAT</w:t>
        </w:r>
        <w:r w:rsidR="001C3B49" w:rsidRPr="00D03349">
          <w:rPr>
            <w:rFonts w:asciiTheme="minorHAnsi" w:hAnsiTheme="minorHAnsi" w:cstheme="minorHAnsi"/>
            <w:sz w:val="22"/>
            <w:lang w:val="en-GB"/>
          </w:rPr>
          <w:t xml:space="preserve"> = mean annual air temperature</w:t>
        </w:r>
        <w:r w:rsidR="00F630CD" w:rsidRPr="00D03349">
          <w:rPr>
            <w:rFonts w:asciiTheme="minorHAnsi" w:hAnsiTheme="minorHAnsi" w:cstheme="minorHAnsi"/>
            <w:sz w:val="22"/>
            <w:lang w:val="en-GB"/>
          </w:rPr>
          <w:t xml:space="preserve">, </w:t>
        </w:r>
        <w:r w:rsidR="001C3B49" w:rsidRPr="00D03349">
          <w:rPr>
            <w:rFonts w:asciiTheme="minorHAnsi" w:hAnsiTheme="minorHAnsi" w:cstheme="minorHAnsi"/>
            <w:b/>
            <w:bCs/>
            <w:sz w:val="22"/>
            <w:lang w:val="en-GB"/>
          </w:rPr>
          <w:t>OM</w:t>
        </w:r>
        <w:r w:rsidR="001C3B49" w:rsidRPr="00D03349">
          <w:rPr>
            <w:rFonts w:asciiTheme="minorHAnsi" w:hAnsiTheme="minorHAnsi" w:cstheme="minorHAnsi"/>
            <w:sz w:val="22"/>
            <w:lang w:val="en-GB"/>
          </w:rPr>
          <w:t xml:space="preserve"> = </w:t>
        </w:r>
        <w:r w:rsidR="00F51F35" w:rsidRPr="00D03349">
          <w:rPr>
            <w:rFonts w:asciiTheme="minorHAnsi" w:hAnsiTheme="minorHAnsi" w:cstheme="minorHAnsi"/>
            <w:sz w:val="22"/>
            <w:lang w:val="en-GB"/>
          </w:rPr>
          <w:t xml:space="preserve">soil </w:t>
        </w:r>
        <w:r w:rsidR="001C3B49" w:rsidRPr="00D03349">
          <w:rPr>
            <w:rFonts w:asciiTheme="minorHAnsi" w:hAnsiTheme="minorHAnsi" w:cstheme="minorHAnsi"/>
            <w:sz w:val="22"/>
            <w:lang w:val="en-GB"/>
          </w:rPr>
          <w:t xml:space="preserve">organic matter content, </w:t>
        </w:r>
        <w:r w:rsidR="00CC331E" w:rsidRPr="00D03349">
          <w:rPr>
            <w:rFonts w:asciiTheme="minorHAnsi" w:hAnsiTheme="minorHAnsi" w:cstheme="minorHAnsi"/>
            <w:b/>
            <w:bCs/>
            <w:sz w:val="22"/>
            <w:lang w:val="en-GB"/>
          </w:rPr>
          <w:t>C:P</w:t>
        </w:r>
        <w:r w:rsidR="00CC331E" w:rsidRPr="00D03349">
          <w:rPr>
            <w:rFonts w:asciiTheme="minorHAnsi" w:hAnsiTheme="minorHAnsi" w:cstheme="minorHAnsi"/>
            <w:sz w:val="22"/>
            <w:lang w:val="en-GB"/>
          </w:rPr>
          <w:t xml:space="preserve"> = carbon to phosphorus </w:t>
        </w:r>
        <w:r w:rsidR="005A7BC9" w:rsidRPr="00D03349">
          <w:rPr>
            <w:rFonts w:asciiTheme="minorHAnsi" w:hAnsiTheme="minorHAnsi" w:cstheme="minorHAnsi"/>
            <w:sz w:val="22"/>
            <w:lang w:val="en-GB"/>
          </w:rPr>
          <w:t xml:space="preserve">content </w:t>
        </w:r>
        <w:r w:rsidR="00CC331E" w:rsidRPr="00D03349">
          <w:rPr>
            <w:rFonts w:asciiTheme="minorHAnsi" w:hAnsiTheme="minorHAnsi" w:cstheme="minorHAnsi"/>
            <w:sz w:val="22"/>
            <w:lang w:val="en-GB"/>
          </w:rPr>
          <w:t xml:space="preserve">ratio in soil, </w:t>
        </w:r>
        <w:r w:rsidR="00CC331E" w:rsidRPr="00D03349">
          <w:rPr>
            <w:rFonts w:asciiTheme="minorHAnsi" w:hAnsiTheme="minorHAnsi" w:cstheme="minorHAnsi"/>
            <w:b/>
            <w:bCs/>
            <w:sz w:val="22"/>
            <w:lang w:val="en-GB"/>
          </w:rPr>
          <w:t>MAP</w:t>
        </w:r>
        <w:r w:rsidR="00CC331E" w:rsidRPr="00D03349">
          <w:rPr>
            <w:rFonts w:asciiTheme="minorHAnsi" w:hAnsiTheme="minorHAnsi" w:cstheme="minorHAnsi"/>
            <w:sz w:val="22"/>
            <w:lang w:val="en-GB"/>
          </w:rPr>
          <w:t xml:space="preserve"> = mean annual precipitation sum, </w:t>
        </w:r>
        <w:r w:rsidR="00CC331E" w:rsidRPr="00D03349">
          <w:rPr>
            <w:rFonts w:asciiTheme="minorHAnsi" w:hAnsiTheme="minorHAnsi" w:cstheme="minorHAnsi"/>
            <w:b/>
            <w:bCs/>
            <w:sz w:val="22"/>
            <w:lang w:val="en-GB"/>
          </w:rPr>
          <w:t>TN</w:t>
        </w:r>
        <w:r w:rsidR="00CC331E" w:rsidRPr="00D03349">
          <w:rPr>
            <w:rFonts w:asciiTheme="minorHAnsi" w:hAnsiTheme="minorHAnsi" w:cstheme="minorHAnsi"/>
            <w:sz w:val="22"/>
            <w:lang w:val="en-GB"/>
          </w:rPr>
          <w:t xml:space="preserve"> = </w:t>
        </w:r>
        <w:r w:rsidR="00F51F35" w:rsidRPr="00D03349">
          <w:rPr>
            <w:rFonts w:asciiTheme="minorHAnsi" w:hAnsiTheme="minorHAnsi" w:cstheme="minorHAnsi"/>
            <w:sz w:val="22"/>
            <w:lang w:val="en-GB"/>
          </w:rPr>
          <w:t xml:space="preserve">soil </w:t>
        </w:r>
        <w:r w:rsidR="00CC331E" w:rsidRPr="00D03349">
          <w:rPr>
            <w:rFonts w:asciiTheme="minorHAnsi" w:hAnsiTheme="minorHAnsi" w:cstheme="minorHAnsi"/>
            <w:sz w:val="22"/>
            <w:lang w:val="en-GB"/>
          </w:rPr>
          <w:t xml:space="preserve">total nitrogen content, </w:t>
        </w:r>
        <w:r w:rsidR="00CC331E" w:rsidRPr="00D03349">
          <w:rPr>
            <w:rFonts w:asciiTheme="minorHAnsi" w:hAnsiTheme="minorHAnsi" w:cstheme="minorHAnsi"/>
            <w:b/>
            <w:bCs/>
            <w:sz w:val="22"/>
            <w:lang w:val="en-GB"/>
          </w:rPr>
          <w:t>plant SR</w:t>
        </w:r>
        <w:r w:rsidR="00CC331E" w:rsidRPr="00D03349">
          <w:rPr>
            <w:rFonts w:asciiTheme="minorHAnsi" w:hAnsiTheme="minorHAnsi" w:cstheme="minorHAnsi"/>
            <w:sz w:val="22"/>
            <w:lang w:val="en-GB"/>
          </w:rPr>
          <w:t xml:space="preserve"> = </w:t>
        </w:r>
        <w:r w:rsidR="00F51F35" w:rsidRPr="00D03349">
          <w:rPr>
            <w:rFonts w:asciiTheme="minorHAnsi" w:hAnsiTheme="minorHAnsi" w:cstheme="minorHAnsi"/>
            <w:sz w:val="22"/>
            <w:lang w:val="en-GB"/>
          </w:rPr>
          <w:t xml:space="preserve">plant </w:t>
        </w:r>
        <w:r w:rsidR="00CC331E" w:rsidRPr="00D03349">
          <w:rPr>
            <w:rFonts w:asciiTheme="minorHAnsi" w:hAnsiTheme="minorHAnsi" w:cstheme="minorHAnsi"/>
            <w:sz w:val="22"/>
            <w:lang w:val="en-GB"/>
          </w:rPr>
          <w:t xml:space="preserve">species richness, </w:t>
        </w:r>
        <w:r w:rsidR="00F630CD" w:rsidRPr="00D03349">
          <w:rPr>
            <w:rFonts w:asciiTheme="minorHAnsi" w:hAnsiTheme="minorHAnsi" w:cstheme="minorHAnsi"/>
            <w:b/>
            <w:sz w:val="22"/>
            <w:lang w:val="en-GB"/>
          </w:rPr>
          <w:t>moisture</w:t>
        </w:r>
        <w:r w:rsidR="00F630CD" w:rsidRPr="00D03349">
          <w:rPr>
            <w:rFonts w:asciiTheme="minorHAnsi" w:hAnsiTheme="minorHAnsi" w:cstheme="minorHAnsi"/>
            <w:sz w:val="22"/>
            <w:lang w:val="en-GB"/>
          </w:rPr>
          <w:t xml:space="preserve"> = soil moisture, </w:t>
        </w:r>
        <w:r w:rsidR="000A5468" w:rsidRPr="00D03349">
          <w:rPr>
            <w:rFonts w:asciiTheme="minorHAnsi" w:hAnsiTheme="minorHAnsi" w:cstheme="minorHAnsi"/>
            <w:b/>
            <w:bCs/>
            <w:sz w:val="22"/>
            <w:lang w:val="en-GB"/>
          </w:rPr>
          <w:t>sedge%</w:t>
        </w:r>
        <w:r w:rsidR="000A5468" w:rsidRPr="00D03349">
          <w:rPr>
            <w:rFonts w:asciiTheme="minorHAnsi" w:hAnsiTheme="minorHAnsi" w:cstheme="minorHAnsi"/>
            <w:sz w:val="22"/>
            <w:lang w:val="en-GB"/>
          </w:rPr>
          <w:t xml:space="preserve"> = percentage of sedges, </w:t>
        </w:r>
        <w:r w:rsidR="000A5468" w:rsidRPr="00D03349">
          <w:rPr>
            <w:rFonts w:asciiTheme="minorHAnsi" w:hAnsiTheme="minorHAnsi" w:cstheme="minorHAnsi"/>
            <w:b/>
            <w:bCs/>
            <w:sz w:val="22"/>
            <w:lang w:val="en-GB"/>
          </w:rPr>
          <w:t>NH4.N</w:t>
        </w:r>
        <w:r w:rsidR="000A5468" w:rsidRPr="00D03349">
          <w:rPr>
            <w:rFonts w:asciiTheme="minorHAnsi" w:hAnsiTheme="minorHAnsi" w:cstheme="minorHAnsi"/>
            <w:sz w:val="22"/>
            <w:lang w:val="en-GB"/>
          </w:rPr>
          <w:t xml:space="preserve"> = </w:t>
        </w:r>
        <w:r w:rsidR="005A7BC9" w:rsidRPr="00D03349">
          <w:rPr>
            <w:rFonts w:asciiTheme="minorHAnsi" w:hAnsiTheme="minorHAnsi" w:cstheme="minorHAnsi"/>
            <w:sz w:val="22"/>
            <w:lang w:val="en-GB"/>
          </w:rPr>
          <w:t xml:space="preserve">soil </w:t>
        </w:r>
        <w:r w:rsidR="000A5468" w:rsidRPr="00D03349">
          <w:rPr>
            <w:rFonts w:asciiTheme="minorHAnsi" w:hAnsiTheme="minorHAnsi" w:cstheme="minorHAnsi"/>
            <w:sz w:val="22"/>
            <w:lang w:val="en-GB"/>
          </w:rPr>
          <w:t xml:space="preserve">ammonium content, </w:t>
        </w:r>
        <w:r w:rsidR="000A5468" w:rsidRPr="00D03349">
          <w:rPr>
            <w:rFonts w:asciiTheme="minorHAnsi" w:hAnsiTheme="minorHAnsi" w:cstheme="minorHAnsi"/>
            <w:b/>
            <w:bCs/>
            <w:sz w:val="22"/>
            <w:lang w:val="en-GB"/>
          </w:rPr>
          <w:t>AP</w:t>
        </w:r>
        <w:r w:rsidR="000A5468" w:rsidRPr="00D03349">
          <w:rPr>
            <w:rFonts w:asciiTheme="minorHAnsi" w:hAnsiTheme="minorHAnsi" w:cstheme="minorHAnsi"/>
            <w:sz w:val="22"/>
            <w:lang w:val="en-GB"/>
          </w:rPr>
          <w:t xml:space="preserve"> = </w:t>
        </w:r>
        <w:r w:rsidR="005A7BC9" w:rsidRPr="00D03349">
          <w:rPr>
            <w:rFonts w:asciiTheme="minorHAnsi" w:hAnsiTheme="minorHAnsi" w:cstheme="minorHAnsi"/>
            <w:sz w:val="22"/>
            <w:lang w:val="en-GB"/>
          </w:rPr>
          <w:t xml:space="preserve">soil </w:t>
        </w:r>
        <w:r w:rsidR="000A5468" w:rsidRPr="00D03349">
          <w:rPr>
            <w:rFonts w:asciiTheme="minorHAnsi" w:hAnsiTheme="minorHAnsi" w:cstheme="minorHAnsi"/>
            <w:sz w:val="22"/>
            <w:lang w:val="en-GB"/>
          </w:rPr>
          <w:t xml:space="preserve">available phosphorus, </w:t>
        </w:r>
        <w:r w:rsidR="00EE5713" w:rsidRPr="00D03349">
          <w:rPr>
            <w:rFonts w:asciiTheme="minorHAnsi" w:hAnsiTheme="minorHAnsi" w:cstheme="minorHAnsi"/>
            <w:b/>
            <w:bCs/>
            <w:sz w:val="22"/>
            <w:lang w:val="en-GB"/>
          </w:rPr>
          <w:t>N:P</w:t>
        </w:r>
        <w:r w:rsidR="00EE5713" w:rsidRPr="00D03349">
          <w:rPr>
            <w:rFonts w:asciiTheme="minorHAnsi" w:hAnsiTheme="minorHAnsi" w:cstheme="minorHAnsi"/>
            <w:sz w:val="22"/>
            <w:lang w:val="en-GB"/>
          </w:rPr>
          <w:t xml:space="preserve"> = nitrogen to phosphorus content</w:t>
        </w:r>
        <w:r w:rsidR="005A7BC9" w:rsidRPr="00D03349">
          <w:rPr>
            <w:rFonts w:asciiTheme="minorHAnsi" w:hAnsiTheme="minorHAnsi" w:cstheme="minorHAnsi"/>
            <w:sz w:val="22"/>
            <w:lang w:val="en-GB"/>
          </w:rPr>
          <w:t xml:space="preserve"> ratio</w:t>
        </w:r>
        <w:r w:rsidR="00EE5713" w:rsidRPr="00D03349">
          <w:rPr>
            <w:rFonts w:asciiTheme="minorHAnsi" w:hAnsiTheme="minorHAnsi" w:cstheme="minorHAnsi"/>
            <w:sz w:val="22"/>
            <w:lang w:val="en-GB"/>
          </w:rPr>
          <w:t xml:space="preserve"> </w:t>
        </w:r>
        <w:r w:rsidR="005A7BC9" w:rsidRPr="00D03349">
          <w:rPr>
            <w:rFonts w:asciiTheme="minorHAnsi" w:hAnsiTheme="minorHAnsi" w:cstheme="minorHAnsi"/>
            <w:sz w:val="22"/>
            <w:lang w:val="en-GB"/>
          </w:rPr>
          <w:t>of</w:t>
        </w:r>
        <w:r w:rsidR="00EE5713" w:rsidRPr="00D03349">
          <w:rPr>
            <w:rFonts w:asciiTheme="minorHAnsi" w:hAnsiTheme="minorHAnsi" w:cstheme="minorHAnsi"/>
            <w:sz w:val="22"/>
            <w:lang w:val="en-GB"/>
          </w:rPr>
          <w:t xml:space="preserve"> soil, </w:t>
        </w:r>
        <w:r w:rsidR="00EE5713" w:rsidRPr="00D03349">
          <w:rPr>
            <w:rFonts w:asciiTheme="minorHAnsi" w:hAnsiTheme="minorHAnsi" w:cstheme="minorHAnsi"/>
            <w:b/>
            <w:bCs/>
            <w:sz w:val="22"/>
            <w:lang w:val="en-GB"/>
          </w:rPr>
          <w:t>plant SW</w:t>
        </w:r>
        <w:r w:rsidR="00EE5713" w:rsidRPr="00D03349">
          <w:rPr>
            <w:rFonts w:asciiTheme="minorHAnsi" w:hAnsiTheme="minorHAnsi" w:cstheme="minorHAnsi"/>
            <w:sz w:val="22"/>
            <w:lang w:val="en-GB"/>
          </w:rPr>
          <w:t xml:space="preserve"> = Shannon-Wiener index of plant </w:t>
        </w:r>
        <w:r w:rsidR="00D956D7" w:rsidRPr="00D03349">
          <w:rPr>
            <w:rFonts w:asciiTheme="minorHAnsi" w:hAnsiTheme="minorHAnsi" w:cstheme="minorHAnsi"/>
            <w:sz w:val="22"/>
            <w:lang w:val="en-GB"/>
          </w:rPr>
          <w:t>community</w:t>
        </w:r>
        <w:r w:rsidR="00EE5713" w:rsidRPr="00D03349">
          <w:rPr>
            <w:rFonts w:asciiTheme="minorHAnsi" w:hAnsiTheme="minorHAnsi" w:cstheme="minorHAnsi"/>
            <w:sz w:val="22"/>
            <w:lang w:val="en-GB"/>
          </w:rPr>
          <w:t xml:space="preserve">, </w:t>
        </w:r>
        <w:r w:rsidR="00EE5713" w:rsidRPr="00D03349">
          <w:rPr>
            <w:rFonts w:asciiTheme="minorHAnsi" w:hAnsiTheme="minorHAnsi" w:cstheme="minorHAnsi"/>
            <w:b/>
            <w:bCs/>
            <w:sz w:val="22"/>
            <w:lang w:val="en-GB"/>
          </w:rPr>
          <w:t>TP</w:t>
        </w:r>
        <w:r w:rsidR="00EE5713" w:rsidRPr="00D03349">
          <w:rPr>
            <w:rFonts w:asciiTheme="minorHAnsi" w:hAnsiTheme="minorHAnsi" w:cstheme="minorHAnsi"/>
            <w:sz w:val="22"/>
            <w:lang w:val="en-GB"/>
          </w:rPr>
          <w:t xml:space="preserve"> = </w:t>
        </w:r>
        <w:r w:rsidR="00D956D7" w:rsidRPr="00D03349">
          <w:rPr>
            <w:rFonts w:asciiTheme="minorHAnsi" w:hAnsiTheme="minorHAnsi" w:cstheme="minorHAnsi"/>
            <w:sz w:val="22"/>
            <w:lang w:val="en-GB"/>
          </w:rPr>
          <w:t xml:space="preserve">soil </w:t>
        </w:r>
        <w:r w:rsidR="00EE5713" w:rsidRPr="00D03349">
          <w:rPr>
            <w:rFonts w:asciiTheme="minorHAnsi" w:hAnsiTheme="minorHAnsi" w:cstheme="minorHAnsi"/>
            <w:sz w:val="22"/>
            <w:lang w:val="en-GB"/>
          </w:rPr>
          <w:t xml:space="preserve">total phosphorus content, </w:t>
        </w:r>
        <w:r w:rsidR="00EE5713" w:rsidRPr="00D03349">
          <w:rPr>
            <w:rFonts w:asciiTheme="minorHAnsi" w:hAnsiTheme="minorHAnsi" w:cstheme="minorHAnsi"/>
            <w:b/>
            <w:bCs/>
            <w:sz w:val="22"/>
            <w:lang w:val="en-GB"/>
          </w:rPr>
          <w:t>forb%</w:t>
        </w:r>
        <w:r w:rsidR="00EE5713" w:rsidRPr="00D03349">
          <w:rPr>
            <w:rFonts w:asciiTheme="minorHAnsi" w:hAnsiTheme="minorHAnsi" w:cstheme="minorHAnsi"/>
            <w:sz w:val="22"/>
            <w:lang w:val="en-GB"/>
          </w:rPr>
          <w:t xml:space="preserve"> = percentage of forbs, </w:t>
        </w:r>
        <w:r w:rsidR="00EE5713" w:rsidRPr="00D03349">
          <w:rPr>
            <w:rFonts w:asciiTheme="minorHAnsi" w:hAnsiTheme="minorHAnsi" w:cstheme="minorHAnsi"/>
            <w:b/>
            <w:bCs/>
            <w:sz w:val="22"/>
            <w:lang w:val="en-GB"/>
          </w:rPr>
          <w:t xml:space="preserve">grass% </w:t>
        </w:r>
        <w:r w:rsidR="00EE5713" w:rsidRPr="00D03349">
          <w:rPr>
            <w:rFonts w:asciiTheme="minorHAnsi" w:hAnsiTheme="minorHAnsi" w:cstheme="minorHAnsi"/>
            <w:sz w:val="22"/>
            <w:lang w:val="en-GB"/>
          </w:rPr>
          <w:t xml:space="preserve">= percentage of grasses, </w:t>
        </w:r>
        <w:r w:rsidR="00EE5713" w:rsidRPr="00D03349">
          <w:rPr>
            <w:rFonts w:asciiTheme="minorHAnsi" w:hAnsiTheme="minorHAnsi" w:cstheme="minorHAnsi"/>
            <w:b/>
            <w:bCs/>
            <w:sz w:val="22"/>
            <w:lang w:val="en-GB"/>
          </w:rPr>
          <w:t>legume%</w:t>
        </w:r>
        <w:r w:rsidR="00EE5713" w:rsidRPr="00D03349">
          <w:rPr>
            <w:rFonts w:asciiTheme="minorHAnsi" w:hAnsiTheme="minorHAnsi" w:cstheme="minorHAnsi"/>
            <w:sz w:val="22"/>
            <w:lang w:val="en-GB"/>
          </w:rPr>
          <w:t xml:space="preserve"> = percentage of legumes, </w:t>
        </w:r>
        <w:r w:rsidR="00EE5713" w:rsidRPr="00D03349">
          <w:rPr>
            <w:rFonts w:asciiTheme="minorHAnsi" w:hAnsiTheme="minorHAnsi" w:cstheme="minorHAnsi"/>
            <w:b/>
            <w:bCs/>
            <w:sz w:val="22"/>
            <w:lang w:val="en-GB"/>
          </w:rPr>
          <w:t>C:N</w:t>
        </w:r>
        <w:r w:rsidR="00EE5713" w:rsidRPr="00D03349">
          <w:rPr>
            <w:rFonts w:asciiTheme="minorHAnsi" w:hAnsiTheme="minorHAnsi" w:cstheme="minorHAnsi"/>
            <w:sz w:val="22"/>
            <w:lang w:val="en-GB"/>
          </w:rPr>
          <w:t xml:space="preserve"> = carbon to nitrogen </w:t>
        </w:r>
        <w:r w:rsidR="00D956D7" w:rsidRPr="00D03349">
          <w:rPr>
            <w:rFonts w:asciiTheme="minorHAnsi" w:hAnsiTheme="minorHAnsi" w:cstheme="minorHAnsi"/>
            <w:sz w:val="22"/>
            <w:lang w:val="en-GB"/>
          </w:rPr>
          <w:t xml:space="preserve">content </w:t>
        </w:r>
        <w:r w:rsidR="00EE5713" w:rsidRPr="00D03349">
          <w:rPr>
            <w:rFonts w:asciiTheme="minorHAnsi" w:hAnsiTheme="minorHAnsi" w:cstheme="minorHAnsi"/>
            <w:sz w:val="22"/>
            <w:lang w:val="en-GB"/>
          </w:rPr>
          <w:t xml:space="preserve">ratio </w:t>
        </w:r>
        <w:r w:rsidR="00D956D7" w:rsidRPr="00D03349">
          <w:rPr>
            <w:rFonts w:asciiTheme="minorHAnsi" w:hAnsiTheme="minorHAnsi" w:cstheme="minorHAnsi"/>
            <w:sz w:val="22"/>
            <w:lang w:val="en-GB"/>
          </w:rPr>
          <w:t>of</w:t>
        </w:r>
        <w:r w:rsidR="00EE5713" w:rsidRPr="00D03349">
          <w:rPr>
            <w:rFonts w:asciiTheme="minorHAnsi" w:hAnsiTheme="minorHAnsi" w:cstheme="minorHAnsi"/>
            <w:sz w:val="22"/>
            <w:lang w:val="en-GB"/>
          </w:rPr>
          <w:t xml:space="preserve"> soil, </w:t>
        </w:r>
        <w:r w:rsidR="00EE5713" w:rsidRPr="00D03349">
          <w:rPr>
            <w:rFonts w:asciiTheme="minorHAnsi" w:hAnsiTheme="minorHAnsi" w:cstheme="minorHAnsi"/>
            <w:b/>
            <w:bCs/>
            <w:sz w:val="22"/>
            <w:lang w:val="en-GB"/>
          </w:rPr>
          <w:t xml:space="preserve">plant BM </w:t>
        </w:r>
        <w:r w:rsidR="00EE5713" w:rsidRPr="00D03349">
          <w:rPr>
            <w:rFonts w:asciiTheme="minorHAnsi" w:hAnsiTheme="minorHAnsi" w:cstheme="minorHAnsi"/>
            <w:sz w:val="22"/>
            <w:lang w:val="en-GB"/>
          </w:rPr>
          <w:t xml:space="preserve">= total plant biomass, </w:t>
        </w:r>
        <w:r w:rsidR="007809ED" w:rsidRPr="00D03349">
          <w:rPr>
            <w:rFonts w:asciiTheme="minorHAnsi" w:hAnsiTheme="minorHAnsi" w:cstheme="minorHAnsi"/>
            <w:b/>
            <w:bCs/>
            <w:sz w:val="22"/>
            <w:lang w:val="en-GB"/>
          </w:rPr>
          <w:t>NO3.N</w:t>
        </w:r>
        <w:r w:rsidR="007809ED" w:rsidRPr="00D03349">
          <w:rPr>
            <w:rFonts w:asciiTheme="minorHAnsi" w:hAnsiTheme="minorHAnsi" w:cstheme="minorHAnsi"/>
            <w:sz w:val="22"/>
            <w:lang w:val="en-GB"/>
          </w:rPr>
          <w:t xml:space="preserve"> = </w:t>
        </w:r>
        <w:r w:rsidR="00D956D7" w:rsidRPr="00D03349">
          <w:rPr>
            <w:rFonts w:asciiTheme="minorHAnsi" w:hAnsiTheme="minorHAnsi" w:cstheme="minorHAnsi"/>
            <w:sz w:val="22"/>
            <w:lang w:val="en-GB"/>
          </w:rPr>
          <w:t xml:space="preserve">soil </w:t>
        </w:r>
        <w:r w:rsidR="007809ED" w:rsidRPr="00D03349">
          <w:rPr>
            <w:rFonts w:asciiTheme="minorHAnsi" w:hAnsiTheme="minorHAnsi" w:cstheme="minorHAnsi"/>
            <w:sz w:val="22"/>
            <w:lang w:val="en-GB"/>
          </w:rPr>
          <w:t xml:space="preserve">nitrate content, </w:t>
        </w:r>
        <w:r w:rsidR="007809ED" w:rsidRPr="00D03349">
          <w:rPr>
            <w:rFonts w:asciiTheme="minorHAnsi" w:hAnsiTheme="minorHAnsi" w:cstheme="minorHAnsi"/>
            <w:b/>
            <w:bCs/>
            <w:sz w:val="22"/>
            <w:lang w:val="en-GB"/>
          </w:rPr>
          <w:t>DTR</w:t>
        </w:r>
        <w:r w:rsidR="007809ED" w:rsidRPr="00D03349">
          <w:rPr>
            <w:rFonts w:asciiTheme="minorHAnsi" w:hAnsiTheme="minorHAnsi" w:cstheme="minorHAnsi"/>
            <w:sz w:val="22"/>
            <w:lang w:val="en-GB"/>
          </w:rPr>
          <w:t xml:space="preserve"> = mean diurnal temperature range, </w:t>
        </w:r>
        <w:r w:rsidR="007809ED" w:rsidRPr="00D03349">
          <w:rPr>
            <w:rFonts w:asciiTheme="minorHAnsi" w:hAnsiTheme="minorHAnsi" w:cstheme="minorHAnsi"/>
            <w:b/>
            <w:bCs/>
            <w:sz w:val="22"/>
            <w:lang w:val="en-GB"/>
          </w:rPr>
          <w:t>shrub%</w:t>
        </w:r>
        <w:r w:rsidR="007809ED" w:rsidRPr="00D03349">
          <w:rPr>
            <w:rFonts w:asciiTheme="minorHAnsi" w:hAnsiTheme="minorHAnsi" w:cstheme="minorHAnsi"/>
            <w:sz w:val="22"/>
            <w:lang w:val="en-GB"/>
          </w:rPr>
          <w:t xml:space="preserve"> = percentage of shrubs, </w:t>
        </w:r>
        <w:r w:rsidR="007809ED" w:rsidRPr="00D03349">
          <w:rPr>
            <w:rFonts w:asciiTheme="minorHAnsi" w:hAnsiTheme="minorHAnsi" w:cstheme="minorHAnsi"/>
            <w:b/>
            <w:bCs/>
            <w:sz w:val="22"/>
            <w:lang w:val="en-GB"/>
          </w:rPr>
          <w:t>cushion%</w:t>
        </w:r>
        <w:r w:rsidR="007809ED" w:rsidRPr="00D03349">
          <w:rPr>
            <w:rFonts w:asciiTheme="minorHAnsi" w:hAnsiTheme="minorHAnsi" w:cstheme="minorHAnsi"/>
            <w:sz w:val="22"/>
            <w:lang w:val="en-GB"/>
          </w:rPr>
          <w:t xml:space="preserve"> </w:t>
        </w:r>
        <w:r w:rsidR="00F630CD" w:rsidRPr="00D03349">
          <w:rPr>
            <w:rFonts w:asciiTheme="minorHAnsi" w:hAnsiTheme="minorHAnsi" w:cstheme="minorHAnsi"/>
            <w:sz w:val="22"/>
            <w:lang w:val="en-GB"/>
          </w:rPr>
          <w:t>= percentage of cushion plants</w:t>
        </w:r>
        <w:r w:rsidR="000900CE" w:rsidRPr="00D03349">
          <w:rPr>
            <w:rFonts w:asciiTheme="minorHAnsi" w:hAnsiTheme="minorHAnsi" w:cstheme="minorHAnsi"/>
            <w:sz w:val="22"/>
            <w:lang w:val="en-GB"/>
          </w:rPr>
          <w:t xml:space="preserve">, and </w:t>
        </w:r>
        <w:r w:rsidR="000900CE" w:rsidRPr="00D03349">
          <w:rPr>
            <w:rFonts w:asciiTheme="minorHAnsi" w:hAnsiTheme="minorHAnsi" w:cstheme="minorHAnsi"/>
            <w:b/>
            <w:bCs/>
            <w:sz w:val="22"/>
            <w:lang w:val="en-GB"/>
          </w:rPr>
          <w:t>distance</w:t>
        </w:r>
        <w:r w:rsidR="000900CE" w:rsidRPr="00D03349">
          <w:rPr>
            <w:rFonts w:asciiTheme="minorHAnsi" w:hAnsiTheme="minorHAnsi" w:cstheme="minorHAnsi"/>
            <w:sz w:val="22"/>
            <w:lang w:val="en-GB"/>
          </w:rPr>
          <w:t xml:space="preserve"> = geographic distance among plots</w:t>
        </w:r>
        <w:r w:rsidR="00F630CD" w:rsidRPr="00D03349">
          <w:rPr>
            <w:rFonts w:asciiTheme="minorHAnsi" w:hAnsiTheme="minorHAnsi" w:cstheme="minorHAnsi"/>
            <w:sz w:val="22"/>
            <w:lang w:val="en-GB"/>
          </w:rPr>
          <w:t>.</w:t>
        </w:r>
      </w:ins>
    </w:p>
    <w:p w14:paraId="48010563" w14:textId="77777777" w:rsidR="00AF1539" w:rsidRDefault="00AF1539" w:rsidP="00AF1539">
      <w:pPr>
        <w:spacing w:line="480" w:lineRule="auto"/>
        <w:jc w:val="left"/>
        <w:rPr>
          <w:rFonts w:asciiTheme="minorHAnsi" w:hAnsiTheme="minorHAnsi" w:cstheme="minorHAnsi"/>
          <w:bCs/>
          <w:color w:val="000000"/>
          <w:sz w:val="22"/>
          <w:lang w:val="en-GB"/>
        </w:rPr>
      </w:pPr>
    </w:p>
    <w:p w14:paraId="123E506C" w14:textId="51A1D1F8" w:rsidR="008D7854" w:rsidRPr="00AF1539" w:rsidRDefault="001D63CA" w:rsidP="00AF1539">
      <w:pPr>
        <w:spacing w:line="480" w:lineRule="auto"/>
        <w:jc w:val="left"/>
        <w:rPr>
          <w:rFonts w:asciiTheme="minorHAnsi" w:hAnsiTheme="minorHAnsi" w:cstheme="minorHAnsi"/>
          <w:bCs/>
          <w:color w:val="000000"/>
          <w:sz w:val="22"/>
          <w:lang w:val="en-GB"/>
        </w:rPr>
      </w:pPr>
      <w:ins w:id="460" w:author="authors" w:date="2022-12-15T13:45:00Z">
        <w:r w:rsidRPr="00D03349">
          <w:rPr>
            <w:rFonts w:asciiTheme="minorHAnsi" w:hAnsiTheme="minorHAnsi" w:cstheme="minorHAnsi"/>
            <w:b/>
            <w:bCs/>
            <w:sz w:val="22"/>
            <w:lang w:val="en-GB"/>
          </w:rPr>
          <w:t>Fig 4.</w:t>
        </w:r>
        <w:r w:rsidRPr="00D03349">
          <w:rPr>
            <w:rFonts w:asciiTheme="minorHAnsi" w:hAnsiTheme="minorHAnsi" w:cstheme="minorHAnsi"/>
            <w:sz w:val="22"/>
            <w:lang w:val="en-GB"/>
          </w:rPr>
          <w:t xml:space="preserve"> T</w:t>
        </w:r>
        <w:r w:rsidR="008D7854" w:rsidRPr="00D03349">
          <w:rPr>
            <w:rFonts w:asciiTheme="minorHAnsi" w:hAnsiTheme="minorHAnsi" w:cstheme="minorHAnsi"/>
            <w:sz w:val="22"/>
            <w:lang w:val="en-GB"/>
          </w:rPr>
          <w:t>he</w:t>
        </w:r>
      </w:ins>
      <w:r w:rsidR="008D7854" w:rsidRPr="00D03349">
        <w:rPr>
          <w:rFonts w:asciiTheme="minorHAnsi" w:hAnsiTheme="minorHAnsi" w:cstheme="minorHAnsi"/>
          <w:sz w:val="22"/>
          <w:lang w:val="en-GB"/>
        </w:rPr>
        <w:t xml:space="preserve"> models with highest deviance explained </w:t>
      </w:r>
      <w:ins w:id="461" w:author="authors" w:date="2022-12-15T13:45:00Z">
        <w:r w:rsidR="006C7F4B" w:rsidRPr="00D03349">
          <w:rPr>
            <w:rFonts w:asciiTheme="minorHAnsi" w:hAnsiTheme="minorHAnsi" w:cstheme="minorHAnsi"/>
            <w:sz w:val="22"/>
            <w:lang w:val="en-GB"/>
          </w:rPr>
          <w:t>(with</w:t>
        </w:r>
        <w:r w:rsidR="00900340" w:rsidRPr="00D03349">
          <w:rPr>
            <w:rFonts w:asciiTheme="minorHAnsi" w:hAnsiTheme="minorHAnsi" w:cstheme="minorHAnsi"/>
            <w:sz w:val="22"/>
            <w:lang w:val="en-GB"/>
          </w:rPr>
          <w:t xml:space="preserve"> all </w:t>
        </w:r>
        <w:r w:rsidR="000A5919" w:rsidRPr="00D03349">
          <w:rPr>
            <w:rFonts w:asciiTheme="minorHAnsi" w:hAnsiTheme="minorHAnsi" w:cstheme="minorHAnsi"/>
            <w:sz w:val="22"/>
            <w:lang w:val="en-GB"/>
          </w:rPr>
          <w:t xml:space="preserve">their </w:t>
        </w:r>
        <w:r w:rsidR="00900340" w:rsidRPr="00D03349">
          <w:rPr>
            <w:rFonts w:asciiTheme="minorHAnsi" w:hAnsiTheme="minorHAnsi" w:cstheme="minorHAnsi"/>
            <w:sz w:val="22"/>
            <w:lang w:val="en-GB"/>
          </w:rPr>
          <w:t xml:space="preserve">explanatory variables </w:t>
        </w:r>
        <w:r w:rsidR="00900340" w:rsidRPr="00D03349">
          <w:rPr>
            <w:rFonts w:asciiTheme="minorHAnsi" w:hAnsiTheme="minorHAnsi" w:cstheme="minorHAnsi"/>
            <w:sz w:val="22"/>
            <w:lang w:val="en-GB"/>
          </w:rPr>
          <w:lastRenderedPageBreak/>
          <w:t>significant</w:t>
        </w:r>
        <w:r w:rsidR="006C7F4B" w:rsidRPr="00D03349">
          <w:rPr>
            <w:rFonts w:asciiTheme="minorHAnsi" w:hAnsiTheme="minorHAnsi" w:cstheme="minorHAnsi"/>
            <w:sz w:val="22"/>
            <w:lang w:val="en-GB"/>
          </w:rPr>
          <w:t>)</w:t>
        </w:r>
        <w:r w:rsidR="00900340" w:rsidRPr="00D03349">
          <w:rPr>
            <w:rFonts w:asciiTheme="minorHAnsi" w:hAnsiTheme="minorHAnsi" w:cstheme="minorHAnsi"/>
            <w:sz w:val="22"/>
            <w:lang w:val="en-GB"/>
          </w:rPr>
          <w:t xml:space="preserve">. a) Total </w:t>
        </w:r>
        <w:r w:rsidR="00F75009" w:rsidRPr="00D03349">
          <w:rPr>
            <w:rFonts w:asciiTheme="minorHAnsi" w:hAnsiTheme="minorHAnsi" w:cstheme="minorHAnsi"/>
            <w:sz w:val="22"/>
            <w:lang w:val="en-GB"/>
          </w:rPr>
          <w:t xml:space="preserve">deviance </w:t>
        </w:r>
        <w:r w:rsidR="009B343F" w:rsidRPr="00D03349">
          <w:rPr>
            <w:rFonts w:asciiTheme="minorHAnsi" w:hAnsiTheme="minorHAnsi" w:cstheme="minorHAnsi"/>
            <w:sz w:val="22"/>
            <w:lang w:val="en-GB"/>
          </w:rPr>
          <w:t xml:space="preserve">in bacterial </w:t>
        </w:r>
        <w:r w:rsidR="000A5919" w:rsidRPr="00D03349">
          <w:rPr>
            <w:rFonts w:asciiTheme="minorHAnsi" w:hAnsiTheme="minorHAnsi" w:cstheme="minorHAnsi"/>
            <w:sz w:val="22"/>
            <w:lang w:val="en-GB"/>
          </w:rPr>
          <w:t xml:space="preserve">taxonomic </w:t>
        </w:r>
        <w:r w:rsidR="009B343F" w:rsidRPr="00D03349">
          <w:rPr>
            <w:rFonts w:asciiTheme="minorHAnsi" w:hAnsiTheme="minorHAnsi" w:cstheme="minorHAnsi"/>
            <w:sz w:val="22"/>
            <w:lang w:val="en-GB"/>
          </w:rPr>
          <w:t xml:space="preserve">or functional dissimilarity </w:t>
        </w:r>
        <w:r w:rsidR="00F75009" w:rsidRPr="00D03349">
          <w:rPr>
            <w:rFonts w:asciiTheme="minorHAnsi" w:hAnsiTheme="minorHAnsi" w:cstheme="minorHAnsi"/>
            <w:sz w:val="22"/>
            <w:lang w:val="en-GB"/>
          </w:rPr>
          <w:t xml:space="preserve">explained </w:t>
        </w:r>
        <w:r w:rsidR="00524950" w:rsidRPr="00D03349">
          <w:rPr>
            <w:rFonts w:asciiTheme="minorHAnsi" w:hAnsiTheme="minorHAnsi" w:cstheme="minorHAnsi"/>
            <w:sz w:val="22"/>
            <w:lang w:val="en-GB"/>
          </w:rPr>
          <w:t>by</w:t>
        </w:r>
        <w:r w:rsidR="00F75009" w:rsidRPr="00D03349">
          <w:rPr>
            <w:rFonts w:asciiTheme="minorHAnsi" w:hAnsiTheme="minorHAnsi" w:cstheme="minorHAnsi"/>
            <w:sz w:val="22"/>
            <w:lang w:val="en-GB"/>
          </w:rPr>
          <w:t xml:space="preserve"> the model</w:t>
        </w:r>
        <w:r w:rsidR="00900340" w:rsidRPr="00D03349">
          <w:rPr>
            <w:rFonts w:asciiTheme="minorHAnsi" w:hAnsiTheme="minorHAnsi" w:cstheme="minorHAnsi"/>
            <w:sz w:val="22"/>
            <w:lang w:val="en-GB"/>
          </w:rPr>
          <w:t xml:space="preserve"> </w:t>
        </w:r>
        <w:r w:rsidR="00FC62A5" w:rsidRPr="00D03349">
          <w:rPr>
            <w:rFonts w:asciiTheme="minorHAnsi" w:hAnsiTheme="minorHAnsi" w:cstheme="minorHAnsi"/>
            <w:sz w:val="22"/>
            <w:lang w:val="en-GB"/>
          </w:rPr>
          <w:t xml:space="preserve">(bar height) </w:t>
        </w:r>
        <w:r w:rsidR="00402E51" w:rsidRPr="00D03349">
          <w:rPr>
            <w:rFonts w:asciiTheme="minorHAnsi" w:hAnsiTheme="minorHAnsi" w:cstheme="minorHAnsi"/>
            <w:sz w:val="22"/>
            <w:lang w:val="en-GB"/>
          </w:rPr>
          <w:t xml:space="preserve">and </w:t>
        </w:r>
      </w:ins>
      <w:r w:rsidR="00402E51" w:rsidRPr="00D03349">
        <w:rPr>
          <w:rFonts w:asciiTheme="minorHAnsi" w:hAnsiTheme="minorHAnsi" w:cstheme="minorHAnsi"/>
          <w:sz w:val="22"/>
          <w:lang w:val="en-GB"/>
        </w:rPr>
        <w:t xml:space="preserve">the relative </w:t>
      </w:r>
      <w:proofErr w:type="spellStart"/>
      <w:r w:rsidR="00402E51" w:rsidRPr="00D03349">
        <w:rPr>
          <w:rFonts w:asciiTheme="minorHAnsi" w:hAnsiTheme="minorHAnsi" w:cstheme="minorHAnsi"/>
          <w:sz w:val="22"/>
          <w:lang w:val="en-GB"/>
        </w:rPr>
        <w:t>importances</w:t>
      </w:r>
      <w:proofErr w:type="spellEnd"/>
      <w:r w:rsidR="00402E51" w:rsidRPr="00D03349">
        <w:rPr>
          <w:rFonts w:asciiTheme="minorHAnsi" w:hAnsiTheme="minorHAnsi" w:cstheme="minorHAnsi"/>
          <w:sz w:val="22"/>
          <w:lang w:val="en-GB"/>
        </w:rPr>
        <w:t xml:space="preserve"> of the </w:t>
      </w:r>
      <w:ins w:id="462" w:author="authors" w:date="2022-12-15T13:45:00Z">
        <w:r w:rsidR="00524950" w:rsidRPr="00D03349">
          <w:rPr>
            <w:rFonts w:asciiTheme="minorHAnsi" w:hAnsiTheme="minorHAnsi" w:cstheme="minorHAnsi"/>
            <w:sz w:val="22"/>
            <w:lang w:val="en-GB"/>
          </w:rPr>
          <w:t xml:space="preserve">selected explanatory </w:t>
        </w:r>
        <w:r w:rsidR="00402E51" w:rsidRPr="00D03349">
          <w:rPr>
            <w:rFonts w:asciiTheme="minorHAnsi" w:hAnsiTheme="minorHAnsi" w:cstheme="minorHAnsi"/>
            <w:sz w:val="22"/>
            <w:lang w:val="en-GB"/>
          </w:rPr>
          <w:t xml:space="preserve">variables </w:t>
        </w:r>
        <w:r w:rsidR="00FC62A5" w:rsidRPr="00D03349">
          <w:rPr>
            <w:rFonts w:asciiTheme="minorHAnsi" w:hAnsiTheme="minorHAnsi" w:cstheme="minorHAnsi"/>
            <w:sz w:val="22"/>
            <w:lang w:val="en-GB"/>
          </w:rPr>
          <w:t>(</w:t>
        </w:r>
        <w:r w:rsidR="00833FD9" w:rsidRPr="00D03349">
          <w:rPr>
            <w:rFonts w:asciiTheme="minorHAnsi" w:hAnsiTheme="minorHAnsi" w:cstheme="minorHAnsi"/>
            <w:sz w:val="22"/>
            <w:lang w:val="en-GB"/>
          </w:rPr>
          <w:t>coloured bands)</w:t>
        </w:r>
        <w:r w:rsidR="008D7854" w:rsidRPr="00D03349">
          <w:rPr>
            <w:rFonts w:asciiTheme="minorHAnsi" w:hAnsiTheme="minorHAnsi" w:cstheme="minorHAnsi"/>
            <w:sz w:val="22"/>
            <w:lang w:val="en-GB"/>
          </w:rPr>
          <w:t>.</w:t>
        </w:r>
        <w:r w:rsidR="002C453A" w:rsidRPr="00D03349">
          <w:rPr>
            <w:rFonts w:asciiTheme="minorHAnsi" w:hAnsiTheme="minorHAnsi" w:cstheme="minorHAnsi"/>
            <w:sz w:val="22"/>
            <w:lang w:val="en-GB"/>
          </w:rPr>
          <w:t xml:space="preserve"> b)</w:t>
        </w:r>
      </w:ins>
      <w:r w:rsidR="002C453A" w:rsidRPr="00D03349">
        <w:rPr>
          <w:rFonts w:asciiTheme="minorHAnsi" w:hAnsiTheme="minorHAnsi" w:cstheme="minorHAnsi"/>
          <w:sz w:val="22"/>
          <w:lang w:val="en-GB"/>
        </w:rPr>
        <w:t xml:space="preserve"> Predicted changes in taxonomic </w:t>
      </w:r>
      <w:ins w:id="463" w:author="authors" w:date="2022-12-15T13:45:00Z">
        <w:r w:rsidR="00E54816" w:rsidRPr="00D03349">
          <w:rPr>
            <w:rFonts w:asciiTheme="minorHAnsi" w:hAnsiTheme="minorHAnsi" w:cstheme="minorHAnsi"/>
            <w:sz w:val="22"/>
            <w:lang w:val="en-GB"/>
          </w:rPr>
          <w:t>(</w:t>
        </w:r>
        <w:r w:rsidR="00520B25" w:rsidRPr="00D03349">
          <w:rPr>
            <w:rFonts w:asciiTheme="minorHAnsi" w:hAnsiTheme="minorHAnsi" w:cstheme="minorHAnsi"/>
            <w:sz w:val="22"/>
            <w:lang w:val="en-GB"/>
          </w:rPr>
          <w:t xml:space="preserve">in </w:t>
        </w:r>
        <w:r w:rsidR="00E54816" w:rsidRPr="00D03349">
          <w:rPr>
            <w:rFonts w:asciiTheme="minorHAnsi" w:hAnsiTheme="minorHAnsi" w:cstheme="minorHAnsi"/>
            <w:sz w:val="22"/>
            <w:lang w:val="en-GB"/>
          </w:rPr>
          <w:t xml:space="preserve">green) </w:t>
        </w:r>
      </w:ins>
      <w:r w:rsidR="002C453A" w:rsidRPr="00D03349">
        <w:rPr>
          <w:rFonts w:asciiTheme="minorHAnsi" w:hAnsiTheme="minorHAnsi" w:cstheme="minorHAnsi"/>
          <w:sz w:val="22"/>
          <w:lang w:val="en-GB"/>
        </w:rPr>
        <w:t xml:space="preserve">and functional dissimilarity </w:t>
      </w:r>
      <w:ins w:id="464" w:author="authors" w:date="2022-12-15T13:45:00Z">
        <w:r w:rsidR="001E5BE4" w:rsidRPr="00D03349">
          <w:rPr>
            <w:rFonts w:asciiTheme="minorHAnsi" w:hAnsiTheme="minorHAnsi" w:cstheme="minorHAnsi"/>
            <w:sz w:val="22"/>
            <w:lang w:val="en-GB"/>
          </w:rPr>
          <w:t xml:space="preserve">(in yellow) </w:t>
        </w:r>
      </w:ins>
      <w:r w:rsidR="002C453A" w:rsidRPr="00D03349">
        <w:rPr>
          <w:rFonts w:asciiTheme="minorHAnsi" w:hAnsiTheme="minorHAnsi" w:cstheme="minorHAnsi"/>
          <w:sz w:val="22"/>
          <w:lang w:val="en-GB"/>
        </w:rPr>
        <w:t xml:space="preserve">according to changes in each </w:t>
      </w:r>
      <w:ins w:id="465" w:author="authors" w:date="2022-12-15T13:45:00Z">
        <w:r w:rsidR="0004124A" w:rsidRPr="00D03349">
          <w:rPr>
            <w:rFonts w:asciiTheme="minorHAnsi" w:hAnsiTheme="minorHAnsi" w:cstheme="minorHAnsi"/>
            <w:sz w:val="22"/>
            <w:lang w:val="en-GB"/>
          </w:rPr>
          <w:t>explanatory</w:t>
        </w:r>
      </w:ins>
      <w:r w:rsidR="0004124A" w:rsidRPr="00D03349">
        <w:rPr>
          <w:rFonts w:asciiTheme="minorHAnsi" w:hAnsiTheme="minorHAnsi" w:cstheme="minorHAnsi"/>
          <w:sz w:val="22"/>
          <w:lang w:val="en-GB"/>
        </w:rPr>
        <w:t xml:space="preserve"> </w:t>
      </w:r>
      <w:r w:rsidR="002C453A" w:rsidRPr="00D03349">
        <w:rPr>
          <w:rFonts w:asciiTheme="minorHAnsi" w:hAnsiTheme="minorHAnsi" w:cstheme="minorHAnsi"/>
          <w:sz w:val="22"/>
          <w:lang w:val="en-GB"/>
        </w:rPr>
        <w:t xml:space="preserve">variable along the range of variable values. The maximum height and slope of the curve indicate the amount and rate of change of </w:t>
      </w:r>
      <w:ins w:id="466" w:author="authors" w:date="2022-12-15T13:45:00Z">
        <w:r w:rsidR="00E54816" w:rsidRPr="00D03349">
          <w:rPr>
            <w:rFonts w:asciiTheme="minorHAnsi" w:hAnsiTheme="minorHAnsi" w:cstheme="minorHAnsi"/>
            <w:sz w:val="22"/>
            <w:lang w:val="en-GB"/>
          </w:rPr>
          <w:t xml:space="preserve">bacterial </w:t>
        </w:r>
      </w:ins>
      <w:r w:rsidR="002C453A" w:rsidRPr="00D03349">
        <w:rPr>
          <w:rFonts w:asciiTheme="minorHAnsi" w:hAnsiTheme="minorHAnsi" w:cstheme="minorHAnsi"/>
          <w:sz w:val="22"/>
          <w:lang w:val="en-GB"/>
        </w:rPr>
        <w:t>community dissimilarity, respectively.</w:t>
      </w:r>
      <w:r w:rsidR="008D7854" w:rsidRPr="00D03349">
        <w:rPr>
          <w:rFonts w:asciiTheme="minorHAnsi" w:hAnsiTheme="minorHAnsi" w:cstheme="minorHAnsi"/>
          <w:sz w:val="22"/>
          <w:lang w:val="en-GB"/>
        </w:rPr>
        <w:t xml:space="preserve"> </w:t>
      </w:r>
      <w:ins w:id="467" w:author="authors" w:date="2022-12-15T13:45:00Z">
        <w:r w:rsidR="008D7854" w:rsidRPr="00D03349">
          <w:rPr>
            <w:rFonts w:asciiTheme="minorHAnsi" w:hAnsiTheme="minorHAnsi" w:cstheme="minorHAnsi"/>
            <w:sz w:val="22"/>
            <w:lang w:val="en-GB"/>
          </w:rPr>
          <w:t>Analyses</w:t>
        </w:r>
      </w:ins>
      <w:r w:rsidR="008D7854" w:rsidRPr="00D03349">
        <w:rPr>
          <w:rFonts w:asciiTheme="minorHAnsi" w:hAnsiTheme="minorHAnsi" w:cstheme="minorHAnsi"/>
          <w:sz w:val="22"/>
          <w:lang w:val="en-GB"/>
        </w:rPr>
        <w:t xml:space="preserve"> were made based on the</w:t>
      </w:r>
      <w:r w:rsidR="00025A26" w:rsidRPr="00D03349">
        <w:rPr>
          <w:rFonts w:asciiTheme="minorHAnsi" w:hAnsiTheme="minorHAnsi" w:cstheme="minorHAnsi"/>
          <w:sz w:val="22"/>
          <w:lang w:val="en-GB"/>
        </w:rPr>
        <w:t xml:space="preserve"> </w:t>
      </w:r>
      <w:ins w:id="468" w:author="authors" w:date="2022-12-15T13:45:00Z">
        <w:r w:rsidR="00025A26" w:rsidRPr="00D03349">
          <w:rPr>
            <w:rFonts w:asciiTheme="minorHAnsi" w:hAnsiTheme="minorHAnsi" w:cstheme="minorHAnsi"/>
            <w:sz w:val="22"/>
            <w:lang w:val="en-GB"/>
          </w:rPr>
          <w:t>88 plots</w:t>
        </w:r>
      </w:ins>
      <w:r w:rsidR="008D7854" w:rsidRPr="00D03349">
        <w:rPr>
          <w:rFonts w:asciiTheme="minorHAnsi" w:hAnsiTheme="minorHAnsi" w:cstheme="minorHAnsi"/>
          <w:sz w:val="22"/>
          <w:lang w:val="en-GB"/>
        </w:rPr>
        <w:t xml:space="preserve"> for which </w:t>
      </w:r>
      <w:ins w:id="469" w:author="authors" w:date="2022-12-15T13:45:00Z">
        <w:r w:rsidR="00025A26" w:rsidRPr="00D03349">
          <w:rPr>
            <w:rFonts w:asciiTheme="minorHAnsi" w:hAnsiTheme="minorHAnsi" w:cstheme="minorHAnsi"/>
            <w:sz w:val="22"/>
            <w:lang w:val="en-GB"/>
          </w:rPr>
          <w:t>all data</w:t>
        </w:r>
      </w:ins>
      <w:r w:rsidR="00025A26" w:rsidRPr="00D03349">
        <w:rPr>
          <w:rFonts w:asciiTheme="minorHAnsi" w:hAnsiTheme="minorHAnsi" w:cstheme="minorHAnsi"/>
          <w:sz w:val="22"/>
          <w:lang w:val="en-GB"/>
        </w:rPr>
        <w:t xml:space="preserve"> </w:t>
      </w:r>
      <w:r w:rsidR="008D7854" w:rsidRPr="00D03349">
        <w:rPr>
          <w:rFonts w:asciiTheme="minorHAnsi" w:hAnsiTheme="minorHAnsi" w:cstheme="minorHAnsi"/>
          <w:sz w:val="22"/>
          <w:lang w:val="en-GB"/>
        </w:rPr>
        <w:t>were available</w:t>
      </w:r>
      <w:ins w:id="470" w:author="authors" w:date="2022-12-15T13:45:00Z">
        <w:r w:rsidR="00383358" w:rsidRPr="00D03349">
          <w:rPr>
            <w:rFonts w:asciiTheme="minorHAnsi" w:hAnsiTheme="minorHAnsi" w:cstheme="minorHAnsi"/>
            <w:sz w:val="22"/>
            <w:lang w:val="en-GB"/>
          </w:rPr>
          <w:t xml:space="preserve"> (for 177 plots for </w:t>
        </w:r>
        <w:r w:rsidR="009B15D6" w:rsidRPr="00D03349">
          <w:rPr>
            <w:rFonts w:asciiTheme="minorHAnsi" w:hAnsiTheme="minorHAnsi" w:cstheme="minorHAnsi"/>
            <w:sz w:val="22"/>
            <w:lang w:val="en-GB"/>
          </w:rPr>
          <w:t>functional dissimilarity</w:t>
        </w:r>
      </w:ins>
      <w:r w:rsidR="009B15D6" w:rsidRPr="00D03349">
        <w:rPr>
          <w:rFonts w:asciiTheme="minorHAnsi" w:hAnsiTheme="minorHAnsi" w:cstheme="minorHAnsi"/>
          <w:sz w:val="22"/>
          <w:lang w:val="en-GB"/>
        </w:rPr>
        <w:t xml:space="preserve">, see </w:t>
      </w:r>
      <w:ins w:id="471" w:author="authors" w:date="2022-12-15T13:45:00Z">
        <w:r w:rsidR="009B15D6" w:rsidRPr="00D03349">
          <w:rPr>
            <w:rFonts w:asciiTheme="minorHAnsi" w:hAnsiTheme="minorHAnsi" w:cstheme="minorHAnsi"/>
            <w:sz w:val="22"/>
            <w:lang w:val="en-GB"/>
          </w:rPr>
          <w:t>the figure S1</w:t>
        </w:r>
      </w:ins>
      <w:r w:rsidR="000B2A56" w:rsidRPr="00D03349">
        <w:rPr>
          <w:rFonts w:asciiTheme="minorHAnsi" w:hAnsiTheme="minorHAnsi" w:cstheme="minorHAnsi"/>
          <w:sz w:val="22"/>
          <w:lang w:val="en-GB"/>
        </w:rPr>
        <w:t>0</w:t>
      </w:r>
      <w:r w:rsidR="009B15D6" w:rsidRPr="00D03349">
        <w:rPr>
          <w:rFonts w:asciiTheme="minorHAnsi" w:hAnsiTheme="minorHAnsi" w:cstheme="minorHAnsi"/>
          <w:sz w:val="22"/>
          <w:lang w:val="en-GB"/>
        </w:rPr>
        <w:t>)</w:t>
      </w:r>
      <w:r w:rsidR="009B40D8" w:rsidRPr="00D03349">
        <w:rPr>
          <w:rFonts w:asciiTheme="minorHAnsi" w:hAnsiTheme="minorHAnsi" w:cstheme="minorHAnsi"/>
          <w:sz w:val="22"/>
          <w:lang w:val="en-GB"/>
        </w:rPr>
        <w:t>.</w:t>
      </w:r>
      <w:r w:rsidR="00746FBA" w:rsidRPr="00D03349">
        <w:rPr>
          <w:rFonts w:asciiTheme="minorHAnsi" w:hAnsiTheme="minorHAnsi" w:cstheme="minorHAnsi"/>
          <w:sz w:val="22"/>
          <w:lang w:val="en-GB"/>
        </w:rPr>
        <w:t xml:space="preserve"> </w:t>
      </w:r>
      <w:r w:rsidR="00AB499F" w:rsidRPr="00D03349">
        <w:rPr>
          <w:rFonts w:asciiTheme="minorHAnsi" w:hAnsiTheme="minorHAnsi" w:cstheme="minorHAnsi"/>
          <w:sz w:val="22"/>
          <w:lang w:val="en-GB"/>
        </w:rPr>
        <w:t xml:space="preserve">Acronyms are as for Figure </w:t>
      </w:r>
      <w:r w:rsidR="00955D98" w:rsidRPr="00D03349">
        <w:rPr>
          <w:rFonts w:asciiTheme="minorHAnsi" w:hAnsiTheme="minorHAnsi" w:cstheme="minorHAnsi"/>
          <w:sz w:val="22"/>
          <w:lang w:val="en-GB"/>
        </w:rPr>
        <w:t>3</w:t>
      </w:r>
      <w:r w:rsidR="00AB499F" w:rsidRPr="00D03349">
        <w:rPr>
          <w:rFonts w:asciiTheme="minorHAnsi" w:hAnsiTheme="minorHAnsi" w:cstheme="minorHAnsi"/>
          <w:sz w:val="22"/>
          <w:lang w:val="en-GB"/>
        </w:rPr>
        <w:t>.</w:t>
      </w:r>
    </w:p>
    <w:p w14:paraId="7BA00B82" w14:textId="23F623C6" w:rsidR="008D7854" w:rsidRPr="00D03349" w:rsidRDefault="008D7854" w:rsidP="00AF1539">
      <w:pPr>
        <w:spacing w:line="480" w:lineRule="auto"/>
        <w:jc w:val="left"/>
        <w:rPr>
          <w:rFonts w:asciiTheme="minorHAnsi" w:hAnsiTheme="minorHAnsi" w:cstheme="minorHAnsi"/>
          <w:b/>
          <w:bCs/>
          <w:sz w:val="22"/>
          <w:lang w:val="en-GB"/>
        </w:rPr>
      </w:pPr>
    </w:p>
    <w:p w14:paraId="70DC5ADB" w14:textId="77777777" w:rsidR="00AF1539" w:rsidRDefault="008D7854" w:rsidP="00AF1539">
      <w:pPr>
        <w:spacing w:line="480" w:lineRule="auto"/>
        <w:jc w:val="left"/>
        <w:rPr>
          <w:rFonts w:asciiTheme="minorHAnsi" w:hAnsiTheme="minorHAnsi" w:cstheme="minorHAnsi"/>
          <w:sz w:val="22"/>
          <w:lang w:val="en-GB"/>
        </w:rPr>
      </w:pPr>
      <w:r w:rsidRPr="00D03349">
        <w:rPr>
          <w:rFonts w:asciiTheme="minorHAnsi" w:hAnsiTheme="minorHAnsi" w:cstheme="minorHAnsi"/>
          <w:b/>
          <w:sz w:val="22"/>
          <w:lang w:val="en-GB"/>
        </w:rPr>
        <w:t xml:space="preserve">Fig. </w:t>
      </w:r>
      <w:ins w:id="472" w:author="authors" w:date="2022-12-15T13:45:00Z">
        <w:r w:rsidR="00746FBA" w:rsidRPr="00D03349">
          <w:rPr>
            <w:rFonts w:asciiTheme="minorHAnsi" w:hAnsiTheme="minorHAnsi" w:cstheme="minorHAnsi"/>
            <w:b/>
            <w:sz w:val="22"/>
            <w:lang w:val="en-GB"/>
          </w:rPr>
          <w:t>5</w:t>
        </w:r>
      </w:ins>
      <w:r w:rsidRPr="00D03349">
        <w:rPr>
          <w:rFonts w:asciiTheme="minorHAnsi" w:hAnsiTheme="minorHAnsi" w:cstheme="minorHAnsi"/>
          <w:b/>
          <w:sz w:val="22"/>
          <w:lang w:val="en-GB"/>
        </w:rPr>
        <w:t>.</w:t>
      </w:r>
      <w:r w:rsidRPr="00D03349">
        <w:rPr>
          <w:rFonts w:asciiTheme="minorHAnsi" w:hAnsiTheme="minorHAnsi" w:cstheme="minorHAnsi"/>
          <w:sz w:val="22"/>
          <w:lang w:val="en-GB"/>
        </w:rPr>
        <w:t xml:space="preserve"> Percentage of deviance of </w:t>
      </w:r>
      <w:ins w:id="473" w:author="authors" w:date="2022-12-15T13:45:00Z">
        <w:r w:rsidR="000A5919" w:rsidRPr="00D03349">
          <w:rPr>
            <w:rFonts w:asciiTheme="minorHAnsi" w:hAnsiTheme="minorHAnsi" w:cstheme="minorHAnsi"/>
            <w:sz w:val="22"/>
            <w:lang w:val="en-GB"/>
          </w:rPr>
          <w:t xml:space="preserve">bacterial </w:t>
        </w:r>
        <w:r w:rsidR="00C13BC4" w:rsidRPr="00D03349">
          <w:rPr>
            <w:rFonts w:asciiTheme="minorHAnsi" w:hAnsiTheme="minorHAnsi" w:cstheme="minorHAnsi"/>
            <w:sz w:val="22"/>
            <w:lang w:val="en-GB"/>
          </w:rPr>
          <w:t xml:space="preserve">a) </w:t>
        </w:r>
      </w:ins>
      <w:r w:rsidRPr="00D03349">
        <w:rPr>
          <w:rFonts w:asciiTheme="minorHAnsi" w:hAnsiTheme="minorHAnsi" w:cstheme="minorHAnsi"/>
          <w:sz w:val="22"/>
          <w:lang w:val="en-GB"/>
        </w:rPr>
        <w:t>taxonomic (</w:t>
      </w:r>
      <w:ins w:id="474" w:author="authors" w:date="2022-12-15T13:45:00Z">
        <w:r w:rsidR="00905ED8" w:rsidRPr="00D03349">
          <w:rPr>
            <w:rFonts w:asciiTheme="minorHAnsi" w:hAnsiTheme="minorHAnsi" w:cstheme="minorHAnsi"/>
            <w:sz w:val="22"/>
            <w:lang w:val="en-GB"/>
          </w:rPr>
          <w:t>in green</w:t>
        </w:r>
      </w:ins>
      <w:r w:rsidRPr="00D03349">
        <w:rPr>
          <w:rFonts w:asciiTheme="minorHAnsi" w:hAnsiTheme="minorHAnsi" w:cstheme="minorHAnsi"/>
          <w:sz w:val="22"/>
          <w:lang w:val="en-GB"/>
        </w:rPr>
        <w:t>) and</w:t>
      </w:r>
      <w:r w:rsidR="00C13BC4" w:rsidRPr="00D03349">
        <w:rPr>
          <w:rFonts w:asciiTheme="minorHAnsi" w:hAnsiTheme="minorHAnsi" w:cstheme="minorHAnsi"/>
          <w:sz w:val="22"/>
          <w:lang w:val="en-GB"/>
        </w:rPr>
        <w:t xml:space="preserve"> </w:t>
      </w:r>
      <w:ins w:id="475" w:author="authors" w:date="2022-12-15T13:45:00Z">
        <w:r w:rsidR="00C13BC4" w:rsidRPr="00D03349">
          <w:rPr>
            <w:rFonts w:asciiTheme="minorHAnsi" w:hAnsiTheme="minorHAnsi" w:cstheme="minorHAnsi"/>
            <w:sz w:val="22"/>
            <w:lang w:val="en-GB"/>
          </w:rPr>
          <w:t>b)</w:t>
        </w:r>
        <w:r w:rsidRPr="00D03349">
          <w:rPr>
            <w:rFonts w:asciiTheme="minorHAnsi" w:hAnsiTheme="minorHAnsi" w:cstheme="minorHAnsi"/>
            <w:sz w:val="22"/>
            <w:lang w:val="en-GB"/>
          </w:rPr>
          <w:t xml:space="preserve"> </w:t>
        </w:r>
      </w:ins>
      <w:r w:rsidRPr="00D03349">
        <w:rPr>
          <w:rFonts w:asciiTheme="minorHAnsi" w:hAnsiTheme="minorHAnsi" w:cstheme="minorHAnsi"/>
          <w:sz w:val="22"/>
          <w:lang w:val="en-GB"/>
        </w:rPr>
        <w:t>functional dissimilarity (</w:t>
      </w:r>
      <w:ins w:id="476" w:author="authors" w:date="2022-12-15T13:45:00Z">
        <w:r w:rsidR="00905ED8" w:rsidRPr="00D03349">
          <w:rPr>
            <w:rFonts w:asciiTheme="minorHAnsi" w:hAnsiTheme="minorHAnsi" w:cstheme="minorHAnsi"/>
            <w:sz w:val="22"/>
            <w:lang w:val="en-GB"/>
          </w:rPr>
          <w:t>in yellow</w:t>
        </w:r>
      </w:ins>
      <w:r w:rsidRPr="00D03349">
        <w:rPr>
          <w:rFonts w:asciiTheme="minorHAnsi" w:hAnsiTheme="minorHAnsi" w:cstheme="minorHAnsi"/>
          <w:sz w:val="22"/>
          <w:lang w:val="en-GB"/>
        </w:rPr>
        <w:t xml:space="preserve">) explained by individual </w:t>
      </w:r>
      <w:ins w:id="477" w:author="authors" w:date="2022-12-15T13:45:00Z">
        <w:r w:rsidR="00501A14" w:rsidRPr="00D03349">
          <w:rPr>
            <w:rFonts w:asciiTheme="minorHAnsi" w:hAnsiTheme="minorHAnsi" w:cstheme="minorHAnsi"/>
            <w:sz w:val="22"/>
            <w:lang w:val="en-GB"/>
          </w:rPr>
          <w:t xml:space="preserve">variables </w:t>
        </w:r>
        <w:r w:rsidR="00F93FA5" w:rsidRPr="00D03349">
          <w:rPr>
            <w:rFonts w:asciiTheme="minorHAnsi" w:hAnsiTheme="minorHAnsi" w:cstheme="minorHAnsi"/>
            <w:sz w:val="22"/>
            <w:lang w:val="en-GB"/>
          </w:rPr>
          <w:t>across the</w:t>
        </w:r>
        <w:r w:rsidRPr="00D03349">
          <w:rPr>
            <w:rFonts w:asciiTheme="minorHAnsi" w:hAnsiTheme="minorHAnsi" w:cstheme="minorHAnsi"/>
            <w:sz w:val="22"/>
            <w:lang w:val="en-GB"/>
          </w:rPr>
          <w:t xml:space="preserve"> </w:t>
        </w:r>
      </w:ins>
      <w:r w:rsidRPr="00D03349">
        <w:rPr>
          <w:rFonts w:asciiTheme="minorHAnsi" w:hAnsiTheme="minorHAnsi" w:cstheme="minorHAnsi"/>
          <w:sz w:val="22"/>
          <w:lang w:val="en-GB"/>
        </w:rPr>
        <w:t xml:space="preserve">three classes of </w:t>
      </w:r>
      <w:ins w:id="478" w:author="authors" w:date="2022-12-15T13:45:00Z">
        <w:r w:rsidRPr="00D03349">
          <w:rPr>
            <w:rFonts w:asciiTheme="minorHAnsi" w:hAnsiTheme="minorHAnsi" w:cstheme="minorHAnsi"/>
            <w:sz w:val="22"/>
            <w:lang w:val="en-GB"/>
          </w:rPr>
          <w:t>distance</w:t>
        </w:r>
        <w:r w:rsidR="00F93FA5" w:rsidRPr="00D03349">
          <w:rPr>
            <w:rFonts w:asciiTheme="minorHAnsi" w:hAnsiTheme="minorHAnsi" w:cstheme="minorHAnsi"/>
            <w:sz w:val="22"/>
            <w:lang w:val="en-GB"/>
          </w:rPr>
          <w:t>s</w:t>
        </w:r>
      </w:ins>
      <w:r w:rsidRPr="00D03349">
        <w:rPr>
          <w:rFonts w:asciiTheme="minorHAnsi" w:hAnsiTheme="minorHAnsi" w:cstheme="minorHAnsi"/>
          <w:sz w:val="22"/>
          <w:lang w:val="en-GB"/>
        </w:rPr>
        <w:t xml:space="preserve"> between</w:t>
      </w:r>
      <w:r w:rsidR="00F93FA5" w:rsidRPr="00D03349">
        <w:rPr>
          <w:rFonts w:asciiTheme="minorHAnsi" w:hAnsiTheme="minorHAnsi" w:cstheme="minorHAnsi"/>
          <w:sz w:val="22"/>
          <w:lang w:val="en-GB"/>
        </w:rPr>
        <w:t xml:space="preserve"> </w:t>
      </w:r>
      <w:ins w:id="479" w:author="authors" w:date="2022-12-15T13:45:00Z">
        <w:r w:rsidR="00F93FA5" w:rsidRPr="00D03349">
          <w:rPr>
            <w:rFonts w:asciiTheme="minorHAnsi" w:hAnsiTheme="minorHAnsi" w:cstheme="minorHAnsi"/>
            <w:sz w:val="22"/>
            <w:lang w:val="en-GB"/>
          </w:rPr>
          <w:t>the</w:t>
        </w:r>
        <w:r w:rsidRPr="00D03349">
          <w:rPr>
            <w:rFonts w:asciiTheme="minorHAnsi" w:hAnsiTheme="minorHAnsi" w:cstheme="minorHAnsi"/>
            <w:sz w:val="22"/>
            <w:lang w:val="en-GB"/>
          </w:rPr>
          <w:t xml:space="preserve"> </w:t>
        </w:r>
      </w:ins>
      <w:r w:rsidRPr="00D03349">
        <w:rPr>
          <w:rFonts w:asciiTheme="minorHAnsi" w:hAnsiTheme="minorHAnsi" w:cstheme="minorHAnsi"/>
          <w:sz w:val="22"/>
          <w:lang w:val="en-GB"/>
        </w:rPr>
        <w:t xml:space="preserve">plots: 20 m to </w:t>
      </w:r>
      <w:ins w:id="480" w:author="authors" w:date="2022-12-15T13:45:00Z">
        <w:r w:rsidRPr="00D03349">
          <w:rPr>
            <w:rFonts w:asciiTheme="minorHAnsi" w:hAnsiTheme="minorHAnsi" w:cstheme="minorHAnsi"/>
            <w:sz w:val="22"/>
            <w:lang w:val="en-GB"/>
          </w:rPr>
          <w:t>3</w:t>
        </w:r>
        <w:r w:rsidR="00C13BC4" w:rsidRPr="00D03349">
          <w:rPr>
            <w:rFonts w:asciiTheme="minorHAnsi" w:hAnsiTheme="minorHAnsi" w:cstheme="minorHAnsi"/>
            <w:sz w:val="22"/>
            <w:lang w:val="en-GB"/>
          </w:rPr>
          <w:t>33</w:t>
        </w:r>
      </w:ins>
      <w:r w:rsidRPr="00D03349">
        <w:rPr>
          <w:rFonts w:asciiTheme="minorHAnsi" w:hAnsiTheme="minorHAnsi" w:cstheme="minorHAnsi"/>
          <w:sz w:val="22"/>
          <w:lang w:val="en-GB"/>
        </w:rPr>
        <w:t xml:space="preserve"> km, </w:t>
      </w:r>
      <w:ins w:id="481" w:author="authors" w:date="2022-12-15T13:45:00Z">
        <w:r w:rsidRPr="00D03349">
          <w:rPr>
            <w:rFonts w:asciiTheme="minorHAnsi" w:hAnsiTheme="minorHAnsi" w:cstheme="minorHAnsi"/>
            <w:sz w:val="22"/>
            <w:lang w:val="en-GB"/>
          </w:rPr>
          <w:t>3</w:t>
        </w:r>
        <w:r w:rsidR="00C13BC4" w:rsidRPr="00D03349">
          <w:rPr>
            <w:rFonts w:asciiTheme="minorHAnsi" w:hAnsiTheme="minorHAnsi" w:cstheme="minorHAnsi"/>
            <w:sz w:val="22"/>
            <w:lang w:val="en-GB"/>
          </w:rPr>
          <w:t>33</w:t>
        </w:r>
      </w:ins>
      <w:r w:rsidRPr="00D03349">
        <w:rPr>
          <w:rFonts w:asciiTheme="minorHAnsi" w:hAnsiTheme="minorHAnsi" w:cstheme="minorHAnsi"/>
          <w:sz w:val="22"/>
          <w:lang w:val="en-GB"/>
        </w:rPr>
        <w:t xml:space="preserve"> to </w:t>
      </w:r>
      <w:ins w:id="482" w:author="authors" w:date="2022-12-15T13:45:00Z">
        <w:r w:rsidRPr="00D03349">
          <w:rPr>
            <w:rFonts w:asciiTheme="minorHAnsi" w:hAnsiTheme="minorHAnsi" w:cstheme="minorHAnsi"/>
            <w:sz w:val="22"/>
            <w:lang w:val="en-GB"/>
          </w:rPr>
          <w:t>6</w:t>
        </w:r>
        <w:r w:rsidR="00961AA3" w:rsidRPr="00D03349">
          <w:rPr>
            <w:rFonts w:asciiTheme="minorHAnsi" w:hAnsiTheme="minorHAnsi" w:cstheme="minorHAnsi"/>
            <w:sz w:val="22"/>
            <w:lang w:val="en-GB"/>
          </w:rPr>
          <w:t>62</w:t>
        </w:r>
      </w:ins>
      <w:r w:rsidRPr="00D03349">
        <w:rPr>
          <w:rFonts w:asciiTheme="minorHAnsi" w:hAnsiTheme="minorHAnsi" w:cstheme="minorHAnsi"/>
          <w:sz w:val="22"/>
          <w:lang w:val="en-GB"/>
        </w:rPr>
        <w:t xml:space="preserve"> km, and </w:t>
      </w:r>
      <w:ins w:id="483" w:author="authors" w:date="2022-12-15T13:45:00Z">
        <w:r w:rsidRPr="00D03349">
          <w:rPr>
            <w:rFonts w:asciiTheme="minorHAnsi" w:hAnsiTheme="minorHAnsi" w:cstheme="minorHAnsi"/>
            <w:sz w:val="22"/>
            <w:lang w:val="en-GB"/>
          </w:rPr>
          <w:t>6</w:t>
        </w:r>
        <w:r w:rsidR="00961AA3" w:rsidRPr="00D03349">
          <w:rPr>
            <w:rFonts w:asciiTheme="minorHAnsi" w:hAnsiTheme="minorHAnsi" w:cstheme="minorHAnsi"/>
            <w:sz w:val="22"/>
            <w:lang w:val="en-GB"/>
          </w:rPr>
          <w:t>62</w:t>
        </w:r>
      </w:ins>
      <w:r w:rsidRPr="00D03349">
        <w:rPr>
          <w:rFonts w:asciiTheme="minorHAnsi" w:hAnsiTheme="minorHAnsi" w:cstheme="minorHAnsi"/>
          <w:sz w:val="22"/>
          <w:lang w:val="en-GB"/>
        </w:rPr>
        <w:t xml:space="preserve"> to 1</w:t>
      </w:r>
      <w:r w:rsidR="00A61AC1" w:rsidRPr="00D03349">
        <w:rPr>
          <w:rFonts w:asciiTheme="minorHAnsi" w:hAnsiTheme="minorHAnsi" w:cstheme="minorHAnsi"/>
          <w:sz w:val="22"/>
          <w:lang w:val="en-GB"/>
        </w:rPr>
        <w:t xml:space="preserve"> </w:t>
      </w:r>
      <w:r w:rsidRPr="00D03349">
        <w:rPr>
          <w:rFonts w:asciiTheme="minorHAnsi" w:hAnsiTheme="minorHAnsi" w:cstheme="minorHAnsi"/>
          <w:sz w:val="22"/>
          <w:lang w:val="en-GB"/>
        </w:rPr>
        <w:t>546 km (in dark, intermediate and light</w:t>
      </w:r>
      <w:ins w:id="484" w:author="authors" w:date="2022-12-15T13:45:00Z">
        <w:r w:rsidR="00D259FF" w:rsidRPr="00D03349">
          <w:rPr>
            <w:rFonts w:asciiTheme="minorHAnsi" w:hAnsiTheme="minorHAnsi" w:cstheme="minorHAnsi"/>
            <w:sz w:val="22"/>
            <w:lang w:val="en-GB"/>
          </w:rPr>
          <w:t xml:space="preserve"> shade</w:t>
        </w:r>
      </w:ins>
      <w:r w:rsidRPr="00D03349">
        <w:rPr>
          <w:rFonts w:asciiTheme="minorHAnsi" w:hAnsiTheme="minorHAnsi" w:cstheme="minorHAnsi"/>
          <w:sz w:val="22"/>
          <w:lang w:val="en-GB"/>
        </w:rPr>
        <w:t>, respectively</w:t>
      </w:r>
      <w:ins w:id="485" w:author="authors" w:date="2022-12-15T13:45:00Z">
        <w:r w:rsidRPr="00D03349">
          <w:rPr>
            <w:rFonts w:asciiTheme="minorHAnsi" w:hAnsiTheme="minorHAnsi" w:cstheme="minorHAnsi"/>
            <w:sz w:val="22"/>
            <w:lang w:val="en-GB"/>
          </w:rPr>
          <w:t>)</w:t>
        </w:r>
        <w:r w:rsidR="00AD4BA2" w:rsidRPr="00D03349">
          <w:rPr>
            <w:rFonts w:asciiTheme="minorHAnsi" w:hAnsiTheme="minorHAnsi" w:cstheme="minorHAnsi"/>
            <w:sz w:val="22"/>
            <w:lang w:val="en-GB"/>
          </w:rPr>
          <w:t xml:space="preserve">. Analyses were made based on the 88 plots for which all data were available. Acronyms are as </w:t>
        </w:r>
        <w:r w:rsidR="00B11D60" w:rsidRPr="00D03349">
          <w:rPr>
            <w:rFonts w:asciiTheme="minorHAnsi" w:hAnsiTheme="minorHAnsi" w:cstheme="minorHAnsi"/>
            <w:sz w:val="22"/>
            <w:lang w:val="en-GB"/>
          </w:rPr>
          <w:t>for</w:t>
        </w:r>
        <w:r w:rsidR="00AD4BA2" w:rsidRPr="00D03349">
          <w:rPr>
            <w:rFonts w:asciiTheme="minorHAnsi" w:hAnsiTheme="minorHAnsi" w:cstheme="minorHAnsi"/>
            <w:sz w:val="22"/>
            <w:lang w:val="en-GB"/>
          </w:rPr>
          <w:t xml:space="preserve"> Figure 3</w:t>
        </w:r>
        <w:r w:rsidR="00B11D60" w:rsidRPr="00D03349">
          <w:rPr>
            <w:rFonts w:asciiTheme="minorHAnsi" w:hAnsiTheme="minorHAnsi" w:cstheme="minorHAnsi"/>
            <w:sz w:val="22"/>
            <w:lang w:val="en-GB"/>
          </w:rPr>
          <w:t>.</w:t>
        </w:r>
      </w:ins>
    </w:p>
    <w:p w14:paraId="076F8C52" w14:textId="77777777" w:rsidR="00AF1539" w:rsidRDefault="00AF1539" w:rsidP="00AF1539">
      <w:pPr>
        <w:spacing w:line="480" w:lineRule="auto"/>
        <w:jc w:val="left"/>
        <w:rPr>
          <w:rFonts w:asciiTheme="minorHAnsi" w:hAnsiTheme="minorHAnsi" w:cstheme="minorHAnsi"/>
          <w:sz w:val="22"/>
          <w:lang w:val="en-GB"/>
        </w:rPr>
      </w:pPr>
    </w:p>
    <w:p w14:paraId="1CB8ED51" w14:textId="2BE9B4B0" w:rsidR="00C4742D" w:rsidRPr="00AF1539" w:rsidRDefault="00501A14" w:rsidP="00AF1539">
      <w:pPr>
        <w:spacing w:line="480" w:lineRule="auto"/>
        <w:jc w:val="left"/>
        <w:rPr>
          <w:rFonts w:asciiTheme="minorHAnsi" w:hAnsiTheme="minorHAnsi" w:cstheme="minorHAnsi"/>
          <w:sz w:val="22"/>
          <w:lang w:val="en-GB"/>
        </w:rPr>
      </w:pPr>
      <w:ins w:id="486" w:author="authors" w:date="2022-12-15T13:45:00Z">
        <w:r w:rsidRPr="00D03349">
          <w:rPr>
            <w:rFonts w:asciiTheme="minorHAnsi" w:hAnsiTheme="minorHAnsi" w:cstheme="minorHAnsi"/>
            <w:b/>
            <w:bCs/>
            <w:sz w:val="22"/>
            <w:lang w:val="en-GB"/>
          </w:rPr>
          <w:t>Fig 6.</w:t>
        </w:r>
        <w:r w:rsidRPr="00D03349">
          <w:rPr>
            <w:rFonts w:asciiTheme="minorHAnsi" w:hAnsiTheme="minorHAnsi" w:cstheme="minorHAnsi"/>
            <w:sz w:val="22"/>
            <w:lang w:val="en-GB"/>
          </w:rPr>
          <w:t xml:space="preserve"> T</w:t>
        </w:r>
        <w:r w:rsidR="008D7854" w:rsidRPr="00D03349">
          <w:rPr>
            <w:rFonts w:asciiTheme="minorHAnsi" w:hAnsiTheme="minorHAnsi" w:cstheme="minorHAnsi"/>
            <w:sz w:val="22"/>
            <w:lang w:val="en-GB"/>
          </w:rPr>
          <w:t xml:space="preserve">he </w:t>
        </w:r>
      </w:ins>
      <w:r w:rsidR="008D7854" w:rsidRPr="00D03349">
        <w:rPr>
          <w:rFonts w:asciiTheme="minorHAnsi" w:hAnsiTheme="minorHAnsi" w:cstheme="minorHAnsi"/>
          <w:sz w:val="22"/>
          <w:lang w:val="en-GB"/>
        </w:rPr>
        <w:t xml:space="preserve">models with highest deviance explained </w:t>
      </w:r>
      <w:ins w:id="487" w:author="authors" w:date="2022-12-15T13:45:00Z">
        <w:r w:rsidR="00D270B6" w:rsidRPr="00D03349">
          <w:rPr>
            <w:rFonts w:asciiTheme="minorHAnsi" w:hAnsiTheme="minorHAnsi" w:cstheme="minorHAnsi"/>
            <w:sz w:val="22"/>
            <w:lang w:val="en-GB"/>
          </w:rPr>
          <w:t>(with</w:t>
        </w:r>
      </w:ins>
      <w:r w:rsidR="00D270B6" w:rsidRPr="00D03349">
        <w:rPr>
          <w:rFonts w:asciiTheme="minorHAnsi" w:hAnsiTheme="minorHAnsi" w:cstheme="minorHAnsi"/>
          <w:sz w:val="22"/>
          <w:lang w:val="en-GB"/>
        </w:rPr>
        <w:t xml:space="preserve"> </w:t>
      </w:r>
      <w:r w:rsidR="008D7854" w:rsidRPr="00D03349">
        <w:rPr>
          <w:rFonts w:asciiTheme="minorHAnsi" w:hAnsiTheme="minorHAnsi" w:cstheme="minorHAnsi"/>
          <w:sz w:val="22"/>
          <w:lang w:val="en-GB"/>
        </w:rPr>
        <w:t xml:space="preserve">all </w:t>
      </w:r>
      <w:ins w:id="488" w:author="authors" w:date="2022-12-15T13:45:00Z">
        <w:r w:rsidRPr="00D03349">
          <w:rPr>
            <w:rFonts w:asciiTheme="minorHAnsi" w:hAnsiTheme="minorHAnsi" w:cstheme="minorHAnsi"/>
            <w:sz w:val="22"/>
            <w:lang w:val="en-GB"/>
          </w:rPr>
          <w:t>explanatory variables</w:t>
        </w:r>
      </w:ins>
      <w:r w:rsidR="008D7854" w:rsidRPr="00D03349">
        <w:rPr>
          <w:rFonts w:asciiTheme="minorHAnsi" w:hAnsiTheme="minorHAnsi" w:cstheme="minorHAnsi"/>
          <w:sz w:val="22"/>
          <w:lang w:val="en-GB"/>
        </w:rPr>
        <w:t xml:space="preserve"> significant</w:t>
      </w:r>
      <w:ins w:id="489" w:author="authors" w:date="2022-12-15T13:45:00Z">
        <w:r w:rsidR="00D270B6" w:rsidRPr="00D03349">
          <w:rPr>
            <w:rFonts w:asciiTheme="minorHAnsi" w:hAnsiTheme="minorHAnsi" w:cstheme="minorHAnsi"/>
            <w:sz w:val="22"/>
            <w:lang w:val="en-GB"/>
          </w:rPr>
          <w:t>)</w:t>
        </w:r>
        <w:r w:rsidR="000E1B2F" w:rsidRPr="00D03349">
          <w:rPr>
            <w:rFonts w:asciiTheme="minorHAnsi" w:hAnsiTheme="minorHAnsi" w:cstheme="minorHAnsi"/>
            <w:sz w:val="22"/>
            <w:lang w:val="en-GB"/>
          </w:rPr>
          <w:t>,</w:t>
        </w:r>
      </w:ins>
      <w:r w:rsidR="008D7854" w:rsidRPr="00D03349">
        <w:rPr>
          <w:rFonts w:asciiTheme="minorHAnsi" w:hAnsiTheme="minorHAnsi" w:cstheme="minorHAnsi"/>
          <w:sz w:val="22"/>
          <w:lang w:val="en-GB"/>
        </w:rPr>
        <w:t xml:space="preserve"> and the relative </w:t>
      </w:r>
      <w:proofErr w:type="spellStart"/>
      <w:r w:rsidR="008D7854" w:rsidRPr="00D03349">
        <w:rPr>
          <w:rFonts w:asciiTheme="minorHAnsi" w:hAnsiTheme="minorHAnsi" w:cstheme="minorHAnsi"/>
          <w:sz w:val="22"/>
          <w:lang w:val="en-GB"/>
        </w:rPr>
        <w:t>importances</w:t>
      </w:r>
      <w:proofErr w:type="spellEnd"/>
      <w:r w:rsidR="008D7854" w:rsidRPr="00D03349">
        <w:rPr>
          <w:rFonts w:asciiTheme="minorHAnsi" w:hAnsiTheme="minorHAnsi" w:cstheme="minorHAnsi"/>
          <w:sz w:val="22"/>
          <w:lang w:val="en-GB"/>
        </w:rPr>
        <w:t xml:space="preserve"> of the </w:t>
      </w:r>
      <w:ins w:id="490" w:author="authors" w:date="2022-12-15T13:45:00Z">
        <w:r w:rsidRPr="00D03349">
          <w:rPr>
            <w:rFonts w:asciiTheme="minorHAnsi" w:hAnsiTheme="minorHAnsi" w:cstheme="minorHAnsi"/>
            <w:sz w:val="22"/>
            <w:lang w:val="en-GB"/>
          </w:rPr>
          <w:t>variables</w:t>
        </w:r>
        <w:r w:rsidR="007A1EB2" w:rsidRPr="00D03349">
          <w:rPr>
            <w:rFonts w:asciiTheme="minorHAnsi" w:hAnsiTheme="minorHAnsi" w:cstheme="minorHAnsi"/>
            <w:sz w:val="22"/>
            <w:lang w:val="en-GB"/>
          </w:rPr>
          <w:t xml:space="preserve"> across </w:t>
        </w:r>
        <w:r w:rsidR="00D270B6" w:rsidRPr="00D03349">
          <w:rPr>
            <w:rFonts w:asciiTheme="minorHAnsi" w:hAnsiTheme="minorHAnsi" w:cstheme="minorHAnsi"/>
            <w:sz w:val="22"/>
            <w:lang w:val="en-GB"/>
          </w:rPr>
          <w:t>the three classes of distance</w:t>
        </w:r>
        <w:r w:rsidR="00F93FA5" w:rsidRPr="00D03349">
          <w:rPr>
            <w:rFonts w:asciiTheme="minorHAnsi" w:hAnsiTheme="minorHAnsi" w:cstheme="minorHAnsi"/>
            <w:sz w:val="22"/>
            <w:lang w:val="en-GB"/>
          </w:rPr>
          <w:t>s</w:t>
        </w:r>
        <w:r w:rsidR="00D270B6" w:rsidRPr="00D03349">
          <w:rPr>
            <w:rFonts w:asciiTheme="minorHAnsi" w:hAnsiTheme="minorHAnsi" w:cstheme="minorHAnsi"/>
            <w:sz w:val="22"/>
            <w:lang w:val="en-GB"/>
          </w:rPr>
          <w:t xml:space="preserve"> between </w:t>
        </w:r>
        <w:r w:rsidR="00F93FA5" w:rsidRPr="00D03349">
          <w:rPr>
            <w:rFonts w:asciiTheme="minorHAnsi" w:hAnsiTheme="minorHAnsi" w:cstheme="minorHAnsi"/>
            <w:sz w:val="22"/>
            <w:lang w:val="en-GB"/>
          </w:rPr>
          <w:t xml:space="preserve">the </w:t>
        </w:r>
        <w:r w:rsidR="00D270B6" w:rsidRPr="00D03349">
          <w:rPr>
            <w:rFonts w:asciiTheme="minorHAnsi" w:hAnsiTheme="minorHAnsi" w:cstheme="minorHAnsi"/>
            <w:sz w:val="22"/>
            <w:lang w:val="en-GB"/>
          </w:rPr>
          <w:t>plots</w:t>
        </w:r>
        <w:r w:rsidR="008D7854" w:rsidRPr="00D03349">
          <w:rPr>
            <w:rFonts w:asciiTheme="minorHAnsi" w:hAnsiTheme="minorHAnsi" w:cstheme="minorHAnsi"/>
            <w:sz w:val="22"/>
            <w:lang w:val="en-GB"/>
          </w:rPr>
          <w:t xml:space="preserve">. </w:t>
        </w:r>
        <w:r w:rsidR="00AD4BA2" w:rsidRPr="00D03349">
          <w:rPr>
            <w:rFonts w:asciiTheme="minorHAnsi" w:hAnsiTheme="minorHAnsi" w:cstheme="minorHAnsi"/>
            <w:sz w:val="22"/>
            <w:lang w:val="en-GB"/>
          </w:rPr>
          <w:t>Analyses were made based on the 88 plots for which all data were available. Acronyms are as for Figure 3</w:t>
        </w:r>
        <w:r w:rsidR="005515E4" w:rsidRPr="00D03349">
          <w:rPr>
            <w:rFonts w:asciiTheme="minorHAnsi" w:hAnsiTheme="minorHAnsi" w:cstheme="minorHAnsi"/>
            <w:sz w:val="22"/>
            <w:lang w:val="en-GB"/>
          </w:rPr>
          <w:t>.</w:t>
        </w:r>
      </w:ins>
    </w:p>
    <w:sectPr w:rsidR="00C4742D" w:rsidRPr="00AF1539" w:rsidSect="009372AC">
      <w:footerReference w:type="default" r:id="rId40"/>
      <w:type w:val="continuous"/>
      <w:pgSz w:w="11906" w:h="16838"/>
      <w:pgMar w:top="1474" w:right="1814" w:bottom="1474" w:left="1814"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5159C" w14:textId="77777777" w:rsidR="00FF4B0E" w:rsidRDefault="00FF4B0E" w:rsidP="00C44BE7">
      <w:r>
        <w:separator/>
      </w:r>
    </w:p>
  </w:endnote>
  <w:endnote w:type="continuationSeparator" w:id="0">
    <w:p w14:paraId="0F209B9D" w14:textId="77777777" w:rsidR="00FF4B0E" w:rsidRDefault="00FF4B0E" w:rsidP="00C44BE7">
      <w:r>
        <w:continuationSeparator/>
      </w:r>
    </w:p>
  </w:endnote>
  <w:endnote w:type="continuationNotice" w:id="1">
    <w:p w14:paraId="702D756A" w14:textId="77777777" w:rsidR="00FF4B0E" w:rsidRDefault="00FF4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AdvOT863180fb">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NkdtrnAdvTT3713a231">
    <w:altName w:val="Times New Roman"/>
    <w:charset w:val="00"/>
    <w:family w:val="auto"/>
    <w:pitch w:val="default"/>
  </w:font>
  <w:font w:name="TybtbxAdvTT3713a231">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Arabic Typesetting">
    <w:altName w:val="Arial"/>
    <w:charset w:val="B2"/>
    <w:family w:val="script"/>
    <w:pitch w:val="variable"/>
    <w:sig w:usb0="80002007" w:usb1="80000000" w:usb2="00000008" w:usb3="00000000" w:csb0="000000D3" w:csb1="00000000"/>
  </w:font>
  <w:font w:name="Yu Gothic Light">
    <w:altName w:val="Times New Roman"/>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w:charset w:val="8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8611591"/>
      <w:docPartObj>
        <w:docPartGallery w:val="Page Numbers (Bottom of Page)"/>
        <w:docPartUnique/>
      </w:docPartObj>
    </w:sdtPr>
    <w:sdtContent>
      <w:p w14:paraId="5979C9A3" w14:textId="653785BD" w:rsidR="007A7CEE" w:rsidRDefault="007A7CEE">
        <w:pPr>
          <w:pStyle w:val="Footer"/>
          <w:jc w:val="center"/>
        </w:pPr>
        <w:r>
          <w:fldChar w:fldCharType="begin"/>
        </w:r>
        <w:r>
          <w:instrText>PAGE   \* MERGEFORMAT</w:instrText>
        </w:r>
        <w:r>
          <w:fldChar w:fldCharType="separate"/>
        </w:r>
        <w:r w:rsidR="00151B97" w:rsidRPr="00151B97">
          <w:rPr>
            <w:noProof/>
            <w:lang w:val="zh-CN"/>
          </w:rPr>
          <w:t>40</w:t>
        </w:r>
        <w:r>
          <w:fldChar w:fldCharType="end"/>
        </w:r>
      </w:p>
    </w:sdtContent>
  </w:sdt>
  <w:p w14:paraId="529EEE68" w14:textId="77777777" w:rsidR="007A7CEE" w:rsidRPr="00C44BE7" w:rsidRDefault="007A7CEE">
    <w:pPr>
      <w:pStyle w:val="Footer"/>
      <w:rPr>
        <w:rFonts w:ascii="Arabic Typesetting" w:hAnsi="Arabic Typesetting" w:cs="Arabic Typesetting"/>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B842C" w14:textId="77777777" w:rsidR="00FF4B0E" w:rsidRDefault="00FF4B0E" w:rsidP="00C44BE7">
      <w:r>
        <w:separator/>
      </w:r>
    </w:p>
  </w:footnote>
  <w:footnote w:type="continuationSeparator" w:id="0">
    <w:p w14:paraId="401F4AC4" w14:textId="77777777" w:rsidR="00FF4B0E" w:rsidRDefault="00FF4B0E" w:rsidP="00C44BE7">
      <w:r>
        <w:continuationSeparator/>
      </w:r>
    </w:p>
  </w:footnote>
  <w:footnote w:type="continuationNotice" w:id="1">
    <w:p w14:paraId="651448EC" w14:textId="77777777" w:rsidR="00FF4B0E" w:rsidRDefault="00FF4B0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05C9D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607591"/>
    <w:multiLevelType w:val="multilevel"/>
    <w:tmpl w:val="042C8744"/>
    <w:lvl w:ilvl="0">
      <w:start w:val="3"/>
      <w:numFmt w:val="decimal"/>
      <w:lvlText w:val="%1"/>
      <w:lvlJc w:val="left"/>
      <w:pPr>
        <w:ind w:left="360" w:hanging="360"/>
      </w:pPr>
      <w:rPr>
        <w:rFonts w:hint="default"/>
        <w:sz w:val="28"/>
      </w:rPr>
    </w:lvl>
    <w:lvl w:ilvl="1">
      <w:start w:val="2"/>
      <w:numFmt w:val="decimal"/>
      <w:lvlText w:val="%1.%2"/>
      <w:lvlJc w:val="left"/>
      <w:pPr>
        <w:ind w:left="360" w:hanging="36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2" w15:restartNumberingAfterBreak="0">
    <w:nsid w:val="13584EE3"/>
    <w:multiLevelType w:val="hybridMultilevel"/>
    <w:tmpl w:val="1B3E8CD6"/>
    <w:lvl w:ilvl="0" w:tplc="F46A2A70">
      <w:start w:val="2"/>
      <w:numFmt w:val="bullet"/>
      <w:lvlText w:val="-"/>
      <w:lvlJc w:val="left"/>
      <w:pPr>
        <w:ind w:left="720" w:hanging="360"/>
      </w:pPr>
      <w:rPr>
        <w:rFonts w:ascii="Times New Roman" w:eastAsia="宋体"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2A331021"/>
    <w:multiLevelType w:val="hybridMultilevel"/>
    <w:tmpl w:val="069C0EDA"/>
    <w:lvl w:ilvl="0" w:tplc="F46A2A70">
      <w:start w:val="2"/>
      <w:numFmt w:val="bullet"/>
      <w:lvlText w:val="-"/>
      <w:lvlJc w:val="left"/>
      <w:pPr>
        <w:ind w:left="720" w:hanging="360"/>
      </w:pPr>
      <w:rPr>
        <w:rFonts w:ascii="Times New Roman" w:eastAsia="宋体"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2AB85CEA">
      <w:start w:val="4"/>
      <w:numFmt w:val="bullet"/>
      <w:lvlText w:val=""/>
      <w:lvlJc w:val="left"/>
      <w:pPr>
        <w:ind w:left="2160" w:hanging="360"/>
      </w:pPr>
      <w:rPr>
        <w:rFonts w:ascii="Symbol" w:eastAsia="宋体" w:hAnsi="Symbol" w:cs="Time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332668F3"/>
    <w:multiLevelType w:val="hybridMultilevel"/>
    <w:tmpl w:val="5BFE756E"/>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C705993"/>
    <w:multiLevelType w:val="hybridMultilevel"/>
    <w:tmpl w:val="CC58D47A"/>
    <w:lvl w:ilvl="0" w:tplc="EA7C4D46">
      <w:numFmt w:val="bullet"/>
      <w:lvlText w:val=""/>
      <w:lvlJc w:val="left"/>
      <w:pPr>
        <w:ind w:left="780" w:hanging="360"/>
      </w:pPr>
      <w:rPr>
        <w:rFonts w:ascii="Times" w:eastAsia="宋体" w:hAnsi="Times" w:cs="Times" w:hint="default"/>
      </w:rPr>
    </w:lvl>
    <w:lvl w:ilvl="1" w:tplc="040B0003" w:tentative="1">
      <w:start w:val="1"/>
      <w:numFmt w:val="bullet"/>
      <w:lvlText w:val="o"/>
      <w:lvlJc w:val="left"/>
      <w:pPr>
        <w:ind w:left="1500" w:hanging="360"/>
      </w:pPr>
      <w:rPr>
        <w:rFonts w:ascii="Courier New" w:hAnsi="Courier New" w:cs="Courier New" w:hint="default"/>
      </w:rPr>
    </w:lvl>
    <w:lvl w:ilvl="2" w:tplc="040B0005" w:tentative="1">
      <w:start w:val="1"/>
      <w:numFmt w:val="bullet"/>
      <w:lvlText w:val=""/>
      <w:lvlJc w:val="left"/>
      <w:pPr>
        <w:ind w:left="2220" w:hanging="360"/>
      </w:pPr>
      <w:rPr>
        <w:rFonts w:ascii="Wingdings" w:hAnsi="Wingdings" w:hint="default"/>
      </w:rPr>
    </w:lvl>
    <w:lvl w:ilvl="3" w:tplc="040B0001" w:tentative="1">
      <w:start w:val="1"/>
      <w:numFmt w:val="bullet"/>
      <w:lvlText w:val=""/>
      <w:lvlJc w:val="left"/>
      <w:pPr>
        <w:ind w:left="2940" w:hanging="360"/>
      </w:pPr>
      <w:rPr>
        <w:rFonts w:ascii="Symbol" w:hAnsi="Symbol" w:hint="default"/>
      </w:rPr>
    </w:lvl>
    <w:lvl w:ilvl="4" w:tplc="040B0003" w:tentative="1">
      <w:start w:val="1"/>
      <w:numFmt w:val="bullet"/>
      <w:lvlText w:val="o"/>
      <w:lvlJc w:val="left"/>
      <w:pPr>
        <w:ind w:left="3660" w:hanging="360"/>
      </w:pPr>
      <w:rPr>
        <w:rFonts w:ascii="Courier New" w:hAnsi="Courier New" w:cs="Courier New" w:hint="default"/>
      </w:rPr>
    </w:lvl>
    <w:lvl w:ilvl="5" w:tplc="040B0005" w:tentative="1">
      <w:start w:val="1"/>
      <w:numFmt w:val="bullet"/>
      <w:lvlText w:val=""/>
      <w:lvlJc w:val="left"/>
      <w:pPr>
        <w:ind w:left="4380" w:hanging="360"/>
      </w:pPr>
      <w:rPr>
        <w:rFonts w:ascii="Wingdings" w:hAnsi="Wingdings" w:hint="default"/>
      </w:rPr>
    </w:lvl>
    <w:lvl w:ilvl="6" w:tplc="040B0001" w:tentative="1">
      <w:start w:val="1"/>
      <w:numFmt w:val="bullet"/>
      <w:lvlText w:val=""/>
      <w:lvlJc w:val="left"/>
      <w:pPr>
        <w:ind w:left="5100" w:hanging="360"/>
      </w:pPr>
      <w:rPr>
        <w:rFonts w:ascii="Symbol" w:hAnsi="Symbol" w:hint="default"/>
      </w:rPr>
    </w:lvl>
    <w:lvl w:ilvl="7" w:tplc="040B0003" w:tentative="1">
      <w:start w:val="1"/>
      <w:numFmt w:val="bullet"/>
      <w:lvlText w:val="o"/>
      <w:lvlJc w:val="left"/>
      <w:pPr>
        <w:ind w:left="5820" w:hanging="360"/>
      </w:pPr>
      <w:rPr>
        <w:rFonts w:ascii="Courier New" w:hAnsi="Courier New" w:cs="Courier New" w:hint="default"/>
      </w:rPr>
    </w:lvl>
    <w:lvl w:ilvl="8" w:tplc="040B0005" w:tentative="1">
      <w:start w:val="1"/>
      <w:numFmt w:val="bullet"/>
      <w:lvlText w:val=""/>
      <w:lvlJc w:val="left"/>
      <w:pPr>
        <w:ind w:left="6540" w:hanging="360"/>
      </w:pPr>
      <w:rPr>
        <w:rFonts w:ascii="Wingdings" w:hAnsi="Wingdings" w:hint="default"/>
      </w:rPr>
    </w:lvl>
  </w:abstractNum>
  <w:abstractNum w:abstractNumId="6" w15:restartNumberingAfterBreak="0">
    <w:nsid w:val="3E7D7765"/>
    <w:multiLevelType w:val="multilevel"/>
    <w:tmpl w:val="3ED4A842"/>
    <w:lvl w:ilvl="0">
      <w:start w:val="3"/>
      <w:numFmt w:val="decimal"/>
      <w:lvlText w:val="%1"/>
      <w:lvlJc w:val="left"/>
      <w:pPr>
        <w:ind w:left="360" w:hanging="360"/>
      </w:pPr>
      <w:rPr>
        <w:rFonts w:hint="default"/>
        <w:b/>
        <w:sz w:val="28"/>
      </w:rPr>
    </w:lvl>
    <w:lvl w:ilvl="1">
      <w:start w:val="2"/>
      <w:numFmt w:val="decimal"/>
      <w:lvlText w:val="%1.%2"/>
      <w:lvlJc w:val="left"/>
      <w:pPr>
        <w:ind w:left="360" w:hanging="36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7" w15:restartNumberingAfterBreak="0">
    <w:nsid w:val="41ED545C"/>
    <w:multiLevelType w:val="hybridMultilevel"/>
    <w:tmpl w:val="81900E4C"/>
    <w:lvl w:ilvl="0" w:tplc="CBEA76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D82856"/>
    <w:multiLevelType w:val="multilevel"/>
    <w:tmpl w:val="5C80FD66"/>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F0D62B5"/>
    <w:multiLevelType w:val="hybridMultilevel"/>
    <w:tmpl w:val="B980DC36"/>
    <w:lvl w:ilvl="0" w:tplc="8C80A7C4">
      <w:start w:val="2"/>
      <w:numFmt w:val="bullet"/>
      <w:lvlText w:val=""/>
      <w:lvlJc w:val="left"/>
      <w:pPr>
        <w:ind w:left="720" w:hanging="360"/>
      </w:pPr>
      <w:rPr>
        <w:rFonts w:ascii="Symbol" w:eastAsia="宋体"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5845FB1"/>
    <w:multiLevelType w:val="hybridMultilevel"/>
    <w:tmpl w:val="378C832A"/>
    <w:lvl w:ilvl="0" w:tplc="98E062BC">
      <w:numFmt w:val="bullet"/>
      <w:lvlText w:val="-"/>
      <w:lvlJc w:val="left"/>
      <w:pPr>
        <w:ind w:left="720" w:hanging="360"/>
      </w:pPr>
      <w:rPr>
        <w:rFonts w:ascii="Calibri" w:eastAsia="宋体"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59C2258F"/>
    <w:multiLevelType w:val="multilevel"/>
    <w:tmpl w:val="20860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AC87C72"/>
    <w:multiLevelType w:val="hybridMultilevel"/>
    <w:tmpl w:val="1A1CF67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15:restartNumberingAfterBreak="0">
    <w:nsid w:val="64D80C8F"/>
    <w:multiLevelType w:val="hybridMultilevel"/>
    <w:tmpl w:val="92A8D50C"/>
    <w:lvl w:ilvl="0" w:tplc="F46A2A70">
      <w:start w:val="2"/>
      <w:numFmt w:val="bullet"/>
      <w:lvlText w:val="-"/>
      <w:lvlJc w:val="left"/>
      <w:pPr>
        <w:ind w:left="720" w:hanging="360"/>
      </w:pPr>
      <w:rPr>
        <w:rFonts w:ascii="Times New Roman" w:eastAsia="宋体"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75F80E21"/>
    <w:multiLevelType w:val="multilevel"/>
    <w:tmpl w:val="7B644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E20F25"/>
    <w:multiLevelType w:val="multilevel"/>
    <w:tmpl w:val="76E20F25"/>
    <w:lvl w:ilvl="0">
      <w:start w:val="1"/>
      <w:numFmt w:val="decimal"/>
      <w:lvlText w:val="%1."/>
      <w:lvlJc w:val="left"/>
      <w:pPr>
        <w:ind w:left="360" w:hanging="360"/>
      </w:pPr>
      <w:rPr>
        <w:rFonts w:hint="default"/>
        <w:b/>
        <w:sz w:val="28"/>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77734342"/>
    <w:multiLevelType w:val="hybridMultilevel"/>
    <w:tmpl w:val="59966414"/>
    <w:lvl w:ilvl="0" w:tplc="0D42F1EA">
      <w:start w:val="1"/>
      <w:numFmt w:val="bullet"/>
      <w:lvlText w:val="-"/>
      <w:lvlJc w:val="left"/>
      <w:pPr>
        <w:ind w:left="720" w:hanging="360"/>
      </w:pPr>
      <w:rPr>
        <w:rFonts w:ascii="Segoe UI" w:eastAsia="宋体" w:hAnsi="Segoe UI" w:cs="Segoe U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3A4EAF"/>
    <w:multiLevelType w:val="hybridMultilevel"/>
    <w:tmpl w:val="343C5A9C"/>
    <w:lvl w:ilvl="0" w:tplc="F928F5BE">
      <w:numFmt w:val="bullet"/>
      <w:lvlText w:val="-"/>
      <w:lvlJc w:val="left"/>
      <w:pPr>
        <w:ind w:left="720" w:hanging="360"/>
      </w:pPr>
      <w:rPr>
        <w:rFonts w:ascii="Calibri" w:eastAsia="宋体"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16cid:durableId="176121168">
    <w:abstractNumId w:val="8"/>
  </w:num>
  <w:num w:numId="2" w16cid:durableId="551962979">
    <w:abstractNumId w:val="15"/>
  </w:num>
  <w:num w:numId="3" w16cid:durableId="404036236">
    <w:abstractNumId w:val="6"/>
  </w:num>
  <w:num w:numId="4" w16cid:durableId="694775494">
    <w:abstractNumId w:val="1"/>
  </w:num>
  <w:num w:numId="5" w16cid:durableId="554002940">
    <w:abstractNumId w:val="9"/>
  </w:num>
  <w:num w:numId="6" w16cid:durableId="888609629">
    <w:abstractNumId w:val="4"/>
  </w:num>
  <w:num w:numId="7" w16cid:durableId="1635789477">
    <w:abstractNumId w:val="13"/>
  </w:num>
  <w:num w:numId="8" w16cid:durableId="1936353604">
    <w:abstractNumId w:val="12"/>
  </w:num>
  <w:num w:numId="9" w16cid:durableId="223109609">
    <w:abstractNumId w:val="2"/>
  </w:num>
  <w:num w:numId="10" w16cid:durableId="248663555">
    <w:abstractNumId w:val="3"/>
  </w:num>
  <w:num w:numId="11" w16cid:durableId="940844694">
    <w:abstractNumId w:val="0"/>
  </w:num>
  <w:num w:numId="12" w16cid:durableId="1020088794">
    <w:abstractNumId w:val="5"/>
  </w:num>
  <w:num w:numId="13" w16cid:durableId="483591051">
    <w:abstractNumId w:val="10"/>
  </w:num>
  <w:num w:numId="14" w16cid:durableId="1264264184">
    <w:abstractNumId w:val="17"/>
  </w:num>
  <w:num w:numId="15" w16cid:durableId="2112311794">
    <w:abstractNumId w:val="7"/>
  </w:num>
  <w:num w:numId="16" w16cid:durableId="1334068797">
    <w:abstractNumId w:val="14"/>
  </w:num>
  <w:num w:numId="17" w16cid:durableId="1878660532">
    <w:abstractNumId w:val="11"/>
  </w:num>
  <w:num w:numId="18" w16cid:durableId="723211096">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s">
    <w15:presenceInfo w15:providerId="None" w15:userId="authors"/>
  </w15:person>
  <w15:person w15:author="Mod, Heidi K">
    <w15:presenceInfo w15:providerId="AD" w15:userId="S::mod@ad.helsinki.fi::a9bd317f-f0c2-4b00-bff9-e59dd21a69fc"/>
  </w15:person>
  <w15:person w15:author="Mod, Heidi K [2]">
    <w15:presenceInfo w15:providerId="None" w15:userId="Mod, Heidi 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i-FI" w:vendorID="64" w:dllVersion="6" w:nlCheck="1" w:checkStyle="0"/>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zh-CN" w:vendorID="64" w:dllVersion="0" w:nlCheck="1" w:checkStyle="1"/>
  <w:activeWritingStyle w:appName="MSWord" w:lang="fr-CH" w:vendorID="64" w:dllVersion="0" w:nlCheck="1" w:checkStyle="0"/>
  <w:activeWritingStyle w:appName="MSWord" w:lang="fi-FI" w:vendorID="64" w:dllVersion="0" w:nlCheck="1" w:checkStyle="0"/>
  <w:activeWritingStyle w:appName="MSWord" w:lang="sv-SE" w:vendorID="64" w:dllVersion="0" w:nlCheck="1" w:checkStyle="0"/>
  <w:activeWritingStyle w:appName="MSWord" w:lang="fr-FR" w:vendorID="64" w:dllVersion="6" w:nlCheck="1" w:checkStyle="1"/>
  <w:activeWritingStyle w:appName="MSWord" w:lang="fr-FR" w:vendorID="64" w:dllVersion="4096" w:nlCheck="1" w:checkStyle="0"/>
  <w:activeWritingStyle w:appName="MSWord" w:lang="fr-FR" w:vendorID="64" w:dllVersion="0" w:nlCheck="1" w:checkStyle="0"/>
  <w:proofState w:spelling="clean" w:grammar="clean"/>
  <w:trackRevisions/>
  <w:defaultTabStop w:val="420"/>
  <w:hyphenationZone w:val="425"/>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 Copy&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pppftt0yraewvew22qxdde4pxea2xpv999e&quot;&gt;My EndNote Library_2019&lt;record-ids&gt;&lt;item&gt;170&lt;/item&gt;&lt;item&gt;237&lt;/item&gt;&lt;item&gt;353&lt;/item&gt;&lt;item&gt;556&lt;/item&gt;&lt;item&gt;813&lt;/item&gt;&lt;item&gt;903&lt;/item&gt;&lt;item&gt;1330&lt;/item&gt;&lt;item&gt;1372&lt;/item&gt;&lt;item&gt;1388&lt;/item&gt;&lt;item&gt;1396&lt;/item&gt;&lt;item&gt;1408&lt;/item&gt;&lt;item&gt;1409&lt;/item&gt;&lt;item&gt;1414&lt;/item&gt;&lt;item&gt;1417&lt;/item&gt;&lt;item&gt;1437&lt;/item&gt;&lt;item&gt;1441&lt;/item&gt;&lt;item&gt;1459&lt;/item&gt;&lt;item&gt;1472&lt;/item&gt;&lt;item&gt;1520&lt;/item&gt;&lt;item&gt;1521&lt;/item&gt;&lt;item&gt;1526&lt;/item&gt;&lt;item&gt;1531&lt;/item&gt;&lt;item&gt;1532&lt;/item&gt;&lt;item&gt;1533&lt;/item&gt;&lt;item&gt;1546&lt;/item&gt;&lt;item&gt;1588&lt;/item&gt;&lt;item&gt;1599&lt;/item&gt;&lt;item&gt;1609&lt;/item&gt;&lt;item&gt;1611&lt;/item&gt;&lt;item&gt;1631&lt;/item&gt;&lt;item&gt;1642&lt;/item&gt;&lt;item&gt;1644&lt;/item&gt;&lt;item&gt;1658&lt;/item&gt;&lt;item&gt;1660&lt;/item&gt;&lt;item&gt;1685&lt;/item&gt;&lt;item&gt;1687&lt;/item&gt;&lt;item&gt;1709&lt;/item&gt;&lt;item&gt;1885&lt;/item&gt;&lt;item&gt;1915&lt;/item&gt;&lt;item&gt;1917&lt;/item&gt;&lt;item&gt;1918&lt;/item&gt;&lt;item&gt;1922&lt;/item&gt;&lt;item&gt;1923&lt;/item&gt;&lt;item&gt;1924&lt;/item&gt;&lt;item&gt;1925&lt;/item&gt;&lt;item&gt;1926&lt;/item&gt;&lt;item&gt;1928&lt;/item&gt;&lt;item&gt;1929&lt;/item&gt;&lt;item&gt;1930&lt;/item&gt;&lt;item&gt;1936&lt;/item&gt;&lt;item&gt;1937&lt;/item&gt;&lt;item&gt;1938&lt;/item&gt;&lt;item&gt;1940&lt;/item&gt;&lt;item&gt;1942&lt;/item&gt;&lt;item&gt;1944&lt;/item&gt;&lt;item&gt;1945&lt;/item&gt;&lt;item&gt;1946&lt;/item&gt;&lt;item&gt;1954&lt;/item&gt;&lt;item&gt;1966&lt;/item&gt;&lt;item&gt;2002&lt;/item&gt;&lt;item&gt;2003&lt;/item&gt;&lt;item&gt;2004&lt;/item&gt;&lt;item&gt;2005&lt;/item&gt;&lt;item&gt;2007&lt;/item&gt;&lt;item&gt;2008&lt;/item&gt;&lt;item&gt;2009&lt;/item&gt;&lt;item&gt;2010&lt;/item&gt;&lt;item&gt;2011&lt;/item&gt;&lt;item&gt;2012&lt;/item&gt;&lt;item&gt;2013&lt;/item&gt;&lt;item&gt;2014&lt;/item&gt;&lt;item&gt;2015&lt;/item&gt;&lt;item&gt;2016&lt;/item&gt;&lt;item&gt;2017&lt;/item&gt;&lt;item&gt;2018&lt;/item&gt;&lt;item&gt;2020&lt;/item&gt;&lt;item&gt;2021&lt;/item&gt;&lt;item&gt;2035&lt;/item&gt;&lt;item&gt;2036&lt;/item&gt;&lt;item&gt;2037&lt;/item&gt;&lt;item&gt;2038&lt;/item&gt;&lt;item&gt;2041&lt;/item&gt;&lt;item&gt;2201&lt;/item&gt;&lt;item&gt;2208&lt;/item&gt;&lt;item&gt;2209&lt;/item&gt;&lt;item&gt;2210&lt;/item&gt;&lt;item&gt;2213&lt;/item&gt;&lt;item&gt;2214&lt;/item&gt;&lt;item&gt;2215&lt;/item&gt;&lt;item&gt;2216&lt;/item&gt;&lt;item&gt;2217&lt;/item&gt;&lt;item&gt;2218&lt;/item&gt;&lt;item&gt;2219&lt;/item&gt;&lt;item&gt;2220&lt;/item&gt;&lt;item&gt;2221&lt;/item&gt;&lt;/record-ids&gt;&lt;/item&gt;&lt;/Libraries&gt;"/>
  </w:docVars>
  <w:rsids>
    <w:rsidRoot w:val="006D4BEE"/>
    <w:rsid w:val="00002687"/>
    <w:rsid w:val="00002931"/>
    <w:rsid w:val="00002A11"/>
    <w:rsid w:val="00002BFB"/>
    <w:rsid w:val="0000325C"/>
    <w:rsid w:val="000034A3"/>
    <w:rsid w:val="00003D8F"/>
    <w:rsid w:val="0000423E"/>
    <w:rsid w:val="0000498A"/>
    <w:rsid w:val="00005474"/>
    <w:rsid w:val="00005909"/>
    <w:rsid w:val="00010348"/>
    <w:rsid w:val="00010F0C"/>
    <w:rsid w:val="000111B5"/>
    <w:rsid w:val="00011AA3"/>
    <w:rsid w:val="00011FF3"/>
    <w:rsid w:val="000124CA"/>
    <w:rsid w:val="000140EF"/>
    <w:rsid w:val="000147C9"/>
    <w:rsid w:val="000148BC"/>
    <w:rsid w:val="0001540F"/>
    <w:rsid w:val="0001569C"/>
    <w:rsid w:val="00015F1E"/>
    <w:rsid w:val="000166AC"/>
    <w:rsid w:val="000169E0"/>
    <w:rsid w:val="000174EB"/>
    <w:rsid w:val="00017AB7"/>
    <w:rsid w:val="00017F34"/>
    <w:rsid w:val="0002017B"/>
    <w:rsid w:val="0002026B"/>
    <w:rsid w:val="00020705"/>
    <w:rsid w:val="0002084B"/>
    <w:rsid w:val="00020A6E"/>
    <w:rsid w:val="00020B37"/>
    <w:rsid w:val="00020CD0"/>
    <w:rsid w:val="00021137"/>
    <w:rsid w:val="000211D3"/>
    <w:rsid w:val="000214AA"/>
    <w:rsid w:val="00021D6C"/>
    <w:rsid w:val="0002290E"/>
    <w:rsid w:val="00022E3D"/>
    <w:rsid w:val="000232BE"/>
    <w:rsid w:val="000233BE"/>
    <w:rsid w:val="000241A6"/>
    <w:rsid w:val="0002445A"/>
    <w:rsid w:val="0002480D"/>
    <w:rsid w:val="00025A26"/>
    <w:rsid w:val="00026FCE"/>
    <w:rsid w:val="00030538"/>
    <w:rsid w:val="000308F9"/>
    <w:rsid w:val="00030F44"/>
    <w:rsid w:val="0003101D"/>
    <w:rsid w:val="00031B35"/>
    <w:rsid w:val="00031F62"/>
    <w:rsid w:val="00033AD7"/>
    <w:rsid w:val="00033E57"/>
    <w:rsid w:val="00033F8C"/>
    <w:rsid w:val="00034023"/>
    <w:rsid w:val="00034468"/>
    <w:rsid w:val="00035617"/>
    <w:rsid w:val="000365C5"/>
    <w:rsid w:val="00037ABC"/>
    <w:rsid w:val="00037CAE"/>
    <w:rsid w:val="0004124A"/>
    <w:rsid w:val="00041B88"/>
    <w:rsid w:val="00041D29"/>
    <w:rsid w:val="0004226D"/>
    <w:rsid w:val="000428E1"/>
    <w:rsid w:val="000438AA"/>
    <w:rsid w:val="000439A6"/>
    <w:rsid w:val="00044678"/>
    <w:rsid w:val="00044EC4"/>
    <w:rsid w:val="00045060"/>
    <w:rsid w:val="000465FC"/>
    <w:rsid w:val="00046983"/>
    <w:rsid w:val="00047E19"/>
    <w:rsid w:val="00050105"/>
    <w:rsid w:val="00051645"/>
    <w:rsid w:val="000524BA"/>
    <w:rsid w:val="00052E2B"/>
    <w:rsid w:val="0005392B"/>
    <w:rsid w:val="00053A7C"/>
    <w:rsid w:val="00053FD8"/>
    <w:rsid w:val="00054FF4"/>
    <w:rsid w:val="00055371"/>
    <w:rsid w:val="00056490"/>
    <w:rsid w:val="00056FF3"/>
    <w:rsid w:val="000571AF"/>
    <w:rsid w:val="000575AE"/>
    <w:rsid w:val="00057B78"/>
    <w:rsid w:val="00057C31"/>
    <w:rsid w:val="00057CF1"/>
    <w:rsid w:val="000614E0"/>
    <w:rsid w:val="00061D49"/>
    <w:rsid w:val="00061E47"/>
    <w:rsid w:val="0006206A"/>
    <w:rsid w:val="00062958"/>
    <w:rsid w:val="00062A68"/>
    <w:rsid w:val="00062AA2"/>
    <w:rsid w:val="00062E53"/>
    <w:rsid w:val="00063D9E"/>
    <w:rsid w:val="00063E60"/>
    <w:rsid w:val="00064250"/>
    <w:rsid w:val="00064BA7"/>
    <w:rsid w:val="00064D6F"/>
    <w:rsid w:val="00065757"/>
    <w:rsid w:val="0006664B"/>
    <w:rsid w:val="00066CE1"/>
    <w:rsid w:val="00066FAF"/>
    <w:rsid w:val="000679E3"/>
    <w:rsid w:val="00067B59"/>
    <w:rsid w:val="0007060D"/>
    <w:rsid w:val="00070964"/>
    <w:rsid w:val="000724EC"/>
    <w:rsid w:val="00072B07"/>
    <w:rsid w:val="00072D4C"/>
    <w:rsid w:val="000730DD"/>
    <w:rsid w:val="0007493F"/>
    <w:rsid w:val="00074DCD"/>
    <w:rsid w:val="00076874"/>
    <w:rsid w:val="00076C7C"/>
    <w:rsid w:val="00076F86"/>
    <w:rsid w:val="000776C4"/>
    <w:rsid w:val="00080213"/>
    <w:rsid w:val="00080267"/>
    <w:rsid w:val="0008028E"/>
    <w:rsid w:val="00080817"/>
    <w:rsid w:val="00081AD1"/>
    <w:rsid w:val="00082CCC"/>
    <w:rsid w:val="000844D3"/>
    <w:rsid w:val="000844F7"/>
    <w:rsid w:val="00084D46"/>
    <w:rsid w:val="000858CD"/>
    <w:rsid w:val="00085E82"/>
    <w:rsid w:val="00086BBA"/>
    <w:rsid w:val="00087BB7"/>
    <w:rsid w:val="000900CE"/>
    <w:rsid w:val="00090304"/>
    <w:rsid w:val="0009103F"/>
    <w:rsid w:val="00091931"/>
    <w:rsid w:val="00092251"/>
    <w:rsid w:val="00093327"/>
    <w:rsid w:val="00093465"/>
    <w:rsid w:val="00093856"/>
    <w:rsid w:val="0009527C"/>
    <w:rsid w:val="0009556B"/>
    <w:rsid w:val="00096493"/>
    <w:rsid w:val="00096AC3"/>
    <w:rsid w:val="00096D7C"/>
    <w:rsid w:val="00096DBE"/>
    <w:rsid w:val="000970AB"/>
    <w:rsid w:val="00097452"/>
    <w:rsid w:val="000A0302"/>
    <w:rsid w:val="000A06C7"/>
    <w:rsid w:val="000A1AD2"/>
    <w:rsid w:val="000A24D0"/>
    <w:rsid w:val="000A2737"/>
    <w:rsid w:val="000A3D82"/>
    <w:rsid w:val="000A43AD"/>
    <w:rsid w:val="000A5007"/>
    <w:rsid w:val="000A503B"/>
    <w:rsid w:val="000A5468"/>
    <w:rsid w:val="000A57C3"/>
    <w:rsid w:val="000A5919"/>
    <w:rsid w:val="000A64CB"/>
    <w:rsid w:val="000A6AAA"/>
    <w:rsid w:val="000A795D"/>
    <w:rsid w:val="000B03A8"/>
    <w:rsid w:val="000B11F4"/>
    <w:rsid w:val="000B2A56"/>
    <w:rsid w:val="000B32C6"/>
    <w:rsid w:val="000B3E5A"/>
    <w:rsid w:val="000B4CA0"/>
    <w:rsid w:val="000B5ED1"/>
    <w:rsid w:val="000B5FFF"/>
    <w:rsid w:val="000B693F"/>
    <w:rsid w:val="000B7ED2"/>
    <w:rsid w:val="000B7F4E"/>
    <w:rsid w:val="000C00AC"/>
    <w:rsid w:val="000C0A29"/>
    <w:rsid w:val="000C1EF6"/>
    <w:rsid w:val="000C270C"/>
    <w:rsid w:val="000C3B3E"/>
    <w:rsid w:val="000C3BA1"/>
    <w:rsid w:val="000C4133"/>
    <w:rsid w:val="000C4262"/>
    <w:rsid w:val="000C4598"/>
    <w:rsid w:val="000C49B7"/>
    <w:rsid w:val="000C4D4C"/>
    <w:rsid w:val="000C6C53"/>
    <w:rsid w:val="000C7220"/>
    <w:rsid w:val="000C7EC3"/>
    <w:rsid w:val="000C7F6C"/>
    <w:rsid w:val="000D0F15"/>
    <w:rsid w:val="000D11DA"/>
    <w:rsid w:val="000D1B49"/>
    <w:rsid w:val="000D1E7A"/>
    <w:rsid w:val="000D22F4"/>
    <w:rsid w:val="000D2654"/>
    <w:rsid w:val="000D2751"/>
    <w:rsid w:val="000D2A9B"/>
    <w:rsid w:val="000D307B"/>
    <w:rsid w:val="000D3BD5"/>
    <w:rsid w:val="000D41EA"/>
    <w:rsid w:val="000D4411"/>
    <w:rsid w:val="000D4573"/>
    <w:rsid w:val="000D4714"/>
    <w:rsid w:val="000D50EA"/>
    <w:rsid w:val="000D555A"/>
    <w:rsid w:val="000D56BF"/>
    <w:rsid w:val="000D6AA8"/>
    <w:rsid w:val="000D6C41"/>
    <w:rsid w:val="000D6D46"/>
    <w:rsid w:val="000D6E24"/>
    <w:rsid w:val="000D7DD0"/>
    <w:rsid w:val="000E006B"/>
    <w:rsid w:val="000E0561"/>
    <w:rsid w:val="000E1233"/>
    <w:rsid w:val="000E1783"/>
    <w:rsid w:val="000E1B2F"/>
    <w:rsid w:val="000E7E93"/>
    <w:rsid w:val="000F08C3"/>
    <w:rsid w:val="000F158E"/>
    <w:rsid w:val="000F2BCA"/>
    <w:rsid w:val="000F321E"/>
    <w:rsid w:val="000F342C"/>
    <w:rsid w:val="000F4903"/>
    <w:rsid w:val="000F4EEE"/>
    <w:rsid w:val="000F553D"/>
    <w:rsid w:val="000F55F5"/>
    <w:rsid w:val="000F595D"/>
    <w:rsid w:val="000F708D"/>
    <w:rsid w:val="000F7276"/>
    <w:rsid w:val="000F7608"/>
    <w:rsid w:val="000F76E1"/>
    <w:rsid w:val="000F78D8"/>
    <w:rsid w:val="00100136"/>
    <w:rsid w:val="00100507"/>
    <w:rsid w:val="00100ECC"/>
    <w:rsid w:val="001012A6"/>
    <w:rsid w:val="0010130D"/>
    <w:rsid w:val="0010137C"/>
    <w:rsid w:val="00101C35"/>
    <w:rsid w:val="00101D17"/>
    <w:rsid w:val="00102350"/>
    <w:rsid w:val="00102939"/>
    <w:rsid w:val="00102BAF"/>
    <w:rsid w:val="00102D03"/>
    <w:rsid w:val="00103EFD"/>
    <w:rsid w:val="001041D1"/>
    <w:rsid w:val="00104358"/>
    <w:rsid w:val="001044CE"/>
    <w:rsid w:val="0010531D"/>
    <w:rsid w:val="0010590B"/>
    <w:rsid w:val="0010635B"/>
    <w:rsid w:val="00106FFC"/>
    <w:rsid w:val="00107444"/>
    <w:rsid w:val="001074DB"/>
    <w:rsid w:val="00107632"/>
    <w:rsid w:val="001077D9"/>
    <w:rsid w:val="00110222"/>
    <w:rsid w:val="0011307F"/>
    <w:rsid w:val="001140AF"/>
    <w:rsid w:val="001148A8"/>
    <w:rsid w:val="00114B35"/>
    <w:rsid w:val="00114BB6"/>
    <w:rsid w:val="00114EB9"/>
    <w:rsid w:val="00115BFC"/>
    <w:rsid w:val="00115F9B"/>
    <w:rsid w:val="001160A6"/>
    <w:rsid w:val="001174EE"/>
    <w:rsid w:val="00117BC0"/>
    <w:rsid w:val="001204BF"/>
    <w:rsid w:val="00121F16"/>
    <w:rsid w:val="001227EC"/>
    <w:rsid w:val="00122B23"/>
    <w:rsid w:val="001237A8"/>
    <w:rsid w:val="00123C7A"/>
    <w:rsid w:val="001249FF"/>
    <w:rsid w:val="00125307"/>
    <w:rsid w:val="00125BD5"/>
    <w:rsid w:val="00126303"/>
    <w:rsid w:val="001264F1"/>
    <w:rsid w:val="001264F2"/>
    <w:rsid w:val="001266DA"/>
    <w:rsid w:val="00126D1E"/>
    <w:rsid w:val="001273E6"/>
    <w:rsid w:val="0012764C"/>
    <w:rsid w:val="001278D1"/>
    <w:rsid w:val="001317F7"/>
    <w:rsid w:val="00131C00"/>
    <w:rsid w:val="00131C60"/>
    <w:rsid w:val="00131D9B"/>
    <w:rsid w:val="00132495"/>
    <w:rsid w:val="001332C7"/>
    <w:rsid w:val="00133773"/>
    <w:rsid w:val="00133B30"/>
    <w:rsid w:val="00133BEA"/>
    <w:rsid w:val="00133DBB"/>
    <w:rsid w:val="00134514"/>
    <w:rsid w:val="00134A9C"/>
    <w:rsid w:val="00134E3D"/>
    <w:rsid w:val="00135938"/>
    <w:rsid w:val="00135F3B"/>
    <w:rsid w:val="00136298"/>
    <w:rsid w:val="001377F7"/>
    <w:rsid w:val="00137C9E"/>
    <w:rsid w:val="0014034C"/>
    <w:rsid w:val="00140495"/>
    <w:rsid w:val="0014058E"/>
    <w:rsid w:val="00140D2F"/>
    <w:rsid w:val="0014196F"/>
    <w:rsid w:val="00142051"/>
    <w:rsid w:val="00143B62"/>
    <w:rsid w:val="00143CCE"/>
    <w:rsid w:val="00143D5E"/>
    <w:rsid w:val="00144093"/>
    <w:rsid w:val="00144449"/>
    <w:rsid w:val="001449A9"/>
    <w:rsid w:val="0014553C"/>
    <w:rsid w:val="0014589C"/>
    <w:rsid w:val="00145DAA"/>
    <w:rsid w:val="00146FC0"/>
    <w:rsid w:val="00147499"/>
    <w:rsid w:val="00147DEE"/>
    <w:rsid w:val="00147E38"/>
    <w:rsid w:val="00147F11"/>
    <w:rsid w:val="001504E6"/>
    <w:rsid w:val="00150507"/>
    <w:rsid w:val="00150EC1"/>
    <w:rsid w:val="001511DC"/>
    <w:rsid w:val="00151B97"/>
    <w:rsid w:val="00151C4D"/>
    <w:rsid w:val="00152E9F"/>
    <w:rsid w:val="0015363F"/>
    <w:rsid w:val="001545E3"/>
    <w:rsid w:val="001547A0"/>
    <w:rsid w:val="00155216"/>
    <w:rsid w:val="001556C4"/>
    <w:rsid w:val="00155C93"/>
    <w:rsid w:val="00156EF9"/>
    <w:rsid w:val="00157EB6"/>
    <w:rsid w:val="001609EC"/>
    <w:rsid w:val="00160BDF"/>
    <w:rsid w:val="00160D74"/>
    <w:rsid w:val="00162CE9"/>
    <w:rsid w:val="001632C0"/>
    <w:rsid w:val="00164AFC"/>
    <w:rsid w:val="00164C8E"/>
    <w:rsid w:val="00165119"/>
    <w:rsid w:val="001657E3"/>
    <w:rsid w:val="00165D85"/>
    <w:rsid w:val="00165E9E"/>
    <w:rsid w:val="00166290"/>
    <w:rsid w:val="00167AAF"/>
    <w:rsid w:val="00167C56"/>
    <w:rsid w:val="00167FE4"/>
    <w:rsid w:val="00170665"/>
    <w:rsid w:val="00170966"/>
    <w:rsid w:val="001719AF"/>
    <w:rsid w:val="00172E58"/>
    <w:rsid w:val="0017363B"/>
    <w:rsid w:val="00173643"/>
    <w:rsid w:val="00173836"/>
    <w:rsid w:val="00173EC6"/>
    <w:rsid w:val="001740AF"/>
    <w:rsid w:val="001748FF"/>
    <w:rsid w:val="00175989"/>
    <w:rsid w:val="00176996"/>
    <w:rsid w:val="00177C4A"/>
    <w:rsid w:val="00180559"/>
    <w:rsid w:val="00180D5F"/>
    <w:rsid w:val="0018113E"/>
    <w:rsid w:val="001820F4"/>
    <w:rsid w:val="00182282"/>
    <w:rsid w:val="001824D5"/>
    <w:rsid w:val="001825A8"/>
    <w:rsid w:val="001828BC"/>
    <w:rsid w:val="00183029"/>
    <w:rsid w:val="00184103"/>
    <w:rsid w:val="00185BE1"/>
    <w:rsid w:val="00186619"/>
    <w:rsid w:val="0018784E"/>
    <w:rsid w:val="0018794A"/>
    <w:rsid w:val="00190108"/>
    <w:rsid w:val="00190734"/>
    <w:rsid w:val="0019245D"/>
    <w:rsid w:val="00192794"/>
    <w:rsid w:val="00193604"/>
    <w:rsid w:val="00193B29"/>
    <w:rsid w:val="00193E67"/>
    <w:rsid w:val="001942D0"/>
    <w:rsid w:val="0019474C"/>
    <w:rsid w:val="00194AD8"/>
    <w:rsid w:val="00194B2A"/>
    <w:rsid w:val="0019673C"/>
    <w:rsid w:val="0019692A"/>
    <w:rsid w:val="00196CDF"/>
    <w:rsid w:val="0019725A"/>
    <w:rsid w:val="001974F5"/>
    <w:rsid w:val="0019798D"/>
    <w:rsid w:val="00197994"/>
    <w:rsid w:val="00197A32"/>
    <w:rsid w:val="001A1159"/>
    <w:rsid w:val="001A1B1D"/>
    <w:rsid w:val="001A220D"/>
    <w:rsid w:val="001A3152"/>
    <w:rsid w:val="001A4766"/>
    <w:rsid w:val="001A5CC3"/>
    <w:rsid w:val="001A5DE6"/>
    <w:rsid w:val="001A622D"/>
    <w:rsid w:val="001A6BBB"/>
    <w:rsid w:val="001A6C85"/>
    <w:rsid w:val="001A718D"/>
    <w:rsid w:val="001B038C"/>
    <w:rsid w:val="001B0B55"/>
    <w:rsid w:val="001B127B"/>
    <w:rsid w:val="001B14EB"/>
    <w:rsid w:val="001B195B"/>
    <w:rsid w:val="001B1BE5"/>
    <w:rsid w:val="001B1F98"/>
    <w:rsid w:val="001B3D88"/>
    <w:rsid w:val="001B466F"/>
    <w:rsid w:val="001B5331"/>
    <w:rsid w:val="001B574C"/>
    <w:rsid w:val="001B6784"/>
    <w:rsid w:val="001B7BD7"/>
    <w:rsid w:val="001C015A"/>
    <w:rsid w:val="001C017B"/>
    <w:rsid w:val="001C052A"/>
    <w:rsid w:val="001C1231"/>
    <w:rsid w:val="001C2712"/>
    <w:rsid w:val="001C29A3"/>
    <w:rsid w:val="001C3269"/>
    <w:rsid w:val="001C341F"/>
    <w:rsid w:val="001C3841"/>
    <w:rsid w:val="001C3B49"/>
    <w:rsid w:val="001C41DF"/>
    <w:rsid w:val="001C4CD4"/>
    <w:rsid w:val="001C54D1"/>
    <w:rsid w:val="001C5D93"/>
    <w:rsid w:val="001C5E54"/>
    <w:rsid w:val="001C65A3"/>
    <w:rsid w:val="001D2C2C"/>
    <w:rsid w:val="001D3099"/>
    <w:rsid w:val="001D3269"/>
    <w:rsid w:val="001D33F2"/>
    <w:rsid w:val="001D35FA"/>
    <w:rsid w:val="001D3737"/>
    <w:rsid w:val="001D41C5"/>
    <w:rsid w:val="001D4614"/>
    <w:rsid w:val="001D4DDF"/>
    <w:rsid w:val="001D4E7B"/>
    <w:rsid w:val="001D5AA4"/>
    <w:rsid w:val="001D63CA"/>
    <w:rsid w:val="001D713D"/>
    <w:rsid w:val="001D790A"/>
    <w:rsid w:val="001D79DD"/>
    <w:rsid w:val="001E04C0"/>
    <w:rsid w:val="001E235C"/>
    <w:rsid w:val="001E23A6"/>
    <w:rsid w:val="001E2A54"/>
    <w:rsid w:val="001E3BAD"/>
    <w:rsid w:val="001E3ED1"/>
    <w:rsid w:val="001E456E"/>
    <w:rsid w:val="001E4A16"/>
    <w:rsid w:val="001E4DC5"/>
    <w:rsid w:val="001E501F"/>
    <w:rsid w:val="001E58A3"/>
    <w:rsid w:val="001E5BE4"/>
    <w:rsid w:val="001E675C"/>
    <w:rsid w:val="001E6B13"/>
    <w:rsid w:val="001E783F"/>
    <w:rsid w:val="001E7A5D"/>
    <w:rsid w:val="001F00D7"/>
    <w:rsid w:val="001F01F7"/>
    <w:rsid w:val="001F0C45"/>
    <w:rsid w:val="001F12E4"/>
    <w:rsid w:val="001F1402"/>
    <w:rsid w:val="001F1707"/>
    <w:rsid w:val="001F1E48"/>
    <w:rsid w:val="001F29FE"/>
    <w:rsid w:val="001F2DC0"/>
    <w:rsid w:val="001F2FFC"/>
    <w:rsid w:val="001F33F9"/>
    <w:rsid w:val="001F3CB1"/>
    <w:rsid w:val="001F3F5A"/>
    <w:rsid w:val="001F4424"/>
    <w:rsid w:val="001F5456"/>
    <w:rsid w:val="001F5D2A"/>
    <w:rsid w:val="001F61F5"/>
    <w:rsid w:val="001F624C"/>
    <w:rsid w:val="001F67D2"/>
    <w:rsid w:val="001F6EF3"/>
    <w:rsid w:val="001F7193"/>
    <w:rsid w:val="001F78E5"/>
    <w:rsid w:val="00200A95"/>
    <w:rsid w:val="002017A2"/>
    <w:rsid w:val="00202E71"/>
    <w:rsid w:val="002043B0"/>
    <w:rsid w:val="002056B2"/>
    <w:rsid w:val="00205FB4"/>
    <w:rsid w:val="002060E3"/>
    <w:rsid w:val="0020677F"/>
    <w:rsid w:val="00206C8F"/>
    <w:rsid w:val="0020787C"/>
    <w:rsid w:val="002108C7"/>
    <w:rsid w:val="002120B0"/>
    <w:rsid w:val="002121FE"/>
    <w:rsid w:val="00212490"/>
    <w:rsid w:val="0021268D"/>
    <w:rsid w:val="002126C0"/>
    <w:rsid w:val="00212BE8"/>
    <w:rsid w:val="00212D60"/>
    <w:rsid w:val="00213420"/>
    <w:rsid w:val="00213661"/>
    <w:rsid w:val="002142E4"/>
    <w:rsid w:val="00214E61"/>
    <w:rsid w:val="00216405"/>
    <w:rsid w:val="00216F91"/>
    <w:rsid w:val="00216FCD"/>
    <w:rsid w:val="00217DF6"/>
    <w:rsid w:val="0022205A"/>
    <w:rsid w:val="00222601"/>
    <w:rsid w:val="0022309E"/>
    <w:rsid w:val="00223761"/>
    <w:rsid w:val="00223FAF"/>
    <w:rsid w:val="0022409B"/>
    <w:rsid w:val="002241F1"/>
    <w:rsid w:val="00224322"/>
    <w:rsid w:val="00224952"/>
    <w:rsid w:val="00225ED6"/>
    <w:rsid w:val="002269F6"/>
    <w:rsid w:val="00226D13"/>
    <w:rsid w:val="00226D17"/>
    <w:rsid w:val="002278CF"/>
    <w:rsid w:val="00230540"/>
    <w:rsid w:val="002316F2"/>
    <w:rsid w:val="00231721"/>
    <w:rsid w:val="0023253C"/>
    <w:rsid w:val="002326C6"/>
    <w:rsid w:val="002334C4"/>
    <w:rsid w:val="0023369D"/>
    <w:rsid w:val="002336B9"/>
    <w:rsid w:val="002350EA"/>
    <w:rsid w:val="00235636"/>
    <w:rsid w:val="00236071"/>
    <w:rsid w:val="00236F46"/>
    <w:rsid w:val="00237972"/>
    <w:rsid w:val="002403F1"/>
    <w:rsid w:val="00242921"/>
    <w:rsid w:val="002431BF"/>
    <w:rsid w:val="0024381C"/>
    <w:rsid w:val="00243A09"/>
    <w:rsid w:val="00244BAC"/>
    <w:rsid w:val="00246550"/>
    <w:rsid w:val="00246B0A"/>
    <w:rsid w:val="00246C33"/>
    <w:rsid w:val="00246F8B"/>
    <w:rsid w:val="0024711A"/>
    <w:rsid w:val="00247B1D"/>
    <w:rsid w:val="002500C6"/>
    <w:rsid w:val="002506AD"/>
    <w:rsid w:val="00251702"/>
    <w:rsid w:val="002522AF"/>
    <w:rsid w:val="002523C9"/>
    <w:rsid w:val="00252B52"/>
    <w:rsid w:val="00252E9D"/>
    <w:rsid w:val="00253400"/>
    <w:rsid w:val="00253FE3"/>
    <w:rsid w:val="002548C9"/>
    <w:rsid w:val="00255BCF"/>
    <w:rsid w:val="002570D8"/>
    <w:rsid w:val="00257719"/>
    <w:rsid w:val="00257DE8"/>
    <w:rsid w:val="00261389"/>
    <w:rsid w:val="00261886"/>
    <w:rsid w:val="00261CFA"/>
    <w:rsid w:val="00262615"/>
    <w:rsid w:val="0026308F"/>
    <w:rsid w:val="00263EC3"/>
    <w:rsid w:val="00264283"/>
    <w:rsid w:val="00264A3C"/>
    <w:rsid w:val="00265C7C"/>
    <w:rsid w:val="0026666A"/>
    <w:rsid w:val="00267084"/>
    <w:rsid w:val="002706CB"/>
    <w:rsid w:val="00270A28"/>
    <w:rsid w:val="00271025"/>
    <w:rsid w:val="002712E8"/>
    <w:rsid w:val="00271CCF"/>
    <w:rsid w:val="00271D17"/>
    <w:rsid w:val="002727A1"/>
    <w:rsid w:val="00273302"/>
    <w:rsid w:val="002735E0"/>
    <w:rsid w:val="002736FF"/>
    <w:rsid w:val="00273CB4"/>
    <w:rsid w:val="00273DC0"/>
    <w:rsid w:val="002745E8"/>
    <w:rsid w:val="0027473E"/>
    <w:rsid w:val="00274889"/>
    <w:rsid w:val="00274E06"/>
    <w:rsid w:val="00274E9E"/>
    <w:rsid w:val="00275399"/>
    <w:rsid w:val="00275A56"/>
    <w:rsid w:val="00275E47"/>
    <w:rsid w:val="00276C3D"/>
    <w:rsid w:val="002801CE"/>
    <w:rsid w:val="00280345"/>
    <w:rsid w:val="00280A7F"/>
    <w:rsid w:val="00282037"/>
    <w:rsid w:val="00282955"/>
    <w:rsid w:val="00282EAD"/>
    <w:rsid w:val="002835AC"/>
    <w:rsid w:val="00283678"/>
    <w:rsid w:val="002847D7"/>
    <w:rsid w:val="0028494A"/>
    <w:rsid w:val="00284C29"/>
    <w:rsid w:val="00284CED"/>
    <w:rsid w:val="002853A3"/>
    <w:rsid w:val="00286026"/>
    <w:rsid w:val="002866A0"/>
    <w:rsid w:val="002867B3"/>
    <w:rsid w:val="00286BBC"/>
    <w:rsid w:val="00287110"/>
    <w:rsid w:val="00287426"/>
    <w:rsid w:val="002879DB"/>
    <w:rsid w:val="002901BA"/>
    <w:rsid w:val="00290499"/>
    <w:rsid w:val="002905C5"/>
    <w:rsid w:val="0029256D"/>
    <w:rsid w:val="00292C15"/>
    <w:rsid w:val="00293231"/>
    <w:rsid w:val="002938AA"/>
    <w:rsid w:val="002947B2"/>
    <w:rsid w:val="00294B75"/>
    <w:rsid w:val="00294EB2"/>
    <w:rsid w:val="00295530"/>
    <w:rsid w:val="00295729"/>
    <w:rsid w:val="00296026"/>
    <w:rsid w:val="00296C44"/>
    <w:rsid w:val="00297CCD"/>
    <w:rsid w:val="00297D7C"/>
    <w:rsid w:val="002A06B4"/>
    <w:rsid w:val="002A1421"/>
    <w:rsid w:val="002A1B38"/>
    <w:rsid w:val="002A1B84"/>
    <w:rsid w:val="002A2190"/>
    <w:rsid w:val="002A2432"/>
    <w:rsid w:val="002A2638"/>
    <w:rsid w:val="002A27EC"/>
    <w:rsid w:val="002A2A3A"/>
    <w:rsid w:val="002A2FBF"/>
    <w:rsid w:val="002A34D5"/>
    <w:rsid w:val="002A37B4"/>
    <w:rsid w:val="002A38A7"/>
    <w:rsid w:val="002A4554"/>
    <w:rsid w:val="002A45DF"/>
    <w:rsid w:val="002A4F49"/>
    <w:rsid w:val="002A5572"/>
    <w:rsid w:val="002A5F73"/>
    <w:rsid w:val="002A6C65"/>
    <w:rsid w:val="002A6FC1"/>
    <w:rsid w:val="002A7AB5"/>
    <w:rsid w:val="002A7BA7"/>
    <w:rsid w:val="002B0617"/>
    <w:rsid w:val="002B0CF8"/>
    <w:rsid w:val="002B19C0"/>
    <w:rsid w:val="002B2B4E"/>
    <w:rsid w:val="002B2EC0"/>
    <w:rsid w:val="002B3A2D"/>
    <w:rsid w:val="002B46B6"/>
    <w:rsid w:val="002B504D"/>
    <w:rsid w:val="002B53AF"/>
    <w:rsid w:val="002B56BE"/>
    <w:rsid w:val="002B6D44"/>
    <w:rsid w:val="002B6DEF"/>
    <w:rsid w:val="002B6F9C"/>
    <w:rsid w:val="002B710A"/>
    <w:rsid w:val="002B71BC"/>
    <w:rsid w:val="002B71ED"/>
    <w:rsid w:val="002C005D"/>
    <w:rsid w:val="002C00D3"/>
    <w:rsid w:val="002C2DDD"/>
    <w:rsid w:val="002C42F8"/>
    <w:rsid w:val="002C4497"/>
    <w:rsid w:val="002C453A"/>
    <w:rsid w:val="002C4540"/>
    <w:rsid w:val="002C4EB5"/>
    <w:rsid w:val="002C4F2F"/>
    <w:rsid w:val="002C4FEF"/>
    <w:rsid w:val="002C5B59"/>
    <w:rsid w:val="002C6531"/>
    <w:rsid w:val="002C6558"/>
    <w:rsid w:val="002C7DD7"/>
    <w:rsid w:val="002D05B5"/>
    <w:rsid w:val="002D0607"/>
    <w:rsid w:val="002D0B80"/>
    <w:rsid w:val="002D0B99"/>
    <w:rsid w:val="002D0DFE"/>
    <w:rsid w:val="002D1280"/>
    <w:rsid w:val="002D216F"/>
    <w:rsid w:val="002D3169"/>
    <w:rsid w:val="002D3C0A"/>
    <w:rsid w:val="002D3C6C"/>
    <w:rsid w:val="002D43E4"/>
    <w:rsid w:val="002D5AD1"/>
    <w:rsid w:val="002D5E58"/>
    <w:rsid w:val="002D72B9"/>
    <w:rsid w:val="002D7571"/>
    <w:rsid w:val="002D7941"/>
    <w:rsid w:val="002E0A45"/>
    <w:rsid w:val="002E0A59"/>
    <w:rsid w:val="002E1262"/>
    <w:rsid w:val="002E24B2"/>
    <w:rsid w:val="002E3E5A"/>
    <w:rsid w:val="002E4395"/>
    <w:rsid w:val="002E44B6"/>
    <w:rsid w:val="002E4BCD"/>
    <w:rsid w:val="002E5D2A"/>
    <w:rsid w:val="002E675A"/>
    <w:rsid w:val="002E74D2"/>
    <w:rsid w:val="002E785D"/>
    <w:rsid w:val="002E7A6C"/>
    <w:rsid w:val="002F099D"/>
    <w:rsid w:val="002F185D"/>
    <w:rsid w:val="002F36A9"/>
    <w:rsid w:val="002F507A"/>
    <w:rsid w:val="002F509F"/>
    <w:rsid w:val="002F57CD"/>
    <w:rsid w:val="002F5C91"/>
    <w:rsid w:val="002F60EA"/>
    <w:rsid w:val="002F7190"/>
    <w:rsid w:val="002F7DCB"/>
    <w:rsid w:val="00300DE0"/>
    <w:rsid w:val="00300F77"/>
    <w:rsid w:val="00302CB1"/>
    <w:rsid w:val="00302CED"/>
    <w:rsid w:val="00303BF5"/>
    <w:rsid w:val="003044BC"/>
    <w:rsid w:val="00304B11"/>
    <w:rsid w:val="00304E4A"/>
    <w:rsid w:val="00304EC5"/>
    <w:rsid w:val="003050D6"/>
    <w:rsid w:val="00305565"/>
    <w:rsid w:val="00306805"/>
    <w:rsid w:val="00307AD4"/>
    <w:rsid w:val="003102A0"/>
    <w:rsid w:val="00310FDD"/>
    <w:rsid w:val="0031128D"/>
    <w:rsid w:val="00311700"/>
    <w:rsid w:val="00311F74"/>
    <w:rsid w:val="00312535"/>
    <w:rsid w:val="00312C87"/>
    <w:rsid w:val="0031362C"/>
    <w:rsid w:val="00313CC9"/>
    <w:rsid w:val="00314FDB"/>
    <w:rsid w:val="0031536A"/>
    <w:rsid w:val="00315542"/>
    <w:rsid w:val="0031559A"/>
    <w:rsid w:val="00315874"/>
    <w:rsid w:val="00316E23"/>
    <w:rsid w:val="003175D4"/>
    <w:rsid w:val="003176EC"/>
    <w:rsid w:val="00317B48"/>
    <w:rsid w:val="00317DA3"/>
    <w:rsid w:val="00317E08"/>
    <w:rsid w:val="00320D9B"/>
    <w:rsid w:val="00320FCE"/>
    <w:rsid w:val="00321BF9"/>
    <w:rsid w:val="00324FDD"/>
    <w:rsid w:val="00325068"/>
    <w:rsid w:val="003255F5"/>
    <w:rsid w:val="00325BEF"/>
    <w:rsid w:val="0032612C"/>
    <w:rsid w:val="00326E7E"/>
    <w:rsid w:val="00327104"/>
    <w:rsid w:val="00327D2E"/>
    <w:rsid w:val="0033000E"/>
    <w:rsid w:val="00330CDA"/>
    <w:rsid w:val="00331269"/>
    <w:rsid w:val="0033171E"/>
    <w:rsid w:val="00333245"/>
    <w:rsid w:val="00333CF1"/>
    <w:rsid w:val="00333D3A"/>
    <w:rsid w:val="003344F8"/>
    <w:rsid w:val="00334AA9"/>
    <w:rsid w:val="0033525A"/>
    <w:rsid w:val="0033696F"/>
    <w:rsid w:val="00337091"/>
    <w:rsid w:val="00337465"/>
    <w:rsid w:val="00337768"/>
    <w:rsid w:val="003377E4"/>
    <w:rsid w:val="00337807"/>
    <w:rsid w:val="00337AD6"/>
    <w:rsid w:val="00337CD5"/>
    <w:rsid w:val="00340066"/>
    <w:rsid w:val="00340E18"/>
    <w:rsid w:val="0034109A"/>
    <w:rsid w:val="003412D5"/>
    <w:rsid w:val="00341E79"/>
    <w:rsid w:val="003421FA"/>
    <w:rsid w:val="003422D7"/>
    <w:rsid w:val="00342775"/>
    <w:rsid w:val="003429D7"/>
    <w:rsid w:val="00344B03"/>
    <w:rsid w:val="0034530D"/>
    <w:rsid w:val="003454AF"/>
    <w:rsid w:val="0034611B"/>
    <w:rsid w:val="0034634B"/>
    <w:rsid w:val="00347129"/>
    <w:rsid w:val="0034730E"/>
    <w:rsid w:val="00347958"/>
    <w:rsid w:val="00347A60"/>
    <w:rsid w:val="00350422"/>
    <w:rsid w:val="003520CD"/>
    <w:rsid w:val="00352AC2"/>
    <w:rsid w:val="00352DCE"/>
    <w:rsid w:val="00353019"/>
    <w:rsid w:val="00353272"/>
    <w:rsid w:val="00354E5C"/>
    <w:rsid w:val="003551F5"/>
    <w:rsid w:val="00355847"/>
    <w:rsid w:val="00355C94"/>
    <w:rsid w:val="003560F1"/>
    <w:rsid w:val="00356362"/>
    <w:rsid w:val="003564F4"/>
    <w:rsid w:val="00356576"/>
    <w:rsid w:val="00356AA3"/>
    <w:rsid w:val="00357144"/>
    <w:rsid w:val="003574EB"/>
    <w:rsid w:val="003577B4"/>
    <w:rsid w:val="00360C53"/>
    <w:rsid w:val="00360F8E"/>
    <w:rsid w:val="00361A8E"/>
    <w:rsid w:val="00361DEE"/>
    <w:rsid w:val="0036217A"/>
    <w:rsid w:val="00362E9A"/>
    <w:rsid w:val="00363582"/>
    <w:rsid w:val="003638A1"/>
    <w:rsid w:val="00363C77"/>
    <w:rsid w:val="003647F3"/>
    <w:rsid w:val="00364A7B"/>
    <w:rsid w:val="00364B77"/>
    <w:rsid w:val="00364D96"/>
    <w:rsid w:val="00364E0A"/>
    <w:rsid w:val="00364F63"/>
    <w:rsid w:val="003652CF"/>
    <w:rsid w:val="003657C8"/>
    <w:rsid w:val="003674EE"/>
    <w:rsid w:val="00370006"/>
    <w:rsid w:val="00370DA6"/>
    <w:rsid w:val="00371003"/>
    <w:rsid w:val="00371A4E"/>
    <w:rsid w:val="00371B2C"/>
    <w:rsid w:val="003728DD"/>
    <w:rsid w:val="00373887"/>
    <w:rsid w:val="00374538"/>
    <w:rsid w:val="003748F0"/>
    <w:rsid w:val="00374F69"/>
    <w:rsid w:val="0037622A"/>
    <w:rsid w:val="00380B69"/>
    <w:rsid w:val="0038177B"/>
    <w:rsid w:val="00381F21"/>
    <w:rsid w:val="003826FF"/>
    <w:rsid w:val="00382924"/>
    <w:rsid w:val="00382A60"/>
    <w:rsid w:val="003831CD"/>
    <w:rsid w:val="003831E5"/>
    <w:rsid w:val="00383358"/>
    <w:rsid w:val="00383567"/>
    <w:rsid w:val="00383E06"/>
    <w:rsid w:val="003846E9"/>
    <w:rsid w:val="0038476B"/>
    <w:rsid w:val="0038480B"/>
    <w:rsid w:val="00385D81"/>
    <w:rsid w:val="00385E70"/>
    <w:rsid w:val="00386DF2"/>
    <w:rsid w:val="003876F2"/>
    <w:rsid w:val="00387B93"/>
    <w:rsid w:val="0039061D"/>
    <w:rsid w:val="00390CAA"/>
    <w:rsid w:val="003911F7"/>
    <w:rsid w:val="0039140B"/>
    <w:rsid w:val="00392CFC"/>
    <w:rsid w:val="00392D30"/>
    <w:rsid w:val="00392E39"/>
    <w:rsid w:val="00393206"/>
    <w:rsid w:val="0039337F"/>
    <w:rsid w:val="00393D51"/>
    <w:rsid w:val="00394A7F"/>
    <w:rsid w:val="00395640"/>
    <w:rsid w:val="00395CF8"/>
    <w:rsid w:val="003962B1"/>
    <w:rsid w:val="00396D5A"/>
    <w:rsid w:val="0039703A"/>
    <w:rsid w:val="003972D4"/>
    <w:rsid w:val="00397946"/>
    <w:rsid w:val="00397E16"/>
    <w:rsid w:val="003A0AA5"/>
    <w:rsid w:val="003A10CC"/>
    <w:rsid w:val="003A147D"/>
    <w:rsid w:val="003A1DC7"/>
    <w:rsid w:val="003A22FA"/>
    <w:rsid w:val="003A2C58"/>
    <w:rsid w:val="003A3D9E"/>
    <w:rsid w:val="003A4831"/>
    <w:rsid w:val="003A4941"/>
    <w:rsid w:val="003A56DE"/>
    <w:rsid w:val="003A5DE6"/>
    <w:rsid w:val="003A5EF9"/>
    <w:rsid w:val="003A6212"/>
    <w:rsid w:val="003A68EF"/>
    <w:rsid w:val="003B021C"/>
    <w:rsid w:val="003B0225"/>
    <w:rsid w:val="003B0360"/>
    <w:rsid w:val="003B1614"/>
    <w:rsid w:val="003B1B07"/>
    <w:rsid w:val="003B1BA7"/>
    <w:rsid w:val="003B2B52"/>
    <w:rsid w:val="003B329E"/>
    <w:rsid w:val="003B3CA5"/>
    <w:rsid w:val="003B45DC"/>
    <w:rsid w:val="003B52EE"/>
    <w:rsid w:val="003B6B20"/>
    <w:rsid w:val="003B7DE2"/>
    <w:rsid w:val="003C0370"/>
    <w:rsid w:val="003C2658"/>
    <w:rsid w:val="003C27B2"/>
    <w:rsid w:val="003C27CF"/>
    <w:rsid w:val="003C2CFB"/>
    <w:rsid w:val="003C2D45"/>
    <w:rsid w:val="003C382C"/>
    <w:rsid w:val="003C4251"/>
    <w:rsid w:val="003C4E3E"/>
    <w:rsid w:val="003C5AFA"/>
    <w:rsid w:val="003C5BD9"/>
    <w:rsid w:val="003C639D"/>
    <w:rsid w:val="003C6C19"/>
    <w:rsid w:val="003C7145"/>
    <w:rsid w:val="003D08A4"/>
    <w:rsid w:val="003D0BBE"/>
    <w:rsid w:val="003D23AE"/>
    <w:rsid w:val="003D3A50"/>
    <w:rsid w:val="003D3A71"/>
    <w:rsid w:val="003D3E92"/>
    <w:rsid w:val="003D4CFB"/>
    <w:rsid w:val="003D50B8"/>
    <w:rsid w:val="003D5796"/>
    <w:rsid w:val="003D5E98"/>
    <w:rsid w:val="003D629E"/>
    <w:rsid w:val="003D6F40"/>
    <w:rsid w:val="003D7C9A"/>
    <w:rsid w:val="003E0712"/>
    <w:rsid w:val="003E07BC"/>
    <w:rsid w:val="003E0B9D"/>
    <w:rsid w:val="003E13A2"/>
    <w:rsid w:val="003E17D2"/>
    <w:rsid w:val="003E1B86"/>
    <w:rsid w:val="003E2FB4"/>
    <w:rsid w:val="003E37AE"/>
    <w:rsid w:val="003E3801"/>
    <w:rsid w:val="003E3D5A"/>
    <w:rsid w:val="003E564F"/>
    <w:rsid w:val="003E56C9"/>
    <w:rsid w:val="003E57BF"/>
    <w:rsid w:val="003E5E6F"/>
    <w:rsid w:val="003E6285"/>
    <w:rsid w:val="003E6C8D"/>
    <w:rsid w:val="003E7985"/>
    <w:rsid w:val="003F0818"/>
    <w:rsid w:val="003F10C7"/>
    <w:rsid w:val="003F1492"/>
    <w:rsid w:val="003F1BD1"/>
    <w:rsid w:val="003F21B5"/>
    <w:rsid w:val="003F240C"/>
    <w:rsid w:val="003F3B74"/>
    <w:rsid w:val="003F3CDF"/>
    <w:rsid w:val="003F429E"/>
    <w:rsid w:val="003F4671"/>
    <w:rsid w:val="003F4E43"/>
    <w:rsid w:val="003F507B"/>
    <w:rsid w:val="003F559D"/>
    <w:rsid w:val="003F6D7A"/>
    <w:rsid w:val="003F7570"/>
    <w:rsid w:val="003F766C"/>
    <w:rsid w:val="003F7AB0"/>
    <w:rsid w:val="00400AA3"/>
    <w:rsid w:val="00400FA7"/>
    <w:rsid w:val="0040184B"/>
    <w:rsid w:val="00402426"/>
    <w:rsid w:val="00402659"/>
    <w:rsid w:val="0040290C"/>
    <w:rsid w:val="00402D0E"/>
    <w:rsid w:val="00402E51"/>
    <w:rsid w:val="00403281"/>
    <w:rsid w:val="004033AB"/>
    <w:rsid w:val="00403444"/>
    <w:rsid w:val="004037D8"/>
    <w:rsid w:val="004039C2"/>
    <w:rsid w:val="004041C5"/>
    <w:rsid w:val="0040422D"/>
    <w:rsid w:val="004051D9"/>
    <w:rsid w:val="00405740"/>
    <w:rsid w:val="0040671F"/>
    <w:rsid w:val="00406C2B"/>
    <w:rsid w:val="0041033B"/>
    <w:rsid w:val="0041038A"/>
    <w:rsid w:val="00410CB1"/>
    <w:rsid w:val="00411D03"/>
    <w:rsid w:val="004121BD"/>
    <w:rsid w:val="004127D9"/>
    <w:rsid w:val="00412BBB"/>
    <w:rsid w:val="00412BE8"/>
    <w:rsid w:val="0041312E"/>
    <w:rsid w:val="0041340C"/>
    <w:rsid w:val="004136BC"/>
    <w:rsid w:val="00413814"/>
    <w:rsid w:val="00414395"/>
    <w:rsid w:val="00415573"/>
    <w:rsid w:val="00415833"/>
    <w:rsid w:val="00415996"/>
    <w:rsid w:val="00415C42"/>
    <w:rsid w:val="00415D80"/>
    <w:rsid w:val="00415F4C"/>
    <w:rsid w:val="004165DE"/>
    <w:rsid w:val="00416764"/>
    <w:rsid w:val="00416951"/>
    <w:rsid w:val="00416960"/>
    <w:rsid w:val="00417FFA"/>
    <w:rsid w:val="00421407"/>
    <w:rsid w:val="00422194"/>
    <w:rsid w:val="00422666"/>
    <w:rsid w:val="00423D6A"/>
    <w:rsid w:val="00424BCA"/>
    <w:rsid w:val="00424D5F"/>
    <w:rsid w:val="00425895"/>
    <w:rsid w:val="00425CEB"/>
    <w:rsid w:val="00426150"/>
    <w:rsid w:val="004265B2"/>
    <w:rsid w:val="00426B7B"/>
    <w:rsid w:val="00426FDA"/>
    <w:rsid w:val="00427A8B"/>
    <w:rsid w:val="00427E07"/>
    <w:rsid w:val="00427FC3"/>
    <w:rsid w:val="004303AC"/>
    <w:rsid w:val="0043055C"/>
    <w:rsid w:val="00430FF7"/>
    <w:rsid w:val="00431324"/>
    <w:rsid w:val="004323DD"/>
    <w:rsid w:val="00432B9B"/>
    <w:rsid w:val="0043447A"/>
    <w:rsid w:val="0043479D"/>
    <w:rsid w:val="00435271"/>
    <w:rsid w:val="00435D57"/>
    <w:rsid w:val="0044004C"/>
    <w:rsid w:val="004404FC"/>
    <w:rsid w:val="00441E56"/>
    <w:rsid w:val="004428E5"/>
    <w:rsid w:val="004438E6"/>
    <w:rsid w:val="00443DB1"/>
    <w:rsid w:val="0044425B"/>
    <w:rsid w:val="00444D17"/>
    <w:rsid w:val="00445920"/>
    <w:rsid w:val="00445DD7"/>
    <w:rsid w:val="00445F23"/>
    <w:rsid w:val="00446537"/>
    <w:rsid w:val="00446E35"/>
    <w:rsid w:val="00447204"/>
    <w:rsid w:val="00447AA5"/>
    <w:rsid w:val="00450369"/>
    <w:rsid w:val="004506DF"/>
    <w:rsid w:val="004507E2"/>
    <w:rsid w:val="00451735"/>
    <w:rsid w:val="00451FCA"/>
    <w:rsid w:val="00452DB7"/>
    <w:rsid w:val="00454DFF"/>
    <w:rsid w:val="004559A6"/>
    <w:rsid w:val="00455C2F"/>
    <w:rsid w:val="004571DC"/>
    <w:rsid w:val="00457BC5"/>
    <w:rsid w:val="0046010B"/>
    <w:rsid w:val="00460344"/>
    <w:rsid w:val="004604C7"/>
    <w:rsid w:val="0046077D"/>
    <w:rsid w:val="00461223"/>
    <w:rsid w:val="00461312"/>
    <w:rsid w:val="00462069"/>
    <w:rsid w:val="004625A0"/>
    <w:rsid w:val="00462AC1"/>
    <w:rsid w:val="00463C61"/>
    <w:rsid w:val="00464395"/>
    <w:rsid w:val="00464E2E"/>
    <w:rsid w:val="00466C9E"/>
    <w:rsid w:val="00467763"/>
    <w:rsid w:val="004702E6"/>
    <w:rsid w:val="00470317"/>
    <w:rsid w:val="004710DA"/>
    <w:rsid w:val="00471C73"/>
    <w:rsid w:val="0047260E"/>
    <w:rsid w:val="00472B2F"/>
    <w:rsid w:val="00472E26"/>
    <w:rsid w:val="00473BB1"/>
    <w:rsid w:val="00473C71"/>
    <w:rsid w:val="00475360"/>
    <w:rsid w:val="0047536D"/>
    <w:rsid w:val="0047559B"/>
    <w:rsid w:val="0047585C"/>
    <w:rsid w:val="00476292"/>
    <w:rsid w:val="004775EE"/>
    <w:rsid w:val="0048043F"/>
    <w:rsid w:val="00480C2F"/>
    <w:rsid w:val="004811B7"/>
    <w:rsid w:val="00481A41"/>
    <w:rsid w:val="00481E24"/>
    <w:rsid w:val="00482A36"/>
    <w:rsid w:val="004843D5"/>
    <w:rsid w:val="00484C66"/>
    <w:rsid w:val="004857A4"/>
    <w:rsid w:val="00485A39"/>
    <w:rsid w:val="00487037"/>
    <w:rsid w:val="00487A63"/>
    <w:rsid w:val="00487D34"/>
    <w:rsid w:val="00487FB7"/>
    <w:rsid w:val="004902BB"/>
    <w:rsid w:val="004902E0"/>
    <w:rsid w:val="004909F4"/>
    <w:rsid w:val="00490A24"/>
    <w:rsid w:val="00491452"/>
    <w:rsid w:val="00491FBE"/>
    <w:rsid w:val="004921C6"/>
    <w:rsid w:val="0049237F"/>
    <w:rsid w:val="0049239F"/>
    <w:rsid w:val="00493A9B"/>
    <w:rsid w:val="00493E1D"/>
    <w:rsid w:val="004947CF"/>
    <w:rsid w:val="00494EB4"/>
    <w:rsid w:val="004950B7"/>
    <w:rsid w:val="00495619"/>
    <w:rsid w:val="00495691"/>
    <w:rsid w:val="00497FA2"/>
    <w:rsid w:val="004A0771"/>
    <w:rsid w:val="004A1028"/>
    <w:rsid w:val="004A1470"/>
    <w:rsid w:val="004A1577"/>
    <w:rsid w:val="004A19C3"/>
    <w:rsid w:val="004A1E99"/>
    <w:rsid w:val="004A2225"/>
    <w:rsid w:val="004A377F"/>
    <w:rsid w:val="004A41CC"/>
    <w:rsid w:val="004A43B7"/>
    <w:rsid w:val="004A48B7"/>
    <w:rsid w:val="004A4B4C"/>
    <w:rsid w:val="004A4E52"/>
    <w:rsid w:val="004A4EA5"/>
    <w:rsid w:val="004A58A1"/>
    <w:rsid w:val="004A6A18"/>
    <w:rsid w:val="004A6B93"/>
    <w:rsid w:val="004A7028"/>
    <w:rsid w:val="004A7254"/>
    <w:rsid w:val="004A7847"/>
    <w:rsid w:val="004B112D"/>
    <w:rsid w:val="004B219D"/>
    <w:rsid w:val="004B2821"/>
    <w:rsid w:val="004B2E3C"/>
    <w:rsid w:val="004B3E79"/>
    <w:rsid w:val="004B4FF6"/>
    <w:rsid w:val="004B509C"/>
    <w:rsid w:val="004B68A6"/>
    <w:rsid w:val="004B68B3"/>
    <w:rsid w:val="004B6A5A"/>
    <w:rsid w:val="004B7845"/>
    <w:rsid w:val="004B7854"/>
    <w:rsid w:val="004B7871"/>
    <w:rsid w:val="004B7917"/>
    <w:rsid w:val="004C0AF3"/>
    <w:rsid w:val="004C18CD"/>
    <w:rsid w:val="004C1BAF"/>
    <w:rsid w:val="004C1CFA"/>
    <w:rsid w:val="004C2B64"/>
    <w:rsid w:val="004C348D"/>
    <w:rsid w:val="004C440F"/>
    <w:rsid w:val="004C457D"/>
    <w:rsid w:val="004C48BF"/>
    <w:rsid w:val="004C56C3"/>
    <w:rsid w:val="004C7037"/>
    <w:rsid w:val="004D1C21"/>
    <w:rsid w:val="004D2605"/>
    <w:rsid w:val="004D2899"/>
    <w:rsid w:val="004D294E"/>
    <w:rsid w:val="004D2FA9"/>
    <w:rsid w:val="004D372A"/>
    <w:rsid w:val="004D3C00"/>
    <w:rsid w:val="004D4AEA"/>
    <w:rsid w:val="004D5209"/>
    <w:rsid w:val="004D6A09"/>
    <w:rsid w:val="004D6A2D"/>
    <w:rsid w:val="004D6ADD"/>
    <w:rsid w:val="004D6D00"/>
    <w:rsid w:val="004D6D8C"/>
    <w:rsid w:val="004D6DC5"/>
    <w:rsid w:val="004D6E77"/>
    <w:rsid w:val="004D71C6"/>
    <w:rsid w:val="004D7886"/>
    <w:rsid w:val="004D7997"/>
    <w:rsid w:val="004D7F87"/>
    <w:rsid w:val="004E0912"/>
    <w:rsid w:val="004E145A"/>
    <w:rsid w:val="004E1D2C"/>
    <w:rsid w:val="004E2F99"/>
    <w:rsid w:val="004E327F"/>
    <w:rsid w:val="004E36D3"/>
    <w:rsid w:val="004E4C51"/>
    <w:rsid w:val="004E51DB"/>
    <w:rsid w:val="004E56D3"/>
    <w:rsid w:val="004E6AFE"/>
    <w:rsid w:val="004E6B94"/>
    <w:rsid w:val="004E7648"/>
    <w:rsid w:val="004E7A22"/>
    <w:rsid w:val="004F01AE"/>
    <w:rsid w:val="004F0340"/>
    <w:rsid w:val="004F089C"/>
    <w:rsid w:val="004F0FE1"/>
    <w:rsid w:val="004F2467"/>
    <w:rsid w:val="004F27CA"/>
    <w:rsid w:val="004F29EE"/>
    <w:rsid w:val="004F2FEE"/>
    <w:rsid w:val="004F3808"/>
    <w:rsid w:val="004F43B4"/>
    <w:rsid w:val="004F462D"/>
    <w:rsid w:val="004F55E9"/>
    <w:rsid w:val="004F5E14"/>
    <w:rsid w:val="004F5FC4"/>
    <w:rsid w:val="004F5FE4"/>
    <w:rsid w:val="004F7513"/>
    <w:rsid w:val="004F7612"/>
    <w:rsid w:val="004F77A6"/>
    <w:rsid w:val="00501673"/>
    <w:rsid w:val="00501A14"/>
    <w:rsid w:val="00501D28"/>
    <w:rsid w:val="005033BC"/>
    <w:rsid w:val="00503A42"/>
    <w:rsid w:val="00503A8E"/>
    <w:rsid w:val="005040C4"/>
    <w:rsid w:val="0050418B"/>
    <w:rsid w:val="00505828"/>
    <w:rsid w:val="00505C32"/>
    <w:rsid w:val="00507444"/>
    <w:rsid w:val="00510880"/>
    <w:rsid w:val="00511080"/>
    <w:rsid w:val="00511895"/>
    <w:rsid w:val="005122CD"/>
    <w:rsid w:val="0051273E"/>
    <w:rsid w:val="00513537"/>
    <w:rsid w:val="00513A0F"/>
    <w:rsid w:val="00514A8A"/>
    <w:rsid w:val="00514ADD"/>
    <w:rsid w:val="00515DF2"/>
    <w:rsid w:val="005162BF"/>
    <w:rsid w:val="005166E1"/>
    <w:rsid w:val="0051694D"/>
    <w:rsid w:val="00517B3D"/>
    <w:rsid w:val="005204B2"/>
    <w:rsid w:val="0052054C"/>
    <w:rsid w:val="00520B25"/>
    <w:rsid w:val="005211CC"/>
    <w:rsid w:val="0052233C"/>
    <w:rsid w:val="00522BD5"/>
    <w:rsid w:val="0052324F"/>
    <w:rsid w:val="005239FA"/>
    <w:rsid w:val="00523C19"/>
    <w:rsid w:val="00523FF1"/>
    <w:rsid w:val="00524950"/>
    <w:rsid w:val="00526470"/>
    <w:rsid w:val="005271AF"/>
    <w:rsid w:val="0052730F"/>
    <w:rsid w:val="00527F61"/>
    <w:rsid w:val="00530794"/>
    <w:rsid w:val="00530919"/>
    <w:rsid w:val="005314A6"/>
    <w:rsid w:val="00533C3A"/>
    <w:rsid w:val="00534A7D"/>
    <w:rsid w:val="00534CB0"/>
    <w:rsid w:val="005355A1"/>
    <w:rsid w:val="005359C9"/>
    <w:rsid w:val="00536A70"/>
    <w:rsid w:val="00536E6F"/>
    <w:rsid w:val="005401E2"/>
    <w:rsid w:val="0054059E"/>
    <w:rsid w:val="00540DF1"/>
    <w:rsid w:val="00540F6F"/>
    <w:rsid w:val="00541894"/>
    <w:rsid w:val="005418FC"/>
    <w:rsid w:val="0054210B"/>
    <w:rsid w:val="00542DB2"/>
    <w:rsid w:val="005436F2"/>
    <w:rsid w:val="00543937"/>
    <w:rsid w:val="00543E79"/>
    <w:rsid w:val="00543FB0"/>
    <w:rsid w:val="00545468"/>
    <w:rsid w:val="005460CF"/>
    <w:rsid w:val="00546242"/>
    <w:rsid w:val="00546814"/>
    <w:rsid w:val="00546CAB"/>
    <w:rsid w:val="00546D3D"/>
    <w:rsid w:val="0055142E"/>
    <w:rsid w:val="005515E4"/>
    <w:rsid w:val="005518FD"/>
    <w:rsid w:val="00551F66"/>
    <w:rsid w:val="00552E35"/>
    <w:rsid w:val="005543FB"/>
    <w:rsid w:val="00554419"/>
    <w:rsid w:val="005561DB"/>
    <w:rsid w:val="005561FE"/>
    <w:rsid w:val="00556479"/>
    <w:rsid w:val="005568E3"/>
    <w:rsid w:val="00560870"/>
    <w:rsid w:val="00560E3C"/>
    <w:rsid w:val="0056257E"/>
    <w:rsid w:val="00562814"/>
    <w:rsid w:val="005629E7"/>
    <w:rsid w:val="005631C2"/>
    <w:rsid w:val="00563D67"/>
    <w:rsid w:val="00563F84"/>
    <w:rsid w:val="005640D7"/>
    <w:rsid w:val="005643C5"/>
    <w:rsid w:val="00565004"/>
    <w:rsid w:val="00565454"/>
    <w:rsid w:val="005674F0"/>
    <w:rsid w:val="00567C0C"/>
    <w:rsid w:val="005700ED"/>
    <w:rsid w:val="005702E8"/>
    <w:rsid w:val="00570330"/>
    <w:rsid w:val="00570FE7"/>
    <w:rsid w:val="00571CD7"/>
    <w:rsid w:val="005725FC"/>
    <w:rsid w:val="005733BF"/>
    <w:rsid w:val="0057460E"/>
    <w:rsid w:val="00575027"/>
    <w:rsid w:val="0057507F"/>
    <w:rsid w:val="00575F34"/>
    <w:rsid w:val="0057678D"/>
    <w:rsid w:val="00576B5D"/>
    <w:rsid w:val="00577122"/>
    <w:rsid w:val="00577B33"/>
    <w:rsid w:val="00577B4A"/>
    <w:rsid w:val="00580CD3"/>
    <w:rsid w:val="0058169C"/>
    <w:rsid w:val="00581A48"/>
    <w:rsid w:val="00581FB8"/>
    <w:rsid w:val="005838DA"/>
    <w:rsid w:val="005844D2"/>
    <w:rsid w:val="00584A6E"/>
    <w:rsid w:val="005860F8"/>
    <w:rsid w:val="00586322"/>
    <w:rsid w:val="00587072"/>
    <w:rsid w:val="005870C4"/>
    <w:rsid w:val="005904C4"/>
    <w:rsid w:val="005908D6"/>
    <w:rsid w:val="00590B76"/>
    <w:rsid w:val="005921E5"/>
    <w:rsid w:val="00592586"/>
    <w:rsid w:val="00593074"/>
    <w:rsid w:val="00593265"/>
    <w:rsid w:val="00593EFA"/>
    <w:rsid w:val="00593F2A"/>
    <w:rsid w:val="005949FF"/>
    <w:rsid w:val="00594E82"/>
    <w:rsid w:val="005965C4"/>
    <w:rsid w:val="00597893"/>
    <w:rsid w:val="00597B71"/>
    <w:rsid w:val="00597F76"/>
    <w:rsid w:val="005A088D"/>
    <w:rsid w:val="005A0A42"/>
    <w:rsid w:val="005A0D89"/>
    <w:rsid w:val="005A0E56"/>
    <w:rsid w:val="005A0F37"/>
    <w:rsid w:val="005A1813"/>
    <w:rsid w:val="005A1B81"/>
    <w:rsid w:val="005A2674"/>
    <w:rsid w:val="005A36E6"/>
    <w:rsid w:val="005A3EFB"/>
    <w:rsid w:val="005A4557"/>
    <w:rsid w:val="005A45C6"/>
    <w:rsid w:val="005A54AE"/>
    <w:rsid w:val="005A588F"/>
    <w:rsid w:val="005A7BC9"/>
    <w:rsid w:val="005B0D7B"/>
    <w:rsid w:val="005B1652"/>
    <w:rsid w:val="005B24A8"/>
    <w:rsid w:val="005B3394"/>
    <w:rsid w:val="005B5C7E"/>
    <w:rsid w:val="005B5CAC"/>
    <w:rsid w:val="005B67B0"/>
    <w:rsid w:val="005B6D93"/>
    <w:rsid w:val="005B6EA3"/>
    <w:rsid w:val="005B7C85"/>
    <w:rsid w:val="005B7C95"/>
    <w:rsid w:val="005B7F6D"/>
    <w:rsid w:val="005C0585"/>
    <w:rsid w:val="005C0B53"/>
    <w:rsid w:val="005C22CD"/>
    <w:rsid w:val="005C2951"/>
    <w:rsid w:val="005C2A32"/>
    <w:rsid w:val="005C2F9D"/>
    <w:rsid w:val="005C2FE0"/>
    <w:rsid w:val="005C40A3"/>
    <w:rsid w:val="005C4506"/>
    <w:rsid w:val="005C4918"/>
    <w:rsid w:val="005C63AF"/>
    <w:rsid w:val="005C6443"/>
    <w:rsid w:val="005C6579"/>
    <w:rsid w:val="005D0131"/>
    <w:rsid w:val="005D0BD6"/>
    <w:rsid w:val="005D0C9F"/>
    <w:rsid w:val="005D0D0F"/>
    <w:rsid w:val="005D1404"/>
    <w:rsid w:val="005D1B7C"/>
    <w:rsid w:val="005D2132"/>
    <w:rsid w:val="005D21C5"/>
    <w:rsid w:val="005D395B"/>
    <w:rsid w:val="005D3BD1"/>
    <w:rsid w:val="005D3D37"/>
    <w:rsid w:val="005D4318"/>
    <w:rsid w:val="005D457F"/>
    <w:rsid w:val="005D60C3"/>
    <w:rsid w:val="005D6851"/>
    <w:rsid w:val="005D7699"/>
    <w:rsid w:val="005E128C"/>
    <w:rsid w:val="005E1E07"/>
    <w:rsid w:val="005E233A"/>
    <w:rsid w:val="005E25A5"/>
    <w:rsid w:val="005E32E0"/>
    <w:rsid w:val="005E375C"/>
    <w:rsid w:val="005E3F40"/>
    <w:rsid w:val="005E4167"/>
    <w:rsid w:val="005E4FA6"/>
    <w:rsid w:val="005E4FE8"/>
    <w:rsid w:val="005E5050"/>
    <w:rsid w:val="005E52FD"/>
    <w:rsid w:val="005E57E5"/>
    <w:rsid w:val="005E5C29"/>
    <w:rsid w:val="005E65FF"/>
    <w:rsid w:val="005E6A39"/>
    <w:rsid w:val="005E7842"/>
    <w:rsid w:val="005F1479"/>
    <w:rsid w:val="005F2B74"/>
    <w:rsid w:val="005F2E58"/>
    <w:rsid w:val="005F368F"/>
    <w:rsid w:val="005F387F"/>
    <w:rsid w:val="005F3C1A"/>
    <w:rsid w:val="005F4EC0"/>
    <w:rsid w:val="005F6A09"/>
    <w:rsid w:val="005F6B9D"/>
    <w:rsid w:val="005F73BD"/>
    <w:rsid w:val="005F78F2"/>
    <w:rsid w:val="006006B2"/>
    <w:rsid w:val="00600A0C"/>
    <w:rsid w:val="00600A77"/>
    <w:rsid w:val="00600DBF"/>
    <w:rsid w:val="00600EFB"/>
    <w:rsid w:val="006019AD"/>
    <w:rsid w:val="00601A60"/>
    <w:rsid w:val="00601F91"/>
    <w:rsid w:val="00602109"/>
    <w:rsid w:val="00602321"/>
    <w:rsid w:val="006035CF"/>
    <w:rsid w:val="00604E5F"/>
    <w:rsid w:val="00605437"/>
    <w:rsid w:val="00605449"/>
    <w:rsid w:val="00605533"/>
    <w:rsid w:val="006058AE"/>
    <w:rsid w:val="00605E6D"/>
    <w:rsid w:val="00605FED"/>
    <w:rsid w:val="0061012D"/>
    <w:rsid w:val="006125F1"/>
    <w:rsid w:val="00613732"/>
    <w:rsid w:val="00613796"/>
    <w:rsid w:val="006149E4"/>
    <w:rsid w:val="00614A09"/>
    <w:rsid w:val="00615248"/>
    <w:rsid w:val="006155FE"/>
    <w:rsid w:val="006157D4"/>
    <w:rsid w:val="00616C50"/>
    <w:rsid w:val="00620EAF"/>
    <w:rsid w:val="006216A6"/>
    <w:rsid w:val="006219DB"/>
    <w:rsid w:val="00622061"/>
    <w:rsid w:val="00622EC9"/>
    <w:rsid w:val="00623AB6"/>
    <w:rsid w:val="00623BF2"/>
    <w:rsid w:val="00623D89"/>
    <w:rsid w:val="00625A66"/>
    <w:rsid w:val="006268EF"/>
    <w:rsid w:val="0062694B"/>
    <w:rsid w:val="00626C2B"/>
    <w:rsid w:val="00626DC8"/>
    <w:rsid w:val="00627752"/>
    <w:rsid w:val="00627982"/>
    <w:rsid w:val="00627CCD"/>
    <w:rsid w:val="0063038A"/>
    <w:rsid w:val="0063039D"/>
    <w:rsid w:val="0063077C"/>
    <w:rsid w:val="0063084A"/>
    <w:rsid w:val="006309B6"/>
    <w:rsid w:val="0063138B"/>
    <w:rsid w:val="00631816"/>
    <w:rsid w:val="00631CF6"/>
    <w:rsid w:val="0063248B"/>
    <w:rsid w:val="00633050"/>
    <w:rsid w:val="0063338F"/>
    <w:rsid w:val="006335CF"/>
    <w:rsid w:val="00633FC8"/>
    <w:rsid w:val="00634339"/>
    <w:rsid w:val="006345D8"/>
    <w:rsid w:val="00634871"/>
    <w:rsid w:val="0063556D"/>
    <w:rsid w:val="00635C02"/>
    <w:rsid w:val="00635C28"/>
    <w:rsid w:val="00636862"/>
    <w:rsid w:val="0063716A"/>
    <w:rsid w:val="006372FB"/>
    <w:rsid w:val="006374A8"/>
    <w:rsid w:val="00637608"/>
    <w:rsid w:val="006407D7"/>
    <w:rsid w:val="0064165C"/>
    <w:rsid w:val="00641811"/>
    <w:rsid w:val="00641D93"/>
    <w:rsid w:val="00641E9C"/>
    <w:rsid w:val="0064210F"/>
    <w:rsid w:val="006423A2"/>
    <w:rsid w:val="0064266C"/>
    <w:rsid w:val="006431D6"/>
    <w:rsid w:val="0064329D"/>
    <w:rsid w:val="0064361F"/>
    <w:rsid w:val="006442F3"/>
    <w:rsid w:val="00645026"/>
    <w:rsid w:val="006450CD"/>
    <w:rsid w:val="00646256"/>
    <w:rsid w:val="0064696F"/>
    <w:rsid w:val="006470C8"/>
    <w:rsid w:val="006473C1"/>
    <w:rsid w:val="00650956"/>
    <w:rsid w:val="00650EC3"/>
    <w:rsid w:val="00651BC4"/>
    <w:rsid w:val="00651FE1"/>
    <w:rsid w:val="00653CF2"/>
    <w:rsid w:val="006546E0"/>
    <w:rsid w:val="006552FD"/>
    <w:rsid w:val="006557D7"/>
    <w:rsid w:val="00656F50"/>
    <w:rsid w:val="0065747A"/>
    <w:rsid w:val="00660063"/>
    <w:rsid w:val="00660F92"/>
    <w:rsid w:val="00660FE7"/>
    <w:rsid w:val="00661523"/>
    <w:rsid w:val="00661F1C"/>
    <w:rsid w:val="006622E0"/>
    <w:rsid w:val="0066232F"/>
    <w:rsid w:val="006627C7"/>
    <w:rsid w:val="006634DF"/>
    <w:rsid w:val="006673CA"/>
    <w:rsid w:val="00667C55"/>
    <w:rsid w:val="00667DF1"/>
    <w:rsid w:val="00667E1F"/>
    <w:rsid w:val="006705D3"/>
    <w:rsid w:val="006707AF"/>
    <w:rsid w:val="006709B7"/>
    <w:rsid w:val="00670B5F"/>
    <w:rsid w:val="006711CA"/>
    <w:rsid w:val="006712CC"/>
    <w:rsid w:val="006718EE"/>
    <w:rsid w:val="00671AF1"/>
    <w:rsid w:val="00671E8C"/>
    <w:rsid w:val="00671F6A"/>
    <w:rsid w:val="00672099"/>
    <w:rsid w:val="00672B55"/>
    <w:rsid w:val="0067300C"/>
    <w:rsid w:val="00673712"/>
    <w:rsid w:val="006759BE"/>
    <w:rsid w:val="00676707"/>
    <w:rsid w:val="00677021"/>
    <w:rsid w:val="00677116"/>
    <w:rsid w:val="0067757A"/>
    <w:rsid w:val="006779E0"/>
    <w:rsid w:val="00677C2D"/>
    <w:rsid w:val="006805F4"/>
    <w:rsid w:val="00681231"/>
    <w:rsid w:val="00681AD4"/>
    <w:rsid w:val="00684068"/>
    <w:rsid w:val="00684867"/>
    <w:rsid w:val="006848F9"/>
    <w:rsid w:val="00684D48"/>
    <w:rsid w:val="006856CC"/>
    <w:rsid w:val="006857A5"/>
    <w:rsid w:val="00687929"/>
    <w:rsid w:val="00687C48"/>
    <w:rsid w:val="00687F9C"/>
    <w:rsid w:val="00690E59"/>
    <w:rsid w:val="0069181E"/>
    <w:rsid w:val="0069299F"/>
    <w:rsid w:val="00694DE0"/>
    <w:rsid w:val="0069558B"/>
    <w:rsid w:val="0069565E"/>
    <w:rsid w:val="006961D4"/>
    <w:rsid w:val="00696B8F"/>
    <w:rsid w:val="00696D38"/>
    <w:rsid w:val="0069714C"/>
    <w:rsid w:val="00697DB4"/>
    <w:rsid w:val="00697E43"/>
    <w:rsid w:val="006A0248"/>
    <w:rsid w:val="006A0BBB"/>
    <w:rsid w:val="006A0E29"/>
    <w:rsid w:val="006A1672"/>
    <w:rsid w:val="006A1C57"/>
    <w:rsid w:val="006A1CAE"/>
    <w:rsid w:val="006A2754"/>
    <w:rsid w:val="006A3A16"/>
    <w:rsid w:val="006A3BB1"/>
    <w:rsid w:val="006A3E4B"/>
    <w:rsid w:val="006A63B1"/>
    <w:rsid w:val="006A65C6"/>
    <w:rsid w:val="006A7034"/>
    <w:rsid w:val="006B0992"/>
    <w:rsid w:val="006B11A9"/>
    <w:rsid w:val="006B17A0"/>
    <w:rsid w:val="006B1C76"/>
    <w:rsid w:val="006B20EA"/>
    <w:rsid w:val="006B2307"/>
    <w:rsid w:val="006B23B4"/>
    <w:rsid w:val="006B258D"/>
    <w:rsid w:val="006B27EA"/>
    <w:rsid w:val="006B2EDC"/>
    <w:rsid w:val="006B3D3E"/>
    <w:rsid w:val="006B4B46"/>
    <w:rsid w:val="006B4CC3"/>
    <w:rsid w:val="006B53C4"/>
    <w:rsid w:val="006B67D1"/>
    <w:rsid w:val="006B7656"/>
    <w:rsid w:val="006B76FC"/>
    <w:rsid w:val="006B7FD3"/>
    <w:rsid w:val="006C0105"/>
    <w:rsid w:val="006C1CBC"/>
    <w:rsid w:val="006C1EC4"/>
    <w:rsid w:val="006C23C2"/>
    <w:rsid w:val="006C2CC7"/>
    <w:rsid w:val="006C350C"/>
    <w:rsid w:val="006C3D51"/>
    <w:rsid w:val="006C4413"/>
    <w:rsid w:val="006C494F"/>
    <w:rsid w:val="006C54A0"/>
    <w:rsid w:val="006C60C7"/>
    <w:rsid w:val="006C6B56"/>
    <w:rsid w:val="006C7F4B"/>
    <w:rsid w:val="006D0672"/>
    <w:rsid w:val="006D0712"/>
    <w:rsid w:val="006D154D"/>
    <w:rsid w:val="006D25F8"/>
    <w:rsid w:val="006D375C"/>
    <w:rsid w:val="006D3CA0"/>
    <w:rsid w:val="006D3D55"/>
    <w:rsid w:val="006D3F4C"/>
    <w:rsid w:val="006D43EF"/>
    <w:rsid w:val="006D441E"/>
    <w:rsid w:val="006D4815"/>
    <w:rsid w:val="006D4BEE"/>
    <w:rsid w:val="006D4C3E"/>
    <w:rsid w:val="006D5910"/>
    <w:rsid w:val="006D5B3B"/>
    <w:rsid w:val="006D6351"/>
    <w:rsid w:val="006D6D70"/>
    <w:rsid w:val="006D789D"/>
    <w:rsid w:val="006D7C59"/>
    <w:rsid w:val="006D7D34"/>
    <w:rsid w:val="006E04FE"/>
    <w:rsid w:val="006E1FD0"/>
    <w:rsid w:val="006E25A6"/>
    <w:rsid w:val="006E2B55"/>
    <w:rsid w:val="006E2E9F"/>
    <w:rsid w:val="006E2FD2"/>
    <w:rsid w:val="006E3B3C"/>
    <w:rsid w:val="006E3E51"/>
    <w:rsid w:val="006E4877"/>
    <w:rsid w:val="006E49C2"/>
    <w:rsid w:val="006E5739"/>
    <w:rsid w:val="006E6666"/>
    <w:rsid w:val="006E6688"/>
    <w:rsid w:val="006E69B5"/>
    <w:rsid w:val="006E69E3"/>
    <w:rsid w:val="006E6F99"/>
    <w:rsid w:val="006E73C8"/>
    <w:rsid w:val="006E78FA"/>
    <w:rsid w:val="006E7B81"/>
    <w:rsid w:val="006F03F9"/>
    <w:rsid w:val="006F07AC"/>
    <w:rsid w:val="006F0C88"/>
    <w:rsid w:val="006F0F7D"/>
    <w:rsid w:val="006F11C7"/>
    <w:rsid w:val="006F14AB"/>
    <w:rsid w:val="006F15FD"/>
    <w:rsid w:val="006F1E2A"/>
    <w:rsid w:val="006F29E1"/>
    <w:rsid w:val="006F34E3"/>
    <w:rsid w:val="006F382B"/>
    <w:rsid w:val="006F4B3B"/>
    <w:rsid w:val="006F4F59"/>
    <w:rsid w:val="006F51F2"/>
    <w:rsid w:val="006F5BAE"/>
    <w:rsid w:val="006F5C9E"/>
    <w:rsid w:val="006F62AD"/>
    <w:rsid w:val="006F6311"/>
    <w:rsid w:val="006F640E"/>
    <w:rsid w:val="006F6548"/>
    <w:rsid w:val="006F6A43"/>
    <w:rsid w:val="00700690"/>
    <w:rsid w:val="00700AD9"/>
    <w:rsid w:val="00700EA5"/>
    <w:rsid w:val="00700F17"/>
    <w:rsid w:val="007010D4"/>
    <w:rsid w:val="00702558"/>
    <w:rsid w:val="00703D1E"/>
    <w:rsid w:val="007057E5"/>
    <w:rsid w:val="007058F8"/>
    <w:rsid w:val="0070594F"/>
    <w:rsid w:val="00707017"/>
    <w:rsid w:val="00707053"/>
    <w:rsid w:val="0071049C"/>
    <w:rsid w:val="00710544"/>
    <w:rsid w:val="007105FA"/>
    <w:rsid w:val="00710C5B"/>
    <w:rsid w:val="007110BB"/>
    <w:rsid w:val="00712A66"/>
    <w:rsid w:val="00712DF4"/>
    <w:rsid w:val="007137E3"/>
    <w:rsid w:val="00714DC5"/>
    <w:rsid w:val="00715098"/>
    <w:rsid w:val="0071513F"/>
    <w:rsid w:val="0071524E"/>
    <w:rsid w:val="007158A8"/>
    <w:rsid w:val="00716393"/>
    <w:rsid w:val="007175B1"/>
    <w:rsid w:val="0071784E"/>
    <w:rsid w:val="00721364"/>
    <w:rsid w:val="00722616"/>
    <w:rsid w:val="007227AC"/>
    <w:rsid w:val="00724257"/>
    <w:rsid w:val="00725C05"/>
    <w:rsid w:val="00726339"/>
    <w:rsid w:val="00726CAC"/>
    <w:rsid w:val="00727F3F"/>
    <w:rsid w:val="0073013D"/>
    <w:rsid w:val="00730D51"/>
    <w:rsid w:val="007327C7"/>
    <w:rsid w:val="00732CD0"/>
    <w:rsid w:val="00733EFC"/>
    <w:rsid w:val="00733F2D"/>
    <w:rsid w:val="00734083"/>
    <w:rsid w:val="00734C58"/>
    <w:rsid w:val="00734F34"/>
    <w:rsid w:val="007351BF"/>
    <w:rsid w:val="0073534A"/>
    <w:rsid w:val="0073555E"/>
    <w:rsid w:val="00736BEE"/>
    <w:rsid w:val="00737297"/>
    <w:rsid w:val="00737580"/>
    <w:rsid w:val="00737708"/>
    <w:rsid w:val="007409F1"/>
    <w:rsid w:val="00740EF9"/>
    <w:rsid w:val="007410ED"/>
    <w:rsid w:val="0074235A"/>
    <w:rsid w:val="007426DB"/>
    <w:rsid w:val="00743515"/>
    <w:rsid w:val="00743B2A"/>
    <w:rsid w:val="00745E8B"/>
    <w:rsid w:val="0074685C"/>
    <w:rsid w:val="00746E3B"/>
    <w:rsid w:val="00746FBA"/>
    <w:rsid w:val="007473AC"/>
    <w:rsid w:val="007476AE"/>
    <w:rsid w:val="0074773F"/>
    <w:rsid w:val="00751653"/>
    <w:rsid w:val="00751B00"/>
    <w:rsid w:val="0075236C"/>
    <w:rsid w:val="0075273D"/>
    <w:rsid w:val="00752A42"/>
    <w:rsid w:val="00753134"/>
    <w:rsid w:val="00753E18"/>
    <w:rsid w:val="0075430B"/>
    <w:rsid w:val="007546B4"/>
    <w:rsid w:val="007547C2"/>
    <w:rsid w:val="00754968"/>
    <w:rsid w:val="00754C27"/>
    <w:rsid w:val="00754D80"/>
    <w:rsid w:val="007550DA"/>
    <w:rsid w:val="00756B27"/>
    <w:rsid w:val="00756C68"/>
    <w:rsid w:val="00756E4D"/>
    <w:rsid w:val="007571EF"/>
    <w:rsid w:val="007575EE"/>
    <w:rsid w:val="00757CAB"/>
    <w:rsid w:val="0076001B"/>
    <w:rsid w:val="00760BFC"/>
    <w:rsid w:val="0076165B"/>
    <w:rsid w:val="007617C2"/>
    <w:rsid w:val="00762328"/>
    <w:rsid w:val="0076292B"/>
    <w:rsid w:val="00763E30"/>
    <w:rsid w:val="0076511B"/>
    <w:rsid w:val="007653B9"/>
    <w:rsid w:val="007656C8"/>
    <w:rsid w:val="00766F5B"/>
    <w:rsid w:val="00770E4C"/>
    <w:rsid w:val="007710E8"/>
    <w:rsid w:val="007717CD"/>
    <w:rsid w:val="00771B43"/>
    <w:rsid w:val="00773578"/>
    <w:rsid w:val="0077398E"/>
    <w:rsid w:val="00773E1A"/>
    <w:rsid w:val="0077419E"/>
    <w:rsid w:val="00774532"/>
    <w:rsid w:val="007749B7"/>
    <w:rsid w:val="00774BF7"/>
    <w:rsid w:val="00774E10"/>
    <w:rsid w:val="007765C9"/>
    <w:rsid w:val="00776611"/>
    <w:rsid w:val="00777A44"/>
    <w:rsid w:val="007805A5"/>
    <w:rsid w:val="007809ED"/>
    <w:rsid w:val="00780CEB"/>
    <w:rsid w:val="00780EA5"/>
    <w:rsid w:val="007814F9"/>
    <w:rsid w:val="007815DB"/>
    <w:rsid w:val="00781A1B"/>
    <w:rsid w:val="00782529"/>
    <w:rsid w:val="0078296D"/>
    <w:rsid w:val="00782F16"/>
    <w:rsid w:val="00784429"/>
    <w:rsid w:val="007848DA"/>
    <w:rsid w:val="00784C5B"/>
    <w:rsid w:val="007856E8"/>
    <w:rsid w:val="00785DA2"/>
    <w:rsid w:val="00785FB6"/>
    <w:rsid w:val="0078609D"/>
    <w:rsid w:val="00786C98"/>
    <w:rsid w:val="00787369"/>
    <w:rsid w:val="00787ECD"/>
    <w:rsid w:val="00787EF9"/>
    <w:rsid w:val="00787FED"/>
    <w:rsid w:val="0079001A"/>
    <w:rsid w:val="007902C5"/>
    <w:rsid w:val="00790555"/>
    <w:rsid w:val="007905D7"/>
    <w:rsid w:val="00790863"/>
    <w:rsid w:val="007915EE"/>
    <w:rsid w:val="00792A2C"/>
    <w:rsid w:val="00793990"/>
    <w:rsid w:val="00793AF5"/>
    <w:rsid w:val="007944A4"/>
    <w:rsid w:val="00794C09"/>
    <w:rsid w:val="007951F9"/>
    <w:rsid w:val="0079741C"/>
    <w:rsid w:val="00797B24"/>
    <w:rsid w:val="00797D4B"/>
    <w:rsid w:val="007A0481"/>
    <w:rsid w:val="007A18F7"/>
    <w:rsid w:val="007A1EB2"/>
    <w:rsid w:val="007A1EE3"/>
    <w:rsid w:val="007A3A82"/>
    <w:rsid w:val="007A3ACA"/>
    <w:rsid w:val="007A47BB"/>
    <w:rsid w:val="007A48B8"/>
    <w:rsid w:val="007A5260"/>
    <w:rsid w:val="007A5B16"/>
    <w:rsid w:val="007A5CAD"/>
    <w:rsid w:val="007A75AA"/>
    <w:rsid w:val="007A7C9F"/>
    <w:rsid w:val="007A7CEE"/>
    <w:rsid w:val="007A7E76"/>
    <w:rsid w:val="007B0278"/>
    <w:rsid w:val="007B0983"/>
    <w:rsid w:val="007B0E1B"/>
    <w:rsid w:val="007B1B6F"/>
    <w:rsid w:val="007B21FF"/>
    <w:rsid w:val="007B2A5B"/>
    <w:rsid w:val="007B2A83"/>
    <w:rsid w:val="007B407B"/>
    <w:rsid w:val="007B4137"/>
    <w:rsid w:val="007B4C36"/>
    <w:rsid w:val="007B50EE"/>
    <w:rsid w:val="007B5296"/>
    <w:rsid w:val="007B54FF"/>
    <w:rsid w:val="007B5670"/>
    <w:rsid w:val="007B5C32"/>
    <w:rsid w:val="007B5CC0"/>
    <w:rsid w:val="007B6D21"/>
    <w:rsid w:val="007B6FA8"/>
    <w:rsid w:val="007B759B"/>
    <w:rsid w:val="007B7F7A"/>
    <w:rsid w:val="007B7FD5"/>
    <w:rsid w:val="007C057F"/>
    <w:rsid w:val="007C269F"/>
    <w:rsid w:val="007C2701"/>
    <w:rsid w:val="007C2C50"/>
    <w:rsid w:val="007C2D74"/>
    <w:rsid w:val="007C341A"/>
    <w:rsid w:val="007C42EC"/>
    <w:rsid w:val="007C4C78"/>
    <w:rsid w:val="007C5518"/>
    <w:rsid w:val="007C5A9E"/>
    <w:rsid w:val="007C5FEC"/>
    <w:rsid w:val="007C6876"/>
    <w:rsid w:val="007C7545"/>
    <w:rsid w:val="007C7ADC"/>
    <w:rsid w:val="007D0130"/>
    <w:rsid w:val="007D06C8"/>
    <w:rsid w:val="007D06D3"/>
    <w:rsid w:val="007D0943"/>
    <w:rsid w:val="007D11BE"/>
    <w:rsid w:val="007D13F3"/>
    <w:rsid w:val="007D1C0B"/>
    <w:rsid w:val="007D20B0"/>
    <w:rsid w:val="007D21F9"/>
    <w:rsid w:val="007D28AF"/>
    <w:rsid w:val="007D31D1"/>
    <w:rsid w:val="007D39B9"/>
    <w:rsid w:val="007D3B1D"/>
    <w:rsid w:val="007D48DC"/>
    <w:rsid w:val="007D5110"/>
    <w:rsid w:val="007D5D94"/>
    <w:rsid w:val="007D5F6C"/>
    <w:rsid w:val="007D6528"/>
    <w:rsid w:val="007D74E3"/>
    <w:rsid w:val="007D7505"/>
    <w:rsid w:val="007D7723"/>
    <w:rsid w:val="007D78C7"/>
    <w:rsid w:val="007D7A8E"/>
    <w:rsid w:val="007D7C36"/>
    <w:rsid w:val="007D7D4D"/>
    <w:rsid w:val="007E02C2"/>
    <w:rsid w:val="007E12EB"/>
    <w:rsid w:val="007E276A"/>
    <w:rsid w:val="007E3DB5"/>
    <w:rsid w:val="007E3FDD"/>
    <w:rsid w:val="007E44FA"/>
    <w:rsid w:val="007E4828"/>
    <w:rsid w:val="007E4F3C"/>
    <w:rsid w:val="007E565E"/>
    <w:rsid w:val="007E5683"/>
    <w:rsid w:val="007E56AB"/>
    <w:rsid w:val="007E5F96"/>
    <w:rsid w:val="007E6AA5"/>
    <w:rsid w:val="007E7595"/>
    <w:rsid w:val="007E79BF"/>
    <w:rsid w:val="007F0626"/>
    <w:rsid w:val="007F0729"/>
    <w:rsid w:val="007F12CE"/>
    <w:rsid w:val="007F252E"/>
    <w:rsid w:val="007F59C8"/>
    <w:rsid w:val="007F59D6"/>
    <w:rsid w:val="007F5FEC"/>
    <w:rsid w:val="007F6732"/>
    <w:rsid w:val="007F7A73"/>
    <w:rsid w:val="00800465"/>
    <w:rsid w:val="00800B18"/>
    <w:rsid w:val="008011A2"/>
    <w:rsid w:val="00801B31"/>
    <w:rsid w:val="00801B49"/>
    <w:rsid w:val="00802FBA"/>
    <w:rsid w:val="008034E7"/>
    <w:rsid w:val="00803750"/>
    <w:rsid w:val="008046CF"/>
    <w:rsid w:val="0080709E"/>
    <w:rsid w:val="00807DB5"/>
    <w:rsid w:val="0081063A"/>
    <w:rsid w:val="008108A6"/>
    <w:rsid w:val="00810A69"/>
    <w:rsid w:val="00810FD9"/>
    <w:rsid w:val="008111EC"/>
    <w:rsid w:val="0081133F"/>
    <w:rsid w:val="008119F9"/>
    <w:rsid w:val="00812666"/>
    <w:rsid w:val="0081368E"/>
    <w:rsid w:val="008137F2"/>
    <w:rsid w:val="00813F13"/>
    <w:rsid w:val="00814AF8"/>
    <w:rsid w:val="00814F82"/>
    <w:rsid w:val="0081523D"/>
    <w:rsid w:val="00815735"/>
    <w:rsid w:val="00815829"/>
    <w:rsid w:val="00815F9A"/>
    <w:rsid w:val="00816492"/>
    <w:rsid w:val="00816B17"/>
    <w:rsid w:val="00816DA3"/>
    <w:rsid w:val="00817246"/>
    <w:rsid w:val="00817EF9"/>
    <w:rsid w:val="008210F8"/>
    <w:rsid w:val="00821340"/>
    <w:rsid w:val="00821B99"/>
    <w:rsid w:val="00822674"/>
    <w:rsid w:val="00823892"/>
    <w:rsid w:val="008240F1"/>
    <w:rsid w:val="00824A62"/>
    <w:rsid w:val="00824E8C"/>
    <w:rsid w:val="008263A4"/>
    <w:rsid w:val="0082684D"/>
    <w:rsid w:val="00826A6D"/>
    <w:rsid w:val="00827219"/>
    <w:rsid w:val="0082782D"/>
    <w:rsid w:val="00827E26"/>
    <w:rsid w:val="00830282"/>
    <w:rsid w:val="00830723"/>
    <w:rsid w:val="00830B13"/>
    <w:rsid w:val="008319CE"/>
    <w:rsid w:val="00831D89"/>
    <w:rsid w:val="00831EE6"/>
    <w:rsid w:val="00832610"/>
    <w:rsid w:val="00832C71"/>
    <w:rsid w:val="00833CFF"/>
    <w:rsid w:val="00833E8D"/>
    <w:rsid w:val="00833EA6"/>
    <w:rsid w:val="00833FD9"/>
    <w:rsid w:val="00834332"/>
    <w:rsid w:val="0083464C"/>
    <w:rsid w:val="00834717"/>
    <w:rsid w:val="00834A05"/>
    <w:rsid w:val="00834DB7"/>
    <w:rsid w:val="008352C0"/>
    <w:rsid w:val="008357C9"/>
    <w:rsid w:val="008357F1"/>
    <w:rsid w:val="00835B83"/>
    <w:rsid w:val="008366F3"/>
    <w:rsid w:val="00840504"/>
    <w:rsid w:val="00841E05"/>
    <w:rsid w:val="00841E44"/>
    <w:rsid w:val="00842330"/>
    <w:rsid w:val="0084289B"/>
    <w:rsid w:val="0084289D"/>
    <w:rsid w:val="00842B09"/>
    <w:rsid w:val="008437E3"/>
    <w:rsid w:val="008439E8"/>
    <w:rsid w:val="0084488E"/>
    <w:rsid w:val="00844921"/>
    <w:rsid w:val="00846ADE"/>
    <w:rsid w:val="00846BC3"/>
    <w:rsid w:val="00846C15"/>
    <w:rsid w:val="00846D12"/>
    <w:rsid w:val="00847B78"/>
    <w:rsid w:val="00850CE3"/>
    <w:rsid w:val="00851D1D"/>
    <w:rsid w:val="00852B51"/>
    <w:rsid w:val="00853065"/>
    <w:rsid w:val="00853127"/>
    <w:rsid w:val="0085377B"/>
    <w:rsid w:val="00853D39"/>
    <w:rsid w:val="0085457A"/>
    <w:rsid w:val="00854A5D"/>
    <w:rsid w:val="00854BB8"/>
    <w:rsid w:val="00854D93"/>
    <w:rsid w:val="00855DBB"/>
    <w:rsid w:val="0085653B"/>
    <w:rsid w:val="00857527"/>
    <w:rsid w:val="00857688"/>
    <w:rsid w:val="00860097"/>
    <w:rsid w:val="00860652"/>
    <w:rsid w:val="00861E51"/>
    <w:rsid w:val="00862DA2"/>
    <w:rsid w:val="00865BD6"/>
    <w:rsid w:val="00865C34"/>
    <w:rsid w:val="0086698D"/>
    <w:rsid w:val="00866CCB"/>
    <w:rsid w:val="00866FD1"/>
    <w:rsid w:val="00867C92"/>
    <w:rsid w:val="0087018B"/>
    <w:rsid w:val="00870309"/>
    <w:rsid w:val="00870C4C"/>
    <w:rsid w:val="00871C15"/>
    <w:rsid w:val="00871FEC"/>
    <w:rsid w:val="00872214"/>
    <w:rsid w:val="00872BAE"/>
    <w:rsid w:val="00873359"/>
    <w:rsid w:val="00873426"/>
    <w:rsid w:val="008741A7"/>
    <w:rsid w:val="00875F8A"/>
    <w:rsid w:val="0087645A"/>
    <w:rsid w:val="00876E37"/>
    <w:rsid w:val="0087713D"/>
    <w:rsid w:val="00877BFA"/>
    <w:rsid w:val="008800C7"/>
    <w:rsid w:val="00880765"/>
    <w:rsid w:val="00881D07"/>
    <w:rsid w:val="00882191"/>
    <w:rsid w:val="00882C1F"/>
    <w:rsid w:val="00882E83"/>
    <w:rsid w:val="00882EC6"/>
    <w:rsid w:val="008830FF"/>
    <w:rsid w:val="00883E8E"/>
    <w:rsid w:val="00883ED6"/>
    <w:rsid w:val="00884909"/>
    <w:rsid w:val="0088534C"/>
    <w:rsid w:val="0088552B"/>
    <w:rsid w:val="00885BC3"/>
    <w:rsid w:val="00886F94"/>
    <w:rsid w:val="008872A8"/>
    <w:rsid w:val="0088759B"/>
    <w:rsid w:val="00887DD6"/>
    <w:rsid w:val="00890085"/>
    <w:rsid w:val="008903AD"/>
    <w:rsid w:val="00890B45"/>
    <w:rsid w:val="00891115"/>
    <w:rsid w:val="00893A5D"/>
    <w:rsid w:val="00894777"/>
    <w:rsid w:val="00894AD4"/>
    <w:rsid w:val="00894C58"/>
    <w:rsid w:val="00894E88"/>
    <w:rsid w:val="00894FC9"/>
    <w:rsid w:val="00895740"/>
    <w:rsid w:val="00896B0A"/>
    <w:rsid w:val="00897B9C"/>
    <w:rsid w:val="008A0947"/>
    <w:rsid w:val="008A1513"/>
    <w:rsid w:val="008A29A3"/>
    <w:rsid w:val="008A322D"/>
    <w:rsid w:val="008A334C"/>
    <w:rsid w:val="008A3A97"/>
    <w:rsid w:val="008A4C51"/>
    <w:rsid w:val="008A50C0"/>
    <w:rsid w:val="008A53DA"/>
    <w:rsid w:val="008A60C5"/>
    <w:rsid w:val="008A644F"/>
    <w:rsid w:val="008B08A4"/>
    <w:rsid w:val="008B08FF"/>
    <w:rsid w:val="008B0ED8"/>
    <w:rsid w:val="008B1412"/>
    <w:rsid w:val="008B18D6"/>
    <w:rsid w:val="008B2AA7"/>
    <w:rsid w:val="008B37E5"/>
    <w:rsid w:val="008B39E7"/>
    <w:rsid w:val="008B4941"/>
    <w:rsid w:val="008B4E00"/>
    <w:rsid w:val="008B54C6"/>
    <w:rsid w:val="008B5D23"/>
    <w:rsid w:val="008B6819"/>
    <w:rsid w:val="008B6AB6"/>
    <w:rsid w:val="008B7284"/>
    <w:rsid w:val="008B75C5"/>
    <w:rsid w:val="008C0283"/>
    <w:rsid w:val="008C0C8C"/>
    <w:rsid w:val="008C10E5"/>
    <w:rsid w:val="008C1680"/>
    <w:rsid w:val="008C168B"/>
    <w:rsid w:val="008C18C3"/>
    <w:rsid w:val="008C1C35"/>
    <w:rsid w:val="008C213D"/>
    <w:rsid w:val="008C348C"/>
    <w:rsid w:val="008C38ED"/>
    <w:rsid w:val="008C3A7C"/>
    <w:rsid w:val="008C3E11"/>
    <w:rsid w:val="008C3FCF"/>
    <w:rsid w:val="008C418F"/>
    <w:rsid w:val="008C4414"/>
    <w:rsid w:val="008C5893"/>
    <w:rsid w:val="008C5C80"/>
    <w:rsid w:val="008C5F68"/>
    <w:rsid w:val="008C6543"/>
    <w:rsid w:val="008C6BFA"/>
    <w:rsid w:val="008C6F92"/>
    <w:rsid w:val="008C7637"/>
    <w:rsid w:val="008D0F5D"/>
    <w:rsid w:val="008D0FCB"/>
    <w:rsid w:val="008D117C"/>
    <w:rsid w:val="008D1C5B"/>
    <w:rsid w:val="008D2390"/>
    <w:rsid w:val="008D296E"/>
    <w:rsid w:val="008D383E"/>
    <w:rsid w:val="008D450A"/>
    <w:rsid w:val="008D4B3D"/>
    <w:rsid w:val="008D54D1"/>
    <w:rsid w:val="008D5E2D"/>
    <w:rsid w:val="008D7840"/>
    <w:rsid w:val="008D7854"/>
    <w:rsid w:val="008D7B9B"/>
    <w:rsid w:val="008D7F41"/>
    <w:rsid w:val="008E030F"/>
    <w:rsid w:val="008E04E0"/>
    <w:rsid w:val="008E1501"/>
    <w:rsid w:val="008E17EA"/>
    <w:rsid w:val="008E22AC"/>
    <w:rsid w:val="008E27AB"/>
    <w:rsid w:val="008E2DD9"/>
    <w:rsid w:val="008E3FC6"/>
    <w:rsid w:val="008E41ED"/>
    <w:rsid w:val="008E43E6"/>
    <w:rsid w:val="008E4C45"/>
    <w:rsid w:val="008E553F"/>
    <w:rsid w:val="008E56AB"/>
    <w:rsid w:val="008E5A3A"/>
    <w:rsid w:val="008E6093"/>
    <w:rsid w:val="008E7211"/>
    <w:rsid w:val="008E72AF"/>
    <w:rsid w:val="008E7400"/>
    <w:rsid w:val="008F105D"/>
    <w:rsid w:val="008F1585"/>
    <w:rsid w:val="008F15A3"/>
    <w:rsid w:val="008F1C30"/>
    <w:rsid w:val="008F1F0E"/>
    <w:rsid w:val="008F2449"/>
    <w:rsid w:val="008F25B2"/>
    <w:rsid w:val="008F2734"/>
    <w:rsid w:val="008F28E6"/>
    <w:rsid w:val="008F3143"/>
    <w:rsid w:val="008F4479"/>
    <w:rsid w:val="008F49E5"/>
    <w:rsid w:val="008F4B93"/>
    <w:rsid w:val="008F4E40"/>
    <w:rsid w:val="008F577C"/>
    <w:rsid w:val="008F5D32"/>
    <w:rsid w:val="008F6840"/>
    <w:rsid w:val="008F6CDF"/>
    <w:rsid w:val="008F7088"/>
    <w:rsid w:val="008F75BD"/>
    <w:rsid w:val="008F79FB"/>
    <w:rsid w:val="008F7C6D"/>
    <w:rsid w:val="00900340"/>
    <w:rsid w:val="0090151A"/>
    <w:rsid w:val="009030BE"/>
    <w:rsid w:val="0090358B"/>
    <w:rsid w:val="00903DFB"/>
    <w:rsid w:val="00904422"/>
    <w:rsid w:val="009045EA"/>
    <w:rsid w:val="00904741"/>
    <w:rsid w:val="00905856"/>
    <w:rsid w:val="00905EAB"/>
    <w:rsid w:val="00905ED8"/>
    <w:rsid w:val="00905FC9"/>
    <w:rsid w:val="009065FF"/>
    <w:rsid w:val="0090721C"/>
    <w:rsid w:val="00910639"/>
    <w:rsid w:val="00910D57"/>
    <w:rsid w:val="00912285"/>
    <w:rsid w:val="009122E1"/>
    <w:rsid w:val="009130DF"/>
    <w:rsid w:val="009139A2"/>
    <w:rsid w:val="00914A68"/>
    <w:rsid w:val="009161ED"/>
    <w:rsid w:val="00916880"/>
    <w:rsid w:val="00916AA7"/>
    <w:rsid w:val="00916FB8"/>
    <w:rsid w:val="0091769D"/>
    <w:rsid w:val="0091785F"/>
    <w:rsid w:val="00920F31"/>
    <w:rsid w:val="00920F89"/>
    <w:rsid w:val="0092131F"/>
    <w:rsid w:val="00921585"/>
    <w:rsid w:val="00921A8D"/>
    <w:rsid w:val="00921E54"/>
    <w:rsid w:val="009221F3"/>
    <w:rsid w:val="009225FB"/>
    <w:rsid w:val="00922C23"/>
    <w:rsid w:val="00923589"/>
    <w:rsid w:val="00924072"/>
    <w:rsid w:val="0092489B"/>
    <w:rsid w:val="00924AE8"/>
    <w:rsid w:val="00925171"/>
    <w:rsid w:val="009252B9"/>
    <w:rsid w:val="00925394"/>
    <w:rsid w:val="00925787"/>
    <w:rsid w:val="009258CB"/>
    <w:rsid w:val="00925C5F"/>
    <w:rsid w:val="0092604D"/>
    <w:rsid w:val="0092635A"/>
    <w:rsid w:val="0092679C"/>
    <w:rsid w:val="0092683E"/>
    <w:rsid w:val="00926A98"/>
    <w:rsid w:val="00926C05"/>
    <w:rsid w:val="00930240"/>
    <w:rsid w:val="00930684"/>
    <w:rsid w:val="00930821"/>
    <w:rsid w:val="00931479"/>
    <w:rsid w:val="00931BFB"/>
    <w:rsid w:val="00932C30"/>
    <w:rsid w:val="00932D5C"/>
    <w:rsid w:val="0093330E"/>
    <w:rsid w:val="009341A4"/>
    <w:rsid w:val="00936A0D"/>
    <w:rsid w:val="009372AC"/>
    <w:rsid w:val="00937C63"/>
    <w:rsid w:val="009403B6"/>
    <w:rsid w:val="0094047C"/>
    <w:rsid w:val="009405D2"/>
    <w:rsid w:val="0094109D"/>
    <w:rsid w:val="009419D8"/>
    <w:rsid w:val="009419F5"/>
    <w:rsid w:val="00941AA4"/>
    <w:rsid w:val="00942792"/>
    <w:rsid w:val="0094316C"/>
    <w:rsid w:val="00944E46"/>
    <w:rsid w:val="009454C8"/>
    <w:rsid w:val="00945E59"/>
    <w:rsid w:val="00946ACC"/>
    <w:rsid w:val="00946E2B"/>
    <w:rsid w:val="0094774C"/>
    <w:rsid w:val="0094780A"/>
    <w:rsid w:val="00947AD6"/>
    <w:rsid w:val="009504EB"/>
    <w:rsid w:val="009527F1"/>
    <w:rsid w:val="00952C66"/>
    <w:rsid w:val="009533DD"/>
    <w:rsid w:val="009535D4"/>
    <w:rsid w:val="00953899"/>
    <w:rsid w:val="009545F1"/>
    <w:rsid w:val="009554DB"/>
    <w:rsid w:val="00955D98"/>
    <w:rsid w:val="00956428"/>
    <w:rsid w:val="009569C9"/>
    <w:rsid w:val="00956DEC"/>
    <w:rsid w:val="00957421"/>
    <w:rsid w:val="00957846"/>
    <w:rsid w:val="00957E56"/>
    <w:rsid w:val="009602AE"/>
    <w:rsid w:val="00960946"/>
    <w:rsid w:val="00960E16"/>
    <w:rsid w:val="00961AA3"/>
    <w:rsid w:val="009620B9"/>
    <w:rsid w:val="0096228B"/>
    <w:rsid w:val="009627E7"/>
    <w:rsid w:val="00963BE6"/>
    <w:rsid w:val="00963FB9"/>
    <w:rsid w:val="00964399"/>
    <w:rsid w:val="009654FD"/>
    <w:rsid w:val="00965DBF"/>
    <w:rsid w:val="0096641F"/>
    <w:rsid w:val="009675C7"/>
    <w:rsid w:val="00967F4B"/>
    <w:rsid w:val="00970672"/>
    <w:rsid w:val="0097329D"/>
    <w:rsid w:val="009752F6"/>
    <w:rsid w:val="00976324"/>
    <w:rsid w:val="00976AE8"/>
    <w:rsid w:val="00976F2F"/>
    <w:rsid w:val="009773C0"/>
    <w:rsid w:val="0097787A"/>
    <w:rsid w:val="00977CD6"/>
    <w:rsid w:val="00980072"/>
    <w:rsid w:val="009806B5"/>
    <w:rsid w:val="009806F8"/>
    <w:rsid w:val="00980977"/>
    <w:rsid w:val="00981F2F"/>
    <w:rsid w:val="009821AF"/>
    <w:rsid w:val="00982732"/>
    <w:rsid w:val="00982C82"/>
    <w:rsid w:val="0098310F"/>
    <w:rsid w:val="00984759"/>
    <w:rsid w:val="00984EAD"/>
    <w:rsid w:val="00984FA9"/>
    <w:rsid w:val="0098545C"/>
    <w:rsid w:val="00986DA5"/>
    <w:rsid w:val="00987331"/>
    <w:rsid w:val="009875F5"/>
    <w:rsid w:val="00987696"/>
    <w:rsid w:val="00987A58"/>
    <w:rsid w:val="0099021E"/>
    <w:rsid w:val="00991A99"/>
    <w:rsid w:val="00992685"/>
    <w:rsid w:val="009936C2"/>
    <w:rsid w:val="00993D3C"/>
    <w:rsid w:val="00995325"/>
    <w:rsid w:val="009960BE"/>
    <w:rsid w:val="00996818"/>
    <w:rsid w:val="00996AEC"/>
    <w:rsid w:val="009A097F"/>
    <w:rsid w:val="009A1FD3"/>
    <w:rsid w:val="009A24AD"/>
    <w:rsid w:val="009A28B6"/>
    <w:rsid w:val="009A2E1A"/>
    <w:rsid w:val="009A467E"/>
    <w:rsid w:val="009A46A2"/>
    <w:rsid w:val="009A4D7C"/>
    <w:rsid w:val="009A5639"/>
    <w:rsid w:val="009A57C0"/>
    <w:rsid w:val="009A64C4"/>
    <w:rsid w:val="009A65FC"/>
    <w:rsid w:val="009B053E"/>
    <w:rsid w:val="009B0AAB"/>
    <w:rsid w:val="009B15D6"/>
    <w:rsid w:val="009B343F"/>
    <w:rsid w:val="009B40D8"/>
    <w:rsid w:val="009B4376"/>
    <w:rsid w:val="009B61D5"/>
    <w:rsid w:val="009B7797"/>
    <w:rsid w:val="009B7C39"/>
    <w:rsid w:val="009B7CBC"/>
    <w:rsid w:val="009B7FF8"/>
    <w:rsid w:val="009C0230"/>
    <w:rsid w:val="009C027F"/>
    <w:rsid w:val="009C082B"/>
    <w:rsid w:val="009C0A3A"/>
    <w:rsid w:val="009C0D2E"/>
    <w:rsid w:val="009C2306"/>
    <w:rsid w:val="009C3A36"/>
    <w:rsid w:val="009C3B63"/>
    <w:rsid w:val="009C5BDC"/>
    <w:rsid w:val="009C6901"/>
    <w:rsid w:val="009C6B29"/>
    <w:rsid w:val="009C6E97"/>
    <w:rsid w:val="009C79D3"/>
    <w:rsid w:val="009C7D60"/>
    <w:rsid w:val="009D03D7"/>
    <w:rsid w:val="009D1D3C"/>
    <w:rsid w:val="009D1FFF"/>
    <w:rsid w:val="009D2331"/>
    <w:rsid w:val="009D2731"/>
    <w:rsid w:val="009D3EA8"/>
    <w:rsid w:val="009D5290"/>
    <w:rsid w:val="009D55F6"/>
    <w:rsid w:val="009D5DF4"/>
    <w:rsid w:val="009D655B"/>
    <w:rsid w:val="009D6D68"/>
    <w:rsid w:val="009D76B1"/>
    <w:rsid w:val="009D7BC8"/>
    <w:rsid w:val="009D7F4A"/>
    <w:rsid w:val="009E0C05"/>
    <w:rsid w:val="009E2312"/>
    <w:rsid w:val="009E37AC"/>
    <w:rsid w:val="009E4718"/>
    <w:rsid w:val="009E56A0"/>
    <w:rsid w:val="009E5BA0"/>
    <w:rsid w:val="009E5D44"/>
    <w:rsid w:val="009E5EA0"/>
    <w:rsid w:val="009E636A"/>
    <w:rsid w:val="009E77B0"/>
    <w:rsid w:val="009F0C13"/>
    <w:rsid w:val="009F1C14"/>
    <w:rsid w:val="009F22C5"/>
    <w:rsid w:val="009F26BF"/>
    <w:rsid w:val="009F2B4A"/>
    <w:rsid w:val="009F4103"/>
    <w:rsid w:val="009F4580"/>
    <w:rsid w:val="009F4B96"/>
    <w:rsid w:val="009F5ABB"/>
    <w:rsid w:val="009F5DBB"/>
    <w:rsid w:val="009F7C2C"/>
    <w:rsid w:val="009F7EA4"/>
    <w:rsid w:val="00A009F0"/>
    <w:rsid w:val="00A013A9"/>
    <w:rsid w:val="00A016BD"/>
    <w:rsid w:val="00A01CD9"/>
    <w:rsid w:val="00A02A7F"/>
    <w:rsid w:val="00A04A3D"/>
    <w:rsid w:val="00A05C3D"/>
    <w:rsid w:val="00A05F48"/>
    <w:rsid w:val="00A064DC"/>
    <w:rsid w:val="00A06B84"/>
    <w:rsid w:val="00A06BF4"/>
    <w:rsid w:val="00A06D54"/>
    <w:rsid w:val="00A070CE"/>
    <w:rsid w:val="00A076D9"/>
    <w:rsid w:val="00A10602"/>
    <w:rsid w:val="00A108BC"/>
    <w:rsid w:val="00A10D1E"/>
    <w:rsid w:val="00A1115A"/>
    <w:rsid w:val="00A11580"/>
    <w:rsid w:val="00A1202E"/>
    <w:rsid w:val="00A127BE"/>
    <w:rsid w:val="00A12C65"/>
    <w:rsid w:val="00A1358B"/>
    <w:rsid w:val="00A13DFB"/>
    <w:rsid w:val="00A1478E"/>
    <w:rsid w:val="00A14A71"/>
    <w:rsid w:val="00A14BB7"/>
    <w:rsid w:val="00A14D23"/>
    <w:rsid w:val="00A1530A"/>
    <w:rsid w:val="00A1625B"/>
    <w:rsid w:val="00A16ED5"/>
    <w:rsid w:val="00A175B0"/>
    <w:rsid w:val="00A2139E"/>
    <w:rsid w:val="00A213FB"/>
    <w:rsid w:val="00A21EE7"/>
    <w:rsid w:val="00A2221F"/>
    <w:rsid w:val="00A2241A"/>
    <w:rsid w:val="00A2263D"/>
    <w:rsid w:val="00A22E02"/>
    <w:rsid w:val="00A2362C"/>
    <w:rsid w:val="00A24557"/>
    <w:rsid w:val="00A24FCA"/>
    <w:rsid w:val="00A25342"/>
    <w:rsid w:val="00A256E2"/>
    <w:rsid w:val="00A2653B"/>
    <w:rsid w:val="00A265D2"/>
    <w:rsid w:val="00A27FC4"/>
    <w:rsid w:val="00A30353"/>
    <w:rsid w:val="00A308EC"/>
    <w:rsid w:val="00A311B4"/>
    <w:rsid w:val="00A31378"/>
    <w:rsid w:val="00A321CA"/>
    <w:rsid w:val="00A32630"/>
    <w:rsid w:val="00A329BD"/>
    <w:rsid w:val="00A32D6E"/>
    <w:rsid w:val="00A32F1C"/>
    <w:rsid w:val="00A33424"/>
    <w:rsid w:val="00A337BF"/>
    <w:rsid w:val="00A33D4B"/>
    <w:rsid w:val="00A3583D"/>
    <w:rsid w:val="00A35913"/>
    <w:rsid w:val="00A3697E"/>
    <w:rsid w:val="00A3716A"/>
    <w:rsid w:val="00A372C6"/>
    <w:rsid w:val="00A406D8"/>
    <w:rsid w:val="00A41F27"/>
    <w:rsid w:val="00A421A5"/>
    <w:rsid w:val="00A422A6"/>
    <w:rsid w:val="00A425EC"/>
    <w:rsid w:val="00A430EF"/>
    <w:rsid w:val="00A44120"/>
    <w:rsid w:val="00A441DB"/>
    <w:rsid w:val="00A44BF3"/>
    <w:rsid w:val="00A461CC"/>
    <w:rsid w:val="00A4639D"/>
    <w:rsid w:val="00A46792"/>
    <w:rsid w:val="00A507EE"/>
    <w:rsid w:val="00A52438"/>
    <w:rsid w:val="00A53626"/>
    <w:rsid w:val="00A5381E"/>
    <w:rsid w:val="00A5507E"/>
    <w:rsid w:val="00A558F5"/>
    <w:rsid w:val="00A56DB2"/>
    <w:rsid w:val="00A56F2D"/>
    <w:rsid w:val="00A60004"/>
    <w:rsid w:val="00A6023B"/>
    <w:rsid w:val="00A6057F"/>
    <w:rsid w:val="00A60B11"/>
    <w:rsid w:val="00A613DD"/>
    <w:rsid w:val="00A61AC1"/>
    <w:rsid w:val="00A62C56"/>
    <w:rsid w:val="00A6563B"/>
    <w:rsid w:val="00A66501"/>
    <w:rsid w:val="00A6661B"/>
    <w:rsid w:val="00A6699E"/>
    <w:rsid w:val="00A67260"/>
    <w:rsid w:val="00A67591"/>
    <w:rsid w:val="00A67AE8"/>
    <w:rsid w:val="00A72683"/>
    <w:rsid w:val="00A73A82"/>
    <w:rsid w:val="00A745D5"/>
    <w:rsid w:val="00A74A7C"/>
    <w:rsid w:val="00A74E30"/>
    <w:rsid w:val="00A755CF"/>
    <w:rsid w:val="00A756B5"/>
    <w:rsid w:val="00A7659E"/>
    <w:rsid w:val="00A76CAD"/>
    <w:rsid w:val="00A80144"/>
    <w:rsid w:val="00A80311"/>
    <w:rsid w:val="00A81803"/>
    <w:rsid w:val="00A81E56"/>
    <w:rsid w:val="00A8222A"/>
    <w:rsid w:val="00A84022"/>
    <w:rsid w:val="00A8410F"/>
    <w:rsid w:val="00A8438E"/>
    <w:rsid w:val="00A8465D"/>
    <w:rsid w:val="00A84B5F"/>
    <w:rsid w:val="00A85513"/>
    <w:rsid w:val="00A8663A"/>
    <w:rsid w:val="00A86D9F"/>
    <w:rsid w:val="00A8748B"/>
    <w:rsid w:val="00A87AC9"/>
    <w:rsid w:val="00A900E3"/>
    <w:rsid w:val="00A90D04"/>
    <w:rsid w:val="00A916AC"/>
    <w:rsid w:val="00A921F7"/>
    <w:rsid w:val="00A92F2B"/>
    <w:rsid w:val="00A93019"/>
    <w:rsid w:val="00A93E68"/>
    <w:rsid w:val="00A94954"/>
    <w:rsid w:val="00A94BD4"/>
    <w:rsid w:val="00A95214"/>
    <w:rsid w:val="00A95283"/>
    <w:rsid w:val="00A954AC"/>
    <w:rsid w:val="00A95994"/>
    <w:rsid w:val="00A9629A"/>
    <w:rsid w:val="00A965E6"/>
    <w:rsid w:val="00A96772"/>
    <w:rsid w:val="00A96CF9"/>
    <w:rsid w:val="00AA264A"/>
    <w:rsid w:val="00AA33DF"/>
    <w:rsid w:val="00AA3C9C"/>
    <w:rsid w:val="00AA41A5"/>
    <w:rsid w:val="00AA5B4A"/>
    <w:rsid w:val="00AA5BDD"/>
    <w:rsid w:val="00AA5F9D"/>
    <w:rsid w:val="00AA605B"/>
    <w:rsid w:val="00AA70B2"/>
    <w:rsid w:val="00AA75DD"/>
    <w:rsid w:val="00AA7D7B"/>
    <w:rsid w:val="00AB0594"/>
    <w:rsid w:val="00AB0BF2"/>
    <w:rsid w:val="00AB0EB8"/>
    <w:rsid w:val="00AB1418"/>
    <w:rsid w:val="00AB1FDC"/>
    <w:rsid w:val="00AB2176"/>
    <w:rsid w:val="00AB25D3"/>
    <w:rsid w:val="00AB3F41"/>
    <w:rsid w:val="00AB499F"/>
    <w:rsid w:val="00AB49C0"/>
    <w:rsid w:val="00AB57D2"/>
    <w:rsid w:val="00AB5B7A"/>
    <w:rsid w:val="00AB70F4"/>
    <w:rsid w:val="00AB7A73"/>
    <w:rsid w:val="00AC019D"/>
    <w:rsid w:val="00AC03E0"/>
    <w:rsid w:val="00AC1306"/>
    <w:rsid w:val="00AC14DA"/>
    <w:rsid w:val="00AC1C35"/>
    <w:rsid w:val="00AC27C7"/>
    <w:rsid w:val="00AC3D86"/>
    <w:rsid w:val="00AC52A3"/>
    <w:rsid w:val="00AC701C"/>
    <w:rsid w:val="00AC74B3"/>
    <w:rsid w:val="00AC7956"/>
    <w:rsid w:val="00AC7E71"/>
    <w:rsid w:val="00AD01AD"/>
    <w:rsid w:val="00AD0C96"/>
    <w:rsid w:val="00AD1EBE"/>
    <w:rsid w:val="00AD211E"/>
    <w:rsid w:val="00AD2781"/>
    <w:rsid w:val="00AD37D0"/>
    <w:rsid w:val="00AD450D"/>
    <w:rsid w:val="00AD467B"/>
    <w:rsid w:val="00AD4942"/>
    <w:rsid w:val="00AD4964"/>
    <w:rsid w:val="00AD4BA2"/>
    <w:rsid w:val="00AD5227"/>
    <w:rsid w:val="00AD53DA"/>
    <w:rsid w:val="00AD562B"/>
    <w:rsid w:val="00AD5AB8"/>
    <w:rsid w:val="00AD711E"/>
    <w:rsid w:val="00AD7179"/>
    <w:rsid w:val="00AD75B4"/>
    <w:rsid w:val="00AD7617"/>
    <w:rsid w:val="00AE0350"/>
    <w:rsid w:val="00AE0935"/>
    <w:rsid w:val="00AE0A4B"/>
    <w:rsid w:val="00AE154A"/>
    <w:rsid w:val="00AE15F3"/>
    <w:rsid w:val="00AE181E"/>
    <w:rsid w:val="00AE24C0"/>
    <w:rsid w:val="00AE27F3"/>
    <w:rsid w:val="00AE2F14"/>
    <w:rsid w:val="00AE3147"/>
    <w:rsid w:val="00AE31C6"/>
    <w:rsid w:val="00AE3CE8"/>
    <w:rsid w:val="00AE403D"/>
    <w:rsid w:val="00AE54A5"/>
    <w:rsid w:val="00AE56B4"/>
    <w:rsid w:val="00AE5CE3"/>
    <w:rsid w:val="00AE78A0"/>
    <w:rsid w:val="00AF05C5"/>
    <w:rsid w:val="00AF0793"/>
    <w:rsid w:val="00AF0E34"/>
    <w:rsid w:val="00AF1486"/>
    <w:rsid w:val="00AF1539"/>
    <w:rsid w:val="00AF24E7"/>
    <w:rsid w:val="00AF2600"/>
    <w:rsid w:val="00AF28F4"/>
    <w:rsid w:val="00AF2AD9"/>
    <w:rsid w:val="00AF396D"/>
    <w:rsid w:val="00AF41BC"/>
    <w:rsid w:val="00AF5B27"/>
    <w:rsid w:val="00AF62A9"/>
    <w:rsid w:val="00AF6329"/>
    <w:rsid w:val="00AF6B6E"/>
    <w:rsid w:val="00AF6C3D"/>
    <w:rsid w:val="00AF781B"/>
    <w:rsid w:val="00AF7BAF"/>
    <w:rsid w:val="00B00A77"/>
    <w:rsid w:val="00B01CD0"/>
    <w:rsid w:val="00B02115"/>
    <w:rsid w:val="00B0225C"/>
    <w:rsid w:val="00B02CCB"/>
    <w:rsid w:val="00B051C7"/>
    <w:rsid w:val="00B060C2"/>
    <w:rsid w:val="00B06D2A"/>
    <w:rsid w:val="00B06F89"/>
    <w:rsid w:val="00B06F9A"/>
    <w:rsid w:val="00B06FF6"/>
    <w:rsid w:val="00B07044"/>
    <w:rsid w:val="00B07AE9"/>
    <w:rsid w:val="00B10F9D"/>
    <w:rsid w:val="00B117BD"/>
    <w:rsid w:val="00B11D60"/>
    <w:rsid w:val="00B11E8A"/>
    <w:rsid w:val="00B122BD"/>
    <w:rsid w:val="00B1239C"/>
    <w:rsid w:val="00B12600"/>
    <w:rsid w:val="00B133B1"/>
    <w:rsid w:val="00B13966"/>
    <w:rsid w:val="00B1405A"/>
    <w:rsid w:val="00B14600"/>
    <w:rsid w:val="00B146DC"/>
    <w:rsid w:val="00B1485F"/>
    <w:rsid w:val="00B14CB9"/>
    <w:rsid w:val="00B14FFD"/>
    <w:rsid w:val="00B15810"/>
    <w:rsid w:val="00B16D23"/>
    <w:rsid w:val="00B16FF3"/>
    <w:rsid w:val="00B214B3"/>
    <w:rsid w:val="00B215AF"/>
    <w:rsid w:val="00B21762"/>
    <w:rsid w:val="00B22CD0"/>
    <w:rsid w:val="00B22D16"/>
    <w:rsid w:val="00B23060"/>
    <w:rsid w:val="00B23063"/>
    <w:rsid w:val="00B23670"/>
    <w:rsid w:val="00B23BE8"/>
    <w:rsid w:val="00B23CEE"/>
    <w:rsid w:val="00B23CFF"/>
    <w:rsid w:val="00B24E71"/>
    <w:rsid w:val="00B252FE"/>
    <w:rsid w:val="00B25B25"/>
    <w:rsid w:val="00B27AEB"/>
    <w:rsid w:val="00B27E3D"/>
    <w:rsid w:val="00B328AB"/>
    <w:rsid w:val="00B32F63"/>
    <w:rsid w:val="00B348C4"/>
    <w:rsid w:val="00B34979"/>
    <w:rsid w:val="00B3666C"/>
    <w:rsid w:val="00B36F32"/>
    <w:rsid w:val="00B3720C"/>
    <w:rsid w:val="00B40045"/>
    <w:rsid w:val="00B400EA"/>
    <w:rsid w:val="00B4016B"/>
    <w:rsid w:val="00B4042A"/>
    <w:rsid w:val="00B40537"/>
    <w:rsid w:val="00B40F88"/>
    <w:rsid w:val="00B414A6"/>
    <w:rsid w:val="00B41D2B"/>
    <w:rsid w:val="00B41D69"/>
    <w:rsid w:val="00B421CE"/>
    <w:rsid w:val="00B426DD"/>
    <w:rsid w:val="00B43D10"/>
    <w:rsid w:val="00B447AB"/>
    <w:rsid w:val="00B44842"/>
    <w:rsid w:val="00B4490B"/>
    <w:rsid w:val="00B44A55"/>
    <w:rsid w:val="00B44D41"/>
    <w:rsid w:val="00B45943"/>
    <w:rsid w:val="00B45B05"/>
    <w:rsid w:val="00B45E94"/>
    <w:rsid w:val="00B45F59"/>
    <w:rsid w:val="00B465C3"/>
    <w:rsid w:val="00B471FC"/>
    <w:rsid w:val="00B50FF2"/>
    <w:rsid w:val="00B52E38"/>
    <w:rsid w:val="00B53183"/>
    <w:rsid w:val="00B532A6"/>
    <w:rsid w:val="00B5457E"/>
    <w:rsid w:val="00B54833"/>
    <w:rsid w:val="00B5529F"/>
    <w:rsid w:val="00B552DE"/>
    <w:rsid w:val="00B55399"/>
    <w:rsid w:val="00B55560"/>
    <w:rsid w:val="00B5565E"/>
    <w:rsid w:val="00B559F0"/>
    <w:rsid w:val="00B576C8"/>
    <w:rsid w:val="00B605CF"/>
    <w:rsid w:val="00B6063E"/>
    <w:rsid w:val="00B611C9"/>
    <w:rsid w:val="00B61EE2"/>
    <w:rsid w:val="00B62263"/>
    <w:rsid w:val="00B6256B"/>
    <w:rsid w:val="00B62AAA"/>
    <w:rsid w:val="00B6473B"/>
    <w:rsid w:val="00B65E7E"/>
    <w:rsid w:val="00B67041"/>
    <w:rsid w:val="00B67440"/>
    <w:rsid w:val="00B675FD"/>
    <w:rsid w:val="00B67C67"/>
    <w:rsid w:val="00B70BE5"/>
    <w:rsid w:val="00B70CC0"/>
    <w:rsid w:val="00B70D56"/>
    <w:rsid w:val="00B70E5B"/>
    <w:rsid w:val="00B7127F"/>
    <w:rsid w:val="00B71BA9"/>
    <w:rsid w:val="00B7275F"/>
    <w:rsid w:val="00B729AE"/>
    <w:rsid w:val="00B735E5"/>
    <w:rsid w:val="00B73C3E"/>
    <w:rsid w:val="00B74033"/>
    <w:rsid w:val="00B74341"/>
    <w:rsid w:val="00B74E29"/>
    <w:rsid w:val="00B74FB5"/>
    <w:rsid w:val="00B75733"/>
    <w:rsid w:val="00B75D99"/>
    <w:rsid w:val="00B760FF"/>
    <w:rsid w:val="00B76477"/>
    <w:rsid w:val="00B76D4B"/>
    <w:rsid w:val="00B773D7"/>
    <w:rsid w:val="00B81174"/>
    <w:rsid w:val="00B82167"/>
    <w:rsid w:val="00B82802"/>
    <w:rsid w:val="00B82850"/>
    <w:rsid w:val="00B82CF3"/>
    <w:rsid w:val="00B83F5E"/>
    <w:rsid w:val="00B840E3"/>
    <w:rsid w:val="00B849B4"/>
    <w:rsid w:val="00B857B3"/>
    <w:rsid w:val="00B865BE"/>
    <w:rsid w:val="00B8712B"/>
    <w:rsid w:val="00B901A8"/>
    <w:rsid w:val="00B90437"/>
    <w:rsid w:val="00B90667"/>
    <w:rsid w:val="00B90847"/>
    <w:rsid w:val="00B90A48"/>
    <w:rsid w:val="00B90F6A"/>
    <w:rsid w:val="00B9275C"/>
    <w:rsid w:val="00B94CF8"/>
    <w:rsid w:val="00B968B6"/>
    <w:rsid w:val="00B968C5"/>
    <w:rsid w:val="00B977CF"/>
    <w:rsid w:val="00B97930"/>
    <w:rsid w:val="00B9799D"/>
    <w:rsid w:val="00BA0422"/>
    <w:rsid w:val="00BA0F64"/>
    <w:rsid w:val="00BA1579"/>
    <w:rsid w:val="00BA174B"/>
    <w:rsid w:val="00BA17EA"/>
    <w:rsid w:val="00BA1EFA"/>
    <w:rsid w:val="00BA350D"/>
    <w:rsid w:val="00BA4027"/>
    <w:rsid w:val="00BA4933"/>
    <w:rsid w:val="00BA6206"/>
    <w:rsid w:val="00BA676F"/>
    <w:rsid w:val="00BA697E"/>
    <w:rsid w:val="00BA6FB6"/>
    <w:rsid w:val="00BA71D0"/>
    <w:rsid w:val="00BA79C1"/>
    <w:rsid w:val="00BA7F06"/>
    <w:rsid w:val="00BA7F18"/>
    <w:rsid w:val="00BB06FA"/>
    <w:rsid w:val="00BB11CF"/>
    <w:rsid w:val="00BB14A7"/>
    <w:rsid w:val="00BB14B4"/>
    <w:rsid w:val="00BB2422"/>
    <w:rsid w:val="00BB314B"/>
    <w:rsid w:val="00BB3EA9"/>
    <w:rsid w:val="00BB417D"/>
    <w:rsid w:val="00BB4658"/>
    <w:rsid w:val="00BB5226"/>
    <w:rsid w:val="00BB5233"/>
    <w:rsid w:val="00BB52B8"/>
    <w:rsid w:val="00BB5838"/>
    <w:rsid w:val="00BB5CF2"/>
    <w:rsid w:val="00BB6447"/>
    <w:rsid w:val="00BB7A72"/>
    <w:rsid w:val="00BC0396"/>
    <w:rsid w:val="00BC0589"/>
    <w:rsid w:val="00BC14AE"/>
    <w:rsid w:val="00BC1A67"/>
    <w:rsid w:val="00BC1F97"/>
    <w:rsid w:val="00BC2038"/>
    <w:rsid w:val="00BC293B"/>
    <w:rsid w:val="00BC2E59"/>
    <w:rsid w:val="00BC317A"/>
    <w:rsid w:val="00BC3CD5"/>
    <w:rsid w:val="00BC43DC"/>
    <w:rsid w:val="00BC44C1"/>
    <w:rsid w:val="00BC46C4"/>
    <w:rsid w:val="00BC4F48"/>
    <w:rsid w:val="00BC5FA3"/>
    <w:rsid w:val="00BC6315"/>
    <w:rsid w:val="00BC6375"/>
    <w:rsid w:val="00BC68C7"/>
    <w:rsid w:val="00BC7200"/>
    <w:rsid w:val="00BC73ED"/>
    <w:rsid w:val="00BD04D3"/>
    <w:rsid w:val="00BD0FA3"/>
    <w:rsid w:val="00BD160E"/>
    <w:rsid w:val="00BD267E"/>
    <w:rsid w:val="00BD3775"/>
    <w:rsid w:val="00BD4637"/>
    <w:rsid w:val="00BD4F2E"/>
    <w:rsid w:val="00BD56CC"/>
    <w:rsid w:val="00BD5EE4"/>
    <w:rsid w:val="00BD6884"/>
    <w:rsid w:val="00BD6ED5"/>
    <w:rsid w:val="00BD7128"/>
    <w:rsid w:val="00BD71F7"/>
    <w:rsid w:val="00BD78C3"/>
    <w:rsid w:val="00BD7C3B"/>
    <w:rsid w:val="00BE0B4D"/>
    <w:rsid w:val="00BE0CDB"/>
    <w:rsid w:val="00BE1785"/>
    <w:rsid w:val="00BE1C5D"/>
    <w:rsid w:val="00BE222D"/>
    <w:rsid w:val="00BE271C"/>
    <w:rsid w:val="00BE3872"/>
    <w:rsid w:val="00BE3C69"/>
    <w:rsid w:val="00BE3F93"/>
    <w:rsid w:val="00BE4C0A"/>
    <w:rsid w:val="00BE5671"/>
    <w:rsid w:val="00BE5882"/>
    <w:rsid w:val="00BE7977"/>
    <w:rsid w:val="00BE7988"/>
    <w:rsid w:val="00BF0425"/>
    <w:rsid w:val="00BF060B"/>
    <w:rsid w:val="00BF0A1A"/>
    <w:rsid w:val="00BF0F10"/>
    <w:rsid w:val="00BF102B"/>
    <w:rsid w:val="00BF19F5"/>
    <w:rsid w:val="00BF22C6"/>
    <w:rsid w:val="00BF282A"/>
    <w:rsid w:val="00BF29B0"/>
    <w:rsid w:val="00BF360A"/>
    <w:rsid w:val="00BF4110"/>
    <w:rsid w:val="00BF444E"/>
    <w:rsid w:val="00BF4AD6"/>
    <w:rsid w:val="00BF54FF"/>
    <w:rsid w:val="00BF5FA0"/>
    <w:rsid w:val="00BF6690"/>
    <w:rsid w:val="00BF6F20"/>
    <w:rsid w:val="00BF7FF7"/>
    <w:rsid w:val="00C00BC6"/>
    <w:rsid w:val="00C01217"/>
    <w:rsid w:val="00C0137B"/>
    <w:rsid w:val="00C01728"/>
    <w:rsid w:val="00C01A33"/>
    <w:rsid w:val="00C03BBC"/>
    <w:rsid w:val="00C03C1C"/>
    <w:rsid w:val="00C04E4D"/>
    <w:rsid w:val="00C04FAB"/>
    <w:rsid w:val="00C051D6"/>
    <w:rsid w:val="00C054E4"/>
    <w:rsid w:val="00C055D2"/>
    <w:rsid w:val="00C0599F"/>
    <w:rsid w:val="00C05B94"/>
    <w:rsid w:val="00C05D8C"/>
    <w:rsid w:val="00C06A1A"/>
    <w:rsid w:val="00C07494"/>
    <w:rsid w:val="00C07746"/>
    <w:rsid w:val="00C0774F"/>
    <w:rsid w:val="00C11F24"/>
    <w:rsid w:val="00C13901"/>
    <w:rsid w:val="00C13A74"/>
    <w:rsid w:val="00C13B4E"/>
    <w:rsid w:val="00C13BC4"/>
    <w:rsid w:val="00C1436F"/>
    <w:rsid w:val="00C14F6D"/>
    <w:rsid w:val="00C15F4F"/>
    <w:rsid w:val="00C163D1"/>
    <w:rsid w:val="00C171D0"/>
    <w:rsid w:val="00C1720D"/>
    <w:rsid w:val="00C174D8"/>
    <w:rsid w:val="00C17CF1"/>
    <w:rsid w:val="00C17EA9"/>
    <w:rsid w:val="00C209FA"/>
    <w:rsid w:val="00C2135D"/>
    <w:rsid w:val="00C2195B"/>
    <w:rsid w:val="00C219BC"/>
    <w:rsid w:val="00C21F03"/>
    <w:rsid w:val="00C22356"/>
    <w:rsid w:val="00C22454"/>
    <w:rsid w:val="00C22B34"/>
    <w:rsid w:val="00C23032"/>
    <w:rsid w:val="00C246A3"/>
    <w:rsid w:val="00C24951"/>
    <w:rsid w:val="00C25323"/>
    <w:rsid w:val="00C2544D"/>
    <w:rsid w:val="00C25837"/>
    <w:rsid w:val="00C25E9B"/>
    <w:rsid w:val="00C2714E"/>
    <w:rsid w:val="00C274C6"/>
    <w:rsid w:val="00C2753C"/>
    <w:rsid w:val="00C27897"/>
    <w:rsid w:val="00C278E2"/>
    <w:rsid w:val="00C27D22"/>
    <w:rsid w:val="00C30985"/>
    <w:rsid w:val="00C313E0"/>
    <w:rsid w:val="00C314A3"/>
    <w:rsid w:val="00C31840"/>
    <w:rsid w:val="00C323B4"/>
    <w:rsid w:val="00C33645"/>
    <w:rsid w:val="00C342C6"/>
    <w:rsid w:val="00C3457C"/>
    <w:rsid w:val="00C35066"/>
    <w:rsid w:val="00C35C79"/>
    <w:rsid w:val="00C36C0F"/>
    <w:rsid w:val="00C37230"/>
    <w:rsid w:val="00C37744"/>
    <w:rsid w:val="00C40790"/>
    <w:rsid w:val="00C41B7A"/>
    <w:rsid w:val="00C41E71"/>
    <w:rsid w:val="00C421C7"/>
    <w:rsid w:val="00C42924"/>
    <w:rsid w:val="00C42D91"/>
    <w:rsid w:val="00C43303"/>
    <w:rsid w:val="00C44B2A"/>
    <w:rsid w:val="00C44BE7"/>
    <w:rsid w:val="00C44DB4"/>
    <w:rsid w:val="00C44EC4"/>
    <w:rsid w:val="00C46E8F"/>
    <w:rsid w:val="00C4742D"/>
    <w:rsid w:val="00C51A00"/>
    <w:rsid w:val="00C524DA"/>
    <w:rsid w:val="00C52AF3"/>
    <w:rsid w:val="00C53144"/>
    <w:rsid w:val="00C5367D"/>
    <w:rsid w:val="00C54194"/>
    <w:rsid w:val="00C541FD"/>
    <w:rsid w:val="00C54BBF"/>
    <w:rsid w:val="00C556CF"/>
    <w:rsid w:val="00C56506"/>
    <w:rsid w:val="00C56518"/>
    <w:rsid w:val="00C573D7"/>
    <w:rsid w:val="00C57EF0"/>
    <w:rsid w:val="00C6048B"/>
    <w:rsid w:val="00C60F07"/>
    <w:rsid w:val="00C61A34"/>
    <w:rsid w:val="00C61AAE"/>
    <w:rsid w:val="00C61CE5"/>
    <w:rsid w:val="00C61DF2"/>
    <w:rsid w:val="00C62511"/>
    <w:rsid w:val="00C62705"/>
    <w:rsid w:val="00C62C05"/>
    <w:rsid w:val="00C6437D"/>
    <w:rsid w:val="00C64F17"/>
    <w:rsid w:val="00C65527"/>
    <w:rsid w:val="00C65745"/>
    <w:rsid w:val="00C66536"/>
    <w:rsid w:val="00C66B26"/>
    <w:rsid w:val="00C66CA1"/>
    <w:rsid w:val="00C6782C"/>
    <w:rsid w:val="00C678AA"/>
    <w:rsid w:val="00C67F9F"/>
    <w:rsid w:val="00C70973"/>
    <w:rsid w:val="00C713FE"/>
    <w:rsid w:val="00C719D7"/>
    <w:rsid w:val="00C71BD5"/>
    <w:rsid w:val="00C7205A"/>
    <w:rsid w:val="00C721FF"/>
    <w:rsid w:val="00C72908"/>
    <w:rsid w:val="00C72C51"/>
    <w:rsid w:val="00C72D18"/>
    <w:rsid w:val="00C72E52"/>
    <w:rsid w:val="00C73D19"/>
    <w:rsid w:val="00C74236"/>
    <w:rsid w:val="00C752F5"/>
    <w:rsid w:val="00C7636A"/>
    <w:rsid w:val="00C77EA2"/>
    <w:rsid w:val="00C8013E"/>
    <w:rsid w:val="00C81445"/>
    <w:rsid w:val="00C8178B"/>
    <w:rsid w:val="00C82CFD"/>
    <w:rsid w:val="00C83ADF"/>
    <w:rsid w:val="00C8467C"/>
    <w:rsid w:val="00C85519"/>
    <w:rsid w:val="00C85708"/>
    <w:rsid w:val="00C85B44"/>
    <w:rsid w:val="00C86363"/>
    <w:rsid w:val="00C86B86"/>
    <w:rsid w:val="00C86DA6"/>
    <w:rsid w:val="00C87BFC"/>
    <w:rsid w:val="00C90AB4"/>
    <w:rsid w:val="00C90FA0"/>
    <w:rsid w:val="00C9106F"/>
    <w:rsid w:val="00C91BE7"/>
    <w:rsid w:val="00C922FB"/>
    <w:rsid w:val="00C93021"/>
    <w:rsid w:val="00C93641"/>
    <w:rsid w:val="00C94546"/>
    <w:rsid w:val="00C94605"/>
    <w:rsid w:val="00C94CBF"/>
    <w:rsid w:val="00C95896"/>
    <w:rsid w:val="00C95A1B"/>
    <w:rsid w:val="00C96087"/>
    <w:rsid w:val="00C96CD1"/>
    <w:rsid w:val="00CA0015"/>
    <w:rsid w:val="00CA02CE"/>
    <w:rsid w:val="00CA08B7"/>
    <w:rsid w:val="00CA0ABF"/>
    <w:rsid w:val="00CA0BB9"/>
    <w:rsid w:val="00CA11E3"/>
    <w:rsid w:val="00CA1210"/>
    <w:rsid w:val="00CA14F0"/>
    <w:rsid w:val="00CA1561"/>
    <w:rsid w:val="00CA1EFC"/>
    <w:rsid w:val="00CA3331"/>
    <w:rsid w:val="00CA39B9"/>
    <w:rsid w:val="00CA3A1E"/>
    <w:rsid w:val="00CA49CB"/>
    <w:rsid w:val="00CA4DCB"/>
    <w:rsid w:val="00CA51C8"/>
    <w:rsid w:val="00CA5571"/>
    <w:rsid w:val="00CA5A83"/>
    <w:rsid w:val="00CA5CAA"/>
    <w:rsid w:val="00CA5E09"/>
    <w:rsid w:val="00CA6207"/>
    <w:rsid w:val="00CA72F8"/>
    <w:rsid w:val="00CA73C6"/>
    <w:rsid w:val="00CA7FD9"/>
    <w:rsid w:val="00CB0A7C"/>
    <w:rsid w:val="00CB1590"/>
    <w:rsid w:val="00CB1688"/>
    <w:rsid w:val="00CB187F"/>
    <w:rsid w:val="00CB19E9"/>
    <w:rsid w:val="00CB2040"/>
    <w:rsid w:val="00CB284D"/>
    <w:rsid w:val="00CB2F36"/>
    <w:rsid w:val="00CB3C48"/>
    <w:rsid w:val="00CB4889"/>
    <w:rsid w:val="00CB5695"/>
    <w:rsid w:val="00CB5879"/>
    <w:rsid w:val="00CB7346"/>
    <w:rsid w:val="00CB7BBE"/>
    <w:rsid w:val="00CB7EF5"/>
    <w:rsid w:val="00CB7F9E"/>
    <w:rsid w:val="00CC06E5"/>
    <w:rsid w:val="00CC0800"/>
    <w:rsid w:val="00CC09D6"/>
    <w:rsid w:val="00CC174B"/>
    <w:rsid w:val="00CC2A9A"/>
    <w:rsid w:val="00CC2EBD"/>
    <w:rsid w:val="00CC331E"/>
    <w:rsid w:val="00CC340F"/>
    <w:rsid w:val="00CC36A4"/>
    <w:rsid w:val="00CC3AB9"/>
    <w:rsid w:val="00CC5070"/>
    <w:rsid w:val="00CC5D3C"/>
    <w:rsid w:val="00CC601D"/>
    <w:rsid w:val="00CC659E"/>
    <w:rsid w:val="00CC65B2"/>
    <w:rsid w:val="00CC7561"/>
    <w:rsid w:val="00CC7D6D"/>
    <w:rsid w:val="00CD0C75"/>
    <w:rsid w:val="00CD0D7F"/>
    <w:rsid w:val="00CD363F"/>
    <w:rsid w:val="00CD3B80"/>
    <w:rsid w:val="00CD3B89"/>
    <w:rsid w:val="00CD3D1D"/>
    <w:rsid w:val="00CD5EF3"/>
    <w:rsid w:val="00CD62F9"/>
    <w:rsid w:val="00CD63CA"/>
    <w:rsid w:val="00CD6EBC"/>
    <w:rsid w:val="00CD7E83"/>
    <w:rsid w:val="00CE0757"/>
    <w:rsid w:val="00CE0A8D"/>
    <w:rsid w:val="00CE0FE5"/>
    <w:rsid w:val="00CE147D"/>
    <w:rsid w:val="00CE1897"/>
    <w:rsid w:val="00CE21DE"/>
    <w:rsid w:val="00CE314F"/>
    <w:rsid w:val="00CE3B55"/>
    <w:rsid w:val="00CE4453"/>
    <w:rsid w:val="00CE4C98"/>
    <w:rsid w:val="00CE4F12"/>
    <w:rsid w:val="00CE501E"/>
    <w:rsid w:val="00CE5FF4"/>
    <w:rsid w:val="00CE6727"/>
    <w:rsid w:val="00CE673B"/>
    <w:rsid w:val="00CE71A0"/>
    <w:rsid w:val="00CE735D"/>
    <w:rsid w:val="00CE7406"/>
    <w:rsid w:val="00CE7B87"/>
    <w:rsid w:val="00CE7EA7"/>
    <w:rsid w:val="00CF1030"/>
    <w:rsid w:val="00CF1CAE"/>
    <w:rsid w:val="00CF1DCD"/>
    <w:rsid w:val="00CF1F8D"/>
    <w:rsid w:val="00CF33AF"/>
    <w:rsid w:val="00CF3BD3"/>
    <w:rsid w:val="00CF3F98"/>
    <w:rsid w:val="00CF5866"/>
    <w:rsid w:val="00CF7CE3"/>
    <w:rsid w:val="00D00158"/>
    <w:rsid w:val="00D0130D"/>
    <w:rsid w:val="00D017C0"/>
    <w:rsid w:val="00D018AE"/>
    <w:rsid w:val="00D01D9A"/>
    <w:rsid w:val="00D02AAF"/>
    <w:rsid w:val="00D03233"/>
    <w:rsid w:val="00D03349"/>
    <w:rsid w:val="00D046D8"/>
    <w:rsid w:val="00D054A8"/>
    <w:rsid w:val="00D0577C"/>
    <w:rsid w:val="00D06035"/>
    <w:rsid w:val="00D06248"/>
    <w:rsid w:val="00D06DD4"/>
    <w:rsid w:val="00D11055"/>
    <w:rsid w:val="00D11654"/>
    <w:rsid w:val="00D12FC1"/>
    <w:rsid w:val="00D133B7"/>
    <w:rsid w:val="00D151C9"/>
    <w:rsid w:val="00D15908"/>
    <w:rsid w:val="00D1638F"/>
    <w:rsid w:val="00D173BF"/>
    <w:rsid w:val="00D173D1"/>
    <w:rsid w:val="00D17CAB"/>
    <w:rsid w:val="00D2018C"/>
    <w:rsid w:val="00D209E4"/>
    <w:rsid w:val="00D2271B"/>
    <w:rsid w:val="00D23209"/>
    <w:rsid w:val="00D23FB1"/>
    <w:rsid w:val="00D259C0"/>
    <w:rsid w:val="00D259FF"/>
    <w:rsid w:val="00D25EF1"/>
    <w:rsid w:val="00D263A0"/>
    <w:rsid w:val="00D26559"/>
    <w:rsid w:val="00D270B6"/>
    <w:rsid w:val="00D30670"/>
    <w:rsid w:val="00D306F7"/>
    <w:rsid w:val="00D31BF4"/>
    <w:rsid w:val="00D325B7"/>
    <w:rsid w:val="00D32D8A"/>
    <w:rsid w:val="00D33164"/>
    <w:rsid w:val="00D3348D"/>
    <w:rsid w:val="00D34640"/>
    <w:rsid w:val="00D349DF"/>
    <w:rsid w:val="00D3632C"/>
    <w:rsid w:val="00D40521"/>
    <w:rsid w:val="00D40C5D"/>
    <w:rsid w:val="00D40CEA"/>
    <w:rsid w:val="00D41BA3"/>
    <w:rsid w:val="00D41D23"/>
    <w:rsid w:val="00D42A10"/>
    <w:rsid w:val="00D42C6E"/>
    <w:rsid w:val="00D4312D"/>
    <w:rsid w:val="00D43131"/>
    <w:rsid w:val="00D43413"/>
    <w:rsid w:val="00D43709"/>
    <w:rsid w:val="00D4432A"/>
    <w:rsid w:val="00D44B68"/>
    <w:rsid w:val="00D450F5"/>
    <w:rsid w:val="00D47C8F"/>
    <w:rsid w:val="00D47F46"/>
    <w:rsid w:val="00D50264"/>
    <w:rsid w:val="00D5046A"/>
    <w:rsid w:val="00D505CF"/>
    <w:rsid w:val="00D50C3A"/>
    <w:rsid w:val="00D51851"/>
    <w:rsid w:val="00D524EA"/>
    <w:rsid w:val="00D52DD1"/>
    <w:rsid w:val="00D53150"/>
    <w:rsid w:val="00D5397D"/>
    <w:rsid w:val="00D544F9"/>
    <w:rsid w:val="00D547ED"/>
    <w:rsid w:val="00D54A7C"/>
    <w:rsid w:val="00D56519"/>
    <w:rsid w:val="00D56ADE"/>
    <w:rsid w:val="00D56DDD"/>
    <w:rsid w:val="00D57782"/>
    <w:rsid w:val="00D57896"/>
    <w:rsid w:val="00D6053F"/>
    <w:rsid w:val="00D608BB"/>
    <w:rsid w:val="00D60C96"/>
    <w:rsid w:val="00D61732"/>
    <w:rsid w:val="00D6197E"/>
    <w:rsid w:val="00D6202F"/>
    <w:rsid w:val="00D63332"/>
    <w:rsid w:val="00D634FC"/>
    <w:rsid w:val="00D637DD"/>
    <w:rsid w:val="00D64C7F"/>
    <w:rsid w:val="00D658D3"/>
    <w:rsid w:val="00D66AE5"/>
    <w:rsid w:val="00D6766F"/>
    <w:rsid w:val="00D703E3"/>
    <w:rsid w:val="00D70886"/>
    <w:rsid w:val="00D70A82"/>
    <w:rsid w:val="00D70DB0"/>
    <w:rsid w:val="00D71128"/>
    <w:rsid w:val="00D72A0A"/>
    <w:rsid w:val="00D7387B"/>
    <w:rsid w:val="00D73D5D"/>
    <w:rsid w:val="00D7431E"/>
    <w:rsid w:val="00D74728"/>
    <w:rsid w:val="00D7478D"/>
    <w:rsid w:val="00D75170"/>
    <w:rsid w:val="00D758DF"/>
    <w:rsid w:val="00D759AD"/>
    <w:rsid w:val="00D75CFE"/>
    <w:rsid w:val="00D763B5"/>
    <w:rsid w:val="00D765DB"/>
    <w:rsid w:val="00D770D8"/>
    <w:rsid w:val="00D8237C"/>
    <w:rsid w:val="00D83013"/>
    <w:rsid w:val="00D836A9"/>
    <w:rsid w:val="00D83B10"/>
    <w:rsid w:val="00D83F1F"/>
    <w:rsid w:val="00D85873"/>
    <w:rsid w:val="00D858CB"/>
    <w:rsid w:val="00D85912"/>
    <w:rsid w:val="00D85C50"/>
    <w:rsid w:val="00D8669E"/>
    <w:rsid w:val="00D90026"/>
    <w:rsid w:val="00D904B1"/>
    <w:rsid w:val="00D907EB"/>
    <w:rsid w:val="00D909CC"/>
    <w:rsid w:val="00D90FC9"/>
    <w:rsid w:val="00D9111E"/>
    <w:rsid w:val="00D91461"/>
    <w:rsid w:val="00D91D24"/>
    <w:rsid w:val="00D921CF"/>
    <w:rsid w:val="00D92624"/>
    <w:rsid w:val="00D92EC1"/>
    <w:rsid w:val="00D93482"/>
    <w:rsid w:val="00D93DC3"/>
    <w:rsid w:val="00D93EBA"/>
    <w:rsid w:val="00D94080"/>
    <w:rsid w:val="00D94EA6"/>
    <w:rsid w:val="00D94FFD"/>
    <w:rsid w:val="00D956D7"/>
    <w:rsid w:val="00D95796"/>
    <w:rsid w:val="00D95A99"/>
    <w:rsid w:val="00D96823"/>
    <w:rsid w:val="00D96895"/>
    <w:rsid w:val="00D97CCB"/>
    <w:rsid w:val="00DA15D3"/>
    <w:rsid w:val="00DA194D"/>
    <w:rsid w:val="00DA195F"/>
    <w:rsid w:val="00DA290D"/>
    <w:rsid w:val="00DA407B"/>
    <w:rsid w:val="00DA4423"/>
    <w:rsid w:val="00DA4957"/>
    <w:rsid w:val="00DA5205"/>
    <w:rsid w:val="00DA640D"/>
    <w:rsid w:val="00DA64B2"/>
    <w:rsid w:val="00DA675D"/>
    <w:rsid w:val="00DA71C4"/>
    <w:rsid w:val="00DA71D4"/>
    <w:rsid w:val="00DB04B9"/>
    <w:rsid w:val="00DB04CC"/>
    <w:rsid w:val="00DB13CF"/>
    <w:rsid w:val="00DB144B"/>
    <w:rsid w:val="00DB2579"/>
    <w:rsid w:val="00DB2B68"/>
    <w:rsid w:val="00DB2D29"/>
    <w:rsid w:val="00DB3110"/>
    <w:rsid w:val="00DB3279"/>
    <w:rsid w:val="00DB32FC"/>
    <w:rsid w:val="00DB3D92"/>
    <w:rsid w:val="00DB4D60"/>
    <w:rsid w:val="00DB658D"/>
    <w:rsid w:val="00DC00BC"/>
    <w:rsid w:val="00DC0575"/>
    <w:rsid w:val="00DC0CDA"/>
    <w:rsid w:val="00DC1021"/>
    <w:rsid w:val="00DC195C"/>
    <w:rsid w:val="00DC2D9B"/>
    <w:rsid w:val="00DC368F"/>
    <w:rsid w:val="00DC38D4"/>
    <w:rsid w:val="00DC5079"/>
    <w:rsid w:val="00DC5A48"/>
    <w:rsid w:val="00DC60D2"/>
    <w:rsid w:val="00DC6AE7"/>
    <w:rsid w:val="00DC7646"/>
    <w:rsid w:val="00DC7813"/>
    <w:rsid w:val="00DC78FC"/>
    <w:rsid w:val="00DD07B8"/>
    <w:rsid w:val="00DD1DDD"/>
    <w:rsid w:val="00DD2058"/>
    <w:rsid w:val="00DD2185"/>
    <w:rsid w:val="00DD2AF5"/>
    <w:rsid w:val="00DD3431"/>
    <w:rsid w:val="00DD39F6"/>
    <w:rsid w:val="00DD3A1B"/>
    <w:rsid w:val="00DD47F5"/>
    <w:rsid w:val="00DD4BB3"/>
    <w:rsid w:val="00DD4FE6"/>
    <w:rsid w:val="00DD51B7"/>
    <w:rsid w:val="00DD5260"/>
    <w:rsid w:val="00DD56C8"/>
    <w:rsid w:val="00DD6687"/>
    <w:rsid w:val="00DD6C09"/>
    <w:rsid w:val="00DD742D"/>
    <w:rsid w:val="00DE06E0"/>
    <w:rsid w:val="00DE1054"/>
    <w:rsid w:val="00DE1670"/>
    <w:rsid w:val="00DE1DC2"/>
    <w:rsid w:val="00DE31C5"/>
    <w:rsid w:val="00DE37BF"/>
    <w:rsid w:val="00DE3846"/>
    <w:rsid w:val="00DE3BE9"/>
    <w:rsid w:val="00DE46EF"/>
    <w:rsid w:val="00DE4B42"/>
    <w:rsid w:val="00DE4DA7"/>
    <w:rsid w:val="00DE4F1E"/>
    <w:rsid w:val="00DE58F4"/>
    <w:rsid w:val="00DE5CFF"/>
    <w:rsid w:val="00DE7605"/>
    <w:rsid w:val="00DF0C6D"/>
    <w:rsid w:val="00DF0E03"/>
    <w:rsid w:val="00DF2511"/>
    <w:rsid w:val="00DF38E4"/>
    <w:rsid w:val="00DF4188"/>
    <w:rsid w:val="00DF42D7"/>
    <w:rsid w:val="00DF6220"/>
    <w:rsid w:val="00DF6539"/>
    <w:rsid w:val="00DF6F75"/>
    <w:rsid w:val="00DF70D8"/>
    <w:rsid w:val="00DF70F1"/>
    <w:rsid w:val="00DF7CF7"/>
    <w:rsid w:val="00E006DE"/>
    <w:rsid w:val="00E00E8C"/>
    <w:rsid w:val="00E01A09"/>
    <w:rsid w:val="00E022D2"/>
    <w:rsid w:val="00E02DD9"/>
    <w:rsid w:val="00E02F5D"/>
    <w:rsid w:val="00E0333A"/>
    <w:rsid w:val="00E03AE3"/>
    <w:rsid w:val="00E03B7B"/>
    <w:rsid w:val="00E03E35"/>
    <w:rsid w:val="00E0439C"/>
    <w:rsid w:val="00E045E6"/>
    <w:rsid w:val="00E04BEF"/>
    <w:rsid w:val="00E04C98"/>
    <w:rsid w:val="00E05256"/>
    <w:rsid w:val="00E05768"/>
    <w:rsid w:val="00E058D9"/>
    <w:rsid w:val="00E05BD6"/>
    <w:rsid w:val="00E0604A"/>
    <w:rsid w:val="00E06535"/>
    <w:rsid w:val="00E10B7A"/>
    <w:rsid w:val="00E11192"/>
    <w:rsid w:val="00E1252D"/>
    <w:rsid w:val="00E130C7"/>
    <w:rsid w:val="00E13194"/>
    <w:rsid w:val="00E1369C"/>
    <w:rsid w:val="00E140AD"/>
    <w:rsid w:val="00E15214"/>
    <w:rsid w:val="00E15A08"/>
    <w:rsid w:val="00E164F6"/>
    <w:rsid w:val="00E16605"/>
    <w:rsid w:val="00E167DB"/>
    <w:rsid w:val="00E168C2"/>
    <w:rsid w:val="00E16E8F"/>
    <w:rsid w:val="00E171DE"/>
    <w:rsid w:val="00E174D5"/>
    <w:rsid w:val="00E206A6"/>
    <w:rsid w:val="00E2086C"/>
    <w:rsid w:val="00E21BBA"/>
    <w:rsid w:val="00E21BC7"/>
    <w:rsid w:val="00E21C52"/>
    <w:rsid w:val="00E21F9C"/>
    <w:rsid w:val="00E2239E"/>
    <w:rsid w:val="00E223B4"/>
    <w:rsid w:val="00E2286E"/>
    <w:rsid w:val="00E228E2"/>
    <w:rsid w:val="00E22B1F"/>
    <w:rsid w:val="00E2380A"/>
    <w:rsid w:val="00E239F3"/>
    <w:rsid w:val="00E23E50"/>
    <w:rsid w:val="00E24417"/>
    <w:rsid w:val="00E24A6D"/>
    <w:rsid w:val="00E24C53"/>
    <w:rsid w:val="00E253CB"/>
    <w:rsid w:val="00E2543D"/>
    <w:rsid w:val="00E25E29"/>
    <w:rsid w:val="00E25E4D"/>
    <w:rsid w:val="00E2621A"/>
    <w:rsid w:val="00E270FC"/>
    <w:rsid w:val="00E3058A"/>
    <w:rsid w:val="00E327E6"/>
    <w:rsid w:val="00E32E2E"/>
    <w:rsid w:val="00E336EE"/>
    <w:rsid w:val="00E34623"/>
    <w:rsid w:val="00E34752"/>
    <w:rsid w:val="00E34B54"/>
    <w:rsid w:val="00E37BE2"/>
    <w:rsid w:val="00E37C35"/>
    <w:rsid w:val="00E40697"/>
    <w:rsid w:val="00E40A15"/>
    <w:rsid w:val="00E40D6B"/>
    <w:rsid w:val="00E432FA"/>
    <w:rsid w:val="00E451D4"/>
    <w:rsid w:val="00E45BA7"/>
    <w:rsid w:val="00E46B61"/>
    <w:rsid w:val="00E46D72"/>
    <w:rsid w:val="00E47A2D"/>
    <w:rsid w:val="00E51587"/>
    <w:rsid w:val="00E5278C"/>
    <w:rsid w:val="00E54816"/>
    <w:rsid w:val="00E553A6"/>
    <w:rsid w:val="00E57BCD"/>
    <w:rsid w:val="00E57F51"/>
    <w:rsid w:val="00E60BC2"/>
    <w:rsid w:val="00E60CD4"/>
    <w:rsid w:val="00E60FF4"/>
    <w:rsid w:val="00E61E38"/>
    <w:rsid w:val="00E61ED8"/>
    <w:rsid w:val="00E63237"/>
    <w:rsid w:val="00E6335D"/>
    <w:rsid w:val="00E63C34"/>
    <w:rsid w:val="00E649DC"/>
    <w:rsid w:val="00E6557E"/>
    <w:rsid w:val="00E655EB"/>
    <w:rsid w:val="00E66975"/>
    <w:rsid w:val="00E679C6"/>
    <w:rsid w:val="00E67B54"/>
    <w:rsid w:val="00E72465"/>
    <w:rsid w:val="00E72D94"/>
    <w:rsid w:val="00E73C84"/>
    <w:rsid w:val="00E741E8"/>
    <w:rsid w:val="00E7484D"/>
    <w:rsid w:val="00E748B5"/>
    <w:rsid w:val="00E74B5D"/>
    <w:rsid w:val="00E74B70"/>
    <w:rsid w:val="00E74BFA"/>
    <w:rsid w:val="00E75018"/>
    <w:rsid w:val="00E75690"/>
    <w:rsid w:val="00E75942"/>
    <w:rsid w:val="00E75A6B"/>
    <w:rsid w:val="00E768A7"/>
    <w:rsid w:val="00E77FA0"/>
    <w:rsid w:val="00E809AB"/>
    <w:rsid w:val="00E81273"/>
    <w:rsid w:val="00E81F6C"/>
    <w:rsid w:val="00E8279E"/>
    <w:rsid w:val="00E82C37"/>
    <w:rsid w:val="00E82F37"/>
    <w:rsid w:val="00E83110"/>
    <w:rsid w:val="00E8321B"/>
    <w:rsid w:val="00E8421A"/>
    <w:rsid w:val="00E85A07"/>
    <w:rsid w:val="00E86145"/>
    <w:rsid w:val="00E86409"/>
    <w:rsid w:val="00E86534"/>
    <w:rsid w:val="00E877BA"/>
    <w:rsid w:val="00E87965"/>
    <w:rsid w:val="00E87D17"/>
    <w:rsid w:val="00E90983"/>
    <w:rsid w:val="00E90A2E"/>
    <w:rsid w:val="00E90A31"/>
    <w:rsid w:val="00E91AF6"/>
    <w:rsid w:val="00E91B19"/>
    <w:rsid w:val="00E91CDE"/>
    <w:rsid w:val="00E92E9B"/>
    <w:rsid w:val="00E9329A"/>
    <w:rsid w:val="00E933CB"/>
    <w:rsid w:val="00E937D3"/>
    <w:rsid w:val="00E93807"/>
    <w:rsid w:val="00E9457A"/>
    <w:rsid w:val="00E94997"/>
    <w:rsid w:val="00E94AB6"/>
    <w:rsid w:val="00E94EED"/>
    <w:rsid w:val="00E954C2"/>
    <w:rsid w:val="00E955F9"/>
    <w:rsid w:val="00E9586F"/>
    <w:rsid w:val="00E960FD"/>
    <w:rsid w:val="00EA0446"/>
    <w:rsid w:val="00EA138F"/>
    <w:rsid w:val="00EA1850"/>
    <w:rsid w:val="00EA1D7D"/>
    <w:rsid w:val="00EA1F4B"/>
    <w:rsid w:val="00EA2C02"/>
    <w:rsid w:val="00EA3083"/>
    <w:rsid w:val="00EA410A"/>
    <w:rsid w:val="00EA471E"/>
    <w:rsid w:val="00EA4A26"/>
    <w:rsid w:val="00EA590C"/>
    <w:rsid w:val="00EA5A9A"/>
    <w:rsid w:val="00EA687A"/>
    <w:rsid w:val="00EA74AF"/>
    <w:rsid w:val="00EA7C0A"/>
    <w:rsid w:val="00EA7CDD"/>
    <w:rsid w:val="00EA7D47"/>
    <w:rsid w:val="00EB092D"/>
    <w:rsid w:val="00EB0CDF"/>
    <w:rsid w:val="00EB12C9"/>
    <w:rsid w:val="00EB1545"/>
    <w:rsid w:val="00EB1ADF"/>
    <w:rsid w:val="00EB2426"/>
    <w:rsid w:val="00EB2AB3"/>
    <w:rsid w:val="00EB3727"/>
    <w:rsid w:val="00EB3953"/>
    <w:rsid w:val="00EB470A"/>
    <w:rsid w:val="00EB4C9A"/>
    <w:rsid w:val="00EB5489"/>
    <w:rsid w:val="00EB5DFC"/>
    <w:rsid w:val="00EB6D7F"/>
    <w:rsid w:val="00EB71F3"/>
    <w:rsid w:val="00EB748E"/>
    <w:rsid w:val="00EC016F"/>
    <w:rsid w:val="00EC0240"/>
    <w:rsid w:val="00EC1591"/>
    <w:rsid w:val="00EC1D5F"/>
    <w:rsid w:val="00EC20DB"/>
    <w:rsid w:val="00EC2F35"/>
    <w:rsid w:val="00EC4733"/>
    <w:rsid w:val="00EC4FED"/>
    <w:rsid w:val="00EC5BB6"/>
    <w:rsid w:val="00EC5D06"/>
    <w:rsid w:val="00EC5E2C"/>
    <w:rsid w:val="00EC667E"/>
    <w:rsid w:val="00EC6DE1"/>
    <w:rsid w:val="00EC7727"/>
    <w:rsid w:val="00ED0321"/>
    <w:rsid w:val="00ED05CD"/>
    <w:rsid w:val="00ED07FB"/>
    <w:rsid w:val="00ED0C24"/>
    <w:rsid w:val="00ED0C8B"/>
    <w:rsid w:val="00ED0E21"/>
    <w:rsid w:val="00ED1098"/>
    <w:rsid w:val="00ED12DF"/>
    <w:rsid w:val="00ED1C49"/>
    <w:rsid w:val="00ED2930"/>
    <w:rsid w:val="00ED37FB"/>
    <w:rsid w:val="00ED4625"/>
    <w:rsid w:val="00ED5121"/>
    <w:rsid w:val="00ED5136"/>
    <w:rsid w:val="00ED5E8C"/>
    <w:rsid w:val="00ED67DE"/>
    <w:rsid w:val="00ED766C"/>
    <w:rsid w:val="00ED7D5C"/>
    <w:rsid w:val="00ED7FDF"/>
    <w:rsid w:val="00EE0546"/>
    <w:rsid w:val="00EE0F67"/>
    <w:rsid w:val="00EE2593"/>
    <w:rsid w:val="00EE27DA"/>
    <w:rsid w:val="00EE339B"/>
    <w:rsid w:val="00EE38CB"/>
    <w:rsid w:val="00EE43B7"/>
    <w:rsid w:val="00EE4A51"/>
    <w:rsid w:val="00EE4F6A"/>
    <w:rsid w:val="00EE5629"/>
    <w:rsid w:val="00EE5713"/>
    <w:rsid w:val="00EE5966"/>
    <w:rsid w:val="00EE5C0D"/>
    <w:rsid w:val="00EE6623"/>
    <w:rsid w:val="00EE7048"/>
    <w:rsid w:val="00EE74C9"/>
    <w:rsid w:val="00EE75F2"/>
    <w:rsid w:val="00EE79C8"/>
    <w:rsid w:val="00EE7BAE"/>
    <w:rsid w:val="00EE7D05"/>
    <w:rsid w:val="00EE7F64"/>
    <w:rsid w:val="00EF0C8E"/>
    <w:rsid w:val="00EF0E75"/>
    <w:rsid w:val="00EF14ED"/>
    <w:rsid w:val="00EF19BB"/>
    <w:rsid w:val="00EF1CCE"/>
    <w:rsid w:val="00EF1E0F"/>
    <w:rsid w:val="00EF2B00"/>
    <w:rsid w:val="00EF2F30"/>
    <w:rsid w:val="00EF2FD0"/>
    <w:rsid w:val="00EF3708"/>
    <w:rsid w:val="00EF554C"/>
    <w:rsid w:val="00EF786A"/>
    <w:rsid w:val="00EF7871"/>
    <w:rsid w:val="00EF7C35"/>
    <w:rsid w:val="00F00C35"/>
    <w:rsid w:val="00F0167C"/>
    <w:rsid w:val="00F01F7B"/>
    <w:rsid w:val="00F02202"/>
    <w:rsid w:val="00F048ED"/>
    <w:rsid w:val="00F04AF7"/>
    <w:rsid w:val="00F051F4"/>
    <w:rsid w:val="00F05B04"/>
    <w:rsid w:val="00F05B55"/>
    <w:rsid w:val="00F06357"/>
    <w:rsid w:val="00F06F73"/>
    <w:rsid w:val="00F07491"/>
    <w:rsid w:val="00F07660"/>
    <w:rsid w:val="00F07D09"/>
    <w:rsid w:val="00F10AB3"/>
    <w:rsid w:val="00F117BA"/>
    <w:rsid w:val="00F123FB"/>
    <w:rsid w:val="00F13EF8"/>
    <w:rsid w:val="00F142E5"/>
    <w:rsid w:val="00F1443B"/>
    <w:rsid w:val="00F15F35"/>
    <w:rsid w:val="00F16966"/>
    <w:rsid w:val="00F169D5"/>
    <w:rsid w:val="00F17587"/>
    <w:rsid w:val="00F17B96"/>
    <w:rsid w:val="00F206C1"/>
    <w:rsid w:val="00F21E2A"/>
    <w:rsid w:val="00F21F03"/>
    <w:rsid w:val="00F23AAE"/>
    <w:rsid w:val="00F244FE"/>
    <w:rsid w:val="00F24976"/>
    <w:rsid w:val="00F24B93"/>
    <w:rsid w:val="00F259F3"/>
    <w:rsid w:val="00F27253"/>
    <w:rsid w:val="00F27A5C"/>
    <w:rsid w:val="00F27D91"/>
    <w:rsid w:val="00F305D6"/>
    <w:rsid w:val="00F308B4"/>
    <w:rsid w:val="00F30A7D"/>
    <w:rsid w:val="00F3122F"/>
    <w:rsid w:val="00F317E4"/>
    <w:rsid w:val="00F31924"/>
    <w:rsid w:val="00F31B29"/>
    <w:rsid w:val="00F32011"/>
    <w:rsid w:val="00F3215C"/>
    <w:rsid w:val="00F331D7"/>
    <w:rsid w:val="00F34175"/>
    <w:rsid w:val="00F34FA2"/>
    <w:rsid w:val="00F3639F"/>
    <w:rsid w:val="00F37054"/>
    <w:rsid w:val="00F37EED"/>
    <w:rsid w:val="00F40025"/>
    <w:rsid w:val="00F4004A"/>
    <w:rsid w:val="00F40204"/>
    <w:rsid w:val="00F40A22"/>
    <w:rsid w:val="00F41120"/>
    <w:rsid w:val="00F415AF"/>
    <w:rsid w:val="00F416F6"/>
    <w:rsid w:val="00F42283"/>
    <w:rsid w:val="00F4237A"/>
    <w:rsid w:val="00F4237C"/>
    <w:rsid w:val="00F427BB"/>
    <w:rsid w:val="00F45B3B"/>
    <w:rsid w:val="00F46675"/>
    <w:rsid w:val="00F46A45"/>
    <w:rsid w:val="00F47039"/>
    <w:rsid w:val="00F4738C"/>
    <w:rsid w:val="00F47768"/>
    <w:rsid w:val="00F47AF0"/>
    <w:rsid w:val="00F47D90"/>
    <w:rsid w:val="00F50A9E"/>
    <w:rsid w:val="00F516A4"/>
    <w:rsid w:val="00F51F35"/>
    <w:rsid w:val="00F5447C"/>
    <w:rsid w:val="00F545A7"/>
    <w:rsid w:val="00F545AD"/>
    <w:rsid w:val="00F5489A"/>
    <w:rsid w:val="00F555F1"/>
    <w:rsid w:val="00F55C46"/>
    <w:rsid w:val="00F56BE4"/>
    <w:rsid w:val="00F56D8D"/>
    <w:rsid w:val="00F57230"/>
    <w:rsid w:val="00F6093A"/>
    <w:rsid w:val="00F618F6"/>
    <w:rsid w:val="00F61B49"/>
    <w:rsid w:val="00F62A6F"/>
    <w:rsid w:val="00F62F7E"/>
    <w:rsid w:val="00F630CD"/>
    <w:rsid w:val="00F63138"/>
    <w:rsid w:val="00F63E56"/>
    <w:rsid w:val="00F645DF"/>
    <w:rsid w:val="00F654EA"/>
    <w:rsid w:val="00F654FF"/>
    <w:rsid w:val="00F65801"/>
    <w:rsid w:val="00F65BBF"/>
    <w:rsid w:val="00F6621D"/>
    <w:rsid w:val="00F70166"/>
    <w:rsid w:val="00F70880"/>
    <w:rsid w:val="00F70CA9"/>
    <w:rsid w:val="00F717C2"/>
    <w:rsid w:val="00F720B1"/>
    <w:rsid w:val="00F723D3"/>
    <w:rsid w:val="00F72BC0"/>
    <w:rsid w:val="00F73C20"/>
    <w:rsid w:val="00F74471"/>
    <w:rsid w:val="00F75009"/>
    <w:rsid w:val="00F7512B"/>
    <w:rsid w:val="00F751FC"/>
    <w:rsid w:val="00F75A90"/>
    <w:rsid w:val="00F765CA"/>
    <w:rsid w:val="00F76E6E"/>
    <w:rsid w:val="00F777D1"/>
    <w:rsid w:val="00F81B19"/>
    <w:rsid w:val="00F81D77"/>
    <w:rsid w:val="00F8260F"/>
    <w:rsid w:val="00F827CF"/>
    <w:rsid w:val="00F82ED7"/>
    <w:rsid w:val="00F83582"/>
    <w:rsid w:val="00F849DB"/>
    <w:rsid w:val="00F84DB7"/>
    <w:rsid w:val="00F860C3"/>
    <w:rsid w:val="00F8663B"/>
    <w:rsid w:val="00F87546"/>
    <w:rsid w:val="00F901F9"/>
    <w:rsid w:val="00F91051"/>
    <w:rsid w:val="00F91A5B"/>
    <w:rsid w:val="00F91ADE"/>
    <w:rsid w:val="00F921D8"/>
    <w:rsid w:val="00F92210"/>
    <w:rsid w:val="00F9259A"/>
    <w:rsid w:val="00F93307"/>
    <w:rsid w:val="00F93925"/>
    <w:rsid w:val="00F939F5"/>
    <w:rsid w:val="00F93FA5"/>
    <w:rsid w:val="00F94421"/>
    <w:rsid w:val="00F95105"/>
    <w:rsid w:val="00F959CF"/>
    <w:rsid w:val="00F96336"/>
    <w:rsid w:val="00F9694E"/>
    <w:rsid w:val="00F97390"/>
    <w:rsid w:val="00F978D7"/>
    <w:rsid w:val="00FA0CD2"/>
    <w:rsid w:val="00FA0EC8"/>
    <w:rsid w:val="00FA0F70"/>
    <w:rsid w:val="00FA1A6E"/>
    <w:rsid w:val="00FA1BED"/>
    <w:rsid w:val="00FA1D70"/>
    <w:rsid w:val="00FA1E12"/>
    <w:rsid w:val="00FA2AF9"/>
    <w:rsid w:val="00FA2E66"/>
    <w:rsid w:val="00FA2EA5"/>
    <w:rsid w:val="00FA38DF"/>
    <w:rsid w:val="00FA42EB"/>
    <w:rsid w:val="00FA6BFA"/>
    <w:rsid w:val="00FA6DF6"/>
    <w:rsid w:val="00FA709C"/>
    <w:rsid w:val="00FB086D"/>
    <w:rsid w:val="00FB115C"/>
    <w:rsid w:val="00FB11C0"/>
    <w:rsid w:val="00FB1DF3"/>
    <w:rsid w:val="00FB1FDB"/>
    <w:rsid w:val="00FB2289"/>
    <w:rsid w:val="00FB25AD"/>
    <w:rsid w:val="00FB2CC6"/>
    <w:rsid w:val="00FB2F11"/>
    <w:rsid w:val="00FB31A8"/>
    <w:rsid w:val="00FB41A3"/>
    <w:rsid w:val="00FB41AF"/>
    <w:rsid w:val="00FB434F"/>
    <w:rsid w:val="00FB499C"/>
    <w:rsid w:val="00FB764E"/>
    <w:rsid w:val="00FC0A16"/>
    <w:rsid w:val="00FC1071"/>
    <w:rsid w:val="00FC17FC"/>
    <w:rsid w:val="00FC28B3"/>
    <w:rsid w:val="00FC2A9F"/>
    <w:rsid w:val="00FC36F8"/>
    <w:rsid w:val="00FC3E0B"/>
    <w:rsid w:val="00FC485A"/>
    <w:rsid w:val="00FC499F"/>
    <w:rsid w:val="00FC4D64"/>
    <w:rsid w:val="00FC603A"/>
    <w:rsid w:val="00FC61DE"/>
    <w:rsid w:val="00FC62A5"/>
    <w:rsid w:val="00FC65D8"/>
    <w:rsid w:val="00FC6FE2"/>
    <w:rsid w:val="00FC76DC"/>
    <w:rsid w:val="00FC7766"/>
    <w:rsid w:val="00FC79D6"/>
    <w:rsid w:val="00FD0598"/>
    <w:rsid w:val="00FD151F"/>
    <w:rsid w:val="00FD1E8D"/>
    <w:rsid w:val="00FD21CE"/>
    <w:rsid w:val="00FD2437"/>
    <w:rsid w:val="00FD2668"/>
    <w:rsid w:val="00FD289F"/>
    <w:rsid w:val="00FD3129"/>
    <w:rsid w:val="00FD3184"/>
    <w:rsid w:val="00FD376F"/>
    <w:rsid w:val="00FD3C49"/>
    <w:rsid w:val="00FD3EEB"/>
    <w:rsid w:val="00FD513C"/>
    <w:rsid w:val="00FD5711"/>
    <w:rsid w:val="00FD58D9"/>
    <w:rsid w:val="00FD7067"/>
    <w:rsid w:val="00FD72CD"/>
    <w:rsid w:val="00FD7F81"/>
    <w:rsid w:val="00FE0394"/>
    <w:rsid w:val="00FE05E8"/>
    <w:rsid w:val="00FE095B"/>
    <w:rsid w:val="00FE1272"/>
    <w:rsid w:val="00FE21FE"/>
    <w:rsid w:val="00FE3826"/>
    <w:rsid w:val="00FE3BFB"/>
    <w:rsid w:val="00FE506A"/>
    <w:rsid w:val="00FE53F2"/>
    <w:rsid w:val="00FE63CD"/>
    <w:rsid w:val="00FE6C37"/>
    <w:rsid w:val="00FE7079"/>
    <w:rsid w:val="00FE7547"/>
    <w:rsid w:val="00FF123D"/>
    <w:rsid w:val="00FF13F8"/>
    <w:rsid w:val="00FF19AF"/>
    <w:rsid w:val="00FF23CE"/>
    <w:rsid w:val="00FF343B"/>
    <w:rsid w:val="00FF3C90"/>
    <w:rsid w:val="00FF4085"/>
    <w:rsid w:val="00FF4996"/>
    <w:rsid w:val="00FF4B0E"/>
    <w:rsid w:val="00FF4ED2"/>
    <w:rsid w:val="00FF54E5"/>
    <w:rsid w:val="00FF5758"/>
    <w:rsid w:val="00FF5978"/>
    <w:rsid w:val="00FF617C"/>
    <w:rsid w:val="00FF6188"/>
    <w:rsid w:val="00FF659F"/>
    <w:rsid w:val="00FF676E"/>
    <w:rsid w:val="00FF6A55"/>
    <w:rsid w:val="00FF7F5B"/>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03FA6E"/>
  <w15:docId w15:val="{0430BFD2-3226-4710-BA87-9F86D7664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fi-FI" w:eastAsia="fi-F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71"/>
    <w:lsdException w:name="List Paragraph" w:uiPriority="72"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BEE"/>
    <w:pPr>
      <w:widowControl w:val="0"/>
      <w:jc w:val="both"/>
    </w:pPr>
    <w:rPr>
      <w:kern w:val="2"/>
      <w:sz w:val="21"/>
      <w:szCs w:val="22"/>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aalearuudukko-korostus31">
    <w:name w:val="Vaalea ruudukko - korostus 31"/>
    <w:basedOn w:val="Normal"/>
    <w:uiPriority w:val="34"/>
    <w:qFormat/>
    <w:rsid w:val="006D4BEE"/>
    <w:pPr>
      <w:ind w:firstLineChars="200" w:firstLine="420"/>
    </w:pPr>
  </w:style>
  <w:style w:type="character" w:customStyle="1" w:styleId="fontstyle01">
    <w:name w:val="fontstyle01"/>
    <w:rsid w:val="00B65E7E"/>
    <w:rPr>
      <w:rFonts w:ascii="AdvOT863180fb" w:hAnsi="AdvOT863180fb" w:hint="default"/>
      <w:b w:val="0"/>
      <w:bCs w:val="0"/>
      <w:i w:val="0"/>
      <w:iCs w:val="0"/>
      <w:color w:val="000000"/>
      <w:sz w:val="16"/>
      <w:szCs w:val="16"/>
    </w:rPr>
  </w:style>
  <w:style w:type="paragraph" w:styleId="BalloonText">
    <w:name w:val="Balloon Text"/>
    <w:basedOn w:val="Normal"/>
    <w:link w:val="BalloonTextChar"/>
    <w:uiPriority w:val="99"/>
    <w:semiHidden/>
    <w:unhideWhenUsed/>
    <w:rsid w:val="00597893"/>
    <w:rPr>
      <w:sz w:val="18"/>
      <w:szCs w:val="18"/>
    </w:rPr>
  </w:style>
  <w:style w:type="character" w:customStyle="1" w:styleId="BalloonTextChar">
    <w:name w:val="Balloon Text Char"/>
    <w:link w:val="BalloonText"/>
    <w:uiPriority w:val="99"/>
    <w:semiHidden/>
    <w:rsid w:val="00597893"/>
    <w:rPr>
      <w:rFonts w:ascii="Calibri" w:eastAsia="宋体" w:hAnsi="Calibri" w:cs="Times New Roman"/>
      <w:sz w:val="18"/>
      <w:szCs w:val="18"/>
    </w:rPr>
  </w:style>
  <w:style w:type="character" w:styleId="CommentReference">
    <w:name w:val="annotation reference"/>
    <w:uiPriority w:val="99"/>
    <w:semiHidden/>
    <w:unhideWhenUsed/>
    <w:rsid w:val="00C6437D"/>
    <w:rPr>
      <w:sz w:val="18"/>
      <w:szCs w:val="18"/>
    </w:rPr>
  </w:style>
  <w:style w:type="paragraph" w:styleId="CommentText">
    <w:name w:val="annotation text"/>
    <w:basedOn w:val="Normal"/>
    <w:link w:val="CommentTextChar"/>
    <w:uiPriority w:val="99"/>
    <w:unhideWhenUsed/>
    <w:rsid w:val="00C6437D"/>
    <w:rPr>
      <w:sz w:val="24"/>
      <w:szCs w:val="24"/>
    </w:rPr>
  </w:style>
  <w:style w:type="character" w:customStyle="1" w:styleId="CommentTextChar">
    <w:name w:val="Comment Text Char"/>
    <w:link w:val="CommentText"/>
    <w:uiPriority w:val="99"/>
    <w:rsid w:val="00C6437D"/>
    <w:rPr>
      <w:rFonts w:ascii="Calibri" w:eastAsia="宋体" w:hAnsi="Calibri" w:cs="Times New Roman"/>
      <w:sz w:val="24"/>
      <w:szCs w:val="24"/>
    </w:rPr>
  </w:style>
  <w:style w:type="paragraph" w:styleId="Header">
    <w:name w:val="header"/>
    <w:basedOn w:val="Normal"/>
    <w:link w:val="HeaderChar"/>
    <w:uiPriority w:val="99"/>
    <w:unhideWhenUsed/>
    <w:rsid w:val="00AF1486"/>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HeaderChar">
    <w:name w:val="Header Char"/>
    <w:link w:val="Header"/>
    <w:uiPriority w:val="99"/>
    <w:rsid w:val="00AF1486"/>
    <w:rPr>
      <w:rFonts w:ascii="Calibri" w:eastAsia="宋体" w:hAnsi="Calibri" w:cs="Times New Roman"/>
      <w:kern w:val="0"/>
      <w:sz w:val="18"/>
      <w:szCs w:val="18"/>
      <w:lang w:val="x-none" w:eastAsia="x-none"/>
    </w:rPr>
  </w:style>
  <w:style w:type="character" w:styleId="Hyperlink">
    <w:name w:val="Hyperlink"/>
    <w:uiPriority w:val="99"/>
    <w:unhideWhenUsed/>
    <w:rsid w:val="00AF1486"/>
    <w:rPr>
      <w:color w:val="0000FF"/>
      <w:u w:val="single"/>
    </w:rPr>
  </w:style>
  <w:style w:type="paragraph" w:customStyle="1" w:styleId="EndNoteBibliography">
    <w:name w:val="EndNote Bibliography"/>
    <w:basedOn w:val="Normal"/>
    <w:link w:val="EndNoteBibliographyChar"/>
    <w:rsid w:val="005418FC"/>
    <w:pPr>
      <w:widowControl/>
      <w:spacing w:after="160"/>
      <w:jc w:val="center"/>
    </w:pPr>
    <w:rPr>
      <w:rFonts w:eastAsia="Calibri" w:cs="Calibri"/>
      <w:noProof/>
      <w:kern w:val="0"/>
      <w:sz w:val="20"/>
      <w:lang w:eastAsia="en-US"/>
    </w:rPr>
  </w:style>
  <w:style w:type="character" w:customStyle="1" w:styleId="EndNoteBibliographyChar">
    <w:name w:val="EndNote Bibliography Char"/>
    <w:link w:val="EndNoteBibliography"/>
    <w:rsid w:val="005418FC"/>
    <w:rPr>
      <w:rFonts w:eastAsia="Calibri" w:cs="Calibri"/>
      <w:noProof/>
      <w:szCs w:val="22"/>
      <w:lang w:val="en-US" w:eastAsia="en-US"/>
    </w:rPr>
  </w:style>
  <w:style w:type="paragraph" w:styleId="CommentSubject">
    <w:name w:val="annotation subject"/>
    <w:basedOn w:val="CommentText"/>
    <w:next w:val="CommentText"/>
    <w:link w:val="CommentSubjectChar"/>
    <w:uiPriority w:val="99"/>
    <w:semiHidden/>
    <w:unhideWhenUsed/>
    <w:rsid w:val="005418FC"/>
    <w:rPr>
      <w:b/>
      <w:bCs/>
      <w:sz w:val="20"/>
      <w:szCs w:val="20"/>
    </w:rPr>
  </w:style>
  <w:style w:type="character" w:customStyle="1" w:styleId="CommentSubjectChar">
    <w:name w:val="Comment Subject Char"/>
    <w:link w:val="CommentSubject"/>
    <w:uiPriority w:val="99"/>
    <w:semiHidden/>
    <w:rsid w:val="005418FC"/>
    <w:rPr>
      <w:rFonts w:ascii="Calibri" w:eastAsia="宋体" w:hAnsi="Calibri" w:cs="Times New Roman"/>
      <w:b/>
      <w:bCs/>
      <w:kern w:val="2"/>
      <w:sz w:val="24"/>
      <w:szCs w:val="24"/>
      <w:lang w:val="en-US" w:eastAsia="zh-CN"/>
    </w:rPr>
  </w:style>
  <w:style w:type="paragraph" w:styleId="NormalWeb">
    <w:name w:val="Normal (Web)"/>
    <w:basedOn w:val="Normal"/>
    <w:uiPriority w:val="99"/>
    <w:unhideWhenUsed/>
    <w:rsid w:val="00D70A82"/>
    <w:pPr>
      <w:widowControl/>
      <w:spacing w:before="100" w:beforeAutospacing="1" w:after="100" w:afterAutospacing="1"/>
      <w:jc w:val="left"/>
    </w:pPr>
    <w:rPr>
      <w:rFonts w:ascii="Times" w:eastAsia="MS Mincho" w:hAnsi="Times"/>
      <w:kern w:val="0"/>
      <w:sz w:val="20"/>
      <w:szCs w:val="20"/>
      <w:lang w:val="fr-FR" w:eastAsia="fr-FR"/>
    </w:rPr>
  </w:style>
  <w:style w:type="paragraph" w:customStyle="1" w:styleId="Normaaliluettelo2-korostus21">
    <w:name w:val="Normaali luettelo 2 - korostus 21"/>
    <w:hidden/>
    <w:uiPriority w:val="71"/>
    <w:rsid w:val="00A62C56"/>
    <w:rPr>
      <w:kern w:val="2"/>
      <w:sz w:val="21"/>
      <w:szCs w:val="22"/>
      <w:lang w:val="en-US" w:eastAsia="zh-CN"/>
    </w:rPr>
  </w:style>
  <w:style w:type="paragraph" w:customStyle="1" w:styleId="Vriksvarjostus-korostus11">
    <w:name w:val="Värikäs varjostus - korostus 11"/>
    <w:hidden/>
    <w:uiPriority w:val="99"/>
    <w:semiHidden/>
    <w:rsid w:val="0040671F"/>
    <w:rPr>
      <w:kern w:val="2"/>
      <w:sz w:val="21"/>
      <w:szCs w:val="22"/>
      <w:lang w:val="en-US" w:eastAsia="zh-CN"/>
    </w:rPr>
  </w:style>
  <w:style w:type="paragraph" w:customStyle="1" w:styleId="EndNoteBibliographyTitle">
    <w:name w:val="EndNote Bibliography Title"/>
    <w:basedOn w:val="Normal"/>
    <w:link w:val="EndNoteBibliographyTitleChar"/>
    <w:rsid w:val="005211CC"/>
    <w:pPr>
      <w:jc w:val="center"/>
    </w:pPr>
    <w:rPr>
      <w:rFonts w:cs="Calibri"/>
      <w:noProof/>
      <w:sz w:val="20"/>
    </w:rPr>
  </w:style>
  <w:style w:type="character" w:customStyle="1" w:styleId="EndNoteBibliographyTitleChar">
    <w:name w:val="EndNote Bibliography Title Char"/>
    <w:link w:val="EndNoteBibliographyTitle"/>
    <w:rsid w:val="005211CC"/>
    <w:rPr>
      <w:rFonts w:cs="Calibri"/>
      <w:noProof/>
      <w:kern w:val="2"/>
      <w:szCs w:val="22"/>
      <w:lang w:val="en-US" w:eastAsia="zh-CN"/>
    </w:rPr>
  </w:style>
  <w:style w:type="character" w:customStyle="1" w:styleId="Ratkaisematonmaininta1">
    <w:name w:val="Ratkaisematon maininta1"/>
    <w:uiPriority w:val="99"/>
    <w:semiHidden/>
    <w:unhideWhenUsed/>
    <w:rsid w:val="005211CC"/>
    <w:rPr>
      <w:color w:val="605E5C"/>
      <w:shd w:val="clear" w:color="auto" w:fill="E1DFDD"/>
    </w:rPr>
  </w:style>
  <w:style w:type="paragraph" w:customStyle="1" w:styleId="Tramecouleur-Accent11">
    <w:name w:val="Trame couleur - Accent 11"/>
    <w:hidden/>
    <w:uiPriority w:val="71"/>
    <w:rsid w:val="00D93482"/>
    <w:rPr>
      <w:kern w:val="2"/>
      <w:sz w:val="21"/>
      <w:szCs w:val="22"/>
      <w:lang w:val="en-US" w:eastAsia="zh-CN"/>
    </w:rPr>
  </w:style>
  <w:style w:type="paragraph" w:customStyle="1" w:styleId="Listecouleur-Accent11">
    <w:name w:val="Liste couleur - Accent 11"/>
    <w:basedOn w:val="Normal"/>
    <w:uiPriority w:val="72"/>
    <w:qFormat/>
    <w:rsid w:val="00925171"/>
    <w:pPr>
      <w:ind w:left="720"/>
      <w:contextualSpacing/>
    </w:pPr>
  </w:style>
  <w:style w:type="character" w:styleId="Emphasis">
    <w:name w:val="Emphasis"/>
    <w:uiPriority w:val="20"/>
    <w:qFormat/>
    <w:rsid w:val="00B27AEB"/>
    <w:rPr>
      <w:i/>
      <w:iCs/>
    </w:rPr>
  </w:style>
  <w:style w:type="character" w:customStyle="1" w:styleId="Ratkaisematonmaininta10">
    <w:name w:val="Ratkaisematon maininta1"/>
    <w:uiPriority w:val="99"/>
    <w:semiHidden/>
    <w:unhideWhenUsed/>
    <w:rsid w:val="009122E1"/>
    <w:rPr>
      <w:color w:val="605E5C"/>
      <w:shd w:val="clear" w:color="auto" w:fill="E1DFDD"/>
    </w:rPr>
  </w:style>
  <w:style w:type="paragraph" w:styleId="Revision">
    <w:name w:val="Revision"/>
    <w:hidden/>
    <w:uiPriority w:val="71"/>
    <w:rsid w:val="009122E1"/>
    <w:rPr>
      <w:kern w:val="2"/>
      <w:sz w:val="21"/>
      <w:szCs w:val="22"/>
      <w:lang w:val="en-US" w:eastAsia="zh-CN"/>
    </w:rPr>
  </w:style>
  <w:style w:type="paragraph" w:styleId="ListParagraph">
    <w:name w:val="List Paragraph"/>
    <w:basedOn w:val="Normal"/>
    <w:uiPriority w:val="72"/>
    <w:qFormat/>
    <w:rsid w:val="009122E1"/>
    <w:pPr>
      <w:ind w:left="720"/>
      <w:contextualSpacing/>
    </w:pPr>
  </w:style>
  <w:style w:type="character" w:styleId="LineNumber">
    <w:name w:val="line number"/>
    <w:basedOn w:val="DefaultParagraphFont"/>
    <w:uiPriority w:val="99"/>
    <w:semiHidden/>
    <w:unhideWhenUsed/>
    <w:rsid w:val="00B15810"/>
  </w:style>
  <w:style w:type="character" w:customStyle="1" w:styleId="Ratkaisematonmaininta2">
    <w:name w:val="Ratkaisematon maininta2"/>
    <w:basedOn w:val="DefaultParagraphFont"/>
    <w:uiPriority w:val="99"/>
    <w:semiHidden/>
    <w:unhideWhenUsed/>
    <w:rsid w:val="005F368F"/>
    <w:rPr>
      <w:color w:val="605E5C"/>
      <w:shd w:val="clear" w:color="auto" w:fill="E1DFDD"/>
    </w:rPr>
  </w:style>
  <w:style w:type="character" w:customStyle="1" w:styleId="1">
    <w:name w:val="未处理的提及1"/>
    <w:basedOn w:val="DefaultParagraphFont"/>
    <w:uiPriority w:val="99"/>
    <w:semiHidden/>
    <w:unhideWhenUsed/>
    <w:rsid w:val="002A2638"/>
    <w:rPr>
      <w:color w:val="605E5C"/>
      <w:shd w:val="clear" w:color="auto" w:fill="E1DFDD"/>
    </w:rPr>
  </w:style>
  <w:style w:type="paragraph" w:styleId="Footer">
    <w:name w:val="footer"/>
    <w:basedOn w:val="Normal"/>
    <w:link w:val="FooterChar"/>
    <w:uiPriority w:val="99"/>
    <w:unhideWhenUsed/>
    <w:rsid w:val="00C44BE7"/>
    <w:pPr>
      <w:tabs>
        <w:tab w:val="center" w:pos="4153"/>
        <w:tab w:val="right" w:pos="8306"/>
      </w:tabs>
    </w:pPr>
  </w:style>
  <w:style w:type="character" w:customStyle="1" w:styleId="FooterChar">
    <w:name w:val="Footer Char"/>
    <w:basedOn w:val="DefaultParagraphFont"/>
    <w:link w:val="Footer"/>
    <w:uiPriority w:val="99"/>
    <w:rsid w:val="00C44BE7"/>
    <w:rPr>
      <w:kern w:val="2"/>
      <w:sz w:val="21"/>
      <w:szCs w:val="22"/>
      <w:lang w:val="en-US" w:eastAsia="zh-CN"/>
    </w:rPr>
  </w:style>
  <w:style w:type="character" w:customStyle="1" w:styleId="Ratkaisematonmaininta3">
    <w:name w:val="Ratkaisematon maininta3"/>
    <w:basedOn w:val="DefaultParagraphFont"/>
    <w:uiPriority w:val="99"/>
    <w:semiHidden/>
    <w:unhideWhenUsed/>
    <w:rsid w:val="00F16966"/>
    <w:rPr>
      <w:color w:val="605E5C"/>
      <w:shd w:val="clear" w:color="auto" w:fill="E1DFDD"/>
    </w:rPr>
  </w:style>
  <w:style w:type="character" w:customStyle="1" w:styleId="UnresolvedMention1">
    <w:name w:val="Unresolved Mention1"/>
    <w:basedOn w:val="DefaultParagraphFont"/>
    <w:uiPriority w:val="99"/>
    <w:semiHidden/>
    <w:unhideWhenUsed/>
    <w:rsid w:val="0064266C"/>
    <w:rPr>
      <w:color w:val="605E5C"/>
      <w:shd w:val="clear" w:color="auto" w:fill="E1DFDD"/>
    </w:rPr>
  </w:style>
  <w:style w:type="character" w:styleId="FollowedHyperlink">
    <w:name w:val="FollowedHyperlink"/>
    <w:basedOn w:val="DefaultParagraphFont"/>
    <w:uiPriority w:val="99"/>
    <w:semiHidden/>
    <w:unhideWhenUsed/>
    <w:rsid w:val="00A73A82"/>
    <w:rPr>
      <w:color w:val="954F72" w:themeColor="followedHyperlink"/>
      <w:u w:val="single"/>
    </w:rPr>
  </w:style>
  <w:style w:type="character" w:customStyle="1" w:styleId="UnresolvedMention2">
    <w:name w:val="Unresolved Mention2"/>
    <w:basedOn w:val="DefaultParagraphFont"/>
    <w:uiPriority w:val="99"/>
    <w:semiHidden/>
    <w:unhideWhenUsed/>
    <w:rsid w:val="002F71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62758">
      <w:bodyDiv w:val="1"/>
      <w:marLeft w:val="0"/>
      <w:marRight w:val="0"/>
      <w:marTop w:val="0"/>
      <w:marBottom w:val="0"/>
      <w:divBdr>
        <w:top w:val="none" w:sz="0" w:space="0" w:color="auto"/>
        <w:left w:val="none" w:sz="0" w:space="0" w:color="auto"/>
        <w:bottom w:val="none" w:sz="0" w:space="0" w:color="auto"/>
        <w:right w:val="none" w:sz="0" w:space="0" w:color="auto"/>
      </w:divBdr>
    </w:div>
    <w:div w:id="122046995">
      <w:bodyDiv w:val="1"/>
      <w:marLeft w:val="0"/>
      <w:marRight w:val="0"/>
      <w:marTop w:val="0"/>
      <w:marBottom w:val="0"/>
      <w:divBdr>
        <w:top w:val="none" w:sz="0" w:space="0" w:color="auto"/>
        <w:left w:val="none" w:sz="0" w:space="0" w:color="auto"/>
        <w:bottom w:val="none" w:sz="0" w:space="0" w:color="auto"/>
        <w:right w:val="none" w:sz="0" w:space="0" w:color="auto"/>
      </w:divBdr>
      <w:divsChild>
        <w:div w:id="413935280">
          <w:marLeft w:val="0"/>
          <w:marRight w:val="0"/>
          <w:marTop w:val="0"/>
          <w:marBottom w:val="0"/>
          <w:divBdr>
            <w:top w:val="none" w:sz="0" w:space="0" w:color="auto"/>
            <w:left w:val="none" w:sz="0" w:space="0" w:color="auto"/>
            <w:bottom w:val="none" w:sz="0" w:space="0" w:color="auto"/>
            <w:right w:val="none" w:sz="0" w:space="0" w:color="auto"/>
          </w:divBdr>
        </w:div>
        <w:div w:id="826096731">
          <w:marLeft w:val="0"/>
          <w:marRight w:val="0"/>
          <w:marTop w:val="0"/>
          <w:marBottom w:val="0"/>
          <w:divBdr>
            <w:top w:val="none" w:sz="0" w:space="0" w:color="auto"/>
            <w:left w:val="none" w:sz="0" w:space="0" w:color="auto"/>
            <w:bottom w:val="none" w:sz="0" w:space="0" w:color="auto"/>
            <w:right w:val="none" w:sz="0" w:space="0" w:color="auto"/>
          </w:divBdr>
        </w:div>
        <w:div w:id="249000715">
          <w:marLeft w:val="0"/>
          <w:marRight w:val="0"/>
          <w:marTop w:val="0"/>
          <w:marBottom w:val="0"/>
          <w:divBdr>
            <w:top w:val="none" w:sz="0" w:space="0" w:color="auto"/>
            <w:left w:val="none" w:sz="0" w:space="0" w:color="auto"/>
            <w:bottom w:val="none" w:sz="0" w:space="0" w:color="auto"/>
            <w:right w:val="none" w:sz="0" w:space="0" w:color="auto"/>
          </w:divBdr>
        </w:div>
        <w:div w:id="368384292">
          <w:marLeft w:val="0"/>
          <w:marRight w:val="0"/>
          <w:marTop w:val="0"/>
          <w:marBottom w:val="0"/>
          <w:divBdr>
            <w:top w:val="none" w:sz="0" w:space="0" w:color="auto"/>
            <w:left w:val="none" w:sz="0" w:space="0" w:color="auto"/>
            <w:bottom w:val="none" w:sz="0" w:space="0" w:color="auto"/>
            <w:right w:val="none" w:sz="0" w:space="0" w:color="auto"/>
          </w:divBdr>
        </w:div>
        <w:div w:id="197205101">
          <w:marLeft w:val="0"/>
          <w:marRight w:val="0"/>
          <w:marTop w:val="0"/>
          <w:marBottom w:val="0"/>
          <w:divBdr>
            <w:top w:val="none" w:sz="0" w:space="0" w:color="auto"/>
            <w:left w:val="none" w:sz="0" w:space="0" w:color="auto"/>
            <w:bottom w:val="none" w:sz="0" w:space="0" w:color="auto"/>
            <w:right w:val="none" w:sz="0" w:space="0" w:color="auto"/>
          </w:divBdr>
        </w:div>
        <w:div w:id="239368022">
          <w:marLeft w:val="0"/>
          <w:marRight w:val="0"/>
          <w:marTop w:val="0"/>
          <w:marBottom w:val="0"/>
          <w:divBdr>
            <w:top w:val="none" w:sz="0" w:space="0" w:color="auto"/>
            <w:left w:val="none" w:sz="0" w:space="0" w:color="auto"/>
            <w:bottom w:val="none" w:sz="0" w:space="0" w:color="auto"/>
            <w:right w:val="none" w:sz="0" w:space="0" w:color="auto"/>
          </w:divBdr>
        </w:div>
        <w:div w:id="1045907423">
          <w:marLeft w:val="0"/>
          <w:marRight w:val="0"/>
          <w:marTop w:val="0"/>
          <w:marBottom w:val="0"/>
          <w:divBdr>
            <w:top w:val="none" w:sz="0" w:space="0" w:color="auto"/>
            <w:left w:val="none" w:sz="0" w:space="0" w:color="auto"/>
            <w:bottom w:val="none" w:sz="0" w:space="0" w:color="auto"/>
            <w:right w:val="none" w:sz="0" w:space="0" w:color="auto"/>
          </w:divBdr>
        </w:div>
        <w:div w:id="1641882109">
          <w:marLeft w:val="0"/>
          <w:marRight w:val="0"/>
          <w:marTop w:val="0"/>
          <w:marBottom w:val="0"/>
          <w:divBdr>
            <w:top w:val="none" w:sz="0" w:space="0" w:color="auto"/>
            <w:left w:val="none" w:sz="0" w:space="0" w:color="auto"/>
            <w:bottom w:val="none" w:sz="0" w:space="0" w:color="auto"/>
            <w:right w:val="none" w:sz="0" w:space="0" w:color="auto"/>
          </w:divBdr>
        </w:div>
        <w:div w:id="2031031099">
          <w:marLeft w:val="0"/>
          <w:marRight w:val="0"/>
          <w:marTop w:val="0"/>
          <w:marBottom w:val="0"/>
          <w:divBdr>
            <w:top w:val="none" w:sz="0" w:space="0" w:color="auto"/>
            <w:left w:val="none" w:sz="0" w:space="0" w:color="auto"/>
            <w:bottom w:val="none" w:sz="0" w:space="0" w:color="auto"/>
            <w:right w:val="none" w:sz="0" w:space="0" w:color="auto"/>
          </w:divBdr>
        </w:div>
        <w:div w:id="1169174844">
          <w:marLeft w:val="0"/>
          <w:marRight w:val="0"/>
          <w:marTop w:val="0"/>
          <w:marBottom w:val="0"/>
          <w:divBdr>
            <w:top w:val="none" w:sz="0" w:space="0" w:color="auto"/>
            <w:left w:val="none" w:sz="0" w:space="0" w:color="auto"/>
            <w:bottom w:val="none" w:sz="0" w:space="0" w:color="auto"/>
            <w:right w:val="none" w:sz="0" w:space="0" w:color="auto"/>
          </w:divBdr>
        </w:div>
        <w:div w:id="1889758584">
          <w:marLeft w:val="0"/>
          <w:marRight w:val="0"/>
          <w:marTop w:val="0"/>
          <w:marBottom w:val="0"/>
          <w:divBdr>
            <w:top w:val="none" w:sz="0" w:space="0" w:color="auto"/>
            <w:left w:val="none" w:sz="0" w:space="0" w:color="auto"/>
            <w:bottom w:val="none" w:sz="0" w:space="0" w:color="auto"/>
            <w:right w:val="none" w:sz="0" w:space="0" w:color="auto"/>
          </w:divBdr>
        </w:div>
        <w:div w:id="1294874174">
          <w:marLeft w:val="0"/>
          <w:marRight w:val="0"/>
          <w:marTop w:val="0"/>
          <w:marBottom w:val="0"/>
          <w:divBdr>
            <w:top w:val="none" w:sz="0" w:space="0" w:color="auto"/>
            <w:left w:val="none" w:sz="0" w:space="0" w:color="auto"/>
            <w:bottom w:val="none" w:sz="0" w:space="0" w:color="auto"/>
            <w:right w:val="none" w:sz="0" w:space="0" w:color="auto"/>
          </w:divBdr>
        </w:div>
      </w:divsChild>
    </w:div>
    <w:div w:id="159393555">
      <w:bodyDiv w:val="1"/>
      <w:marLeft w:val="0"/>
      <w:marRight w:val="0"/>
      <w:marTop w:val="0"/>
      <w:marBottom w:val="0"/>
      <w:divBdr>
        <w:top w:val="none" w:sz="0" w:space="0" w:color="auto"/>
        <w:left w:val="none" w:sz="0" w:space="0" w:color="auto"/>
        <w:bottom w:val="none" w:sz="0" w:space="0" w:color="auto"/>
        <w:right w:val="none" w:sz="0" w:space="0" w:color="auto"/>
      </w:divBdr>
    </w:div>
    <w:div w:id="256060747">
      <w:bodyDiv w:val="1"/>
      <w:marLeft w:val="0"/>
      <w:marRight w:val="0"/>
      <w:marTop w:val="0"/>
      <w:marBottom w:val="0"/>
      <w:divBdr>
        <w:top w:val="none" w:sz="0" w:space="0" w:color="auto"/>
        <w:left w:val="none" w:sz="0" w:space="0" w:color="auto"/>
        <w:bottom w:val="none" w:sz="0" w:space="0" w:color="auto"/>
        <w:right w:val="none" w:sz="0" w:space="0" w:color="auto"/>
      </w:divBdr>
    </w:div>
    <w:div w:id="290131073">
      <w:bodyDiv w:val="1"/>
      <w:marLeft w:val="0"/>
      <w:marRight w:val="0"/>
      <w:marTop w:val="0"/>
      <w:marBottom w:val="0"/>
      <w:divBdr>
        <w:top w:val="none" w:sz="0" w:space="0" w:color="auto"/>
        <w:left w:val="none" w:sz="0" w:space="0" w:color="auto"/>
        <w:bottom w:val="none" w:sz="0" w:space="0" w:color="auto"/>
        <w:right w:val="none" w:sz="0" w:space="0" w:color="auto"/>
      </w:divBdr>
    </w:div>
    <w:div w:id="297995875">
      <w:bodyDiv w:val="1"/>
      <w:marLeft w:val="0"/>
      <w:marRight w:val="0"/>
      <w:marTop w:val="0"/>
      <w:marBottom w:val="0"/>
      <w:divBdr>
        <w:top w:val="none" w:sz="0" w:space="0" w:color="auto"/>
        <w:left w:val="none" w:sz="0" w:space="0" w:color="auto"/>
        <w:bottom w:val="none" w:sz="0" w:space="0" w:color="auto"/>
        <w:right w:val="none" w:sz="0" w:space="0" w:color="auto"/>
      </w:divBdr>
    </w:div>
    <w:div w:id="408357362">
      <w:bodyDiv w:val="1"/>
      <w:marLeft w:val="0"/>
      <w:marRight w:val="0"/>
      <w:marTop w:val="0"/>
      <w:marBottom w:val="0"/>
      <w:divBdr>
        <w:top w:val="none" w:sz="0" w:space="0" w:color="auto"/>
        <w:left w:val="none" w:sz="0" w:space="0" w:color="auto"/>
        <w:bottom w:val="none" w:sz="0" w:space="0" w:color="auto"/>
        <w:right w:val="none" w:sz="0" w:space="0" w:color="auto"/>
      </w:divBdr>
    </w:div>
    <w:div w:id="537011354">
      <w:bodyDiv w:val="1"/>
      <w:marLeft w:val="0"/>
      <w:marRight w:val="0"/>
      <w:marTop w:val="0"/>
      <w:marBottom w:val="0"/>
      <w:divBdr>
        <w:top w:val="none" w:sz="0" w:space="0" w:color="auto"/>
        <w:left w:val="none" w:sz="0" w:space="0" w:color="auto"/>
        <w:bottom w:val="none" w:sz="0" w:space="0" w:color="auto"/>
        <w:right w:val="none" w:sz="0" w:space="0" w:color="auto"/>
      </w:divBdr>
    </w:div>
    <w:div w:id="799880275">
      <w:bodyDiv w:val="1"/>
      <w:marLeft w:val="0"/>
      <w:marRight w:val="0"/>
      <w:marTop w:val="0"/>
      <w:marBottom w:val="0"/>
      <w:divBdr>
        <w:top w:val="none" w:sz="0" w:space="0" w:color="auto"/>
        <w:left w:val="none" w:sz="0" w:space="0" w:color="auto"/>
        <w:bottom w:val="none" w:sz="0" w:space="0" w:color="auto"/>
        <w:right w:val="none" w:sz="0" w:space="0" w:color="auto"/>
      </w:divBdr>
    </w:div>
    <w:div w:id="866334621">
      <w:bodyDiv w:val="1"/>
      <w:marLeft w:val="0"/>
      <w:marRight w:val="0"/>
      <w:marTop w:val="0"/>
      <w:marBottom w:val="0"/>
      <w:divBdr>
        <w:top w:val="none" w:sz="0" w:space="0" w:color="auto"/>
        <w:left w:val="none" w:sz="0" w:space="0" w:color="auto"/>
        <w:bottom w:val="none" w:sz="0" w:space="0" w:color="auto"/>
        <w:right w:val="none" w:sz="0" w:space="0" w:color="auto"/>
      </w:divBdr>
    </w:div>
    <w:div w:id="940340807">
      <w:bodyDiv w:val="1"/>
      <w:marLeft w:val="0"/>
      <w:marRight w:val="0"/>
      <w:marTop w:val="0"/>
      <w:marBottom w:val="0"/>
      <w:divBdr>
        <w:top w:val="none" w:sz="0" w:space="0" w:color="auto"/>
        <w:left w:val="none" w:sz="0" w:space="0" w:color="auto"/>
        <w:bottom w:val="none" w:sz="0" w:space="0" w:color="auto"/>
        <w:right w:val="none" w:sz="0" w:space="0" w:color="auto"/>
      </w:divBdr>
    </w:div>
    <w:div w:id="951327124">
      <w:bodyDiv w:val="1"/>
      <w:marLeft w:val="0"/>
      <w:marRight w:val="0"/>
      <w:marTop w:val="0"/>
      <w:marBottom w:val="0"/>
      <w:divBdr>
        <w:top w:val="none" w:sz="0" w:space="0" w:color="auto"/>
        <w:left w:val="none" w:sz="0" w:space="0" w:color="auto"/>
        <w:bottom w:val="none" w:sz="0" w:space="0" w:color="auto"/>
        <w:right w:val="none" w:sz="0" w:space="0" w:color="auto"/>
      </w:divBdr>
    </w:div>
    <w:div w:id="965088046">
      <w:bodyDiv w:val="1"/>
      <w:marLeft w:val="0"/>
      <w:marRight w:val="0"/>
      <w:marTop w:val="0"/>
      <w:marBottom w:val="0"/>
      <w:divBdr>
        <w:top w:val="none" w:sz="0" w:space="0" w:color="auto"/>
        <w:left w:val="none" w:sz="0" w:space="0" w:color="auto"/>
        <w:bottom w:val="none" w:sz="0" w:space="0" w:color="auto"/>
        <w:right w:val="none" w:sz="0" w:space="0" w:color="auto"/>
      </w:divBdr>
    </w:div>
    <w:div w:id="1018581311">
      <w:bodyDiv w:val="1"/>
      <w:marLeft w:val="0"/>
      <w:marRight w:val="0"/>
      <w:marTop w:val="0"/>
      <w:marBottom w:val="0"/>
      <w:divBdr>
        <w:top w:val="none" w:sz="0" w:space="0" w:color="auto"/>
        <w:left w:val="none" w:sz="0" w:space="0" w:color="auto"/>
        <w:bottom w:val="none" w:sz="0" w:space="0" w:color="auto"/>
        <w:right w:val="none" w:sz="0" w:space="0" w:color="auto"/>
      </w:divBdr>
    </w:div>
    <w:div w:id="1175538776">
      <w:bodyDiv w:val="1"/>
      <w:marLeft w:val="0"/>
      <w:marRight w:val="0"/>
      <w:marTop w:val="0"/>
      <w:marBottom w:val="0"/>
      <w:divBdr>
        <w:top w:val="none" w:sz="0" w:space="0" w:color="auto"/>
        <w:left w:val="none" w:sz="0" w:space="0" w:color="auto"/>
        <w:bottom w:val="none" w:sz="0" w:space="0" w:color="auto"/>
        <w:right w:val="none" w:sz="0" w:space="0" w:color="auto"/>
      </w:divBdr>
    </w:div>
    <w:div w:id="1182016534">
      <w:bodyDiv w:val="1"/>
      <w:marLeft w:val="0"/>
      <w:marRight w:val="0"/>
      <w:marTop w:val="0"/>
      <w:marBottom w:val="0"/>
      <w:divBdr>
        <w:top w:val="none" w:sz="0" w:space="0" w:color="auto"/>
        <w:left w:val="none" w:sz="0" w:space="0" w:color="auto"/>
        <w:bottom w:val="none" w:sz="0" w:space="0" w:color="auto"/>
        <w:right w:val="none" w:sz="0" w:space="0" w:color="auto"/>
      </w:divBdr>
    </w:div>
    <w:div w:id="1265264786">
      <w:bodyDiv w:val="1"/>
      <w:marLeft w:val="0"/>
      <w:marRight w:val="0"/>
      <w:marTop w:val="0"/>
      <w:marBottom w:val="0"/>
      <w:divBdr>
        <w:top w:val="none" w:sz="0" w:space="0" w:color="auto"/>
        <w:left w:val="none" w:sz="0" w:space="0" w:color="auto"/>
        <w:bottom w:val="none" w:sz="0" w:space="0" w:color="auto"/>
        <w:right w:val="none" w:sz="0" w:space="0" w:color="auto"/>
      </w:divBdr>
    </w:div>
    <w:div w:id="1300721138">
      <w:bodyDiv w:val="1"/>
      <w:marLeft w:val="0"/>
      <w:marRight w:val="0"/>
      <w:marTop w:val="0"/>
      <w:marBottom w:val="0"/>
      <w:divBdr>
        <w:top w:val="none" w:sz="0" w:space="0" w:color="auto"/>
        <w:left w:val="none" w:sz="0" w:space="0" w:color="auto"/>
        <w:bottom w:val="none" w:sz="0" w:space="0" w:color="auto"/>
        <w:right w:val="none" w:sz="0" w:space="0" w:color="auto"/>
      </w:divBdr>
    </w:div>
    <w:div w:id="1304386343">
      <w:bodyDiv w:val="1"/>
      <w:marLeft w:val="0"/>
      <w:marRight w:val="0"/>
      <w:marTop w:val="0"/>
      <w:marBottom w:val="0"/>
      <w:divBdr>
        <w:top w:val="none" w:sz="0" w:space="0" w:color="auto"/>
        <w:left w:val="none" w:sz="0" w:space="0" w:color="auto"/>
        <w:bottom w:val="none" w:sz="0" w:space="0" w:color="auto"/>
        <w:right w:val="none" w:sz="0" w:space="0" w:color="auto"/>
      </w:divBdr>
    </w:div>
    <w:div w:id="1482889293">
      <w:bodyDiv w:val="1"/>
      <w:marLeft w:val="0"/>
      <w:marRight w:val="0"/>
      <w:marTop w:val="0"/>
      <w:marBottom w:val="0"/>
      <w:divBdr>
        <w:top w:val="none" w:sz="0" w:space="0" w:color="auto"/>
        <w:left w:val="none" w:sz="0" w:space="0" w:color="auto"/>
        <w:bottom w:val="none" w:sz="0" w:space="0" w:color="auto"/>
        <w:right w:val="none" w:sz="0" w:space="0" w:color="auto"/>
      </w:divBdr>
      <w:divsChild>
        <w:div w:id="532159308">
          <w:marLeft w:val="0"/>
          <w:marRight w:val="0"/>
          <w:marTop w:val="0"/>
          <w:marBottom w:val="0"/>
          <w:divBdr>
            <w:top w:val="none" w:sz="0" w:space="0" w:color="auto"/>
            <w:left w:val="none" w:sz="0" w:space="0" w:color="auto"/>
            <w:bottom w:val="none" w:sz="0" w:space="0" w:color="auto"/>
            <w:right w:val="none" w:sz="0" w:space="0" w:color="auto"/>
          </w:divBdr>
        </w:div>
        <w:div w:id="862129555">
          <w:marLeft w:val="0"/>
          <w:marRight w:val="0"/>
          <w:marTop w:val="0"/>
          <w:marBottom w:val="0"/>
          <w:divBdr>
            <w:top w:val="none" w:sz="0" w:space="0" w:color="auto"/>
            <w:left w:val="none" w:sz="0" w:space="0" w:color="auto"/>
            <w:bottom w:val="none" w:sz="0" w:space="0" w:color="auto"/>
            <w:right w:val="none" w:sz="0" w:space="0" w:color="auto"/>
          </w:divBdr>
        </w:div>
        <w:div w:id="1092624475">
          <w:marLeft w:val="0"/>
          <w:marRight w:val="0"/>
          <w:marTop w:val="0"/>
          <w:marBottom w:val="0"/>
          <w:divBdr>
            <w:top w:val="none" w:sz="0" w:space="0" w:color="auto"/>
            <w:left w:val="none" w:sz="0" w:space="0" w:color="auto"/>
            <w:bottom w:val="none" w:sz="0" w:space="0" w:color="auto"/>
            <w:right w:val="none" w:sz="0" w:space="0" w:color="auto"/>
          </w:divBdr>
        </w:div>
        <w:div w:id="1525097597">
          <w:marLeft w:val="0"/>
          <w:marRight w:val="0"/>
          <w:marTop w:val="0"/>
          <w:marBottom w:val="0"/>
          <w:divBdr>
            <w:top w:val="none" w:sz="0" w:space="0" w:color="auto"/>
            <w:left w:val="none" w:sz="0" w:space="0" w:color="auto"/>
            <w:bottom w:val="none" w:sz="0" w:space="0" w:color="auto"/>
            <w:right w:val="none" w:sz="0" w:space="0" w:color="auto"/>
          </w:divBdr>
        </w:div>
        <w:div w:id="1587961660">
          <w:marLeft w:val="0"/>
          <w:marRight w:val="0"/>
          <w:marTop w:val="0"/>
          <w:marBottom w:val="0"/>
          <w:divBdr>
            <w:top w:val="none" w:sz="0" w:space="0" w:color="auto"/>
            <w:left w:val="none" w:sz="0" w:space="0" w:color="auto"/>
            <w:bottom w:val="none" w:sz="0" w:space="0" w:color="auto"/>
            <w:right w:val="none" w:sz="0" w:space="0" w:color="auto"/>
          </w:divBdr>
        </w:div>
      </w:divsChild>
    </w:div>
    <w:div w:id="1493830906">
      <w:bodyDiv w:val="1"/>
      <w:marLeft w:val="0"/>
      <w:marRight w:val="0"/>
      <w:marTop w:val="0"/>
      <w:marBottom w:val="0"/>
      <w:divBdr>
        <w:top w:val="none" w:sz="0" w:space="0" w:color="auto"/>
        <w:left w:val="none" w:sz="0" w:space="0" w:color="auto"/>
        <w:bottom w:val="none" w:sz="0" w:space="0" w:color="auto"/>
        <w:right w:val="none" w:sz="0" w:space="0" w:color="auto"/>
      </w:divBdr>
    </w:div>
    <w:div w:id="1617055829">
      <w:bodyDiv w:val="1"/>
      <w:marLeft w:val="0"/>
      <w:marRight w:val="0"/>
      <w:marTop w:val="0"/>
      <w:marBottom w:val="0"/>
      <w:divBdr>
        <w:top w:val="none" w:sz="0" w:space="0" w:color="auto"/>
        <w:left w:val="none" w:sz="0" w:space="0" w:color="auto"/>
        <w:bottom w:val="none" w:sz="0" w:space="0" w:color="auto"/>
        <w:right w:val="none" w:sz="0" w:space="0" w:color="auto"/>
      </w:divBdr>
    </w:div>
    <w:div w:id="1652321653">
      <w:bodyDiv w:val="1"/>
      <w:marLeft w:val="0"/>
      <w:marRight w:val="0"/>
      <w:marTop w:val="0"/>
      <w:marBottom w:val="0"/>
      <w:divBdr>
        <w:top w:val="none" w:sz="0" w:space="0" w:color="auto"/>
        <w:left w:val="none" w:sz="0" w:space="0" w:color="auto"/>
        <w:bottom w:val="none" w:sz="0" w:space="0" w:color="auto"/>
        <w:right w:val="none" w:sz="0" w:space="0" w:color="auto"/>
      </w:divBdr>
    </w:div>
    <w:div w:id="1679960409">
      <w:bodyDiv w:val="1"/>
      <w:marLeft w:val="0"/>
      <w:marRight w:val="0"/>
      <w:marTop w:val="0"/>
      <w:marBottom w:val="0"/>
      <w:divBdr>
        <w:top w:val="none" w:sz="0" w:space="0" w:color="auto"/>
        <w:left w:val="none" w:sz="0" w:space="0" w:color="auto"/>
        <w:bottom w:val="none" w:sz="0" w:space="0" w:color="auto"/>
        <w:right w:val="none" w:sz="0" w:space="0" w:color="auto"/>
      </w:divBdr>
    </w:div>
    <w:div w:id="1698241164">
      <w:bodyDiv w:val="1"/>
      <w:marLeft w:val="0"/>
      <w:marRight w:val="0"/>
      <w:marTop w:val="0"/>
      <w:marBottom w:val="0"/>
      <w:divBdr>
        <w:top w:val="none" w:sz="0" w:space="0" w:color="auto"/>
        <w:left w:val="none" w:sz="0" w:space="0" w:color="auto"/>
        <w:bottom w:val="none" w:sz="0" w:space="0" w:color="auto"/>
        <w:right w:val="none" w:sz="0" w:space="0" w:color="auto"/>
      </w:divBdr>
    </w:div>
    <w:div w:id="1746949037">
      <w:bodyDiv w:val="1"/>
      <w:marLeft w:val="0"/>
      <w:marRight w:val="0"/>
      <w:marTop w:val="0"/>
      <w:marBottom w:val="0"/>
      <w:divBdr>
        <w:top w:val="none" w:sz="0" w:space="0" w:color="auto"/>
        <w:left w:val="none" w:sz="0" w:space="0" w:color="auto"/>
        <w:bottom w:val="none" w:sz="0" w:space="0" w:color="auto"/>
        <w:right w:val="none" w:sz="0" w:space="0" w:color="auto"/>
      </w:divBdr>
    </w:div>
    <w:div w:id="1813982053">
      <w:bodyDiv w:val="1"/>
      <w:marLeft w:val="0"/>
      <w:marRight w:val="0"/>
      <w:marTop w:val="0"/>
      <w:marBottom w:val="0"/>
      <w:divBdr>
        <w:top w:val="none" w:sz="0" w:space="0" w:color="auto"/>
        <w:left w:val="none" w:sz="0" w:space="0" w:color="auto"/>
        <w:bottom w:val="none" w:sz="0" w:space="0" w:color="auto"/>
        <w:right w:val="none" w:sz="0" w:space="0" w:color="auto"/>
      </w:divBdr>
    </w:div>
    <w:div w:id="1867792016">
      <w:bodyDiv w:val="1"/>
      <w:marLeft w:val="0"/>
      <w:marRight w:val="0"/>
      <w:marTop w:val="0"/>
      <w:marBottom w:val="0"/>
      <w:divBdr>
        <w:top w:val="none" w:sz="0" w:space="0" w:color="auto"/>
        <w:left w:val="none" w:sz="0" w:space="0" w:color="auto"/>
        <w:bottom w:val="none" w:sz="0" w:space="0" w:color="auto"/>
        <w:right w:val="none" w:sz="0" w:space="0" w:color="auto"/>
      </w:divBdr>
    </w:div>
    <w:div w:id="19010878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oi.org/10.1111/geb.13266" TargetMode="External"/><Relationship Id="rId18" Type="http://schemas.openxmlformats.org/officeDocument/2006/relationships/hyperlink" Target="https://doi.org/10.1111/geb.12528" TargetMode="External"/><Relationship Id="rId26" Type="http://schemas.openxmlformats.org/officeDocument/2006/relationships/hyperlink" Target="https://doi.org/10.1111/jbi.12116" TargetMode="External"/><Relationship Id="rId39" Type="http://schemas.openxmlformats.org/officeDocument/2006/relationships/hyperlink" Target="https://doi.org/10.1016/j.scitotenv.2019.04.184" TargetMode="External"/><Relationship Id="rId3" Type="http://schemas.openxmlformats.org/officeDocument/2006/relationships/customXml" Target="../customXml/item3.xml"/><Relationship Id="rId21" Type="http://schemas.openxmlformats.org/officeDocument/2006/relationships/hyperlink" Target="https://www.nature.com/articles/ncomms1055" TargetMode="External"/><Relationship Id="rId34" Type="http://schemas.openxmlformats.org/officeDocument/2006/relationships/hyperlink" Target="https://doi.org/10.1071/RJ14077" TargetMode="External"/><Relationship Id="rId42" Type="http://schemas.microsoft.com/office/2011/relationships/people" Target="people.xml"/><Relationship Id="rId7" Type="http://schemas.openxmlformats.org/officeDocument/2006/relationships/styles" Target="styles.xml"/><Relationship Id="rId12" Type="http://schemas.openxmlformats.org/officeDocument/2006/relationships/hyperlink" Target="https://doi.org/10.1016/j.isci.2022.103887" TargetMode="External"/><Relationship Id="rId17" Type="http://schemas.openxmlformats.org/officeDocument/2006/relationships/hyperlink" Target="https://doi.org/10.1111/geb.13513" TargetMode="External"/><Relationship Id="rId25" Type="http://schemas.openxmlformats.org/officeDocument/2006/relationships/hyperlink" Target="https://CRAN.R-project.org/package=gdm" TargetMode="External"/><Relationship Id="rId33" Type="http://schemas.openxmlformats.org/officeDocument/2006/relationships/hyperlink" Target="https://doi.org/10.1016/S0016-7061(01)00107-0" TargetMode="External"/><Relationship Id="rId38" Type="http://schemas.openxmlformats.org/officeDocument/2006/relationships/hyperlink" Target="https://doi.org/10.1016/j.catena.2017.01.007" TargetMode="External"/><Relationship Id="rId2" Type="http://schemas.openxmlformats.org/officeDocument/2006/relationships/customXml" Target="../customXml/item2.xml"/><Relationship Id="rId16" Type="http://schemas.openxmlformats.org/officeDocument/2006/relationships/hyperlink" Target="https://doi.org/10.1016/j.soilbio.2014.02.011" TargetMode="External"/><Relationship Id="rId20" Type="http://schemas.openxmlformats.org/officeDocument/2006/relationships/hyperlink" Target="https://doi.org/10.1111/geb.13118" TargetMode="External"/><Relationship Id="rId29" Type="http://schemas.openxmlformats.org/officeDocument/2006/relationships/hyperlink" Target="https://doi.org/10.1111/j.1654-109X.2009.01029.x"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doi.org/10.1016/j.soilbio.2016.07.023" TargetMode="External"/><Relationship Id="rId32" Type="http://schemas.openxmlformats.org/officeDocument/2006/relationships/hyperlink" Target="https://setac.onlinelibrary.wiley.com/doi/abs/10.1002/etc.5620201111?sid=nlm%3Apubmed" TargetMode="External"/><Relationship Id="rId37" Type="http://schemas.openxmlformats.org/officeDocument/2006/relationships/hyperlink" Target="https://doi.org/10.1016/j.soilbio.2020.107795" TargetMode="External"/><Relationship Id="rId40"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doi.org/10.1002/ecm.1216" TargetMode="External"/><Relationship Id="rId23" Type="http://schemas.openxmlformats.org/officeDocument/2006/relationships/hyperlink" Target="https://www.ncbi.nlm.nih.gov/pmc/articles/PMC3188564/pdf/pone.0025883.pdf" TargetMode="External"/><Relationship Id="rId28" Type="http://schemas.openxmlformats.org/officeDocument/2006/relationships/hyperlink" Target="https://doi.org/10.2136/sssaj1984.03615995004800060037x" TargetMode="External"/><Relationship Id="rId36" Type="http://schemas.openxmlformats.org/officeDocument/2006/relationships/hyperlink" Target="https://science.sciencemag.org/content/301/5635/976.long" TargetMode="External"/><Relationship Id="rId10" Type="http://schemas.openxmlformats.org/officeDocument/2006/relationships/footnotes" Target="footnotes.xml"/><Relationship Id="rId19" Type="http://schemas.openxmlformats.org/officeDocument/2006/relationships/hyperlink" Target="http://www.jstor.org/stable/3599285" TargetMode="External"/><Relationship Id="rId31" Type="http://schemas.openxmlformats.org/officeDocument/2006/relationships/hyperlink" Target="https://doi.org/10.1016/j.soilbio.2015.03.028"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doi.org/10.1002/mbo3.256" TargetMode="External"/><Relationship Id="rId22" Type="http://schemas.openxmlformats.org/officeDocument/2006/relationships/hyperlink" Target="https://doi.org/10.1016/j.soilbio.2014.05.025" TargetMode="External"/><Relationship Id="rId27" Type="http://schemas.openxmlformats.org/officeDocument/2006/relationships/hyperlink" Target="https://doi.org/10.1111/geb.13459" TargetMode="External"/><Relationship Id="rId30" Type="http://schemas.openxmlformats.org/officeDocument/2006/relationships/hyperlink" Target="https://doi.org/10.1016/j.ecolind.2020.107309" TargetMode="External"/><Relationship Id="rId35" Type="http://schemas.openxmlformats.org/officeDocument/2006/relationships/hyperlink" Target="https://doi.org/10.1111/mec.12938" TargetMode="External"/><Relationship Id="rId43"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D9C640B2A61A4FB46DBFD0C51F0AAA" ma:contentTypeVersion="13" ma:contentTypeDescription="Create a new document." ma:contentTypeScope="" ma:versionID="4c9bcb2f1a94a127395687cd77acfef0">
  <xsd:schema xmlns:xsd="http://www.w3.org/2001/XMLSchema" xmlns:xs="http://www.w3.org/2001/XMLSchema" xmlns:p="http://schemas.microsoft.com/office/2006/metadata/properties" xmlns:ns3="cb0683d1-dd49-4838-9284-20360810c9ef" xmlns:ns4="d641b616-7157-4c31-9175-15eefb25bfee" targetNamespace="http://schemas.microsoft.com/office/2006/metadata/properties" ma:root="true" ma:fieldsID="0fe2534e52a2adcb41c1fa482dd51235" ns3:_="" ns4:_="">
    <xsd:import namespace="cb0683d1-dd49-4838-9284-20360810c9ef"/>
    <xsd:import namespace="d641b616-7157-4c31-9175-15eefb25bfe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0683d1-dd49-4838-9284-20360810c9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41b616-7157-4c31-9175-15eefb25bfe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9CD9C640B2A61A4FB46DBFD0C51F0AAA" ma:contentTypeVersion="8" ma:contentTypeDescription="Create a new document." ma:contentTypeScope="" ma:versionID="918acb9b52aa46ada2a608bb017a1c13">
  <xsd:schema xmlns:xsd="http://www.w3.org/2001/XMLSchema" xmlns:xs="http://www.w3.org/2001/XMLSchema" xmlns:p="http://schemas.microsoft.com/office/2006/metadata/properties" xmlns:ns3="cb0683d1-dd49-4838-9284-20360810c9ef" xmlns:ns4="d641b616-7157-4c31-9175-15eefb25bfee" targetNamespace="http://schemas.microsoft.com/office/2006/metadata/properties" ma:root="true" ma:fieldsID="71483020e9e660fefa770a011e438c74" ns3:_="" ns4:_="">
    <xsd:import namespace="cb0683d1-dd49-4838-9284-20360810c9ef"/>
    <xsd:import namespace="d641b616-7157-4c31-9175-15eefb25bfe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0683d1-dd49-4838-9284-20360810c9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41b616-7157-4c31-9175-15eefb25bfe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7F8AAF-0B4C-48D5-8B88-0AB5D787447B}">
  <ds:schemaRefs>
    <ds:schemaRef ds:uri="http://schemas.microsoft.com/sharepoint/v3/contenttype/forms"/>
  </ds:schemaRefs>
</ds:datastoreItem>
</file>

<file path=customXml/itemProps2.xml><?xml version="1.0" encoding="utf-8"?>
<ds:datastoreItem xmlns:ds="http://schemas.openxmlformats.org/officeDocument/2006/customXml" ds:itemID="{C23979C8-1063-4172-B65D-16B812F767A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2CC5AB-1149-8C48-A71F-E1E67BC4B0D3}">
  <ds:schemaRefs>
    <ds:schemaRef ds:uri="http://schemas.openxmlformats.org/officeDocument/2006/bibliography"/>
  </ds:schemaRefs>
</ds:datastoreItem>
</file>

<file path=customXml/itemProps4.xml><?xml version="1.0" encoding="utf-8"?>
<ds:datastoreItem xmlns:ds="http://schemas.openxmlformats.org/officeDocument/2006/customXml" ds:itemID="{EFB0CE32-F0D3-467F-B466-0AC554781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0683d1-dd49-4838-9284-20360810c9ef"/>
    <ds:schemaRef ds:uri="d641b616-7157-4c31-9175-15eefb25bf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8985B98-D50D-4220-831D-6AA68CF65C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0683d1-dd49-4838-9284-20360810c9ef"/>
    <ds:schemaRef ds:uri="d641b616-7157-4c31-9175-15eefb25bf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40</Pages>
  <Words>22416</Words>
  <Characters>127774</Characters>
  <Application>Microsoft Office Word</Application>
  <DocSecurity>0</DocSecurity>
  <Lines>1064</Lines>
  <Paragraphs>299</Paragraphs>
  <ScaleCrop>false</ScaleCrop>
  <HeadingPairs>
    <vt:vector size="6" baseType="variant">
      <vt:variant>
        <vt:lpstr>Title</vt:lpstr>
      </vt:variant>
      <vt:variant>
        <vt:i4>1</vt:i4>
      </vt:variant>
      <vt:variant>
        <vt:lpstr>Otsikko</vt:lpstr>
      </vt:variant>
      <vt:variant>
        <vt:i4>1</vt:i4>
      </vt:variant>
      <vt:variant>
        <vt:lpstr>Titre</vt:lpstr>
      </vt:variant>
      <vt:variant>
        <vt:i4>1</vt:i4>
      </vt:variant>
    </vt:vector>
  </HeadingPairs>
  <TitlesOfParts>
    <vt:vector size="3" baseType="lpstr">
      <vt:lpstr/>
      <vt:lpstr/>
      <vt:lpstr/>
    </vt:vector>
  </TitlesOfParts>
  <Company>Microsoft</Company>
  <LinksUpToDate>false</LinksUpToDate>
  <CharactersWithSpaces>149891</CharactersWithSpaces>
  <SharedDoc>false</SharedDoc>
  <HLinks>
    <vt:vector size="6" baseType="variant">
      <vt:variant>
        <vt:i4>4587531</vt:i4>
      </vt:variant>
      <vt:variant>
        <vt:i4>104</vt:i4>
      </vt:variant>
      <vt:variant>
        <vt:i4>0</vt:i4>
      </vt:variant>
      <vt:variant>
        <vt:i4>5</vt:i4>
      </vt:variant>
      <vt:variant>
        <vt:lpwstr/>
      </vt:variant>
      <vt:variant>
        <vt:lpwstr>_ENREF_7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lqq</dc:creator>
  <cp:keywords/>
  <dc:description/>
  <cp:lastModifiedBy>authors</cp:lastModifiedBy>
  <cp:revision>83</cp:revision>
  <cp:lastPrinted>2022-12-07T12:29:00Z</cp:lastPrinted>
  <dcterms:created xsi:type="dcterms:W3CDTF">2022-12-12T20:39:00Z</dcterms:created>
  <dcterms:modified xsi:type="dcterms:W3CDTF">2022-12-29T03:07:00Z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0x0101009CD9C640B2A61A4FB46DBFD0C51F0AAA</vt:lpwstr>
  </property>
</Properties>
</file>