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7E220" w14:textId="77777777" w:rsidR="005207A0" w:rsidRPr="00B23437" w:rsidRDefault="00975B74" w:rsidP="00A73D31">
      <w:pPr>
        <w:pStyle w:val="NormalWeb"/>
        <w:spacing w:before="0" w:beforeAutospacing="0" w:after="0" w:afterAutospacing="0" w:line="360" w:lineRule="auto"/>
        <w:ind w:firstLine="0"/>
        <w:rPr>
          <w:rFonts w:asciiTheme="majorBidi" w:hAnsiTheme="majorBidi" w:cstheme="majorBidi"/>
          <w:color w:val="000000"/>
          <w:sz w:val="32"/>
          <w:szCs w:val="32"/>
        </w:rPr>
      </w:pPr>
      <w:r w:rsidRPr="00B23437">
        <w:rPr>
          <w:rFonts w:asciiTheme="majorBidi" w:hAnsiTheme="majorBidi" w:cstheme="majorBidi"/>
          <w:color w:val="000000"/>
          <w:sz w:val="32"/>
          <w:szCs w:val="32"/>
        </w:rPr>
        <w:t>Cell</w:t>
      </w:r>
      <w:r w:rsidR="00E71910" w:rsidRPr="00B23437">
        <w:rPr>
          <w:rFonts w:asciiTheme="majorBidi" w:hAnsiTheme="majorBidi" w:cstheme="majorBidi"/>
          <w:color w:val="000000"/>
          <w:sz w:val="32"/>
          <w:szCs w:val="32"/>
        </w:rPr>
        <w:t>-</w:t>
      </w:r>
      <w:r w:rsidRPr="00B23437">
        <w:rPr>
          <w:rFonts w:asciiTheme="majorBidi" w:hAnsiTheme="majorBidi" w:cstheme="majorBidi"/>
          <w:color w:val="000000"/>
          <w:sz w:val="32"/>
          <w:szCs w:val="32"/>
        </w:rPr>
        <w:t>based h</w:t>
      </w:r>
      <w:r w:rsidR="005207A0" w:rsidRPr="00B23437">
        <w:rPr>
          <w:rFonts w:asciiTheme="majorBidi" w:hAnsiTheme="majorBidi" w:cstheme="majorBidi"/>
          <w:color w:val="000000"/>
          <w:sz w:val="32"/>
          <w:szCs w:val="32"/>
        </w:rPr>
        <w:t xml:space="preserve">omologous expression system for </w:t>
      </w:r>
      <w:r w:rsidR="005207A0" w:rsidRPr="00B23437">
        <w:rPr>
          <w:rFonts w:asciiTheme="majorBidi" w:hAnsiTheme="majorBidi" w:cstheme="majorBidi"/>
          <w:i/>
          <w:iCs/>
          <w:color w:val="000000"/>
          <w:sz w:val="32"/>
          <w:szCs w:val="32"/>
        </w:rPr>
        <w:t>in</w:t>
      </w:r>
      <w:r w:rsidR="00847A53">
        <w:rPr>
          <w:rFonts w:asciiTheme="majorBidi" w:hAnsiTheme="majorBidi" w:cstheme="majorBidi"/>
          <w:i/>
          <w:iCs/>
          <w:color w:val="000000"/>
          <w:sz w:val="32"/>
          <w:szCs w:val="32"/>
        </w:rPr>
        <w:t>-</w:t>
      </w:r>
      <w:r w:rsidR="005207A0" w:rsidRPr="00B23437">
        <w:rPr>
          <w:rFonts w:asciiTheme="majorBidi" w:hAnsiTheme="majorBidi" w:cstheme="majorBidi"/>
          <w:i/>
          <w:iCs/>
          <w:color w:val="000000"/>
          <w:sz w:val="32"/>
          <w:szCs w:val="32"/>
        </w:rPr>
        <w:t>vitro</w:t>
      </w:r>
      <w:r w:rsidR="005207A0" w:rsidRPr="00B23437">
        <w:rPr>
          <w:rFonts w:asciiTheme="majorBidi" w:hAnsiTheme="majorBidi" w:cstheme="majorBidi"/>
          <w:color w:val="000000"/>
          <w:sz w:val="32"/>
          <w:szCs w:val="32"/>
        </w:rPr>
        <w:t xml:space="preserve"> characterization of environmental effects on </w:t>
      </w:r>
      <w:r w:rsidR="000C0611" w:rsidRPr="00B23437">
        <w:rPr>
          <w:rFonts w:asciiTheme="majorBidi" w:hAnsiTheme="majorBidi" w:cstheme="majorBidi"/>
          <w:color w:val="000000"/>
          <w:sz w:val="32"/>
          <w:szCs w:val="32"/>
        </w:rPr>
        <w:t>transmembrane peptide transport</w:t>
      </w:r>
      <w:r w:rsidR="00E71910" w:rsidRPr="00B23437">
        <w:rPr>
          <w:rFonts w:asciiTheme="majorBidi" w:hAnsiTheme="majorBidi" w:cstheme="majorBidi"/>
          <w:color w:val="000000"/>
          <w:sz w:val="32"/>
          <w:szCs w:val="32"/>
        </w:rPr>
        <w:t xml:space="preserve"> in fish</w:t>
      </w:r>
      <w:r w:rsidR="005207A0" w:rsidRPr="00B23437">
        <w:rPr>
          <w:rFonts w:asciiTheme="majorBidi" w:hAnsiTheme="majorBidi" w:cstheme="majorBidi"/>
          <w:color w:val="000000"/>
          <w:sz w:val="32"/>
          <w:szCs w:val="32"/>
        </w:rPr>
        <w:t xml:space="preserve">. </w:t>
      </w:r>
    </w:p>
    <w:p w14:paraId="7B0AB8B8" w14:textId="77777777" w:rsidR="003C3438" w:rsidRPr="00B23437" w:rsidRDefault="003C3438" w:rsidP="00A73D31">
      <w:pPr>
        <w:pStyle w:val="NormalWeb"/>
        <w:spacing w:before="0" w:beforeAutospacing="0" w:after="0" w:afterAutospacing="0" w:line="360" w:lineRule="auto"/>
        <w:ind w:firstLine="0"/>
        <w:rPr>
          <w:rFonts w:asciiTheme="majorBidi" w:hAnsiTheme="majorBidi" w:cstheme="majorBidi"/>
          <w:color w:val="000000"/>
          <w:sz w:val="32"/>
          <w:szCs w:val="32"/>
        </w:rPr>
      </w:pPr>
    </w:p>
    <w:p w14:paraId="655D558A" w14:textId="538E4815" w:rsidR="005207A0" w:rsidRPr="00B23437" w:rsidRDefault="00D728F6" w:rsidP="00A73D31">
      <w:pPr>
        <w:pStyle w:val="NormalWeb"/>
        <w:spacing w:before="0" w:beforeAutospacing="0" w:after="0" w:afterAutospacing="0" w:line="360" w:lineRule="auto"/>
        <w:ind w:firstLine="284"/>
        <w:rPr>
          <w:rFonts w:asciiTheme="majorBidi" w:hAnsiTheme="majorBidi" w:cstheme="majorBidi"/>
          <w:color w:val="000000"/>
          <w:sz w:val="22"/>
          <w:szCs w:val="22"/>
        </w:rPr>
      </w:pPr>
      <w:r w:rsidRPr="00B23437">
        <w:rPr>
          <w:rFonts w:asciiTheme="majorBidi" w:hAnsiTheme="majorBidi" w:cstheme="majorBidi"/>
          <w:color w:val="000000"/>
          <w:sz w:val="22"/>
          <w:szCs w:val="22"/>
        </w:rPr>
        <w:t xml:space="preserve">Pazit </w:t>
      </w:r>
      <w:r w:rsidR="005207A0" w:rsidRPr="00B23437">
        <w:rPr>
          <w:rFonts w:asciiTheme="majorBidi" w:hAnsiTheme="majorBidi" w:cstheme="majorBidi"/>
          <w:color w:val="000000"/>
          <w:sz w:val="22"/>
          <w:szCs w:val="22"/>
        </w:rPr>
        <w:t>Con</w:t>
      </w:r>
      <w:r w:rsidR="003C3438" w:rsidRPr="00B23437">
        <w:rPr>
          <w:rFonts w:asciiTheme="majorBidi" w:hAnsiTheme="majorBidi" w:cstheme="majorBidi"/>
          <w:color w:val="000000"/>
          <w:sz w:val="22"/>
          <w:szCs w:val="22"/>
          <w:vertAlign w:val="superscript"/>
        </w:rPr>
        <w:t>a</w:t>
      </w:r>
      <w:r w:rsidR="00975B74" w:rsidRPr="00B23437">
        <w:rPr>
          <w:rFonts w:asciiTheme="majorBidi" w:hAnsiTheme="majorBidi" w:cstheme="majorBidi"/>
          <w:color w:val="000000"/>
          <w:sz w:val="22"/>
          <w:szCs w:val="22"/>
          <w:vertAlign w:val="superscript"/>
        </w:rPr>
        <w:t>,</w:t>
      </w:r>
      <w:r w:rsidR="003C3438" w:rsidRPr="00B23437">
        <w:rPr>
          <w:rFonts w:asciiTheme="majorBidi" w:hAnsiTheme="majorBidi" w:cstheme="majorBidi"/>
          <w:color w:val="000000"/>
          <w:sz w:val="22"/>
          <w:szCs w:val="22"/>
          <w:vertAlign w:val="superscript"/>
        </w:rPr>
        <w:t>b</w:t>
      </w:r>
      <w:r w:rsidR="0037405E">
        <w:rPr>
          <w:rFonts w:asciiTheme="majorBidi" w:hAnsiTheme="majorBidi" w:cstheme="majorBidi"/>
          <w:color w:val="000000"/>
          <w:sz w:val="22"/>
          <w:szCs w:val="22"/>
          <w:vertAlign w:val="superscript"/>
        </w:rPr>
        <w:t>*</w:t>
      </w:r>
      <w:r w:rsidR="005207A0" w:rsidRPr="00B23437">
        <w:rPr>
          <w:rFonts w:asciiTheme="majorBidi" w:hAnsiTheme="majorBidi" w:cstheme="majorBidi"/>
          <w:color w:val="000000"/>
          <w:sz w:val="22"/>
          <w:szCs w:val="22"/>
        </w:rPr>
        <w:t xml:space="preserve">, </w:t>
      </w:r>
      <w:r w:rsidRPr="00B23437">
        <w:rPr>
          <w:rFonts w:asciiTheme="majorBidi" w:hAnsiTheme="majorBidi" w:cstheme="majorBidi"/>
          <w:color w:val="000000"/>
          <w:sz w:val="22"/>
          <w:szCs w:val="22"/>
        </w:rPr>
        <w:t xml:space="preserve">Jens </w:t>
      </w:r>
      <w:r w:rsidR="005207A0" w:rsidRPr="00B23437">
        <w:rPr>
          <w:rFonts w:asciiTheme="majorBidi" w:hAnsiTheme="majorBidi" w:cstheme="majorBidi"/>
          <w:color w:val="000000"/>
          <w:sz w:val="22"/>
          <w:szCs w:val="22"/>
        </w:rPr>
        <w:t>Hamar</w:t>
      </w:r>
      <w:r w:rsidR="003C3438" w:rsidRPr="00B23437">
        <w:rPr>
          <w:rFonts w:asciiTheme="majorBidi" w:hAnsiTheme="majorBidi" w:cstheme="majorBidi"/>
          <w:color w:val="000000"/>
          <w:sz w:val="22"/>
          <w:szCs w:val="22"/>
          <w:vertAlign w:val="superscript"/>
        </w:rPr>
        <w:t>c</w:t>
      </w:r>
      <w:r w:rsidR="005207A0" w:rsidRPr="00B23437">
        <w:rPr>
          <w:rFonts w:asciiTheme="majorBidi" w:hAnsiTheme="majorBidi" w:cstheme="majorBidi"/>
          <w:color w:val="000000"/>
          <w:sz w:val="22"/>
          <w:szCs w:val="22"/>
        </w:rPr>
        <w:t xml:space="preserve">, </w:t>
      </w:r>
      <w:r w:rsidR="009F09D6" w:rsidRPr="00B23437">
        <w:rPr>
          <w:rFonts w:asciiTheme="majorBidi" w:hAnsiTheme="majorBidi" w:cstheme="majorBidi"/>
          <w:color w:val="000000"/>
          <w:sz w:val="22"/>
          <w:szCs w:val="22"/>
        </w:rPr>
        <w:t>Jakob Biran</w:t>
      </w:r>
      <w:r w:rsidR="009F09D6" w:rsidRPr="00B23437">
        <w:rPr>
          <w:rFonts w:asciiTheme="majorBidi" w:hAnsiTheme="majorBidi" w:cstheme="majorBidi"/>
          <w:color w:val="000000"/>
          <w:sz w:val="22"/>
          <w:szCs w:val="22"/>
          <w:vertAlign w:val="superscript"/>
        </w:rPr>
        <w:t>a</w:t>
      </w:r>
      <w:r w:rsidR="009F09D6" w:rsidRPr="00B23437">
        <w:rPr>
          <w:rFonts w:asciiTheme="majorBidi" w:hAnsiTheme="majorBidi" w:cstheme="majorBidi"/>
          <w:color w:val="000000"/>
          <w:sz w:val="22"/>
          <w:szCs w:val="22"/>
        </w:rPr>
        <w:t xml:space="preserve">, </w:t>
      </w:r>
      <w:r w:rsidRPr="00B23437">
        <w:rPr>
          <w:rFonts w:asciiTheme="majorBidi" w:hAnsiTheme="majorBidi" w:cstheme="majorBidi"/>
          <w:color w:val="000000"/>
          <w:sz w:val="22"/>
          <w:szCs w:val="22"/>
        </w:rPr>
        <w:t xml:space="preserve">Dietmar </w:t>
      </w:r>
      <w:r w:rsidR="005207A0" w:rsidRPr="00B23437">
        <w:rPr>
          <w:rFonts w:asciiTheme="majorBidi" w:hAnsiTheme="majorBidi" w:cstheme="majorBidi"/>
          <w:color w:val="000000"/>
          <w:sz w:val="22"/>
          <w:szCs w:val="22"/>
        </w:rPr>
        <w:t>Kültz</w:t>
      </w:r>
      <w:r w:rsidR="003C3438" w:rsidRPr="00B23437">
        <w:rPr>
          <w:rFonts w:asciiTheme="majorBidi" w:hAnsiTheme="majorBidi" w:cstheme="majorBidi"/>
          <w:color w:val="000000"/>
          <w:sz w:val="22"/>
          <w:szCs w:val="22"/>
          <w:vertAlign w:val="superscript"/>
        </w:rPr>
        <w:t>c</w:t>
      </w:r>
      <w:r w:rsidR="005207A0" w:rsidRPr="00B23437">
        <w:rPr>
          <w:rFonts w:asciiTheme="majorBidi" w:hAnsiTheme="majorBidi" w:cstheme="majorBidi"/>
          <w:color w:val="000000"/>
          <w:sz w:val="22"/>
          <w:szCs w:val="22"/>
        </w:rPr>
        <w:t xml:space="preserve"> and </w:t>
      </w:r>
      <w:r w:rsidRPr="00B23437">
        <w:rPr>
          <w:rFonts w:asciiTheme="majorBidi" w:hAnsiTheme="majorBidi" w:cstheme="majorBidi"/>
          <w:color w:val="000000"/>
          <w:sz w:val="22"/>
          <w:szCs w:val="22"/>
        </w:rPr>
        <w:t xml:space="preserve">Avner </w:t>
      </w:r>
      <w:r w:rsidR="005207A0" w:rsidRPr="00B23437">
        <w:rPr>
          <w:rFonts w:asciiTheme="majorBidi" w:hAnsiTheme="majorBidi" w:cstheme="majorBidi"/>
          <w:color w:val="000000"/>
          <w:sz w:val="22"/>
          <w:szCs w:val="22"/>
        </w:rPr>
        <w:t>Cnaani</w:t>
      </w:r>
      <w:r w:rsidR="003C3438" w:rsidRPr="00B23437">
        <w:rPr>
          <w:rFonts w:asciiTheme="majorBidi" w:hAnsiTheme="majorBidi" w:cstheme="majorBidi"/>
          <w:color w:val="000000"/>
          <w:sz w:val="22"/>
          <w:szCs w:val="22"/>
          <w:vertAlign w:val="superscript"/>
        </w:rPr>
        <w:t>a</w:t>
      </w:r>
      <w:r w:rsidR="0037405E" w:rsidRPr="00445D2E">
        <w:rPr>
          <w:rFonts w:asciiTheme="majorBidi" w:hAnsiTheme="majorBidi" w:cstheme="majorBidi"/>
          <w:color w:val="000000"/>
          <w:sz w:val="22"/>
          <w:szCs w:val="22"/>
          <w:vertAlign w:val="superscript"/>
        </w:rPr>
        <w:t>*</w:t>
      </w:r>
      <w:r w:rsidR="005207A0" w:rsidRPr="00B23437">
        <w:rPr>
          <w:rFonts w:asciiTheme="majorBidi" w:hAnsiTheme="majorBidi" w:cstheme="majorBidi"/>
          <w:color w:val="000000"/>
          <w:sz w:val="22"/>
          <w:szCs w:val="22"/>
        </w:rPr>
        <w:t>.</w:t>
      </w:r>
    </w:p>
    <w:p w14:paraId="48A78226" w14:textId="77777777" w:rsidR="005207A0" w:rsidRPr="00B23437" w:rsidRDefault="005207A0" w:rsidP="00A73D31">
      <w:pPr>
        <w:pStyle w:val="NormalWeb"/>
        <w:spacing w:before="0" w:beforeAutospacing="0" w:after="0" w:afterAutospacing="0" w:line="360" w:lineRule="auto"/>
        <w:rPr>
          <w:rFonts w:asciiTheme="majorBidi" w:hAnsiTheme="majorBidi" w:cstheme="majorBidi"/>
          <w:color w:val="000000"/>
          <w:sz w:val="28"/>
          <w:szCs w:val="28"/>
        </w:rPr>
      </w:pPr>
    </w:p>
    <w:p w14:paraId="5D38BEAD" w14:textId="77777777" w:rsidR="003C3438" w:rsidRPr="00B23437" w:rsidRDefault="003C3438" w:rsidP="00A73D31">
      <w:pPr>
        <w:pStyle w:val="NormalWeb"/>
        <w:numPr>
          <w:ilvl w:val="0"/>
          <w:numId w:val="1"/>
        </w:numPr>
        <w:spacing w:before="0" w:beforeAutospacing="0" w:after="0" w:afterAutospacing="0" w:line="360" w:lineRule="auto"/>
        <w:rPr>
          <w:rFonts w:asciiTheme="majorBidi" w:hAnsiTheme="majorBidi" w:cstheme="majorBidi"/>
          <w:color w:val="000000"/>
          <w:sz w:val="16"/>
          <w:szCs w:val="16"/>
        </w:rPr>
      </w:pPr>
      <w:r w:rsidRPr="00B23437">
        <w:rPr>
          <w:rFonts w:asciiTheme="majorBidi" w:hAnsiTheme="majorBidi" w:cstheme="majorBidi"/>
          <w:color w:val="000000"/>
          <w:sz w:val="16"/>
          <w:szCs w:val="16"/>
        </w:rPr>
        <w:t>Department of Poultry and Aquaculture, Institute of Animal Sciences, Agricultural Research Organization, Volcani Center, Rishon LeZion, Israel.</w:t>
      </w:r>
    </w:p>
    <w:p w14:paraId="64F7C8A3" w14:textId="77777777" w:rsidR="003C3438" w:rsidRPr="00B23437" w:rsidRDefault="003C3438" w:rsidP="00A73D31">
      <w:pPr>
        <w:pStyle w:val="NormalWeb"/>
        <w:numPr>
          <w:ilvl w:val="0"/>
          <w:numId w:val="1"/>
        </w:numPr>
        <w:spacing w:before="0" w:beforeAutospacing="0" w:after="0" w:afterAutospacing="0" w:line="360" w:lineRule="auto"/>
        <w:rPr>
          <w:rFonts w:asciiTheme="majorBidi" w:hAnsiTheme="majorBidi" w:cstheme="majorBidi"/>
          <w:color w:val="000000"/>
          <w:sz w:val="16"/>
          <w:szCs w:val="16"/>
        </w:rPr>
      </w:pPr>
      <w:r w:rsidRPr="00B23437">
        <w:rPr>
          <w:rFonts w:asciiTheme="majorBidi" w:hAnsiTheme="majorBidi" w:cstheme="majorBidi"/>
          <w:color w:val="000000"/>
          <w:sz w:val="16"/>
          <w:szCs w:val="16"/>
        </w:rPr>
        <w:t>Department of Animal Sciences, Robert H. Smith Faculty of Agriculture, Food and Environment, The Hebrew University of Jerusalem, Rehovot, Israel.</w:t>
      </w:r>
    </w:p>
    <w:p w14:paraId="77945043" w14:textId="77777777" w:rsidR="0037405E" w:rsidRDefault="003C3438" w:rsidP="00A73D31">
      <w:pPr>
        <w:pStyle w:val="NormalWeb"/>
        <w:numPr>
          <w:ilvl w:val="0"/>
          <w:numId w:val="1"/>
        </w:numPr>
        <w:tabs>
          <w:tab w:val="left" w:pos="7138"/>
        </w:tabs>
        <w:spacing w:before="0" w:beforeAutospacing="0" w:after="0" w:afterAutospacing="0" w:line="360" w:lineRule="auto"/>
        <w:rPr>
          <w:rFonts w:asciiTheme="majorBidi" w:hAnsiTheme="majorBidi" w:cstheme="majorBidi"/>
          <w:color w:val="000000"/>
          <w:sz w:val="16"/>
          <w:szCs w:val="16"/>
        </w:rPr>
      </w:pPr>
      <w:r w:rsidRPr="00B23437">
        <w:rPr>
          <w:rFonts w:asciiTheme="majorBidi" w:hAnsiTheme="majorBidi" w:cstheme="majorBidi"/>
          <w:color w:val="000000"/>
          <w:sz w:val="16"/>
          <w:szCs w:val="16"/>
        </w:rPr>
        <w:t>Department of Animal Sciences, University of California Davis, Davis, CA 95616, USA.</w:t>
      </w:r>
    </w:p>
    <w:p w14:paraId="66989996" w14:textId="77777777" w:rsidR="0037405E" w:rsidRDefault="0037405E" w:rsidP="00A73D31">
      <w:pPr>
        <w:pStyle w:val="NormalWeb"/>
        <w:tabs>
          <w:tab w:val="left" w:pos="7138"/>
        </w:tabs>
        <w:spacing w:before="0" w:beforeAutospacing="0" w:after="0" w:afterAutospacing="0" w:line="360" w:lineRule="auto"/>
        <w:ind w:left="927" w:firstLine="0"/>
        <w:rPr>
          <w:rFonts w:asciiTheme="majorBidi" w:hAnsiTheme="majorBidi" w:cstheme="majorBidi"/>
          <w:color w:val="000000"/>
          <w:sz w:val="16"/>
          <w:szCs w:val="16"/>
        </w:rPr>
      </w:pPr>
    </w:p>
    <w:p w14:paraId="10D91499" w14:textId="5EFE8DF3" w:rsidR="005207A0" w:rsidRPr="00B23437" w:rsidRDefault="0037405E" w:rsidP="00A73D31">
      <w:pPr>
        <w:pStyle w:val="NormalWeb"/>
        <w:tabs>
          <w:tab w:val="left" w:pos="7138"/>
        </w:tabs>
        <w:spacing w:before="0" w:beforeAutospacing="0" w:after="0" w:afterAutospacing="0" w:line="360" w:lineRule="auto"/>
        <w:ind w:left="927" w:hanging="360"/>
        <w:rPr>
          <w:rFonts w:asciiTheme="majorBidi" w:hAnsiTheme="majorBidi" w:cstheme="majorBidi"/>
          <w:color w:val="000000"/>
          <w:sz w:val="16"/>
          <w:szCs w:val="16"/>
        </w:rPr>
      </w:pPr>
      <w:r>
        <w:rPr>
          <w:rFonts w:asciiTheme="majorBidi" w:hAnsiTheme="majorBidi" w:cstheme="majorBidi"/>
          <w:color w:val="000000"/>
          <w:sz w:val="16"/>
          <w:szCs w:val="16"/>
        </w:rPr>
        <w:t>*</w:t>
      </w:r>
      <w:r w:rsidR="003C3438" w:rsidRPr="00B23437">
        <w:rPr>
          <w:rFonts w:asciiTheme="majorBidi" w:hAnsiTheme="majorBidi" w:cstheme="majorBidi"/>
          <w:color w:val="000000"/>
          <w:sz w:val="16"/>
          <w:szCs w:val="16"/>
        </w:rPr>
        <w:tab/>
      </w:r>
      <w:r>
        <w:rPr>
          <w:rFonts w:asciiTheme="majorBidi" w:hAnsiTheme="majorBidi" w:cstheme="majorBidi"/>
          <w:color w:val="000000"/>
          <w:sz w:val="16"/>
          <w:szCs w:val="16"/>
        </w:rPr>
        <w:t xml:space="preserve">Corresponding authors: </w:t>
      </w:r>
      <w:r w:rsidRPr="0037405E">
        <w:rPr>
          <w:rFonts w:asciiTheme="majorBidi" w:hAnsiTheme="majorBidi" w:cstheme="majorBidi"/>
          <w:color w:val="000000"/>
          <w:sz w:val="16"/>
          <w:szCs w:val="16"/>
        </w:rPr>
        <w:t>pazpazr@gmail.com</w:t>
      </w:r>
      <w:r>
        <w:rPr>
          <w:rFonts w:asciiTheme="majorBidi" w:hAnsiTheme="majorBidi" w:cstheme="majorBidi"/>
          <w:color w:val="000000"/>
          <w:sz w:val="16"/>
          <w:szCs w:val="16"/>
        </w:rPr>
        <w:t xml:space="preserve">, </w:t>
      </w:r>
      <w:r w:rsidRPr="0037405E">
        <w:rPr>
          <w:rFonts w:asciiTheme="majorBidi" w:hAnsiTheme="majorBidi" w:cstheme="majorBidi"/>
          <w:color w:val="000000"/>
          <w:sz w:val="16"/>
          <w:szCs w:val="16"/>
        </w:rPr>
        <w:t>avnerc@agri.gov.il</w:t>
      </w:r>
      <w:r>
        <w:rPr>
          <w:rFonts w:asciiTheme="majorBidi" w:hAnsiTheme="majorBidi" w:cstheme="majorBidi"/>
          <w:color w:val="000000"/>
          <w:sz w:val="16"/>
          <w:szCs w:val="16"/>
        </w:rPr>
        <w:tab/>
      </w:r>
    </w:p>
    <w:p w14:paraId="72F7DCF6" w14:textId="77777777" w:rsidR="003C3438" w:rsidRPr="00B23437" w:rsidRDefault="003C3438" w:rsidP="00A73D31">
      <w:pPr>
        <w:pStyle w:val="NormalWeb"/>
        <w:spacing w:before="0" w:beforeAutospacing="0" w:after="0" w:afterAutospacing="0" w:line="360" w:lineRule="auto"/>
        <w:ind w:left="927" w:hanging="360"/>
        <w:rPr>
          <w:rFonts w:asciiTheme="majorBidi" w:hAnsiTheme="majorBidi" w:cstheme="majorBidi"/>
          <w:color w:val="000000"/>
          <w:sz w:val="28"/>
          <w:szCs w:val="28"/>
          <w:rtl/>
        </w:rPr>
      </w:pPr>
    </w:p>
    <w:p w14:paraId="29E4D017" w14:textId="77777777" w:rsidR="00080C1B" w:rsidRPr="00B23437" w:rsidRDefault="00080C1B" w:rsidP="00A73D31">
      <w:pPr>
        <w:pStyle w:val="NormalWeb"/>
        <w:spacing w:before="0" w:beforeAutospacing="0" w:after="0" w:afterAutospacing="0" w:line="360" w:lineRule="auto"/>
        <w:rPr>
          <w:rFonts w:asciiTheme="majorBidi" w:hAnsiTheme="majorBidi" w:cstheme="majorBidi"/>
          <w:b/>
          <w:bCs/>
          <w:color w:val="000000"/>
          <w:sz w:val="22"/>
          <w:szCs w:val="22"/>
          <w:u w:val="single"/>
        </w:rPr>
      </w:pPr>
      <w:r w:rsidRPr="00B23437">
        <w:rPr>
          <w:rFonts w:asciiTheme="majorBidi" w:hAnsiTheme="majorBidi" w:cstheme="majorBidi"/>
          <w:b/>
          <w:bCs/>
          <w:color w:val="000000"/>
          <w:sz w:val="22"/>
          <w:szCs w:val="22"/>
          <w:u w:val="single"/>
        </w:rPr>
        <w:t>Abstract</w:t>
      </w:r>
    </w:p>
    <w:p w14:paraId="4A0FCC9C" w14:textId="41922008" w:rsidR="00EF2252" w:rsidRDefault="00EF2252" w:rsidP="00795CC3">
      <w:pPr>
        <w:pStyle w:val="NormalWeb"/>
        <w:spacing w:before="0" w:beforeAutospacing="0" w:after="0" w:afterAutospacing="0" w:line="360" w:lineRule="auto"/>
        <w:ind w:firstLine="284"/>
        <w:rPr>
          <w:rFonts w:asciiTheme="majorBidi" w:hAnsiTheme="majorBidi" w:cstheme="majorBidi"/>
          <w:color w:val="000000"/>
          <w:sz w:val="22"/>
          <w:szCs w:val="22"/>
        </w:rPr>
      </w:pPr>
      <w:r w:rsidRPr="00EF2252">
        <w:rPr>
          <w:rFonts w:asciiTheme="majorBidi" w:hAnsiTheme="majorBidi" w:cstheme="majorBidi"/>
          <w:color w:val="000000"/>
          <w:sz w:val="22"/>
          <w:szCs w:val="22"/>
        </w:rPr>
        <w:t>All organisms encounter environmental changes that lead to</w:t>
      </w:r>
      <w:r>
        <w:rPr>
          <w:rFonts w:asciiTheme="majorBidi" w:hAnsiTheme="majorBidi" w:cstheme="majorBidi"/>
          <w:color w:val="000000"/>
          <w:sz w:val="22"/>
          <w:szCs w:val="22"/>
        </w:rPr>
        <w:t xml:space="preserve"> </w:t>
      </w:r>
      <w:r w:rsidR="00D961BF">
        <w:rPr>
          <w:rFonts w:asciiTheme="majorBidi" w:hAnsiTheme="majorBidi" w:cstheme="majorBidi"/>
          <w:color w:val="000000"/>
          <w:sz w:val="22"/>
          <w:szCs w:val="22"/>
        </w:rPr>
        <w:t xml:space="preserve">physiological </w:t>
      </w:r>
      <w:r w:rsidRPr="00EF2252">
        <w:rPr>
          <w:rFonts w:asciiTheme="majorBidi" w:hAnsiTheme="majorBidi" w:cstheme="majorBidi"/>
          <w:color w:val="000000"/>
          <w:sz w:val="22"/>
          <w:szCs w:val="22"/>
        </w:rPr>
        <w:t>adjustments and drive evolutionary adaptations</w:t>
      </w:r>
      <w:r w:rsidR="00541FDF">
        <w:rPr>
          <w:rFonts w:asciiTheme="majorBidi" w:hAnsiTheme="majorBidi" w:cstheme="majorBidi"/>
          <w:color w:val="000000"/>
          <w:sz w:val="22"/>
          <w:szCs w:val="22"/>
        </w:rPr>
        <w:t>.</w:t>
      </w:r>
      <w:r w:rsidR="006217AA">
        <w:rPr>
          <w:rFonts w:asciiTheme="majorBidi" w:hAnsiTheme="majorBidi" w:cstheme="majorBidi"/>
          <w:color w:val="000000"/>
          <w:sz w:val="22"/>
          <w:szCs w:val="22"/>
        </w:rPr>
        <w:t xml:space="preserve"> </w:t>
      </w:r>
      <w:r w:rsidR="00541FDF">
        <w:rPr>
          <w:rFonts w:asciiTheme="majorBidi" w:hAnsiTheme="majorBidi" w:cstheme="majorBidi"/>
          <w:color w:val="000000"/>
          <w:sz w:val="22"/>
          <w:szCs w:val="22"/>
        </w:rPr>
        <w:t>These, in turn,</w:t>
      </w:r>
      <w:r w:rsidR="006217AA">
        <w:rPr>
          <w:rFonts w:asciiTheme="majorBidi" w:hAnsiTheme="majorBidi" w:cstheme="majorBidi"/>
          <w:color w:val="000000"/>
          <w:sz w:val="22"/>
          <w:szCs w:val="22"/>
        </w:rPr>
        <w:t xml:space="preserve"> </w:t>
      </w:r>
      <w:r w:rsidR="00037300">
        <w:rPr>
          <w:rFonts w:asciiTheme="majorBidi" w:hAnsiTheme="majorBidi" w:cstheme="majorBidi"/>
          <w:color w:val="000000"/>
          <w:sz w:val="22"/>
          <w:szCs w:val="22"/>
        </w:rPr>
        <w:t>induce</w:t>
      </w:r>
      <w:r w:rsidR="006217AA">
        <w:rPr>
          <w:rFonts w:asciiTheme="majorBidi" w:hAnsiTheme="majorBidi" w:cstheme="majorBidi"/>
          <w:color w:val="000000"/>
          <w:sz w:val="22"/>
          <w:szCs w:val="22"/>
        </w:rPr>
        <w:t xml:space="preserve"> </w:t>
      </w:r>
      <w:r w:rsidR="0022408A">
        <w:rPr>
          <w:rFonts w:asciiTheme="majorBidi" w:hAnsiTheme="majorBidi" w:cstheme="majorBidi"/>
          <w:color w:val="000000"/>
          <w:sz w:val="22"/>
          <w:szCs w:val="22"/>
        </w:rPr>
        <w:t xml:space="preserve">behavioral, physiological and molecular </w:t>
      </w:r>
      <w:r w:rsidR="00430072">
        <w:rPr>
          <w:rFonts w:asciiTheme="majorBidi" w:hAnsiTheme="majorBidi" w:cstheme="majorBidi"/>
          <w:color w:val="000000"/>
          <w:sz w:val="22"/>
          <w:szCs w:val="22"/>
        </w:rPr>
        <w:t xml:space="preserve">changes that </w:t>
      </w:r>
      <w:r w:rsidR="00235A41">
        <w:rPr>
          <w:rFonts w:asciiTheme="majorBidi" w:hAnsiTheme="majorBidi" w:cstheme="majorBidi"/>
          <w:color w:val="000000"/>
          <w:sz w:val="22"/>
          <w:szCs w:val="22"/>
        </w:rPr>
        <w:t>affect each other</w:t>
      </w:r>
      <w:r w:rsidRPr="00EF2252">
        <w:rPr>
          <w:rFonts w:asciiTheme="majorBidi" w:hAnsiTheme="majorBidi" w:cstheme="majorBidi"/>
          <w:color w:val="000000"/>
          <w:sz w:val="22"/>
          <w:szCs w:val="22"/>
        </w:rPr>
        <w:t xml:space="preserve">. </w:t>
      </w:r>
      <w:r w:rsidR="00D2295B">
        <w:rPr>
          <w:rFonts w:asciiTheme="majorBidi" w:hAnsiTheme="majorBidi" w:cstheme="majorBidi"/>
          <w:color w:val="000000"/>
          <w:sz w:val="22"/>
          <w:szCs w:val="22"/>
        </w:rPr>
        <w:t xml:space="preserve">Deciphering the </w:t>
      </w:r>
      <w:r w:rsidR="00B01C3C">
        <w:rPr>
          <w:rFonts w:asciiTheme="majorBidi" w:hAnsiTheme="majorBidi" w:cstheme="majorBidi"/>
          <w:color w:val="000000"/>
          <w:sz w:val="22"/>
          <w:szCs w:val="22"/>
        </w:rPr>
        <w:t xml:space="preserve">role of </w:t>
      </w:r>
      <w:r w:rsidR="00D2295B" w:rsidRPr="001E0735">
        <w:rPr>
          <w:rFonts w:asciiTheme="majorBidi" w:hAnsiTheme="majorBidi" w:cstheme="majorBidi"/>
          <w:color w:val="000000"/>
          <w:sz w:val="22"/>
          <w:szCs w:val="22"/>
        </w:rPr>
        <w:t xml:space="preserve">molecular adjustments </w:t>
      </w:r>
      <w:r w:rsidR="00B01C3C">
        <w:rPr>
          <w:rFonts w:asciiTheme="majorBidi" w:hAnsiTheme="majorBidi" w:cstheme="majorBidi"/>
          <w:color w:val="000000"/>
          <w:sz w:val="22"/>
          <w:szCs w:val="22"/>
        </w:rPr>
        <w:t>in</w:t>
      </w:r>
      <w:r w:rsidR="00052285">
        <w:rPr>
          <w:rFonts w:asciiTheme="majorBidi" w:hAnsiTheme="majorBidi" w:cstheme="majorBidi"/>
          <w:color w:val="000000"/>
          <w:sz w:val="22"/>
          <w:szCs w:val="22"/>
        </w:rPr>
        <w:t xml:space="preserve"> </w:t>
      </w:r>
      <w:r w:rsidR="007B4038">
        <w:rPr>
          <w:rFonts w:asciiTheme="majorBidi" w:hAnsiTheme="majorBidi" w:cstheme="majorBidi"/>
          <w:color w:val="000000"/>
          <w:sz w:val="22"/>
          <w:szCs w:val="22"/>
        </w:rPr>
        <w:t xml:space="preserve">physiological </w:t>
      </w:r>
      <w:r w:rsidR="00052285">
        <w:rPr>
          <w:rFonts w:asciiTheme="majorBidi" w:hAnsiTheme="majorBidi" w:cstheme="majorBidi"/>
          <w:color w:val="000000"/>
          <w:sz w:val="22"/>
          <w:szCs w:val="22"/>
        </w:rPr>
        <w:t xml:space="preserve">changes </w:t>
      </w:r>
      <w:r w:rsidR="00052285" w:rsidRPr="001E0735">
        <w:rPr>
          <w:rFonts w:asciiTheme="majorBidi" w:hAnsiTheme="majorBidi" w:cstheme="majorBidi"/>
          <w:color w:val="000000"/>
          <w:sz w:val="22"/>
          <w:szCs w:val="22"/>
        </w:rPr>
        <w:t xml:space="preserve">will </w:t>
      </w:r>
      <w:r w:rsidR="00052285">
        <w:rPr>
          <w:rFonts w:asciiTheme="majorBidi" w:hAnsiTheme="majorBidi" w:cstheme="majorBidi"/>
          <w:color w:val="000000"/>
          <w:sz w:val="22"/>
          <w:szCs w:val="22"/>
        </w:rPr>
        <w:t xml:space="preserve">help to understand how </w:t>
      </w:r>
      <w:r w:rsidR="007B4038">
        <w:rPr>
          <w:rFonts w:asciiTheme="majorBidi" w:hAnsiTheme="majorBidi" w:cstheme="majorBidi"/>
          <w:color w:val="000000"/>
          <w:sz w:val="22"/>
          <w:szCs w:val="22"/>
        </w:rPr>
        <w:t>multi</w:t>
      </w:r>
      <w:r w:rsidR="00E56139">
        <w:rPr>
          <w:rFonts w:asciiTheme="majorBidi" w:hAnsiTheme="majorBidi" w:cstheme="majorBidi"/>
          <w:color w:val="000000"/>
          <w:sz w:val="22"/>
          <w:szCs w:val="22"/>
        </w:rPr>
        <w:t xml:space="preserve">ple </w:t>
      </w:r>
      <w:r w:rsidR="007B4038">
        <w:rPr>
          <w:rFonts w:asciiTheme="majorBidi" w:hAnsiTheme="majorBidi" w:cstheme="majorBidi"/>
          <w:color w:val="000000"/>
          <w:sz w:val="22"/>
          <w:szCs w:val="22"/>
        </w:rPr>
        <w:t>levels</w:t>
      </w:r>
      <w:r w:rsidR="00E56139" w:rsidRPr="00E56139">
        <w:rPr>
          <w:rFonts w:asciiTheme="majorBidi" w:hAnsiTheme="majorBidi" w:cstheme="majorBidi"/>
          <w:color w:val="000000"/>
          <w:sz w:val="22"/>
          <w:szCs w:val="22"/>
        </w:rPr>
        <w:t xml:space="preserve"> </w:t>
      </w:r>
      <w:r w:rsidR="00E56139">
        <w:rPr>
          <w:rFonts w:asciiTheme="majorBidi" w:hAnsiTheme="majorBidi" w:cstheme="majorBidi"/>
          <w:color w:val="000000"/>
          <w:sz w:val="22"/>
          <w:szCs w:val="22"/>
        </w:rPr>
        <w:t>of biological organization</w:t>
      </w:r>
      <w:r w:rsidR="00052285">
        <w:rPr>
          <w:rFonts w:asciiTheme="majorBidi" w:hAnsiTheme="majorBidi" w:cstheme="majorBidi"/>
          <w:color w:val="000000"/>
          <w:sz w:val="22"/>
          <w:szCs w:val="22"/>
        </w:rPr>
        <w:t xml:space="preserve"> are synchronized during adaptations</w:t>
      </w:r>
      <w:r w:rsidR="007B4038">
        <w:rPr>
          <w:rFonts w:asciiTheme="majorBidi" w:hAnsiTheme="majorBidi" w:cstheme="majorBidi"/>
          <w:color w:val="000000"/>
          <w:sz w:val="22"/>
          <w:szCs w:val="22"/>
        </w:rPr>
        <w:t xml:space="preserve">. </w:t>
      </w:r>
      <w:r w:rsidR="00235A41">
        <w:rPr>
          <w:rFonts w:asciiTheme="majorBidi" w:hAnsiTheme="majorBidi" w:cstheme="majorBidi"/>
          <w:color w:val="000000"/>
          <w:sz w:val="22"/>
          <w:szCs w:val="22"/>
        </w:rPr>
        <w:t xml:space="preserve">Transmembrane </w:t>
      </w:r>
      <w:r w:rsidR="009E454A">
        <w:rPr>
          <w:rFonts w:asciiTheme="majorBidi" w:hAnsiTheme="majorBidi" w:cstheme="majorBidi"/>
          <w:color w:val="000000"/>
          <w:sz w:val="22"/>
          <w:szCs w:val="22"/>
        </w:rPr>
        <w:t>transporters</w:t>
      </w:r>
      <w:r w:rsidR="00881C69">
        <w:rPr>
          <w:rFonts w:asciiTheme="majorBidi" w:hAnsiTheme="majorBidi" w:cstheme="majorBidi"/>
          <w:color w:val="000000"/>
          <w:sz w:val="22"/>
          <w:szCs w:val="22"/>
        </w:rPr>
        <w:t xml:space="preserve"> are </w:t>
      </w:r>
      <w:r w:rsidR="006656DF">
        <w:rPr>
          <w:rFonts w:asciiTheme="majorBidi" w:hAnsiTheme="majorBidi" w:cstheme="majorBidi"/>
          <w:color w:val="000000"/>
          <w:sz w:val="22"/>
          <w:szCs w:val="22"/>
        </w:rPr>
        <w:t>prime</w:t>
      </w:r>
      <w:r w:rsidR="009E454A">
        <w:rPr>
          <w:rFonts w:asciiTheme="majorBidi" w:hAnsiTheme="majorBidi" w:cstheme="majorBidi"/>
          <w:color w:val="000000"/>
          <w:sz w:val="22"/>
          <w:szCs w:val="22"/>
        </w:rPr>
        <w:t xml:space="preserve"> targets for molecular studies of environmental effects, as they facilitate the ability of cells </w:t>
      </w:r>
      <w:r w:rsidR="00511933">
        <w:rPr>
          <w:rFonts w:asciiTheme="majorBidi" w:hAnsiTheme="majorBidi" w:cstheme="majorBidi"/>
          <w:color w:val="000000"/>
          <w:sz w:val="22"/>
          <w:szCs w:val="22"/>
        </w:rPr>
        <w:t xml:space="preserve">to interact with the </w:t>
      </w:r>
      <w:r w:rsidR="009E454A">
        <w:rPr>
          <w:rFonts w:asciiTheme="majorBidi" w:hAnsiTheme="majorBidi" w:cstheme="majorBidi"/>
          <w:color w:val="000000"/>
          <w:sz w:val="22"/>
          <w:szCs w:val="22"/>
        </w:rPr>
        <w:t xml:space="preserve">external surrounding. </w:t>
      </w:r>
      <w:r w:rsidR="00B64002">
        <w:rPr>
          <w:rFonts w:asciiTheme="majorBidi" w:hAnsiTheme="majorBidi" w:cstheme="majorBidi"/>
          <w:color w:val="000000"/>
          <w:sz w:val="22"/>
          <w:szCs w:val="22"/>
        </w:rPr>
        <w:t>F</w:t>
      </w:r>
      <w:r w:rsidR="00B30C6B">
        <w:rPr>
          <w:rFonts w:asciiTheme="majorBidi" w:hAnsiTheme="majorBidi" w:cstheme="majorBidi"/>
          <w:color w:val="000000"/>
          <w:sz w:val="22"/>
          <w:szCs w:val="22"/>
        </w:rPr>
        <w:t>ish</w:t>
      </w:r>
      <w:r w:rsidR="00CB7D1E">
        <w:rPr>
          <w:rFonts w:asciiTheme="majorBidi" w:hAnsiTheme="majorBidi" w:cstheme="majorBidi"/>
          <w:color w:val="000000"/>
          <w:sz w:val="22"/>
          <w:szCs w:val="22"/>
        </w:rPr>
        <w:t xml:space="preserve"> </w:t>
      </w:r>
      <w:r w:rsidR="003966CC">
        <w:rPr>
          <w:rFonts w:asciiTheme="majorBidi" w:hAnsiTheme="majorBidi" w:cstheme="majorBidi"/>
          <w:color w:val="000000"/>
          <w:sz w:val="22"/>
          <w:szCs w:val="22"/>
        </w:rPr>
        <w:t>are subjected to fluctuations</w:t>
      </w:r>
      <w:r w:rsidR="00CB7D1E">
        <w:rPr>
          <w:rFonts w:asciiTheme="majorBidi" w:hAnsiTheme="majorBidi" w:cstheme="majorBidi"/>
          <w:color w:val="000000"/>
          <w:sz w:val="22"/>
          <w:szCs w:val="22"/>
        </w:rPr>
        <w:t xml:space="preserve"> of </w:t>
      </w:r>
      <w:r w:rsidR="003966CC">
        <w:rPr>
          <w:rFonts w:asciiTheme="majorBidi" w:hAnsiTheme="majorBidi" w:cstheme="majorBidi"/>
          <w:color w:val="000000"/>
          <w:sz w:val="22"/>
          <w:szCs w:val="22"/>
        </w:rPr>
        <w:t xml:space="preserve">environmental factors </w:t>
      </w:r>
      <w:r w:rsidR="009E454A">
        <w:rPr>
          <w:rFonts w:asciiTheme="majorBidi" w:hAnsiTheme="majorBidi" w:cstheme="majorBidi"/>
          <w:color w:val="000000"/>
          <w:sz w:val="22"/>
          <w:szCs w:val="22"/>
        </w:rPr>
        <w:t xml:space="preserve">of their </w:t>
      </w:r>
      <w:r w:rsidR="003966CC">
        <w:rPr>
          <w:rFonts w:asciiTheme="majorBidi" w:hAnsiTheme="majorBidi" w:cstheme="majorBidi"/>
          <w:color w:val="000000"/>
          <w:sz w:val="22"/>
          <w:szCs w:val="22"/>
        </w:rPr>
        <w:t>aquatic</w:t>
      </w:r>
      <w:r w:rsidR="00CB7D1E">
        <w:rPr>
          <w:rFonts w:asciiTheme="majorBidi" w:hAnsiTheme="majorBidi" w:cstheme="majorBidi"/>
          <w:color w:val="000000"/>
          <w:sz w:val="22"/>
          <w:szCs w:val="22"/>
        </w:rPr>
        <w:t xml:space="preserve"> surrounding</w:t>
      </w:r>
      <w:r w:rsidR="00B64002">
        <w:rPr>
          <w:rFonts w:asciiTheme="majorBidi" w:hAnsiTheme="majorBidi" w:cstheme="majorBidi"/>
          <w:color w:val="000000"/>
          <w:sz w:val="22"/>
          <w:szCs w:val="22"/>
        </w:rPr>
        <w:t xml:space="preserve"> </w:t>
      </w:r>
      <w:r w:rsidR="003966CC">
        <w:rPr>
          <w:rFonts w:asciiTheme="majorBidi" w:hAnsiTheme="majorBidi" w:cstheme="majorBidi"/>
          <w:color w:val="000000"/>
          <w:sz w:val="22"/>
          <w:szCs w:val="22"/>
        </w:rPr>
        <w:t>and exhibit different coping mechanisms</w:t>
      </w:r>
      <w:r w:rsidR="00CB7D1E">
        <w:rPr>
          <w:rFonts w:asciiTheme="majorBidi" w:hAnsiTheme="majorBidi" w:cstheme="majorBidi"/>
          <w:color w:val="000000"/>
          <w:sz w:val="22"/>
          <w:szCs w:val="22"/>
        </w:rPr>
        <w:t>.</w:t>
      </w:r>
      <w:r w:rsidR="00881C69">
        <w:rPr>
          <w:rFonts w:asciiTheme="majorBidi" w:hAnsiTheme="majorBidi" w:cstheme="majorBidi"/>
          <w:color w:val="000000"/>
          <w:sz w:val="22"/>
          <w:szCs w:val="22"/>
        </w:rPr>
        <w:t xml:space="preserve"> </w:t>
      </w:r>
      <w:r w:rsidR="0092245E">
        <w:rPr>
          <w:rFonts w:asciiTheme="majorBidi" w:hAnsiTheme="majorBidi" w:cstheme="majorBidi"/>
          <w:color w:val="000000"/>
          <w:sz w:val="22"/>
          <w:szCs w:val="22"/>
        </w:rPr>
        <w:t>T</w:t>
      </w:r>
      <w:r w:rsidR="00D2295B">
        <w:rPr>
          <w:rFonts w:asciiTheme="majorBidi" w:hAnsiTheme="majorBidi" w:cstheme="majorBidi"/>
          <w:color w:val="000000"/>
          <w:sz w:val="22"/>
          <w:szCs w:val="22"/>
        </w:rPr>
        <w:t xml:space="preserve">o study the molecular adjustments of </w:t>
      </w:r>
      <w:r w:rsidR="003F0A9A">
        <w:rPr>
          <w:rFonts w:asciiTheme="majorBidi" w:hAnsiTheme="majorBidi" w:cstheme="majorBidi"/>
          <w:color w:val="000000"/>
          <w:sz w:val="22"/>
          <w:szCs w:val="22"/>
        </w:rPr>
        <w:t xml:space="preserve">fish proteins to their </w:t>
      </w:r>
      <w:r w:rsidR="00B64002">
        <w:rPr>
          <w:rFonts w:asciiTheme="majorBidi" w:hAnsiTheme="majorBidi" w:cstheme="majorBidi"/>
          <w:color w:val="000000"/>
          <w:sz w:val="22"/>
          <w:szCs w:val="22"/>
        </w:rPr>
        <w:t xml:space="preserve">unique </w:t>
      </w:r>
      <w:r w:rsidR="003F0A9A">
        <w:rPr>
          <w:rFonts w:asciiTheme="majorBidi" w:hAnsiTheme="majorBidi" w:cstheme="majorBidi"/>
          <w:color w:val="000000"/>
          <w:sz w:val="22"/>
          <w:szCs w:val="22"/>
        </w:rPr>
        <w:t>external surrounding</w:t>
      </w:r>
      <w:r w:rsidR="00D2295B">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suitable experimental systems must be established</w:t>
      </w:r>
      <w:r w:rsidR="00B30C6B">
        <w:rPr>
          <w:rFonts w:asciiTheme="majorBidi" w:hAnsiTheme="majorBidi" w:cstheme="majorBidi"/>
          <w:color w:val="000000"/>
          <w:sz w:val="22"/>
          <w:szCs w:val="22"/>
        </w:rPr>
        <w:t>.</w:t>
      </w:r>
      <w:r w:rsidR="006217AA">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Mozambique</w:t>
      </w:r>
      <w:r>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tilapia (</w:t>
      </w:r>
      <w:r w:rsidRPr="002F636A">
        <w:rPr>
          <w:rFonts w:asciiTheme="majorBidi" w:hAnsiTheme="majorBidi" w:cstheme="majorBidi"/>
          <w:i/>
          <w:iCs/>
          <w:color w:val="000000"/>
          <w:sz w:val="22"/>
          <w:szCs w:val="22"/>
        </w:rPr>
        <w:t>Oreochromis mossambicus</w:t>
      </w:r>
      <w:r w:rsidRPr="00EF2252">
        <w:rPr>
          <w:rFonts w:asciiTheme="majorBidi" w:hAnsiTheme="majorBidi" w:cstheme="majorBidi"/>
          <w:color w:val="000000"/>
          <w:sz w:val="22"/>
          <w:szCs w:val="22"/>
        </w:rPr>
        <w:t xml:space="preserve">) is an excellent model for environmental stress studies </w:t>
      </w:r>
      <w:r w:rsidR="00844343">
        <w:rPr>
          <w:rFonts w:asciiTheme="majorBidi" w:hAnsiTheme="majorBidi" w:cstheme="majorBidi"/>
          <w:color w:val="000000"/>
          <w:sz w:val="22"/>
          <w:szCs w:val="22"/>
        </w:rPr>
        <w:t xml:space="preserve">due to </w:t>
      </w:r>
      <w:r w:rsidRPr="00EF2252">
        <w:rPr>
          <w:rFonts w:asciiTheme="majorBidi" w:hAnsiTheme="majorBidi" w:cstheme="majorBidi"/>
          <w:color w:val="000000"/>
          <w:sz w:val="22"/>
          <w:szCs w:val="22"/>
        </w:rPr>
        <w:t>its extreme osmotolerance. We established a homologues cellular-based expression</w:t>
      </w:r>
      <w:r>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system, and a</w:t>
      </w:r>
      <w:r w:rsidR="0092245E">
        <w:rPr>
          <w:rFonts w:asciiTheme="majorBidi" w:hAnsiTheme="majorBidi" w:cstheme="majorBidi"/>
          <w:color w:val="000000"/>
          <w:sz w:val="22"/>
          <w:szCs w:val="22"/>
        </w:rPr>
        <w:t>n</w:t>
      </w:r>
      <w:r w:rsidR="00B30C6B">
        <w:rPr>
          <w:rFonts w:asciiTheme="majorBidi" w:hAnsiTheme="majorBidi" w:cstheme="majorBidi"/>
          <w:color w:val="000000"/>
          <w:sz w:val="22"/>
          <w:szCs w:val="22"/>
        </w:rPr>
        <w:t xml:space="preserve"> uptake</w:t>
      </w:r>
      <w:r w:rsidR="00B30C6B" w:rsidRPr="00EF2252">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assay, that allowed us to study effects of</w:t>
      </w:r>
      <w:r>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environmental conditions on transmembrane transport</w:t>
      </w:r>
      <w:r w:rsidR="00797F48">
        <w:rPr>
          <w:rFonts w:asciiTheme="majorBidi" w:hAnsiTheme="majorBidi" w:cstheme="majorBidi"/>
          <w:color w:val="000000"/>
          <w:sz w:val="22"/>
          <w:szCs w:val="22"/>
        </w:rPr>
        <w:t>.</w:t>
      </w:r>
      <w:r w:rsidRPr="00EF2252">
        <w:rPr>
          <w:rFonts w:asciiTheme="majorBidi" w:hAnsiTheme="majorBidi" w:cstheme="majorBidi"/>
          <w:color w:val="000000"/>
          <w:sz w:val="22"/>
          <w:szCs w:val="22"/>
        </w:rPr>
        <w:t xml:space="preserve"> </w:t>
      </w:r>
      <w:r w:rsidR="00797F48">
        <w:rPr>
          <w:rFonts w:asciiTheme="majorBidi" w:hAnsiTheme="majorBidi" w:cstheme="majorBidi"/>
          <w:color w:val="000000"/>
          <w:sz w:val="22"/>
          <w:szCs w:val="22"/>
        </w:rPr>
        <w:t xml:space="preserve">We </w:t>
      </w:r>
      <w:r w:rsidR="001E374E">
        <w:rPr>
          <w:rFonts w:asciiTheme="majorBidi" w:hAnsiTheme="majorBidi" w:cstheme="majorBidi"/>
          <w:color w:val="000000"/>
          <w:sz w:val="22"/>
          <w:szCs w:val="22"/>
        </w:rPr>
        <w:t xml:space="preserve">applied it to study the effects of environmental conditions on the activity of </w:t>
      </w:r>
      <w:r w:rsidR="0092245E">
        <w:rPr>
          <w:rFonts w:asciiTheme="majorBidi" w:hAnsiTheme="majorBidi" w:cstheme="majorBidi"/>
          <w:color w:val="000000"/>
          <w:sz w:val="22"/>
          <w:szCs w:val="22"/>
        </w:rPr>
        <w:t xml:space="preserve">PepT2, </w:t>
      </w:r>
      <w:r w:rsidR="006656DF">
        <w:rPr>
          <w:rFonts w:asciiTheme="majorBidi" w:hAnsiTheme="majorBidi" w:cstheme="majorBidi"/>
          <w:color w:val="000000"/>
          <w:sz w:val="22"/>
          <w:szCs w:val="22"/>
        </w:rPr>
        <w:t>a</w:t>
      </w:r>
      <w:r w:rsidR="00B30C6B">
        <w:rPr>
          <w:rFonts w:asciiTheme="majorBidi" w:hAnsiTheme="majorBidi" w:cstheme="majorBidi"/>
          <w:color w:val="000000"/>
          <w:sz w:val="22"/>
          <w:szCs w:val="22"/>
        </w:rPr>
        <w:t xml:space="preserve"> widely studied</w:t>
      </w:r>
      <w:r w:rsidR="006656DF">
        <w:rPr>
          <w:rFonts w:asciiTheme="majorBidi" w:hAnsiTheme="majorBidi" w:cstheme="majorBidi"/>
          <w:color w:val="000000"/>
          <w:sz w:val="22"/>
          <w:szCs w:val="22"/>
        </w:rPr>
        <w:t xml:space="preserve"> transporter</w:t>
      </w:r>
      <w:r w:rsidR="00B30C6B">
        <w:rPr>
          <w:rFonts w:asciiTheme="majorBidi" w:hAnsiTheme="majorBidi" w:cstheme="majorBidi"/>
          <w:color w:val="000000"/>
          <w:sz w:val="22"/>
          <w:szCs w:val="22"/>
        </w:rPr>
        <w:t xml:space="preserve"> due to its importance in </w:t>
      </w:r>
      <w:r w:rsidR="007B4038">
        <w:rPr>
          <w:rFonts w:asciiTheme="majorBidi" w:hAnsiTheme="majorBidi" w:cstheme="majorBidi"/>
          <w:color w:val="000000"/>
          <w:sz w:val="22"/>
          <w:szCs w:val="22"/>
        </w:rPr>
        <w:t>absorption of d</w:t>
      </w:r>
      <w:r w:rsidRPr="00EF2252">
        <w:rPr>
          <w:rFonts w:asciiTheme="majorBidi" w:hAnsiTheme="majorBidi" w:cstheme="majorBidi"/>
          <w:color w:val="000000"/>
          <w:sz w:val="22"/>
          <w:szCs w:val="22"/>
        </w:rPr>
        <w:t>ietary</w:t>
      </w:r>
      <w:r>
        <w:rPr>
          <w:rFonts w:asciiTheme="majorBidi" w:hAnsiTheme="majorBidi" w:cstheme="majorBidi"/>
          <w:color w:val="000000"/>
          <w:sz w:val="22"/>
          <w:szCs w:val="22"/>
        </w:rPr>
        <w:t xml:space="preserve"> </w:t>
      </w:r>
      <w:r w:rsidR="0092245E">
        <w:rPr>
          <w:rFonts w:asciiTheme="majorBidi" w:hAnsiTheme="majorBidi" w:cstheme="majorBidi"/>
          <w:color w:val="000000"/>
          <w:sz w:val="22"/>
          <w:szCs w:val="22"/>
        </w:rPr>
        <w:t xml:space="preserve">peptides </w:t>
      </w:r>
      <w:r w:rsidR="007B4038">
        <w:rPr>
          <w:rFonts w:asciiTheme="majorBidi" w:hAnsiTheme="majorBidi" w:cstheme="majorBidi"/>
          <w:color w:val="000000"/>
          <w:sz w:val="22"/>
          <w:szCs w:val="22"/>
        </w:rPr>
        <w:t>and drugs</w:t>
      </w:r>
      <w:r w:rsidR="00E56139">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We created a</w:t>
      </w:r>
      <w:r>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stable</w:t>
      </w:r>
      <w:r w:rsidR="00235A41">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 xml:space="preserve">modified </w:t>
      </w:r>
      <w:r w:rsidR="006656DF">
        <w:rPr>
          <w:rFonts w:asciiTheme="majorBidi" w:hAnsiTheme="majorBidi" w:cstheme="majorBidi"/>
          <w:color w:val="000000"/>
          <w:sz w:val="22"/>
          <w:szCs w:val="22"/>
        </w:rPr>
        <w:t xml:space="preserve">fish </w:t>
      </w:r>
      <w:r w:rsidR="0092245E" w:rsidRPr="00EF2252">
        <w:rPr>
          <w:rFonts w:asciiTheme="majorBidi" w:hAnsiTheme="majorBidi" w:cstheme="majorBidi"/>
          <w:color w:val="000000"/>
          <w:sz w:val="22"/>
          <w:szCs w:val="22"/>
        </w:rPr>
        <w:t>cell</w:t>
      </w:r>
      <w:r w:rsidR="0092245E">
        <w:rPr>
          <w:rFonts w:asciiTheme="majorBidi" w:hAnsiTheme="majorBidi" w:cstheme="majorBidi"/>
          <w:color w:val="000000"/>
          <w:sz w:val="22"/>
          <w:szCs w:val="22"/>
        </w:rPr>
        <w:t>-</w:t>
      </w:r>
      <w:r w:rsidRPr="00EF2252">
        <w:rPr>
          <w:rFonts w:asciiTheme="majorBidi" w:hAnsiTheme="majorBidi" w:cstheme="majorBidi"/>
          <w:color w:val="000000"/>
          <w:sz w:val="22"/>
          <w:szCs w:val="22"/>
        </w:rPr>
        <w:t>line</w:t>
      </w:r>
      <w:r w:rsidR="008F456F">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exogenously express</w:t>
      </w:r>
      <w:r w:rsidR="008F456F">
        <w:rPr>
          <w:rFonts w:asciiTheme="majorBidi" w:hAnsiTheme="majorBidi" w:cstheme="majorBidi"/>
          <w:color w:val="000000"/>
          <w:sz w:val="22"/>
          <w:szCs w:val="22"/>
        </w:rPr>
        <w:t>ing</w:t>
      </w:r>
      <w:r w:rsidRPr="00EF2252">
        <w:rPr>
          <w:rFonts w:asciiTheme="majorBidi" w:hAnsiTheme="majorBidi" w:cstheme="majorBidi"/>
          <w:color w:val="000000"/>
          <w:sz w:val="22"/>
          <w:szCs w:val="22"/>
        </w:rPr>
        <w:t xml:space="preserve"> the tilapia PepT2 and</w:t>
      </w:r>
      <w:r w:rsidR="0092245E">
        <w:rPr>
          <w:rFonts w:asciiTheme="majorBidi" w:hAnsiTheme="majorBidi" w:cstheme="majorBidi"/>
          <w:color w:val="000000"/>
          <w:sz w:val="22"/>
          <w:szCs w:val="22"/>
        </w:rPr>
        <w:t xml:space="preserve"> tested</w:t>
      </w:r>
      <w:r w:rsidRPr="00EF2252">
        <w:rPr>
          <w:rFonts w:asciiTheme="majorBidi" w:hAnsiTheme="majorBidi" w:cstheme="majorBidi"/>
          <w:color w:val="000000"/>
          <w:sz w:val="22"/>
          <w:szCs w:val="22"/>
        </w:rPr>
        <w:t xml:space="preserve"> the effects of temperature and water salinity </w:t>
      </w:r>
      <w:r w:rsidR="008F456F">
        <w:rPr>
          <w:rFonts w:asciiTheme="majorBidi" w:hAnsiTheme="majorBidi" w:cstheme="majorBidi"/>
          <w:color w:val="000000"/>
          <w:sz w:val="22"/>
          <w:szCs w:val="22"/>
        </w:rPr>
        <w:t>on</w:t>
      </w:r>
      <w:r w:rsidR="001E374E">
        <w:rPr>
          <w:rFonts w:asciiTheme="majorBidi" w:hAnsiTheme="majorBidi" w:cstheme="majorBidi"/>
          <w:color w:val="000000"/>
          <w:sz w:val="22"/>
          <w:szCs w:val="22"/>
        </w:rPr>
        <w:t xml:space="preserve"> the uptake of fluorescent di-peptide, </w:t>
      </w:r>
      <w:r w:rsidR="001E374E" w:rsidRPr="0077020B">
        <w:rPr>
          <w:rFonts w:asciiTheme="majorBidi" w:hAnsiTheme="majorBidi" w:cstheme="majorBidi"/>
          <w:color w:val="000000"/>
          <w:sz w:val="22"/>
          <w:szCs w:val="22"/>
        </w:rPr>
        <w:t>β-Ala-Lys-AMCA</w:t>
      </w:r>
      <w:r w:rsidR="00E56139" w:rsidRPr="00EF2252">
        <w:rPr>
          <w:rFonts w:asciiTheme="majorBidi" w:hAnsiTheme="majorBidi" w:cstheme="majorBidi"/>
          <w:color w:val="000000"/>
          <w:sz w:val="22"/>
          <w:szCs w:val="22"/>
        </w:rPr>
        <w:t>.</w:t>
      </w:r>
      <w:r w:rsidR="00E56139">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While</w:t>
      </w:r>
      <w:r>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 xml:space="preserve">temperature affected the Vmax of the transport, </w:t>
      </w:r>
      <w:r w:rsidR="008F456F">
        <w:rPr>
          <w:rFonts w:asciiTheme="majorBidi" w:hAnsiTheme="majorBidi" w:cstheme="majorBidi"/>
          <w:color w:val="000000"/>
          <w:sz w:val="22"/>
          <w:szCs w:val="22"/>
        </w:rPr>
        <w:t>salinity</w:t>
      </w:r>
      <w:r w:rsidRPr="00EF2252">
        <w:rPr>
          <w:rFonts w:asciiTheme="majorBidi" w:hAnsiTheme="majorBidi" w:cstheme="majorBidi"/>
          <w:color w:val="000000"/>
          <w:sz w:val="22"/>
          <w:szCs w:val="22"/>
        </w:rPr>
        <w:t xml:space="preserve"> </w:t>
      </w:r>
      <w:r w:rsidR="008F456F">
        <w:rPr>
          <w:rFonts w:asciiTheme="majorBidi" w:hAnsiTheme="majorBidi" w:cstheme="majorBidi"/>
          <w:color w:val="000000"/>
          <w:sz w:val="22"/>
          <w:szCs w:val="22"/>
        </w:rPr>
        <w:t>affected both</w:t>
      </w:r>
      <w:r w:rsidR="008F456F" w:rsidRPr="00EF2252">
        <w:rPr>
          <w:rFonts w:asciiTheme="majorBidi" w:hAnsiTheme="majorBidi" w:cstheme="majorBidi"/>
          <w:color w:val="000000"/>
          <w:sz w:val="22"/>
          <w:szCs w:val="22"/>
        </w:rPr>
        <w:t xml:space="preserve"> </w:t>
      </w:r>
      <w:r w:rsidR="00B64002">
        <w:rPr>
          <w:rFonts w:asciiTheme="majorBidi" w:hAnsiTheme="majorBidi" w:cstheme="majorBidi"/>
          <w:color w:val="000000"/>
          <w:sz w:val="22"/>
          <w:szCs w:val="22"/>
        </w:rPr>
        <w:t xml:space="preserve">the </w:t>
      </w:r>
      <w:r w:rsidRPr="00EF2252">
        <w:rPr>
          <w:rFonts w:asciiTheme="majorBidi" w:hAnsiTheme="majorBidi" w:cstheme="majorBidi"/>
          <w:color w:val="000000"/>
          <w:sz w:val="22"/>
          <w:szCs w:val="22"/>
        </w:rPr>
        <w:t xml:space="preserve">Vmax </w:t>
      </w:r>
      <w:r w:rsidR="008F456F">
        <w:rPr>
          <w:rFonts w:asciiTheme="majorBidi" w:hAnsiTheme="majorBidi" w:cstheme="majorBidi"/>
          <w:color w:val="000000"/>
          <w:sz w:val="22"/>
          <w:szCs w:val="22"/>
        </w:rPr>
        <w:t xml:space="preserve">and </w:t>
      </w:r>
      <w:r w:rsidR="00B64002">
        <w:rPr>
          <w:rFonts w:asciiTheme="majorBidi" w:hAnsiTheme="majorBidi" w:cstheme="majorBidi"/>
          <w:color w:val="000000"/>
          <w:sz w:val="22"/>
          <w:szCs w:val="22"/>
        </w:rPr>
        <w:t xml:space="preserve">the </w:t>
      </w:r>
      <w:r w:rsidRPr="00EF2252">
        <w:rPr>
          <w:rFonts w:asciiTheme="majorBidi" w:hAnsiTheme="majorBidi" w:cstheme="majorBidi"/>
          <w:color w:val="000000"/>
          <w:sz w:val="22"/>
          <w:szCs w:val="22"/>
        </w:rPr>
        <w:t>Km.</w:t>
      </w:r>
      <w:r w:rsidR="00B64002">
        <w:rPr>
          <w:rFonts w:asciiTheme="majorBidi" w:hAnsiTheme="majorBidi" w:cstheme="majorBidi"/>
          <w:color w:val="000000"/>
          <w:sz w:val="22"/>
          <w:szCs w:val="22"/>
        </w:rPr>
        <w:t xml:space="preserve"> </w:t>
      </w:r>
      <w:r w:rsidR="001E374E">
        <w:rPr>
          <w:rFonts w:asciiTheme="majorBidi" w:hAnsiTheme="majorBidi" w:cstheme="majorBidi"/>
          <w:color w:val="000000"/>
          <w:sz w:val="22"/>
          <w:szCs w:val="22"/>
        </w:rPr>
        <w:t xml:space="preserve">These </w:t>
      </w:r>
      <w:r w:rsidR="00E56139">
        <w:rPr>
          <w:rFonts w:asciiTheme="majorBidi" w:hAnsiTheme="majorBidi" w:cstheme="majorBidi"/>
          <w:color w:val="000000"/>
          <w:sz w:val="22"/>
          <w:szCs w:val="22"/>
        </w:rPr>
        <w:t xml:space="preserve">assays demonstrate the importance of </w:t>
      </w:r>
      <w:r w:rsidR="001E374E">
        <w:rPr>
          <w:rFonts w:asciiTheme="majorBidi" w:hAnsiTheme="majorBidi" w:cstheme="majorBidi"/>
          <w:color w:val="000000"/>
          <w:sz w:val="22"/>
          <w:szCs w:val="22"/>
        </w:rPr>
        <w:t>suitable</w:t>
      </w:r>
      <w:r w:rsidR="00E56139">
        <w:rPr>
          <w:rFonts w:asciiTheme="majorBidi" w:hAnsiTheme="majorBidi" w:cstheme="majorBidi"/>
          <w:color w:val="000000"/>
          <w:sz w:val="22"/>
          <w:szCs w:val="22"/>
        </w:rPr>
        <w:t xml:space="preserve"> experimental system</w:t>
      </w:r>
      <w:r w:rsidR="008F456F">
        <w:rPr>
          <w:rFonts w:asciiTheme="majorBidi" w:hAnsiTheme="majorBidi" w:cstheme="majorBidi"/>
          <w:color w:val="000000"/>
          <w:sz w:val="22"/>
          <w:szCs w:val="22"/>
        </w:rPr>
        <w:t>s</w:t>
      </w:r>
      <w:r w:rsidR="00541FDF">
        <w:rPr>
          <w:rFonts w:asciiTheme="majorBidi" w:hAnsiTheme="majorBidi" w:cstheme="majorBidi"/>
          <w:color w:val="000000"/>
          <w:sz w:val="22"/>
          <w:szCs w:val="22"/>
        </w:rPr>
        <w:t xml:space="preserve"> for fish</w:t>
      </w:r>
      <w:r w:rsidR="00E56139">
        <w:rPr>
          <w:rFonts w:asciiTheme="majorBidi" w:hAnsiTheme="majorBidi" w:cstheme="majorBidi"/>
          <w:color w:val="000000"/>
          <w:sz w:val="22"/>
          <w:szCs w:val="22"/>
        </w:rPr>
        <w:t xml:space="preserve"> </w:t>
      </w:r>
      <w:r w:rsidR="00541FDF">
        <w:rPr>
          <w:rFonts w:asciiTheme="majorBidi" w:hAnsiTheme="majorBidi" w:cstheme="majorBidi"/>
          <w:color w:val="000000"/>
          <w:sz w:val="22"/>
          <w:szCs w:val="22"/>
        </w:rPr>
        <w:t>e</w:t>
      </w:r>
      <w:r w:rsidR="008F456F">
        <w:rPr>
          <w:rFonts w:asciiTheme="majorBidi" w:hAnsiTheme="majorBidi" w:cstheme="majorBidi"/>
          <w:color w:val="000000"/>
          <w:sz w:val="22"/>
          <w:szCs w:val="22"/>
        </w:rPr>
        <w:t>cophysiology</w:t>
      </w:r>
      <w:r w:rsidR="00541FDF">
        <w:rPr>
          <w:rFonts w:asciiTheme="majorBidi" w:hAnsiTheme="majorBidi" w:cstheme="majorBidi"/>
          <w:color w:val="000000"/>
          <w:sz w:val="22"/>
          <w:szCs w:val="22"/>
        </w:rPr>
        <w:t xml:space="preserve"> studies.</w:t>
      </w:r>
      <w:r w:rsidRPr="00EF2252">
        <w:rPr>
          <w:rFonts w:asciiTheme="majorBidi" w:hAnsiTheme="majorBidi" w:cstheme="majorBidi"/>
          <w:color w:val="000000"/>
          <w:sz w:val="22"/>
          <w:szCs w:val="22"/>
        </w:rPr>
        <w:t xml:space="preserve"> The</w:t>
      </w:r>
      <w:r>
        <w:rPr>
          <w:rFonts w:asciiTheme="majorBidi" w:hAnsiTheme="majorBidi" w:cstheme="majorBidi"/>
          <w:color w:val="000000"/>
          <w:sz w:val="22"/>
          <w:szCs w:val="22"/>
        </w:rPr>
        <w:t xml:space="preserve"> </w:t>
      </w:r>
      <w:r w:rsidRPr="00EF2252">
        <w:rPr>
          <w:rFonts w:asciiTheme="majorBidi" w:hAnsiTheme="majorBidi" w:cstheme="majorBidi"/>
          <w:color w:val="000000"/>
          <w:sz w:val="22"/>
          <w:szCs w:val="22"/>
        </w:rPr>
        <w:t>presented tools and methods can be adapted to study other transporters</w:t>
      </w:r>
      <w:r w:rsidR="00085EC8" w:rsidRPr="00085EC8">
        <w:rPr>
          <w:rFonts w:asciiTheme="majorBidi" w:hAnsiTheme="majorBidi" w:cstheme="majorBidi"/>
          <w:i/>
          <w:iCs/>
          <w:color w:val="000000"/>
          <w:sz w:val="22"/>
          <w:szCs w:val="22"/>
        </w:rPr>
        <w:t xml:space="preserve"> </w:t>
      </w:r>
      <w:r w:rsidR="00085EC8" w:rsidRPr="002F636A">
        <w:rPr>
          <w:rFonts w:asciiTheme="majorBidi" w:hAnsiTheme="majorBidi" w:cstheme="majorBidi"/>
          <w:i/>
          <w:iCs/>
          <w:color w:val="000000"/>
          <w:sz w:val="22"/>
          <w:szCs w:val="22"/>
        </w:rPr>
        <w:t>in-vitro</w:t>
      </w:r>
      <w:r w:rsidR="00F6154C">
        <w:rPr>
          <w:rFonts w:asciiTheme="majorBidi" w:hAnsiTheme="majorBidi" w:cstheme="majorBidi"/>
          <w:i/>
          <w:iCs/>
          <w:color w:val="000000"/>
          <w:sz w:val="22"/>
          <w:szCs w:val="22"/>
        </w:rPr>
        <w:t>.</w:t>
      </w:r>
    </w:p>
    <w:p w14:paraId="5B2956BC" w14:textId="5FC86FC8" w:rsidR="0026669E" w:rsidRDefault="0026669E">
      <w:pPr>
        <w:rPr>
          <w:rFonts w:asciiTheme="majorBidi" w:eastAsia="Times New Roman" w:hAnsiTheme="majorBidi" w:cstheme="majorBidi"/>
          <w:b/>
          <w:bCs/>
          <w:color w:val="000000"/>
          <w:u w:val="single"/>
        </w:rPr>
      </w:pPr>
      <w:r>
        <w:rPr>
          <w:rFonts w:asciiTheme="majorBidi" w:hAnsiTheme="majorBidi" w:cstheme="majorBidi"/>
          <w:b/>
          <w:bCs/>
          <w:color w:val="000000"/>
          <w:u w:val="single"/>
        </w:rPr>
        <w:br w:type="page"/>
      </w:r>
    </w:p>
    <w:p w14:paraId="277534C8" w14:textId="77777777" w:rsidR="00080C1B" w:rsidRPr="00B23437" w:rsidRDefault="00080C1B" w:rsidP="00A73D31">
      <w:pPr>
        <w:pStyle w:val="NormalWeb"/>
        <w:spacing w:before="0" w:beforeAutospacing="0" w:after="0" w:afterAutospacing="0" w:line="360" w:lineRule="auto"/>
        <w:rPr>
          <w:rFonts w:asciiTheme="majorBidi" w:hAnsiTheme="majorBidi" w:cstheme="majorBidi"/>
          <w:b/>
          <w:bCs/>
          <w:color w:val="000000"/>
          <w:sz w:val="22"/>
          <w:szCs w:val="22"/>
          <w:u w:val="single"/>
        </w:rPr>
      </w:pPr>
    </w:p>
    <w:p w14:paraId="5BF150DF" w14:textId="77777777" w:rsidR="0085606B" w:rsidRPr="00B23437" w:rsidRDefault="000C385A" w:rsidP="00A73D31">
      <w:pPr>
        <w:pStyle w:val="NormalWeb"/>
        <w:spacing w:before="0" w:beforeAutospacing="0" w:after="0" w:afterAutospacing="0" w:line="360" w:lineRule="auto"/>
        <w:ind w:left="360" w:firstLine="0"/>
        <w:rPr>
          <w:rFonts w:asciiTheme="majorBidi" w:hAnsiTheme="majorBidi" w:cstheme="majorBidi"/>
          <w:b/>
          <w:bCs/>
          <w:color w:val="000000"/>
          <w:sz w:val="22"/>
          <w:szCs w:val="22"/>
          <w:u w:val="single"/>
        </w:rPr>
      </w:pPr>
      <w:r w:rsidRPr="000C385A">
        <w:rPr>
          <w:rFonts w:asciiTheme="majorBidi" w:hAnsiTheme="majorBidi" w:cstheme="majorBidi"/>
          <w:b/>
          <w:bCs/>
          <w:color w:val="000000"/>
          <w:sz w:val="22"/>
          <w:szCs w:val="22"/>
          <w:u w:val="single"/>
        </w:rPr>
        <w:t>1.</w:t>
      </w:r>
      <w:r>
        <w:rPr>
          <w:rFonts w:asciiTheme="majorBidi" w:hAnsiTheme="majorBidi" w:cstheme="majorBidi"/>
          <w:b/>
          <w:bCs/>
          <w:color w:val="000000"/>
          <w:sz w:val="22"/>
          <w:szCs w:val="22"/>
          <w:u w:val="single"/>
        </w:rPr>
        <w:t xml:space="preserve"> </w:t>
      </w:r>
      <w:r w:rsidR="0085606B" w:rsidRPr="00B23437">
        <w:rPr>
          <w:rFonts w:asciiTheme="majorBidi" w:hAnsiTheme="majorBidi" w:cstheme="majorBidi"/>
          <w:b/>
          <w:bCs/>
          <w:color w:val="000000"/>
          <w:sz w:val="22"/>
          <w:szCs w:val="22"/>
          <w:u w:val="single"/>
        </w:rPr>
        <w:t>Introduction</w:t>
      </w:r>
    </w:p>
    <w:p w14:paraId="53B86E67" w14:textId="77777777" w:rsidR="006A6553" w:rsidRPr="00B23437" w:rsidRDefault="006A6553" w:rsidP="00A73D31">
      <w:pPr>
        <w:pStyle w:val="NormalWeb"/>
        <w:spacing w:before="0" w:beforeAutospacing="0" w:after="0" w:afterAutospacing="0" w:line="360" w:lineRule="auto"/>
        <w:rPr>
          <w:rFonts w:asciiTheme="majorBidi" w:hAnsiTheme="majorBidi" w:cstheme="majorBidi"/>
          <w:b/>
          <w:bCs/>
          <w:color w:val="000000"/>
          <w:sz w:val="22"/>
          <w:szCs w:val="22"/>
          <w:u w:val="single"/>
        </w:rPr>
      </w:pPr>
    </w:p>
    <w:p w14:paraId="657034C4" w14:textId="77777777" w:rsidR="00B148A5" w:rsidRPr="001E0735" w:rsidRDefault="00200AEC" w:rsidP="00A73D31">
      <w:pPr>
        <w:pStyle w:val="NormalWeb"/>
        <w:spacing w:before="0" w:beforeAutospacing="0" w:after="0" w:afterAutospacing="0" w:line="360" w:lineRule="auto"/>
        <w:ind w:firstLine="284"/>
        <w:rPr>
          <w:rFonts w:asciiTheme="majorBidi" w:hAnsiTheme="majorBidi" w:cstheme="majorBidi"/>
          <w:color w:val="000000"/>
          <w:sz w:val="22"/>
          <w:szCs w:val="22"/>
          <w:rtl/>
        </w:rPr>
      </w:pPr>
      <w:r w:rsidRPr="00B23437">
        <w:rPr>
          <w:rFonts w:asciiTheme="majorBidi" w:hAnsiTheme="majorBidi" w:cstheme="majorBidi"/>
          <w:color w:val="000000"/>
          <w:sz w:val="22"/>
          <w:szCs w:val="22"/>
        </w:rPr>
        <w:t>O</w:t>
      </w:r>
      <w:r w:rsidR="00F83FDA" w:rsidRPr="00B23437">
        <w:rPr>
          <w:rFonts w:asciiTheme="majorBidi" w:hAnsiTheme="majorBidi" w:cstheme="majorBidi"/>
          <w:color w:val="000000"/>
          <w:sz w:val="22"/>
          <w:szCs w:val="22"/>
        </w:rPr>
        <w:t xml:space="preserve">rganisms </w:t>
      </w:r>
      <w:r w:rsidR="00011A1F" w:rsidRPr="00B23437">
        <w:rPr>
          <w:rFonts w:asciiTheme="majorBidi" w:hAnsiTheme="majorBidi" w:cstheme="majorBidi"/>
          <w:color w:val="000000"/>
          <w:sz w:val="22"/>
          <w:szCs w:val="22"/>
        </w:rPr>
        <w:t xml:space="preserve">routinely </w:t>
      </w:r>
      <w:r w:rsidR="001E7B28" w:rsidRPr="00B23437">
        <w:rPr>
          <w:rFonts w:asciiTheme="majorBidi" w:hAnsiTheme="majorBidi" w:cstheme="majorBidi"/>
          <w:color w:val="000000"/>
          <w:sz w:val="22"/>
          <w:szCs w:val="22"/>
        </w:rPr>
        <w:t xml:space="preserve">experience </w:t>
      </w:r>
      <w:r w:rsidR="002A4062" w:rsidRPr="00B23437">
        <w:rPr>
          <w:rFonts w:asciiTheme="majorBidi" w:hAnsiTheme="majorBidi" w:cstheme="majorBidi"/>
          <w:color w:val="000000"/>
          <w:sz w:val="22"/>
          <w:szCs w:val="22"/>
        </w:rPr>
        <w:t xml:space="preserve">changes in </w:t>
      </w:r>
      <w:r w:rsidR="00F83FDA" w:rsidRPr="00B23437">
        <w:rPr>
          <w:rFonts w:asciiTheme="majorBidi" w:hAnsiTheme="majorBidi" w:cstheme="majorBidi"/>
          <w:color w:val="000000"/>
          <w:sz w:val="22"/>
          <w:szCs w:val="22"/>
        </w:rPr>
        <w:t>environmental</w:t>
      </w:r>
      <w:r w:rsidR="002A4062" w:rsidRPr="00B23437">
        <w:rPr>
          <w:rFonts w:asciiTheme="majorBidi" w:hAnsiTheme="majorBidi" w:cstheme="majorBidi"/>
          <w:color w:val="000000"/>
          <w:sz w:val="22"/>
          <w:szCs w:val="22"/>
        </w:rPr>
        <w:t xml:space="preserve"> conditions</w:t>
      </w:r>
      <w:r w:rsidR="003F61A2" w:rsidRPr="00B23437">
        <w:rPr>
          <w:rFonts w:asciiTheme="majorBidi" w:hAnsiTheme="majorBidi" w:cstheme="majorBidi"/>
          <w:color w:val="000000"/>
          <w:sz w:val="22"/>
          <w:szCs w:val="22"/>
        </w:rPr>
        <w:t>. T</w:t>
      </w:r>
      <w:r w:rsidR="00DC6778" w:rsidRPr="00B23437">
        <w:rPr>
          <w:rFonts w:asciiTheme="majorBidi" w:hAnsiTheme="majorBidi" w:cstheme="majorBidi"/>
          <w:color w:val="000000"/>
          <w:sz w:val="22"/>
          <w:szCs w:val="22"/>
        </w:rPr>
        <w:t xml:space="preserve">hese </w:t>
      </w:r>
      <w:r w:rsidR="00975B74" w:rsidRPr="00B23437">
        <w:rPr>
          <w:rFonts w:asciiTheme="majorBidi" w:hAnsiTheme="majorBidi" w:cstheme="majorBidi"/>
          <w:color w:val="000000"/>
          <w:sz w:val="22"/>
          <w:szCs w:val="22"/>
        </w:rPr>
        <w:t xml:space="preserve">can result </w:t>
      </w:r>
      <w:r w:rsidR="00CC7809" w:rsidRPr="00B23437">
        <w:rPr>
          <w:rFonts w:asciiTheme="majorBidi" w:hAnsiTheme="majorBidi" w:cstheme="majorBidi"/>
          <w:color w:val="000000"/>
          <w:sz w:val="22"/>
          <w:szCs w:val="22"/>
        </w:rPr>
        <w:t xml:space="preserve">from </w:t>
      </w:r>
      <w:r w:rsidR="0000430C" w:rsidRPr="00B23437">
        <w:rPr>
          <w:rFonts w:asciiTheme="majorBidi" w:hAnsiTheme="majorBidi" w:cstheme="majorBidi"/>
          <w:color w:val="000000"/>
          <w:sz w:val="22"/>
          <w:szCs w:val="22"/>
        </w:rPr>
        <w:t>diurnal</w:t>
      </w:r>
      <w:r w:rsidR="00011A1F" w:rsidRPr="00B23437">
        <w:rPr>
          <w:rFonts w:asciiTheme="majorBidi" w:hAnsiTheme="majorBidi" w:cstheme="majorBidi"/>
          <w:color w:val="000000"/>
          <w:sz w:val="22"/>
          <w:szCs w:val="22"/>
        </w:rPr>
        <w:t xml:space="preserve"> and </w:t>
      </w:r>
      <w:r w:rsidR="00F83FDA" w:rsidRPr="00B23437">
        <w:rPr>
          <w:rFonts w:asciiTheme="majorBidi" w:hAnsiTheme="majorBidi" w:cstheme="majorBidi"/>
          <w:color w:val="000000"/>
          <w:sz w:val="22"/>
          <w:szCs w:val="22"/>
        </w:rPr>
        <w:t>season</w:t>
      </w:r>
      <w:r w:rsidR="00011A1F" w:rsidRPr="00B23437">
        <w:rPr>
          <w:rFonts w:asciiTheme="majorBidi" w:hAnsiTheme="majorBidi" w:cstheme="majorBidi"/>
          <w:color w:val="000000"/>
          <w:sz w:val="22"/>
          <w:szCs w:val="22"/>
        </w:rPr>
        <w:t>al cycles</w:t>
      </w:r>
      <w:r w:rsidR="00F76AFB" w:rsidRPr="00B23437">
        <w:rPr>
          <w:rFonts w:asciiTheme="majorBidi" w:hAnsiTheme="majorBidi" w:cstheme="majorBidi"/>
          <w:color w:val="000000"/>
          <w:sz w:val="22"/>
          <w:szCs w:val="22"/>
        </w:rPr>
        <w:t>,</w:t>
      </w:r>
      <w:r w:rsidR="00F83FDA" w:rsidRPr="00B23437">
        <w:rPr>
          <w:rFonts w:asciiTheme="majorBidi" w:hAnsiTheme="majorBidi" w:cstheme="majorBidi"/>
          <w:color w:val="000000"/>
          <w:sz w:val="22"/>
          <w:szCs w:val="22"/>
        </w:rPr>
        <w:t xml:space="preserve"> moving between habitats</w:t>
      </w:r>
      <w:r w:rsidR="00F76AFB" w:rsidRPr="00B23437">
        <w:rPr>
          <w:rFonts w:asciiTheme="majorBidi" w:hAnsiTheme="majorBidi" w:cstheme="majorBidi"/>
          <w:color w:val="000000"/>
          <w:sz w:val="22"/>
          <w:szCs w:val="22"/>
        </w:rPr>
        <w:t>, or climatic events</w:t>
      </w:r>
      <w:r w:rsidR="00F83FDA" w:rsidRPr="00B23437">
        <w:rPr>
          <w:rFonts w:asciiTheme="majorBidi" w:hAnsiTheme="majorBidi" w:cstheme="majorBidi"/>
          <w:color w:val="000000"/>
          <w:sz w:val="22"/>
          <w:szCs w:val="22"/>
        </w:rPr>
        <w:t xml:space="preserve">. Environmental changes </w:t>
      </w:r>
      <w:r w:rsidR="00777E3B" w:rsidRPr="00B23437">
        <w:rPr>
          <w:rFonts w:asciiTheme="majorBidi" w:hAnsiTheme="majorBidi" w:cstheme="majorBidi"/>
          <w:color w:val="000000"/>
          <w:sz w:val="22"/>
          <w:szCs w:val="22"/>
        </w:rPr>
        <w:t xml:space="preserve">can </w:t>
      </w:r>
      <w:r w:rsidR="0000430C" w:rsidRPr="00B23437">
        <w:rPr>
          <w:rFonts w:asciiTheme="majorBidi" w:hAnsiTheme="majorBidi" w:cstheme="majorBidi"/>
          <w:color w:val="000000"/>
          <w:sz w:val="22"/>
          <w:szCs w:val="22"/>
        </w:rPr>
        <w:t xml:space="preserve">perturb the </w:t>
      </w:r>
      <w:r w:rsidR="00975B74" w:rsidRPr="00B23437">
        <w:rPr>
          <w:rFonts w:asciiTheme="majorBidi" w:hAnsiTheme="majorBidi" w:cstheme="majorBidi"/>
          <w:color w:val="000000"/>
          <w:sz w:val="22"/>
          <w:szCs w:val="22"/>
        </w:rPr>
        <w:t>organisms'</w:t>
      </w:r>
      <w:r w:rsidR="00F83FDA" w:rsidRPr="00B23437">
        <w:rPr>
          <w:rFonts w:asciiTheme="majorBidi" w:hAnsiTheme="majorBidi" w:cstheme="majorBidi"/>
          <w:color w:val="000000"/>
          <w:sz w:val="22"/>
          <w:szCs w:val="22"/>
        </w:rPr>
        <w:t xml:space="preserve"> </w:t>
      </w:r>
      <w:r w:rsidR="00C9140E" w:rsidRPr="00B23437">
        <w:rPr>
          <w:rFonts w:asciiTheme="majorBidi" w:hAnsiTheme="majorBidi" w:cstheme="majorBidi"/>
          <w:color w:val="000000"/>
          <w:sz w:val="22"/>
          <w:szCs w:val="22"/>
        </w:rPr>
        <w:t>homeostasis</w:t>
      </w:r>
      <w:r w:rsidR="00F83FDA" w:rsidRPr="00B23437">
        <w:rPr>
          <w:rFonts w:asciiTheme="majorBidi" w:hAnsiTheme="majorBidi" w:cstheme="majorBidi"/>
          <w:color w:val="000000"/>
          <w:sz w:val="22"/>
          <w:szCs w:val="22"/>
        </w:rPr>
        <w:t xml:space="preserve"> </w:t>
      </w:r>
      <w:r w:rsidR="003D4A93">
        <w:rPr>
          <w:rFonts w:asciiTheme="majorBidi" w:hAnsiTheme="majorBidi" w:cstheme="majorBidi"/>
          <w:color w:val="000000"/>
          <w:sz w:val="22"/>
          <w:szCs w:val="22"/>
        </w:rPr>
        <w:t xml:space="preserve">and </w:t>
      </w:r>
      <w:r w:rsidR="00240E76" w:rsidRPr="001E0735">
        <w:rPr>
          <w:rFonts w:asciiTheme="majorBidi" w:hAnsiTheme="majorBidi" w:cstheme="majorBidi"/>
          <w:color w:val="000000"/>
          <w:sz w:val="22"/>
          <w:szCs w:val="22"/>
        </w:rPr>
        <w:t>induce</w:t>
      </w:r>
      <w:r w:rsidR="00F83FDA" w:rsidRPr="001E0735">
        <w:rPr>
          <w:rFonts w:asciiTheme="majorBidi" w:hAnsiTheme="majorBidi" w:cstheme="majorBidi"/>
          <w:color w:val="000000"/>
          <w:sz w:val="22"/>
          <w:szCs w:val="22"/>
        </w:rPr>
        <w:t xml:space="preserve"> </w:t>
      </w:r>
      <w:r w:rsidR="00240E76" w:rsidRPr="001E0735">
        <w:rPr>
          <w:rFonts w:asciiTheme="majorBidi" w:hAnsiTheme="majorBidi" w:cstheme="majorBidi"/>
          <w:color w:val="000000"/>
          <w:sz w:val="22"/>
          <w:szCs w:val="22"/>
        </w:rPr>
        <w:t xml:space="preserve">physiological </w:t>
      </w:r>
      <w:r w:rsidR="003D4A93" w:rsidRPr="001E0735">
        <w:rPr>
          <w:rFonts w:asciiTheme="majorBidi" w:hAnsiTheme="majorBidi" w:cstheme="majorBidi"/>
          <w:color w:val="000000"/>
          <w:sz w:val="22"/>
          <w:szCs w:val="22"/>
        </w:rPr>
        <w:t>adjustments</w:t>
      </w:r>
      <w:r w:rsidR="003D4A93">
        <w:rPr>
          <w:rFonts w:asciiTheme="majorBidi" w:hAnsiTheme="majorBidi" w:cstheme="majorBidi"/>
          <w:color w:val="000000"/>
          <w:sz w:val="22"/>
          <w:szCs w:val="22"/>
        </w:rPr>
        <w:t xml:space="preserve">, </w:t>
      </w:r>
      <w:r w:rsidR="00240E76" w:rsidRPr="001E0735">
        <w:rPr>
          <w:rFonts w:asciiTheme="majorBidi" w:hAnsiTheme="majorBidi" w:cstheme="majorBidi"/>
          <w:color w:val="000000"/>
          <w:sz w:val="22"/>
          <w:szCs w:val="22"/>
        </w:rPr>
        <w:t xml:space="preserve">aimed to </w:t>
      </w:r>
      <w:r w:rsidR="00F83FDA" w:rsidRPr="001E0735">
        <w:rPr>
          <w:rFonts w:asciiTheme="majorBidi" w:hAnsiTheme="majorBidi" w:cstheme="majorBidi"/>
          <w:color w:val="000000"/>
          <w:sz w:val="22"/>
          <w:szCs w:val="22"/>
        </w:rPr>
        <w:t xml:space="preserve">adapt </w:t>
      </w:r>
      <w:r w:rsidR="00240E76" w:rsidRPr="001E0735">
        <w:rPr>
          <w:rFonts w:asciiTheme="majorBidi" w:hAnsiTheme="majorBidi" w:cstheme="majorBidi"/>
          <w:color w:val="000000"/>
          <w:sz w:val="22"/>
          <w:szCs w:val="22"/>
        </w:rPr>
        <w:t xml:space="preserve">to the new conditions </w:t>
      </w:r>
      <w:r w:rsidR="003D4A93">
        <w:rPr>
          <w:rFonts w:asciiTheme="majorBidi" w:hAnsiTheme="majorBidi" w:cstheme="majorBidi"/>
          <w:color w:val="000000"/>
          <w:sz w:val="22"/>
          <w:szCs w:val="22"/>
        </w:rPr>
        <w:t>and restore</w:t>
      </w:r>
      <w:r w:rsidR="00DE236C" w:rsidRPr="001E0735">
        <w:rPr>
          <w:rFonts w:asciiTheme="majorBidi" w:hAnsiTheme="majorBidi" w:cstheme="majorBidi"/>
          <w:color w:val="000000"/>
          <w:sz w:val="22"/>
          <w:szCs w:val="22"/>
        </w:rPr>
        <w:t xml:space="preserve"> physiological stability</w:t>
      </w:r>
      <w:r w:rsidR="00240E76" w:rsidRPr="001E0735">
        <w:rPr>
          <w:rFonts w:asciiTheme="majorBidi" w:hAnsiTheme="majorBidi" w:cstheme="majorBidi"/>
          <w:color w:val="000000"/>
          <w:sz w:val="22"/>
          <w:szCs w:val="22"/>
        </w:rPr>
        <w:t xml:space="preserve"> </w:t>
      </w:r>
      <w:r w:rsidR="00F83FDA" w:rsidRPr="001E0735">
        <w:rPr>
          <w:rFonts w:asciiTheme="majorBidi" w:hAnsiTheme="majorBidi" w:cstheme="majorBidi"/>
          <w:color w:val="000000"/>
          <w:sz w:val="22"/>
          <w:szCs w:val="22"/>
        </w:rPr>
        <w:fldChar w:fldCharType="begin" w:fldLock="1"/>
      </w:r>
      <w:r w:rsidR="00F83FDA" w:rsidRPr="001E0735">
        <w:rPr>
          <w:rFonts w:asciiTheme="majorBidi" w:hAnsiTheme="majorBidi" w:cstheme="majorBidi"/>
          <w:color w:val="000000"/>
          <w:sz w:val="22"/>
          <w:szCs w:val="22"/>
        </w:rPr>
        <w:instrText>ADDIN CSL_CITATION {"citationItems":[{"id":"ITEM-1","itemData":{"DOI":"10.1641/0006-3568(2000)050[0217:ESAAEF]2.3.CO;2","ISSN":"00063568","author":[{"dropping-particle":"","family":"Hoffmann","given":"Ary A.","non-dropping-particle":"","parse-names":false,"suffix":""},{"dropping-particle":"","family":"Hercus","given":"Miriam J.","non-dropping-particle":"","parse-names":false,"suffix":""}],"container-title":"BioScience","id":"ITEM-1","issue":"3","issued":{"date-parts":[["2000"]]},"page":"217-226","title":"Environmental stress as an evolutionary force","type":"article-journal","volume":"50"},"uris":["http://www.mendeley.com/documents/?uuid=449e69ad-2f20-4765-aba6-b2b5e95d1448"]}],"mendeley":{"formattedCitation":"(Hoffmann and Hercus, 2000)","plainTextFormattedCitation":"(Hoffmann and Hercus, 2000)","previouslyFormattedCitation":"(Hoffmann and Hercus, 2000)"},"properties":{"noteIndex":0},"schema":"https://github.com/citation-style-language/schema/raw/master/csl-citation.json"}</w:instrText>
      </w:r>
      <w:r w:rsidR="00F83FDA" w:rsidRPr="001E0735">
        <w:rPr>
          <w:rFonts w:asciiTheme="majorBidi" w:hAnsiTheme="majorBidi" w:cstheme="majorBidi"/>
          <w:color w:val="000000"/>
          <w:sz w:val="22"/>
          <w:szCs w:val="22"/>
        </w:rPr>
        <w:fldChar w:fldCharType="separate"/>
      </w:r>
      <w:r w:rsidR="00F83FDA" w:rsidRPr="001E0735">
        <w:rPr>
          <w:rFonts w:asciiTheme="majorBidi" w:hAnsiTheme="majorBidi" w:cstheme="majorBidi"/>
          <w:noProof/>
          <w:color w:val="000000"/>
          <w:sz w:val="22"/>
          <w:szCs w:val="22"/>
        </w:rPr>
        <w:t>(Hoffmann and Hercus, 2000)</w:t>
      </w:r>
      <w:r w:rsidR="00F83FDA" w:rsidRPr="001E0735">
        <w:rPr>
          <w:rFonts w:asciiTheme="majorBidi" w:hAnsiTheme="majorBidi" w:cstheme="majorBidi"/>
          <w:color w:val="000000"/>
          <w:sz w:val="22"/>
          <w:szCs w:val="22"/>
        </w:rPr>
        <w:fldChar w:fldCharType="end"/>
      </w:r>
      <w:r w:rsidR="00F83FDA" w:rsidRPr="00E36281">
        <w:rPr>
          <w:rFonts w:asciiTheme="majorBidi" w:hAnsiTheme="majorBidi" w:cstheme="majorBidi"/>
          <w:color w:val="000000"/>
          <w:sz w:val="22"/>
          <w:szCs w:val="22"/>
        </w:rPr>
        <w:t>. These adjustments can be reflected in behavior</w:t>
      </w:r>
      <w:r w:rsidR="002718CC" w:rsidRPr="00E36281">
        <w:rPr>
          <w:rFonts w:asciiTheme="majorBidi" w:hAnsiTheme="majorBidi" w:cstheme="majorBidi"/>
          <w:color w:val="000000"/>
          <w:sz w:val="22"/>
          <w:szCs w:val="22"/>
        </w:rPr>
        <w:t>al</w:t>
      </w:r>
      <w:r w:rsidR="00F83FDA" w:rsidRPr="00E36281">
        <w:rPr>
          <w:rFonts w:asciiTheme="majorBidi" w:hAnsiTheme="majorBidi" w:cstheme="majorBidi"/>
          <w:color w:val="000000"/>
          <w:sz w:val="22"/>
          <w:szCs w:val="22"/>
        </w:rPr>
        <w:t xml:space="preserve"> change</w:t>
      </w:r>
      <w:r w:rsidR="004A0F79" w:rsidRPr="00E36281">
        <w:rPr>
          <w:rFonts w:asciiTheme="majorBidi" w:hAnsiTheme="majorBidi" w:cstheme="majorBidi"/>
          <w:color w:val="000000"/>
          <w:sz w:val="22"/>
          <w:szCs w:val="22"/>
        </w:rPr>
        <w:t>s</w:t>
      </w:r>
      <w:r w:rsidR="00F83FDA" w:rsidRPr="00E36281">
        <w:rPr>
          <w:rFonts w:asciiTheme="majorBidi" w:hAnsiTheme="majorBidi" w:cstheme="majorBidi"/>
          <w:color w:val="000000"/>
          <w:sz w:val="22"/>
          <w:szCs w:val="22"/>
        </w:rPr>
        <w:t xml:space="preserve"> </w:t>
      </w:r>
      <w:r w:rsidR="00F83FDA" w:rsidRPr="00E36281">
        <w:rPr>
          <w:rFonts w:asciiTheme="majorBidi" w:hAnsiTheme="majorBidi" w:cstheme="majorBidi"/>
          <w:color w:val="000000"/>
          <w:sz w:val="22"/>
          <w:szCs w:val="22"/>
        </w:rPr>
        <w:fldChar w:fldCharType="begin" w:fldLock="1"/>
      </w:r>
      <w:r w:rsidR="00F83FDA" w:rsidRPr="00E36281">
        <w:rPr>
          <w:rFonts w:asciiTheme="majorBidi" w:hAnsiTheme="majorBidi" w:cstheme="majorBidi"/>
          <w:color w:val="000000"/>
          <w:sz w:val="22"/>
          <w:szCs w:val="22"/>
        </w:rPr>
        <w:instrText>ADDIN CSL_CITATION {"citationItems":[{"id":"ITEM-1","itemData":{"DOI":"10.1016/j.physbeh.2005.11.012","ISSN":"00319384","PMID":"16455115","abstract":"It is becoming increasingly clear that individual differences in the behavioral response to stressful situations are associated with distinct physiological profiles, and stress coping characteristics are of fundamental importance to fitness and life history. Teleost fishes display considerable variation in reproductive strategy, but sex differences in stress-coping style have not been described previously in fish. Prior to sexual maturation, the glucocorticoid response to stress is not affected by sex in salmonid fish. Nevertheless, behavior in novel and stressful situations differed between immature male and female rainbow trout (Oncorhynchus mykiss). When tested 1 week following transport to a new rearing facility, females resumed feeding after transfer to social isolation quicker than males. The locomotor response to acute confinement stress also varied between sexes, with females settling down and ceasing to move in a panic-like manner quicker than males. There was a strong correlation between behavior in the two test situations: individuals that readily resumed feeding behavior in a new environment also moved less in the acute stress test. Thus, the time to resume feeding after a stressful experience is a precise indicator of stress-coping style in salmonid fish, which is likely to reflect the dynamics of neuroendocrine stress responses. Furthermore, these observations could reflect a sex difference in the response to novel and stressful situations, which occur even in the absence of differences in glucocorticoid responsiveness. © 2006 Elsevier Inc. All rights reserved.","author":[{"dropping-particle":"","family":"Øverli","given":"Øyvind","non-dropping-particle":"","parse-names":false,"suffix":""},{"dropping-particle":"","family":"Sørensen","given":"Christina","non-dropping-particle":"","parse-names":false,"suffix":""},{"dropping-particle":"","family":"Nilsson","given":"Göran E.","non-dropping-particle":"","parse-names":false,"suffix":""}],"container-title":"Physiology and Behavior","id":"ITEM-1","issue":"3","issued":{"date-parts":[["2006"]]},"page":"506-512","title":"Behavioral indicators of stress-coping style in rainbow trout: Do males and females react differently to novelty?","type":"article-journal","volume":"87"},"uris":["http://www.mendeley.com/documents/?uuid=1739c5cb-65f9-402a-a477-7d0afe142108"]}],"mendeley":{"formattedCitation":"(Øverli et al., 2006)","plainTextFormattedCitation":"(Øverli et al., 2006)","previouslyFormattedCitation":"(Øverli et al., 2006)"},"properties":{"noteIndex":0},"schema":"https://github.com/citation-style-language/schema/raw/master/csl-citation.json"}</w:instrText>
      </w:r>
      <w:r w:rsidR="00F83FDA" w:rsidRPr="00E36281">
        <w:rPr>
          <w:rFonts w:asciiTheme="majorBidi" w:hAnsiTheme="majorBidi" w:cstheme="majorBidi"/>
          <w:color w:val="000000"/>
          <w:sz w:val="22"/>
          <w:szCs w:val="22"/>
        </w:rPr>
        <w:fldChar w:fldCharType="separate"/>
      </w:r>
      <w:r w:rsidR="00F83FDA" w:rsidRPr="00E36281">
        <w:rPr>
          <w:rFonts w:asciiTheme="majorBidi" w:hAnsiTheme="majorBidi" w:cstheme="majorBidi"/>
          <w:noProof/>
          <w:color w:val="000000"/>
          <w:sz w:val="22"/>
          <w:szCs w:val="22"/>
        </w:rPr>
        <w:t>(Øverli et al., 2006)</w:t>
      </w:r>
      <w:r w:rsidR="00F83FDA" w:rsidRPr="00E36281">
        <w:rPr>
          <w:rFonts w:asciiTheme="majorBidi" w:hAnsiTheme="majorBidi" w:cstheme="majorBidi"/>
          <w:color w:val="000000"/>
          <w:sz w:val="22"/>
          <w:szCs w:val="22"/>
        </w:rPr>
        <w:fldChar w:fldCharType="end"/>
      </w:r>
      <w:r w:rsidR="00F83FDA" w:rsidRPr="001E0735">
        <w:rPr>
          <w:rFonts w:asciiTheme="majorBidi" w:hAnsiTheme="majorBidi" w:cstheme="majorBidi"/>
          <w:color w:val="000000"/>
          <w:sz w:val="22"/>
          <w:szCs w:val="22"/>
        </w:rPr>
        <w:t xml:space="preserve">, </w:t>
      </w:r>
      <w:r w:rsidR="00F10F6C" w:rsidRPr="001E0735">
        <w:rPr>
          <w:rFonts w:asciiTheme="majorBidi" w:hAnsiTheme="majorBidi" w:cstheme="majorBidi"/>
          <w:color w:val="000000"/>
          <w:sz w:val="22"/>
          <w:szCs w:val="22"/>
        </w:rPr>
        <w:t xml:space="preserve">function and metabolism of </w:t>
      </w:r>
      <w:r w:rsidR="00F83FDA" w:rsidRPr="001E0735">
        <w:rPr>
          <w:rFonts w:asciiTheme="majorBidi" w:hAnsiTheme="majorBidi" w:cstheme="majorBidi"/>
          <w:color w:val="000000"/>
          <w:sz w:val="22"/>
          <w:szCs w:val="22"/>
        </w:rPr>
        <w:t>tissues</w:t>
      </w:r>
      <w:r w:rsidR="00B148A5" w:rsidRPr="001E0735">
        <w:rPr>
          <w:rFonts w:asciiTheme="majorBidi" w:hAnsiTheme="majorBidi" w:cstheme="majorBidi"/>
          <w:color w:val="000000"/>
          <w:sz w:val="22"/>
          <w:szCs w:val="22"/>
        </w:rPr>
        <w:t xml:space="preserve"> </w:t>
      </w:r>
      <w:r w:rsidR="00F10F6C" w:rsidRPr="001E0735">
        <w:rPr>
          <w:rFonts w:asciiTheme="majorBidi" w:hAnsiTheme="majorBidi" w:cstheme="majorBidi"/>
          <w:color w:val="000000"/>
          <w:sz w:val="22"/>
          <w:szCs w:val="22"/>
        </w:rPr>
        <w:t>and cells</w:t>
      </w:r>
      <w:r w:rsidR="00F10F6C" w:rsidRPr="001E0735" w:rsidDel="00F10F6C">
        <w:rPr>
          <w:rFonts w:asciiTheme="majorBidi" w:hAnsiTheme="majorBidi" w:cstheme="majorBidi"/>
          <w:color w:val="000000"/>
          <w:sz w:val="22"/>
          <w:szCs w:val="22"/>
        </w:rPr>
        <w:t xml:space="preserve"> </w:t>
      </w:r>
      <w:r w:rsidR="00B148A5" w:rsidRPr="001E0735">
        <w:rPr>
          <w:rFonts w:asciiTheme="majorBidi" w:hAnsiTheme="majorBidi" w:cstheme="majorBidi"/>
          <w:color w:val="000000"/>
          <w:sz w:val="22"/>
          <w:szCs w:val="22"/>
        </w:rPr>
        <w:fldChar w:fldCharType="begin" w:fldLock="1"/>
      </w:r>
      <w:r w:rsidR="00897B76">
        <w:rPr>
          <w:rFonts w:asciiTheme="majorBidi" w:hAnsiTheme="majorBidi" w:cstheme="majorBidi"/>
          <w:color w:val="000000"/>
          <w:sz w:val="22"/>
          <w:szCs w:val="22"/>
        </w:rPr>
        <w:instrText>ADDIN CSL_CITATION {"citationItems":[{"id":"ITEM-1","itemData":{"DOI":"10.1016/j.cbpa.2009.07.015","ISSN":"15314332","PMID":"19651228","abstract":"The gilthead sea bream Sparus aurata is a euryhaline and euritherm species with the capacity of living under different environmental conditions of salinity and temperature. The influence of acclimation to different environmental salinities (5, 38 and 55‰) and temperatures (12°, 19° and 26 °C) for seven weeks was analyzed in plasma and tissues (liver, gills and kidney) of gilthead sea bream assessing levels of metabolites and enzyme activities related to energy metabolism. Changes observed in specimens acclimated to different environmental salinities agree with previous results reported for this species. The temperature alone did also affect metabolic parameters in a way similar to that previously described. A significant interaction of salinity with temperature was found in most parameters assessed in tissues suggesting that the metabolic effects of salinity are different depending on the temperature of acclimation. The interactions were different among tissues and parameters displaying different patterns of changes. In general, the acclimation to extreme temperatures (especially low) alters the metabolic responses to different salinities thus suggesting that the energy demand of increased osmoregulatory work is not so important under temperature conditions different from those commonly found in nature and in those used in culture. © 2009.","author":[{"dropping-particle":"","family":"Vargas-Chacoff","given":"Luis","non-dropping-particle":"","parse-names":false,"suffix":""},{"dropping-particle":"","family":"Arjona","given":"Francisco J.","non-dropping-particle":"","parse-names":false,"suffix":""},{"dropping-particle":"","family":"Polakof","given":"Sergio","non-dropping-particle":"","parse-names":false,"suffix":""},{"dropping-particle":"","family":"Río","given":"María P.Martín","non-dropping-particle":"del","parse-names":false,"suffix":""},{"dropping-particle":"","family":"Soengas","given":"José L.","non-dropping-particle":"","parse-names":false,"suffix":""},{"dropping-particle":"","family":"Mancera","given":"Juan M.","non-dropping-particle":"","parse-names":false,"suffix":""}],"container-title":"Comparative Biochemistry and Physiology - A Molecular and Integrative Physiology","id":"ITEM-1","issue":"3","issued":{"date-parts":[["2009"]]},"page":"417-424","publisher":"Elsevier B.V.","title":"Interactive effects of environmental salinity and temperature on metabolic responses of gilthead sea bream Sparus aurata","type":"article-journal","volume":"154"},"uris":["http://www.mendeley.com/documents/?uuid=b81a821a-2bc9-4f02-90c3-5b8322f5022d"]},{"id":"ITEM-2","itemData":{"DOI":"10.1016/J.YGENO.2021.07.016","ISSN":"10898646","PMID":"34298068","abstract":"A data-independent acquisition (DIA) assay library for targeted quantitation of thousands of Oreochromis niloticus gill proteins using a label- and gel-free workflow was generated and used to compare protein and mRNA abundances. This approach generated complimentary rather than redundant data for 1899 unique genes in gills of tilapia acclimated to freshwater and brackish water. Functional enrichment analyses identified mitochondrial energy metabolism, serine protease and immunity-related functions, and cytoskeleton/ extracellular matrix organization as major processes controlled by salinity in O. niloticus gills. Non-linearity in salinity-dependent transcriptome versus proteome regulation was revealed for specific functional groups of genes. The relationship was more linear for other molecular functions/ cellular processes, suggesting that the salinity-dependent regulation of O. niloticus gill function relies on post-transcriptional mechanisms for some functions/ processes more than others. This integrative systems biology approach can be adopted for other tissues and organisms to study cellular dynamics for many changing ecological contexts.","author":[{"dropping-particle":"","family":"Root","given":"Larken","non-dropping-particle":"","parse-names":false,"suffix":""},{"dropping-particle":"","family":"Campo","given":"Aurora","non-dropping-particle":"","parse-names":false,"suffix":""},{"dropping-particle":"","family":"MacNiven","given":"Leah","non-dropping-particle":"","parse-names":false,"suffix":""},{"dropping-particle":"","family":"Con","given":"Pazit","non-dropping-particle":"","parse-names":false,"suffix":""},{"dropping-particle":"","family":"Cnaani","given":"Avner","non-dropping-particle":"","parse-names":false,"suffix":""},{"dropping-particle":"","family":"Kültz","given":"Dietmar","non-dropping-particle":"","parse-names":false,"suffix":""}],"container-title":"Genomics","id":"ITEM-2","issue":"5","issued":{"date-parts":[["2021","9","1"]]},"page":"3235-3249","publisher":"Academic Press Inc.","title":"Nonlinear effects of environmental salinity on the gill transcriptome versus proteome of Oreochromis niloticus modulate epithelial cell turnover","type":"article-journal","volume":"113"},"uris":["http://www.mendeley.com/documents/?uuid=b3257c99-9684-3496-8063-30ee66dba60d"]},{"id":"ITEM-3","itemData":{"DOI":"10.1074/mcp.M113.029827","ISSN":"1535-9484","PMID":"24065692","abstract":"A two-tiered label-free quantitative (LFQ) proteomics workflow was used to elucidate how salinity affects the molecular phenotype, i.e. proteome, of gills from a cichlid fish, the euryhaline tilapia (Oreochromis mossambicus). The workflow consists of initial global profiling of relative tryptic peptide abundances in treated versus control samples followed by targeted identification (by MS/MS) and quantitation (by chromatographic peak area integration) of validated peptides for each protein of interest. Fresh water acclimated tilapia were independently exposed in separate experiments to acute short-term (34 ppt) and gradual long-term (70 ppt, 90 ppt) salinity stress followed by molecular phenotyping of the gill proteome. The severity of salinity stress can be deduced with high technical reproducibility from the initial global label-free quantitative profiling step alone at both peptide and protein levels. However, an accurate regulation ratio can only be determined by targeted label-free quantitative profiling because not all peptides used for protein identification are also valid for quantitation. Of the three salinity challenges, gradual acclimation to 90 ppt has the most pronounced effect on gill molecular phenotype. Known salinity effects on tilapia gills, including an increase in the size and number of mitochondria-rich ionocytes, activities of specific ion transporters, and induction of specific molecular chaperones are reflected in the regulation of abundances of the corresponding proteins. Moreover, specific protein isoforms that are responsive to environmental salinity change are resolved and it is revealed that salinity effects on the mitochondrial proteome are nonuniform. Furthermore, protein NDRG1 has been identified as a novel key component of molecular phenotype restructuring during salinity-induced gill remodeling. In conclusion, besides confirming known effects of salinity on gills of euryhaline fish, molecular phenotyping reveals novel insight into proteome changes that underlie the remodeling of tilapia gill epithelium in response to environmental salinity change.","author":[{"dropping-particle":"","family":"Kültz","given":"Dietmar","non-dropping-particle":"","parse-names":false,"suffix":""},{"dropping-particle":"","family":"Li","given":"Johnathon","non-dropping-particle":"","parse-names":false,"suffix":""},{"dropping-particle":"","family":"Gardell","given":"Alison","non-dropping-particle":"","parse-names":false,"suffix":""},{"dropping-particle":"","family":"Sacchi","given":"Romina","non-dropping-particle":"","parse-names":false,"suffix":""}],"container-title":"Molecular &amp; cellular proteomics : MCP","id":"ITEM-3","issue":"12","issued":{"date-parts":[["2013"]]},"page":"3962-3975","title":"Quantitative molecular phenotyping of gill remodeling in a cichlid fish responding to salinity stress.","type":"article-journal","volume":"12"},"uris":["http://www.mendeley.com/documents/?uuid=429df192-bcd4-4fa5-8b73-08e666551c92"]},{"id":"ITEM-4","itemData":{"DOI":"10.3389/fgene.2019.00100","ISSN":"16648021","abstract":"Tilapias are very important to the world's aquaculture. As befitting fish of their tropical origin, their distribution, and culture practices are highly affected by low temperatures. In this study, we used genetic and genomic methodologies to reveal pathways involved in the response and tolerance of blue tilapia (Oreochromis aureus) to low temperature stress. Cold tolerance was characterized in 66 families of blue tilapia. Fish from cold-tolerant and cold-sensitive families were sampled at 24 and 12°C, and the transcriptional responses to low-temperature exposure were measured in the gills and liver by high-throughput mRNA sequencing. Four hundred and ninety four genes displayed a similar temperature-dependent expression in both tolerant and sensitive fish and in the two tissues, representing the core molecular response to low temperature exposure. KEGG pathway analysis of these genes revealed down-regulation of focal-adhesion and other cell-extracellular matrix (ECM) interactions, and up-regulation of proteasome and various intra-cellular proteolytic activities. Differential responses between cold-tolerant and cold-sensitive fish were found with genes and pathways that were up-regulated in one group and down-regulated in the other. This reverse response was characterized by genes involved in metabolic pathways such as glycolysis/gluconeogenesis in the gills and biosynthesis of amino-acids in the liver, with low temperature down-regulation in tolerant fish and up-regulation in sensitive fish.","author":[{"dropping-particle":"","family":"Nitzan","given":"Tali","non-dropping-particle":"","parse-names":false,"suffix":""},{"dropping-particle":"","family":"Kokou","given":"Fotini","non-dropping-particle":"","parse-names":false,"suffix":""},{"dropping-particle":"","family":"Doron-Faigenboim","given":"Adi","non-dropping-particle":"","parse-names":false,"suffix":""},{"dropping-particle":"","family":"Slosman","given":"Tatiana","non-dropping-particle":"","parse-names":false,"suffix":""},{"dropping-particle":"","family":"Biran","given":"Jakob","non-dropping-particle":"","parse-names":false,"suffix":""},{"dropping-particle":"","family":"Mizrahi","given":"Itzhak","non-dropping-particle":"","parse-names":false,"suffix":""},{"dropping-particle":"","family":"Zak","given":"Tatyana","non-dropping-particle":"","parse-names":false,"suffix":""},{"dropping-particle":"","family":"Benet","given":"Ayana","non-dropping-particle":"","parse-names":false,"suffix":""},{"dropping-particle":"","family":"Cnaani","given":"Avner","non-dropping-particle":"","parse-names":false,"suffix":""}],"container-title":"Frontiers in Genetics","id":"ITEM-4","issue":"FEB","issued":{"date-parts":[["2019"]]},"page":"1-11","title":"Transcriptome Analysis Reveals Common and Differential Response to Low Temperature Exposure between Tolerant and Sensitive Blue Tilapia (Oreochromis aureus)","type":"article-journal","volume":"10"},"uris":["http://www.mendeley.com/documents/?uuid=83396667-2992-4e1b-bc67-8225601cbbb6"]}],"mendeley":{"formattedCitation":"(Kültz et al., 2013; Nitzan et al., 2019; Root et al., 2021a; Vargas-Chacoff et al., 2009)","plainTextFormattedCitation":"(Kültz et al., 2013; Nitzan et al., 2019; Root et al., 2021a; Vargas-Chacoff et al., 2009)","previouslyFormattedCitation":"(Kültz et al., 2013; Nitzan et al., 2019; Root et al., 2021a; Vargas-Chacoff et al., 2009)"},"properties":{"noteIndex":0},"schema":"https://github.com/citation-style-language/schema/raw/master/csl-citation.json"}</w:instrText>
      </w:r>
      <w:r w:rsidR="00B148A5" w:rsidRPr="001E0735">
        <w:rPr>
          <w:rFonts w:asciiTheme="majorBidi" w:hAnsiTheme="majorBidi" w:cstheme="majorBidi"/>
          <w:color w:val="000000"/>
          <w:sz w:val="22"/>
          <w:szCs w:val="22"/>
        </w:rPr>
        <w:fldChar w:fldCharType="separate"/>
      </w:r>
      <w:r w:rsidR="00897B76" w:rsidRPr="00897B76">
        <w:rPr>
          <w:rFonts w:asciiTheme="majorBidi" w:hAnsiTheme="majorBidi" w:cstheme="majorBidi"/>
          <w:noProof/>
          <w:color w:val="000000"/>
          <w:sz w:val="22"/>
          <w:szCs w:val="22"/>
        </w:rPr>
        <w:t>(Kültz et al., 2013; Nitzan et al., 2019; Root et al., 2021a; Vargas-Chacoff et al., 2009)</w:t>
      </w:r>
      <w:r w:rsidR="00B148A5" w:rsidRPr="001E0735">
        <w:rPr>
          <w:rFonts w:asciiTheme="majorBidi" w:hAnsiTheme="majorBidi" w:cstheme="majorBidi"/>
          <w:color w:val="000000"/>
          <w:sz w:val="22"/>
          <w:szCs w:val="22"/>
        </w:rPr>
        <w:fldChar w:fldCharType="end"/>
      </w:r>
      <w:r w:rsidR="006A3677" w:rsidRPr="001E0735">
        <w:rPr>
          <w:rFonts w:asciiTheme="majorBidi" w:hAnsiTheme="majorBidi" w:cstheme="majorBidi"/>
          <w:color w:val="000000"/>
          <w:sz w:val="22"/>
          <w:szCs w:val="22"/>
        </w:rPr>
        <w:t xml:space="preserve">, </w:t>
      </w:r>
      <w:r w:rsidR="00F10F6C" w:rsidRPr="001E0735">
        <w:rPr>
          <w:rFonts w:asciiTheme="majorBidi" w:hAnsiTheme="majorBidi" w:cstheme="majorBidi"/>
          <w:color w:val="000000"/>
          <w:sz w:val="22"/>
          <w:szCs w:val="22"/>
        </w:rPr>
        <w:t>as well as</w:t>
      </w:r>
      <w:r w:rsidR="00F83FDA" w:rsidRPr="001E0735">
        <w:rPr>
          <w:rFonts w:asciiTheme="majorBidi" w:hAnsiTheme="majorBidi" w:cstheme="majorBidi"/>
          <w:color w:val="000000"/>
          <w:sz w:val="22"/>
          <w:szCs w:val="22"/>
        </w:rPr>
        <w:t xml:space="preserve"> </w:t>
      </w:r>
      <w:r w:rsidR="00B148A5" w:rsidRPr="001E0735">
        <w:rPr>
          <w:rFonts w:asciiTheme="majorBidi" w:hAnsiTheme="majorBidi" w:cstheme="majorBidi"/>
          <w:color w:val="000000"/>
          <w:sz w:val="22"/>
          <w:szCs w:val="22"/>
        </w:rPr>
        <w:t>gene and protein expression</w:t>
      </w:r>
      <w:r w:rsidR="00F10F6C" w:rsidRPr="001E0735">
        <w:rPr>
          <w:rFonts w:asciiTheme="majorBidi" w:hAnsiTheme="majorBidi" w:cstheme="majorBidi"/>
          <w:color w:val="000000"/>
          <w:sz w:val="22"/>
          <w:szCs w:val="22"/>
        </w:rPr>
        <w:t xml:space="preserve"> and function</w:t>
      </w:r>
      <w:r w:rsidR="00F83FDA" w:rsidRPr="001E0735">
        <w:rPr>
          <w:rFonts w:asciiTheme="majorBidi" w:hAnsiTheme="majorBidi" w:cstheme="majorBidi"/>
          <w:color w:val="000000"/>
          <w:sz w:val="22"/>
          <w:szCs w:val="22"/>
        </w:rPr>
        <w:t xml:space="preserve"> </w:t>
      </w:r>
      <w:r w:rsidR="008B0B78" w:rsidRPr="00E36281">
        <w:rPr>
          <w:rFonts w:asciiTheme="majorBidi" w:hAnsiTheme="majorBidi" w:cstheme="majorBidi"/>
          <w:color w:val="000000"/>
          <w:sz w:val="22"/>
          <w:szCs w:val="22"/>
        </w:rPr>
        <w:fldChar w:fldCharType="begin" w:fldLock="1"/>
      </w:r>
      <w:r w:rsidR="003D4A93">
        <w:rPr>
          <w:rFonts w:asciiTheme="majorBidi" w:hAnsiTheme="majorBidi" w:cstheme="majorBidi"/>
          <w:color w:val="000000"/>
          <w:sz w:val="22"/>
          <w:szCs w:val="22"/>
        </w:rPr>
        <w:instrText>ADDIN CSL_CITATION {"citationItems":[{"id":"ITEM-1","itemData":{"DOI":"10.1016/j.cbpa.2009.03.011","abstract":"The European sea-bass, Dicentrarchus labrax is a euryhaline teleost whose high osmoregulatory abilities allow sea-lagoon migrations. In order to investigate the mechanism underlying the acclimation of juvenile fish to salinity, CFTR was studied in long-term (6 months) freshwater (FW)-and seawater (SW)-exposed fish, and in short-term (from day 0 to day 30) FW-exposed fish. Cellular and molecular approaches were combined to determine the functions of CFTR in the gills, posterior intestine and kidney. In the kidney, the expression of CFTR transcripts and protein is low. After a direct transfer from SW to FW, the CFTR mRNA is down-regulated in the gills within 1 day, followed by a protein decrease over 7 days. In the posterior intestine, first there is a protein decrease within one day and secondly at the mRNA level in 14 days. While in the gills the regulation is transcriptional, in the posterior intestine, there is first a post-transcriptional regulation followed by a transcriptional regulation after 14 days in FW. Over a long-term exposure, there is a transcriptional regulation in both organs. Coupled to other ion transports, CFTR contributes to ion regulation and thus to the adaptation of the European sea-bass to sea-lagoon transitions.","author":[{"dropping-particle":"","family":"Bodinier","given":"Charlotte","non-dropping-particle":"","parse-names":false,"suffix":""},{"dropping-particle":"","family":"Lorin-Nebel","given":"Catherine","non-dropping-particle":"","parse-names":false,"suffix":""},{"dropping-particle":"","family":"Charmantier","given":"Guy","non-dropping-particle":"","parse-names":false,"suffix":""},{"dropping-particle":"","family":"Boulo","given":"Viviane","non-dropping-particle":"","parse-names":false,"suffix":""}],"container-title":"Comparative Biochemistry and Physiology, Part A","id":"ITEM-1","issued":{"date-parts":[["2009"]]},"page":"345-351","title":"Influence of salinity on the localization and expression of the CFTR chloride channel in the ionocytes of juvenile Dicentrarchus labrax exposed to seawater and freshwater","type":"article-journal","volume":"153"},"uris":["http://www.mendeley.com/documents/?uuid=fea8f49a-3993-393b-b802-398dadbd7fbd"]},{"id":"ITEM-2","itemData":{"DOI":"10.1242/jeb.018663","ISBN":"0022-0949 (Print)\\n0022-0949 (Linking)","ISSN":"0022-0949","PMID":"18689412","abstract":"Cation-chloride cotransporters, such as the Na(+)/K(+)/2Cl(-) cotransporter (NKCC) and Na(+)/Cl(-) cotransporter (NCC), are localized to the apical or basolateral plasma membranes of epithelial cells and are involved in active ion absorption or secretion. The objectives of this study were to clone and identify ;freshwater-type' and ;seawater-type' cation-chloride cotransporters of euryhaline Mozambique tilapia (Oreochromis mossambicus) and to determine their intracellular localization patterns within mitochondria-rich cells (MRCs). From tilapia gills, we cloned four full-length cDNAs homologous to human cation-chloride cotransporters and designated them as tilapia NKCC1a, NKCC1b, NKCC2 and NCC. Out of the four candidates, the mRNA encoding NKCC1a was highly expressed in the yolk-sac membrane and gills (sites of the MRC localization) of seawater-acclimatized fish, whereas the mRNA encoding NCC was exclusively expressed in the yolk-sac membrane and gills of freshwater-acclimatized fish. We then generated antibodies specific for tilapia NKCC1a and NCC and conducted whole-mount immunofluorescence staining for NKCC1a and NCC, together with Na(+)/K(+)-ATPase, cystic fibrosis transmembrane conductance regulator (CFTR) and Na(+)/H(+) exchanger 3 (NHE3), on the yolk-sac membrane of tilapia embryos acclimatized to freshwater or seawater. The simultaneous quintuple-color immunofluorescence staining allowed us to classify MRCs clearly into four types: types I, II, III and IV. The NKCC1a immunoreactivity was localized to the basolateral membrane of seawater-specific type-IV MRCs, whereas the NCC immunoreactivity was restricted to the apical membrane of freshwater-specific type-II MRCs. Taking account of these data at the level of both mRNA and protein, we deduce that NKCC1a is the seawater-type cotransporter involved in ion secretion by type-IV MRCs and that NCC is the freshwater-type cotransporter involved in ion absorption by type-II MRCs. We propose a novel ion-uptake model by MRCs in freshwater that incorporates apically located NCC. We also reevaluate a traditional ion-uptake model incorporating NHE3; the mRNA was highly expressed in freshwater, and the immunoreactivity was found at the apical membrane of other freshwater-specific MRCs.","author":[{"dropping-particle":"","family":"Hiroi","given":"Junya","non-dropping-particle":"","parse-names":false,"suffix":""},{"dropping-particle":"","family":"Yasumasu","given":"Shigeki","non-dropping-particle":"","parse-names":false,"suffix":""},{"dropping-particle":"","family":"McCormick","given":"Stephen D","non-dropping-particle":"","parse-names":false,"suffix":""},{"dropping-particle":"","family":"Hwang","given":"Pung-Pung","non-dropping-particle":"","parse-names":false,"suffix":""},{"dropping-particle":"","family":"Kaneko","given":"Toyoji","non-dropping-particle":"","parse-names":false,"suffix":""}],"container-title":"The Journal of experimental biology","id":"ITEM-2","issue":"Pt 16","issued":{"date-parts":[["2008"]]},"page":"2584-2599","title":"Evidence for an apical Na-Cl cotransporter involved in ion uptake in a teleost fish.","type":"article-journal","volume":"211"},"uris":["http://www.mendeley.com/documents/?uuid=4f48b169-ced8-4090-87c9-748cd65f3148"]},{"id":"ITEM-3","itemData":{"ISBN":"4126486399","ISSN":"0021-9258","PMID":"1939055","abstract":"The principal aim of the present study was to investigate the effects of variation in proton gradient and membrane potential on the transport of glycyl-L-glutamine (Gly-Gln) by renal brush border membrane vesicles. Under our conditions of transport assay, Gly-Gln was taken up by brush border membrane vesicles almost entirely as intact dipeptide. This uptake was mediated by two transporters shared by other dipeptides and characterized as the high affinity (Kt = 44.1 +/- 11.2 microM)/low capacity (Vmax = 0.41 +/- 0.03 nmol/mg protein/5 s) and low affinity (Kt = 2.62 +/- 0.50 mM)/high capacity (Vmax 4.04 +/- 0.80 nmol/mg protein/5 s) transporters. In the absence of a pH gradient, only the low affinity system was operational, but with a reduced transport capacity. Imposing a pH gradient of 1.6 pH units increased the Vmax of both transporters. Kinetic analysis of the rates of Gly-Gln uptake as a function of external pH revealed Hill coefficients of close or equal to 1, indicating that transporters contain only one binding site for the interaction with external H+. The effects of membrane potential on Gly-Gln uptake were investigated with valinomycin-induced K+ diffusion potentials. The velocity of the high affinity system but not of the low affinity system increased linearly with increasing inside-negative K+ diffusion potentials (p less than 0.01). The Kt of neither system was affected by alterations in either pH gradient or membrane potential. We conclude that (a) the high affinity transporter is far more sensitive to changes in proton gradient and membrane potential than the low affinity transporter and (b) in the presence of a pH gradient, transport of each dipeptide molecule requires cotransport of one hydrogen ion to serve as the driving force.","author":[{"dropping-particle":"","family":"Daniel","given":"Hannelore","non-dropping-particle":"","parse-names":false,"suffix":""},{"dropping-particle":"","family":"Morse","given":"Emile L","non-dropping-particle":"","parse-names":false,"suffix":""},{"dropping-particle":"","family":"Adibi","given":"Siamak A","non-dropping-particle":"","parse-names":false,"suffix":""}],"container-title":"The Journal of biological chemistry","id":"ITEM-3","issue":"30","issued":{"date-parts":[["1991","10","25"]]},"page":"19917-24","title":"The high and low affinity transport systems for dipeptides in kidney brush border membrane respond differently to alterations in pH gradient and membrane potential.","type":"article-journal","volume":"266"},"uris":["http://www.mendeley.com/documents/?uuid=ad13bd60-75aa-4174-b019-3a2d3a4c0541"]},{"id":"ITEM-4","itemData":{"DOI":"10.3389/fphys.2014.00158","ISSN":"1664042X","PMID":"24795653","abstract":"The giant mudskipper, Periophthalmodon schlosseri, is an amphibious fish that builds burrows in the mudflats. It can actively excrete ammonia through its gills, and tolerate high environmental ammonia. This study aimed to examine the effects of seawater (salinity 30; SW) acclimation and/or environmental ammonia exposure on the kinetic properties of Na(+)/K(+)-ATPase (Nka) from, and mRNA expression and protein abundance of nka/Nka α-subunit isoforms in, the gills of P. schlosseri pre-acclimated to slightly brackish water (salinity 3; SBW). Our results revealed that the Nka from the gills of P. schlosseri pre-acclimated to SBW for 2 weeks had substantially higher affinity to (or lower K m for) K(+) than NH(+) 4, and its affinity to NH(+) 4 decreased significantly after 6-days exposure to 75 mmol l(-1) NH4Cl in SBW. Hence, Nka transported K(+) selectively to maintain intracellular K(+) homeostasis, instead of transporting NH(+) 4 from the blood into ionocytes during active NH(+) 4 excretion as previously suggested. Two nkaα isoforms, nkaα1 and nkaα3, were cloned and sequenced from the gills of P. schlosseri. Their deduced amino acid sequences had K(+) binding sites identical to that of Nkaα1c from Anabas testudineus, indicating that they could effectively differentiate K(+) from NH(+) 4. Six days of exposure to 75 mmol l(-1) NH4Cl in SBW, or to SW with or without 50 mmol l(-1) NH4Cl led to significant increases in Nka activities in the gills of P. schlosseri. However, a significant increase in the comprehensive Nkaα protein abundance was observed only in the gills of fish exposed to 50 mmol l(-1) NH4Cl in SW. Hence, post-translational modification could be an important activity modulator of branchial Nka in P. schlosseri. The fast modulation of Nka activity and concurrent expressions of two branchial nkaα isoforms could in part contribute to the ability of P. schlosseri to survive abrupt transfer between SBW and SW or abrupt exposure to ammonia.","author":[{"dropping-particle":"","family":"Chew","given":"Shit F.","non-dropping-particle":"","parse-names":false,"suffix":""},{"dropping-particle":"","family":"Hiong","given":"Kum C.","non-dropping-particle":"","parse-names":false,"suffix":""},{"dropping-particle":"","family":"Lam","given":"Sock P.","non-dropping-particle":"","parse-names":false,"suffix":""},{"dropping-particle":"","family":"Ong","given":"Seow W.","non-dropping-particle":"","parse-names":false,"suffix":""},{"dropping-particle":"","family":"Wee","given":"Wei L.","non-dropping-particle":"","parse-names":false,"suffix":""},{"dropping-particle":"","family":"Wong","given":"Wai P.","non-dropping-particle":"","parse-names":false,"suffix":""},{"dropping-particle":"","family":"Ip","given":"Yuen K.","non-dropping-particle":"","parse-names":false,"suffix":""}],"container-title":"Frontiers in Physiology","id":"ITEM-4","issue":"April","issued":{"date-parts":[["2014"]]},"page":"1-17","title":"Functional roles of Na+/K+-ATPase in active ammonia excretion and seawater acclimation in the giant mudskipper, Periophthalmodon schlosseri","type":"article-journal","volume":"5 APR"},"uris":["http://www.mendeley.com/documents/?uuid=6a45484b-67ea-4ed1-99d4-6a6ae0e45d8a"]},{"id":"ITEM-5","itemData":{"DOI":"10.1016/j.cbpc.2008.05.006","ISSN":"15320456","PMID":"18571989","abstract":"California Mozambique tilapia (Oreochromis mossambicus x O. urolepis hornorum) are extremely saline tolerant and have been previously shown to reduce whole-animal oxygen consumption rate (MO2) upon exposures to salinities greater than that of seawater (SW). In this study tilapia were acclimated to 15, 30, 45, 60 and 75 g/L salinity for 1, 5, 14, or 28 days. There was little change in plasma osmolality or muscle water content in salinities below 60 g/L, and branchial Na+, K+-ATPase (NKA) activity was low in 15 and 30 g/L relative to 60 and 75 g/L. When tilapia were exposed to 75 g/L, plasma osmolality and NKA activity were significantly increased within 5 days of exposure relative to those in 15 and 30 g/L, and remained elevated over the entire 28 days acclimation, indicating that short term salinity challenges (i.e., 5 days) are predictive of longer exposure durations in this species. MO2 following transfer to 15 and 30 g/L was elevated, reflecting the high energy demand required for switching from a hyper- to a hypo-osmoregulatory strategy. The MO2 of 60 g/L-exposed fish was significantly reduced at 1, 5, and 14 days, relative to 30 g/L-exposed fish; however by 28 days there were no significant differences. We investigated the potential for a metabolic basis for the salinity-induced MO2 reduction, using forward stepwise linear regression to correlate enzyme activities of brain, liver, and kidney with MO2. Brain NKA was correlated with MO2 after 5 days (p &lt; 0.01, r2 = 0.944) and both brain NKA and hepatic total ATPase were correlated with the reduced MO2 at 14 days (p = 0.027, r2 = 0.980 and p = 0.025, r2 = 0.780, respectively). These results may indicate a tissue-level metabolic suppression, which has not been previously described as a response to hypersaline exposure in fishes. © 2008 Elsevier Inc. All rights reserved.","author":[{"dropping-particle":"","family":"Sardella","given":"Brian A.","non-dropping-particle":"","parse-names":false,"suffix":""},{"dropping-particle":"","family":"Brauner","given":"Colin J.","non-dropping-particle":"","parse-names":false,"suffix":""}],"container-title":"Comparative Biochemistry and Physiology - C Toxicology and Pharmacology","id":"ITEM-5","issue":"4","issued":{"date-parts":[["2008"]]},"page":"430-436","publisher":"Elsevier Inc.","title":"The effect of elevated salinity on 'California' Mozambique tilapia (Oreochromis mossambicus x O. urolepis hornorum) metabolism","type":"article-journal","volume":"148"},"uris":["http://www.mendeley.com/documents/?uuid=549065bf-9cfa-4e7f-b947-de93fbe6ff0f"]}],"mendeley":{"formattedCitation":"(Bodinier et al., 2009; Chew et al., 2014; Daniel et al., 1991; Hiroi et al., 2008; Sardella and Brauner, 2008)","plainTextFormattedCitation":"(Bodinier et al., 2009; Chew et al., 2014; Daniel et al., 1991; Hiroi et al., 2008; Sardella and Brauner, 2008)","previouslyFormattedCitation":"(Bodinier et al., 2009; Chew et al., 2014; Daniel et al., 1991; Hiroi et al., 2008; Sardella and Brauner, 2008)"},"properties":{"noteIndex":0},"schema":"https://github.com/citation-style-language/schema/raw/master/csl-citation.json"}</w:instrText>
      </w:r>
      <w:r w:rsidR="008B0B78" w:rsidRPr="00E36281">
        <w:rPr>
          <w:rFonts w:asciiTheme="majorBidi" w:hAnsiTheme="majorBidi" w:cstheme="majorBidi"/>
          <w:color w:val="000000"/>
          <w:sz w:val="22"/>
          <w:szCs w:val="22"/>
        </w:rPr>
        <w:fldChar w:fldCharType="separate"/>
      </w:r>
      <w:r w:rsidR="008B0B78" w:rsidRPr="001E0735">
        <w:rPr>
          <w:rFonts w:asciiTheme="majorBidi" w:hAnsiTheme="majorBidi" w:cstheme="majorBidi"/>
          <w:noProof/>
          <w:color w:val="000000"/>
          <w:sz w:val="22"/>
          <w:szCs w:val="22"/>
        </w:rPr>
        <w:t>(Bodinier et al., 2009; Chew et al., 2014; Daniel et al., 1991; Hiroi et al., 2008; Sardella and Brauner, 2008)</w:t>
      </w:r>
      <w:r w:rsidR="008B0B78" w:rsidRPr="00E36281">
        <w:rPr>
          <w:rFonts w:asciiTheme="majorBidi" w:hAnsiTheme="majorBidi" w:cstheme="majorBidi"/>
          <w:color w:val="000000"/>
          <w:sz w:val="22"/>
          <w:szCs w:val="22"/>
        </w:rPr>
        <w:fldChar w:fldCharType="end"/>
      </w:r>
      <w:r w:rsidR="00F83FDA" w:rsidRPr="001E0735">
        <w:rPr>
          <w:rFonts w:asciiTheme="majorBidi" w:hAnsiTheme="majorBidi" w:cstheme="majorBidi"/>
          <w:color w:val="000000"/>
          <w:sz w:val="22"/>
          <w:szCs w:val="22"/>
        </w:rPr>
        <w:t xml:space="preserve">. </w:t>
      </w:r>
      <w:r w:rsidR="00B148A5" w:rsidRPr="001E0735">
        <w:rPr>
          <w:rFonts w:asciiTheme="majorBidi" w:hAnsiTheme="majorBidi" w:cstheme="majorBidi"/>
          <w:color w:val="000000"/>
          <w:sz w:val="22"/>
          <w:szCs w:val="22"/>
        </w:rPr>
        <w:t>The plasticity of physiological traits</w:t>
      </w:r>
      <w:r w:rsidR="003D4A93">
        <w:rPr>
          <w:rFonts w:asciiTheme="majorBidi" w:hAnsiTheme="majorBidi" w:cstheme="majorBidi"/>
          <w:color w:val="000000"/>
          <w:sz w:val="22"/>
          <w:szCs w:val="22"/>
        </w:rPr>
        <w:t>, which</w:t>
      </w:r>
      <w:r w:rsidR="00F83FDA" w:rsidRPr="001E0735">
        <w:rPr>
          <w:rFonts w:asciiTheme="majorBidi" w:hAnsiTheme="majorBidi" w:cstheme="majorBidi"/>
          <w:color w:val="000000"/>
          <w:sz w:val="22"/>
          <w:szCs w:val="22"/>
        </w:rPr>
        <w:t xml:space="preserve"> </w:t>
      </w:r>
      <w:r w:rsidR="003D4A93">
        <w:rPr>
          <w:rFonts w:asciiTheme="majorBidi" w:hAnsiTheme="majorBidi" w:cstheme="majorBidi"/>
          <w:color w:val="000000"/>
          <w:sz w:val="22"/>
          <w:szCs w:val="22"/>
        </w:rPr>
        <w:t xml:space="preserve">varies between and within species, </w:t>
      </w:r>
      <w:r w:rsidR="00F83FDA" w:rsidRPr="001E0735">
        <w:rPr>
          <w:rFonts w:asciiTheme="majorBidi" w:hAnsiTheme="majorBidi" w:cstheme="majorBidi"/>
          <w:color w:val="000000"/>
          <w:sz w:val="22"/>
          <w:szCs w:val="22"/>
        </w:rPr>
        <w:t xml:space="preserve">is the key element </w:t>
      </w:r>
      <w:r w:rsidR="00B148A5" w:rsidRPr="001E0735">
        <w:rPr>
          <w:rFonts w:asciiTheme="majorBidi" w:hAnsiTheme="majorBidi" w:cstheme="majorBidi"/>
          <w:color w:val="000000"/>
          <w:sz w:val="22"/>
          <w:szCs w:val="22"/>
        </w:rPr>
        <w:t xml:space="preserve">that allow organisms to react to environmental </w:t>
      </w:r>
      <w:r w:rsidR="00F83FDA" w:rsidRPr="001E0735">
        <w:rPr>
          <w:rFonts w:asciiTheme="majorBidi" w:hAnsiTheme="majorBidi" w:cstheme="majorBidi"/>
          <w:color w:val="000000"/>
          <w:sz w:val="22"/>
          <w:szCs w:val="22"/>
        </w:rPr>
        <w:t>stress</w:t>
      </w:r>
      <w:r w:rsidR="00B148A5" w:rsidRPr="001E0735">
        <w:rPr>
          <w:rFonts w:asciiTheme="majorBidi" w:hAnsiTheme="majorBidi" w:cstheme="majorBidi"/>
          <w:color w:val="000000"/>
          <w:sz w:val="22"/>
          <w:szCs w:val="22"/>
        </w:rPr>
        <w:t xml:space="preserve"> and maintain homeostasis</w:t>
      </w:r>
      <w:r w:rsidR="003D4A93">
        <w:rPr>
          <w:rFonts w:asciiTheme="majorBidi" w:hAnsiTheme="majorBidi" w:cstheme="majorBidi"/>
          <w:color w:val="000000"/>
          <w:sz w:val="22"/>
          <w:szCs w:val="22"/>
        </w:rPr>
        <w:t xml:space="preserve"> </w:t>
      </w:r>
      <w:r w:rsidR="003D4A93">
        <w:rPr>
          <w:rFonts w:asciiTheme="majorBidi" w:hAnsiTheme="majorBidi" w:cstheme="majorBidi"/>
          <w:color w:val="000000"/>
          <w:sz w:val="22"/>
          <w:szCs w:val="22"/>
        </w:rPr>
        <w:fldChar w:fldCharType="begin" w:fldLock="1"/>
      </w:r>
      <w:r w:rsidR="00953A66">
        <w:rPr>
          <w:rFonts w:asciiTheme="majorBidi" w:hAnsiTheme="majorBidi" w:cstheme="majorBidi"/>
          <w:color w:val="000000"/>
          <w:sz w:val="22"/>
          <w:szCs w:val="22"/>
        </w:rPr>
        <w:instrText>ADDIN CSL_CITATION {"citationItems":[{"id":"ITEM-1","itemData":{"DOI":"10.1641/0006-3568(2000)050[0217:ESAAEF]2.3.CO;2","ISSN":"00063568","author":[{"dropping-particle":"","family":"Hoffmann","given":"Ary A.","non-dropping-particle":"","parse-names":false,"suffix":""},{"dropping-particle":"","family":"Hercus","given":"Miriam J.","non-dropping-particle":"","parse-names":false,"suffix":""}],"container-title":"BioScience","id":"ITEM-1","issue":"3","issued":{"date-parts":[["2000"]]},"page":"217-226","title":"Environmental stress as an evolutionary force","type":"article-journal","volume":"50"},"uris":["http://www.mendeley.com/documents/?uuid=449e69ad-2f20-4765-aba6-b2b5e95d1448"]}],"mendeley":{"formattedCitation":"(Hoffmann and Hercus, 2000)","plainTextFormattedCitation":"(Hoffmann and Hercus, 2000)","previouslyFormattedCitation":"(Hoffmann and Hercus, 2000)"},"properties":{"noteIndex":0},"schema":"https://github.com/citation-style-language/schema/raw/master/csl-citation.json"}</w:instrText>
      </w:r>
      <w:r w:rsidR="003D4A93">
        <w:rPr>
          <w:rFonts w:asciiTheme="majorBidi" w:hAnsiTheme="majorBidi" w:cstheme="majorBidi"/>
          <w:color w:val="000000"/>
          <w:sz w:val="22"/>
          <w:szCs w:val="22"/>
        </w:rPr>
        <w:fldChar w:fldCharType="separate"/>
      </w:r>
      <w:r w:rsidR="003D4A93" w:rsidRPr="003D4A93">
        <w:rPr>
          <w:rFonts w:asciiTheme="majorBidi" w:hAnsiTheme="majorBidi" w:cstheme="majorBidi"/>
          <w:noProof/>
          <w:color w:val="000000"/>
          <w:sz w:val="22"/>
          <w:szCs w:val="22"/>
        </w:rPr>
        <w:t>(Hoffmann and Hercus, 2000)</w:t>
      </w:r>
      <w:r w:rsidR="003D4A93">
        <w:rPr>
          <w:rFonts w:asciiTheme="majorBidi" w:hAnsiTheme="majorBidi" w:cstheme="majorBidi"/>
          <w:color w:val="000000"/>
          <w:sz w:val="22"/>
          <w:szCs w:val="22"/>
        </w:rPr>
        <w:fldChar w:fldCharType="end"/>
      </w:r>
      <w:r w:rsidR="00F83FDA" w:rsidRPr="006E1939">
        <w:rPr>
          <w:rFonts w:asciiTheme="minorHAnsi" w:hAnsiTheme="minorHAnsi"/>
          <w:color w:val="000000"/>
          <w:sz w:val="22"/>
          <w:szCs w:val="22"/>
        </w:rPr>
        <w:t>.</w:t>
      </w:r>
      <w:r w:rsidR="005073D3">
        <w:rPr>
          <w:rFonts w:asciiTheme="majorBidi" w:hAnsiTheme="majorBidi" w:cstheme="majorBidi"/>
          <w:color w:val="000000"/>
          <w:sz w:val="22"/>
          <w:szCs w:val="22"/>
        </w:rPr>
        <w:t xml:space="preserve"> </w:t>
      </w:r>
      <w:r w:rsidR="009D6B2C">
        <w:rPr>
          <w:rFonts w:asciiTheme="majorBidi" w:hAnsiTheme="majorBidi" w:cstheme="majorBidi"/>
          <w:color w:val="000000"/>
          <w:sz w:val="22"/>
          <w:szCs w:val="22"/>
        </w:rPr>
        <w:t>Deciphering</w:t>
      </w:r>
      <w:r w:rsidR="000F30E4">
        <w:rPr>
          <w:rFonts w:asciiTheme="majorBidi" w:hAnsiTheme="majorBidi" w:cstheme="majorBidi"/>
          <w:color w:val="000000"/>
          <w:sz w:val="22"/>
          <w:szCs w:val="22"/>
        </w:rPr>
        <w:t xml:space="preserve"> the u</w:t>
      </w:r>
      <w:r w:rsidR="00724729" w:rsidRPr="001E0735">
        <w:rPr>
          <w:rFonts w:asciiTheme="majorBidi" w:hAnsiTheme="majorBidi" w:cstheme="majorBidi"/>
          <w:color w:val="000000"/>
          <w:sz w:val="22"/>
          <w:szCs w:val="22"/>
        </w:rPr>
        <w:t xml:space="preserve">nderlying molecular adjustments that occur </w:t>
      </w:r>
      <w:r w:rsidR="005073D3">
        <w:rPr>
          <w:rFonts w:asciiTheme="majorBidi" w:hAnsiTheme="majorBidi" w:cstheme="majorBidi"/>
          <w:color w:val="000000"/>
          <w:sz w:val="22"/>
          <w:szCs w:val="22"/>
        </w:rPr>
        <w:t>during</w:t>
      </w:r>
      <w:r w:rsidR="00724729" w:rsidRPr="001E0735">
        <w:rPr>
          <w:rFonts w:asciiTheme="majorBidi" w:hAnsiTheme="majorBidi" w:cstheme="majorBidi"/>
          <w:color w:val="000000"/>
          <w:sz w:val="22"/>
          <w:szCs w:val="22"/>
        </w:rPr>
        <w:t xml:space="preserve"> environmental changes </w:t>
      </w:r>
      <w:r w:rsidR="00C3685D" w:rsidRPr="001E0735">
        <w:rPr>
          <w:rFonts w:asciiTheme="majorBidi" w:hAnsiTheme="majorBidi" w:cstheme="majorBidi"/>
          <w:color w:val="000000"/>
          <w:sz w:val="22"/>
          <w:szCs w:val="22"/>
        </w:rPr>
        <w:t xml:space="preserve">endurance </w:t>
      </w:r>
      <w:r w:rsidR="00724729" w:rsidRPr="001E0735">
        <w:rPr>
          <w:rFonts w:asciiTheme="majorBidi" w:hAnsiTheme="majorBidi" w:cstheme="majorBidi"/>
          <w:color w:val="000000"/>
          <w:sz w:val="22"/>
          <w:szCs w:val="22"/>
        </w:rPr>
        <w:t xml:space="preserve">will </w:t>
      </w:r>
      <w:r w:rsidR="009D6B2C">
        <w:rPr>
          <w:rFonts w:asciiTheme="majorBidi" w:hAnsiTheme="majorBidi" w:cstheme="majorBidi"/>
          <w:color w:val="000000"/>
          <w:sz w:val="22"/>
          <w:szCs w:val="22"/>
        </w:rPr>
        <w:t>contribute to</w:t>
      </w:r>
      <w:r w:rsidR="000F30E4">
        <w:rPr>
          <w:rFonts w:asciiTheme="majorBidi" w:hAnsiTheme="majorBidi" w:cstheme="majorBidi"/>
          <w:color w:val="000000"/>
          <w:sz w:val="22"/>
          <w:szCs w:val="22"/>
        </w:rPr>
        <w:t xml:space="preserve"> a broader </w:t>
      </w:r>
      <w:r w:rsidR="009D6B2C">
        <w:rPr>
          <w:rFonts w:asciiTheme="majorBidi" w:hAnsiTheme="majorBidi" w:cstheme="majorBidi"/>
          <w:color w:val="000000"/>
          <w:sz w:val="22"/>
          <w:szCs w:val="22"/>
        </w:rPr>
        <w:t>understanding</w:t>
      </w:r>
      <w:r w:rsidR="000F30E4">
        <w:rPr>
          <w:rFonts w:asciiTheme="majorBidi" w:hAnsiTheme="majorBidi" w:cstheme="majorBidi"/>
          <w:color w:val="000000"/>
          <w:sz w:val="22"/>
          <w:szCs w:val="22"/>
        </w:rPr>
        <w:t xml:space="preserve"> of</w:t>
      </w:r>
      <w:r w:rsidR="005073D3" w:rsidRPr="001E0735">
        <w:rPr>
          <w:rFonts w:asciiTheme="majorBidi" w:hAnsiTheme="majorBidi" w:cstheme="majorBidi"/>
          <w:color w:val="000000"/>
          <w:sz w:val="22"/>
          <w:szCs w:val="22"/>
        </w:rPr>
        <w:t xml:space="preserve"> </w:t>
      </w:r>
      <w:r w:rsidR="005073D3">
        <w:rPr>
          <w:rFonts w:asciiTheme="majorBidi" w:hAnsiTheme="majorBidi" w:cstheme="majorBidi"/>
          <w:color w:val="000000"/>
          <w:sz w:val="22"/>
          <w:szCs w:val="22"/>
        </w:rPr>
        <w:t xml:space="preserve">the </w:t>
      </w:r>
      <w:r w:rsidR="000F30E4">
        <w:rPr>
          <w:rFonts w:asciiTheme="majorBidi" w:hAnsiTheme="majorBidi" w:cstheme="majorBidi"/>
          <w:color w:val="000000"/>
          <w:sz w:val="22"/>
          <w:szCs w:val="22"/>
        </w:rPr>
        <w:t>environmental adaptations mechanism</w:t>
      </w:r>
      <w:r w:rsidR="005073D3">
        <w:rPr>
          <w:rFonts w:asciiTheme="majorBidi" w:hAnsiTheme="majorBidi" w:cstheme="majorBidi"/>
          <w:color w:val="000000"/>
          <w:sz w:val="22"/>
          <w:szCs w:val="22"/>
        </w:rPr>
        <w:t xml:space="preserve">.  </w:t>
      </w:r>
    </w:p>
    <w:p w14:paraId="1CA52AC2" w14:textId="7CC98472" w:rsidR="0085471A" w:rsidRPr="00E36281" w:rsidRDefault="00F83FDA" w:rsidP="00A73D31">
      <w:pPr>
        <w:pStyle w:val="NormalWeb"/>
        <w:spacing w:before="0" w:beforeAutospacing="0" w:after="0" w:afterAutospacing="0" w:line="360" w:lineRule="auto"/>
        <w:ind w:firstLine="284"/>
        <w:rPr>
          <w:rFonts w:asciiTheme="majorBidi" w:hAnsiTheme="majorBidi" w:cstheme="majorBidi"/>
          <w:color w:val="000000"/>
          <w:sz w:val="22"/>
          <w:szCs w:val="22"/>
        </w:rPr>
      </w:pPr>
      <w:r w:rsidRPr="001E0735">
        <w:rPr>
          <w:rFonts w:asciiTheme="majorBidi" w:hAnsiTheme="majorBidi" w:cstheme="majorBidi"/>
          <w:color w:val="000000"/>
          <w:sz w:val="22"/>
          <w:szCs w:val="22"/>
        </w:rPr>
        <w:t xml:space="preserve"> </w:t>
      </w:r>
      <w:r w:rsidR="00547A28" w:rsidRPr="001E0735">
        <w:rPr>
          <w:rFonts w:asciiTheme="majorBidi" w:hAnsiTheme="majorBidi" w:cstheme="majorBidi"/>
          <w:color w:val="000000"/>
          <w:sz w:val="22"/>
          <w:szCs w:val="22"/>
        </w:rPr>
        <w:t xml:space="preserve">Various aquatic environments exhibit </w:t>
      </w:r>
      <w:r w:rsidRPr="001E0735">
        <w:rPr>
          <w:rFonts w:asciiTheme="majorBidi" w:hAnsiTheme="majorBidi" w:cstheme="majorBidi"/>
          <w:color w:val="000000"/>
          <w:sz w:val="22"/>
          <w:szCs w:val="22"/>
        </w:rPr>
        <w:t xml:space="preserve">unique </w:t>
      </w:r>
      <w:r w:rsidR="00547A28" w:rsidRPr="001E0735">
        <w:rPr>
          <w:rFonts w:asciiTheme="majorBidi" w:hAnsiTheme="majorBidi" w:cstheme="majorBidi"/>
          <w:color w:val="000000"/>
          <w:sz w:val="22"/>
          <w:szCs w:val="22"/>
        </w:rPr>
        <w:t xml:space="preserve">fluctuations of </w:t>
      </w:r>
      <w:r w:rsidRPr="001E0735">
        <w:rPr>
          <w:rFonts w:asciiTheme="majorBidi" w:hAnsiTheme="majorBidi" w:cstheme="majorBidi"/>
          <w:color w:val="000000"/>
          <w:sz w:val="22"/>
          <w:szCs w:val="22"/>
        </w:rPr>
        <w:t>environmental factors</w:t>
      </w:r>
      <w:r w:rsidR="00542060" w:rsidRPr="001E0735">
        <w:rPr>
          <w:rFonts w:asciiTheme="majorBidi" w:hAnsiTheme="majorBidi" w:cstheme="majorBidi"/>
          <w:color w:val="000000"/>
          <w:sz w:val="22"/>
          <w:szCs w:val="22"/>
        </w:rPr>
        <w:t xml:space="preserve"> </w:t>
      </w:r>
      <w:r w:rsidR="00B148A5" w:rsidRPr="001E0735">
        <w:rPr>
          <w:rFonts w:asciiTheme="majorBidi" w:hAnsiTheme="majorBidi" w:cstheme="majorBidi"/>
          <w:color w:val="000000"/>
          <w:sz w:val="22"/>
          <w:szCs w:val="22"/>
        </w:rPr>
        <w:t>such as water salinity and pH levels</w:t>
      </w:r>
      <w:r w:rsidR="00542060" w:rsidRPr="001E0735">
        <w:rPr>
          <w:rFonts w:asciiTheme="majorBidi" w:hAnsiTheme="majorBidi" w:cstheme="majorBidi"/>
          <w:color w:val="000000"/>
          <w:sz w:val="22"/>
          <w:szCs w:val="22"/>
        </w:rPr>
        <w:t>,</w:t>
      </w:r>
      <w:r w:rsidR="00547A28" w:rsidRPr="001E0735">
        <w:rPr>
          <w:rFonts w:asciiTheme="majorBidi" w:hAnsiTheme="majorBidi" w:cstheme="majorBidi"/>
          <w:color w:val="000000"/>
          <w:sz w:val="22"/>
          <w:szCs w:val="22"/>
        </w:rPr>
        <w:t xml:space="preserve"> which</w:t>
      </w:r>
      <w:r w:rsidR="00542060" w:rsidRPr="001E0735">
        <w:rPr>
          <w:rFonts w:asciiTheme="majorBidi" w:hAnsiTheme="majorBidi" w:cstheme="majorBidi"/>
          <w:color w:val="000000"/>
          <w:sz w:val="22"/>
          <w:szCs w:val="22"/>
        </w:rPr>
        <w:t xml:space="preserve"> have been extensively studied for their effects on fish </w:t>
      </w:r>
      <w:r w:rsidR="00B148A5" w:rsidRPr="001E0735">
        <w:rPr>
          <w:rFonts w:asciiTheme="majorBidi" w:hAnsiTheme="majorBidi" w:cstheme="majorBidi"/>
          <w:color w:val="000000"/>
          <w:sz w:val="22"/>
          <w:szCs w:val="22"/>
        </w:rPr>
        <w:t xml:space="preserve">physiological </w:t>
      </w:r>
      <w:r w:rsidR="00E73A19" w:rsidRPr="001E0735">
        <w:rPr>
          <w:rFonts w:asciiTheme="majorBidi" w:hAnsiTheme="majorBidi" w:cstheme="majorBidi"/>
          <w:color w:val="000000"/>
          <w:sz w:val="22"/>
          <w:szCs w:val="22"/>
        </w:rPr>
        <w:t>traits</w:t>
      </w:r>
      <w:r w:rsidR="009D6B2C">
        <w:rPr>
          <w:rFonts w:asciiTheme="majorBidi" w:hAnsiTheme="majorBidi" w:cstheme="majorBidi"/>
          <w:color w:val="000000"/>
          <w:sz w:val="22"/>
          <w:szCs w:val="22"/>
        </w:rPr>
        <w:t>. H</w:t>
      </w:r>
      <w:r w:rsidR="009D6B2C" w:rsidRPr="00BB40DB">
        <w:rPr>
          <w:rFonts w:asciiTheme="majorBidi" w:hAnsiTheme="majorBidi" w:cstheme="majorBidi"/>
          <w:color w:val="000000"/>
          <w:sz w:val="22"/>
          <w:szCs w:val="22"/>
        </w:rPr>
        <w:t>abitat conditions affect fish cells and tissues in a more direct manner than in mammals</w:t>
      </w:r>
      <w:r w:rsidR="00B1321F">
        <w:rPr>
          <w:rFonts w:asciiTheme="majorBidi" w:hAnsiTheme="majorBidi" w:cstheme="majorBidi"/>
          <w:color w:val="000000"/>
          <w:sz w:val="22"/>
          <w:szCs w:val="22"/>
        </w:rPr>
        <w:t xml:space="preserve">, </w:t>
      </w:r>
      <w:r w:rsidR="009D6B2C">
        <w:rPr>
          <w:rFonts w:asciiTheme="majorBidi" w:hAnsiTheme="majorBidi" w:cstheme="majorBidi"/>
          <w:color w:val="000000"/>
          <w:sz w:val="22"/>
          <w:szCs w:val="22"/>
        </w:rPr>
        <w:t xml:space="preserve">due to the special nature of the aquatic </w:t>
      </w:r>
      <w:r w:rsidR="00B1321F">
        <w:rPr>
          <w:rFonts w:asciiTheme="majorBidi" w:hAnsiTheme="majorBidi" w:cstheme="majorBidi"/>
          <w:color w:val="000000"/>
          <w:sz w:val="22"/>
          <w:szCs w:val="22"/>
        </w:rPr>
        <w:t>environment</w:t>
      </w:r>
      <w:r w:rsidR="009D6B2C">
        <w:rPr>
          <w:rFonts w:asciiTheme="majorBidi" w:hAnsiTheme="majorBidi" w:cstheme="majorBidi"/>
          <w:color w:val="000000"/>
          <w:sz w:val="22"/>
          <w:szCs w:val="22"/>
        </w:rPr>
        <w:t xml:space="preserve"> and </w:t>
      </w:r>
      <w:r w:rsidR="00B1321F">
        <w:rPr>
          <w:rFonts w:asciiTheme="majorBidi" w:hAnsiTheme="majorBidi" w:cstheme="majorBidi"/>
          <w:color w:val="000000"/>
          <w:sz w:val="22"/>
          <w:szCs w:val="22"/>
        </w:rPr>
        <w:t>f</w:t>
      </w:r>
      <w:r w:rsidR="009D6B2C">
        <w:rPr>
          <w:rFonts w:asciiTheme="majorBidi" w:hAnsiTheme="majorBidi" w:cstheme="majorBidi"/>
          <w:color w:val="000000"/>
          <w:sz w:val="22"/>
          <w:szCs w:val="22"/>
        </w:rPr>
        <w:t>ish</w:t>
      </w:r>
      <w:r w:rsidR="00B1321F">
        <w:rPr>
          <w:rFonts w:asciiTheme="majorBidi" w:hAnsiTheme="majorBidi" w:cstheme="majorBidi"/>
          <w:color w:val="000000"/>
          <w:sz w:val="22"/>
          <w:szCs w:val="22"/>
        </w:rPr>
        <w:t xml:space="preserve"> physiology. </w:t>
      </w:r>
      <w:r w:rsidRPr="001E0735">
        <w:rPr>
          <w:rFonts w:asciiTheme="majorBidi" w:hAnsiTheme="majorBidi" w:cstheme="majorBidi"/>
          <w:color w:val="000000"/>
          <w:sz w:val="22"/>
          <w:szCs w:val="22"/>
        </w:rPr>
        <w:t xml:space="preserve">For </w:t>
      </w:r>
      <w:r w:rsidR="00256204" w:rsidRPr="001E0735">
        <w:rPr>
          <w:rFonts w:asciiTheme="majorBidi" w:hAnsiTheme="majorBidi" w:cstheme="majorBidi"/>
          <w:color w:val="000000"/>
          <w:sz w:val="22"/>
          <w:szCs w:val="22"/>
        </w:rPr>
        <w:t xml:space="preserve">example, as poikilothermic organisms that </w:t>
      </w:r>
      <w:r w:rsidR="007E7DC3" w:rsidRPr="001E0735">
        <w:rPr>
          <w:rFonts w:asciiTheme="majorBidi" w:hAnsiTheme="majorBidi" w:cstheme="majorBidi"/>
          <w:color w:val="000000"/>
          <w:sz w:val="22"/>
          <w:szCs w:val="22"/>
        </w:rPr>
        <w:t xml:space="preserve">generally </w:t>
      </w:r>
      <w:r w:rsidR="00256204" w:rsidRPr="001E0735">
        <w:rPr>
          <w:rFonts w:asciiTheme="majorBidi" w:hAnsiTheme="majorBidi" w:cstheme="majorBidi"/>
          <w:color w:val="000000"/>
          <w:sz w:val="22"/>
          <w:szCs w:val="22"/>
        </w:rPr>
        <w:t xml:space="preserve">cannot regulate their body temperature, fish tissues and organs are exposed to </w:t>
      </w:r>
      <w:r w:rsidR="00D2559C" w:rsidRPr="001E0735">
        <w:rPr>
          <w:rFonts w:asciiTheme="majorBidi" w:hAnsiTheme="majorBidi" w:cstheme="majorBidi"/>
          <w:color w:val="000000"/>
          <w:sz w:val="22"/>
          <w:szCs w:val="22"/>
        </w:rPr>
        <w:t xml:space="preserve">changing </w:t>
      </w:r>
      <w:r w:rsidR="00256204" w:rsidRPr="001E0735">
        <w:rPr>
          <w:rFonts w:asciiTheme="majorBidi" w:hAnsiTheme="majorBidi" w:cstheme="majorBidi"/>
          <w:color w:val="000000"/>
          <w:sz w:val="22"/>
          <w:szCs w:val="22"/>
        </w:rPr>
        <w:t>environment</w:t>
      </w:r>
      <w:r w:rsidR="004C3356" w:rsidRPr="001E0735">
        <w:rPr>
          <w:rFonts w:asciiTheme="majorBidi" w:hAnsiTheme="majorBidi" w:cstheme="majorBidi"/>
          <w:color w:val="000000"/>
          <w:sz w:val="22"/>
          <w:szCs w:val="22"/>
        </w:rPr>
        <w:t>al</w:t>
      </w:r>
      <w:r w:rsidR="00256204" w:rsidRPr="001E0735">
        <w:rPr>
          <w:rFonts w:asciiTheme="majorBidi" w:hAnsiTheme="majorBidi" w:cstheme="majorBidi"/>
          <w:color w:val="000000"/>
          <w:sz w:val="22"/>
          <w:szCs w:val="22"/>
        </w:rPr>
        <w:t xml:space="preserve"> temperature</w:t>
      </w:r>
      <w:r w:rsidR="004C3356" w:rsidRPr="001E0735">
        <w:rPr>
          <w:rFonts w:asciiTheme="majorBidi" w:hAnsiTheme="majorBidi" w:cstheme="majorBidi"/>
          <w:color w:val="000000"/>
          <w:sz w:val="22"/>
          <w:szCs w:val="22"/>
        </w:rPr>
        <w:t>s</w:t>
      </w:r>
      <w:r w:rsidR="00256204" w:rsidRPr="001E0735">
        <w:rPr>
          <w:rFonts w:asciiTheme="majorBidi" w:hAnsiTheme="majorBidi" w:cstheme="majorBidi"/>
          <w:color w:val="000000"/>
          <w:sz w:val="22"/>
          <w:szCs w:val="22"/>
        </w:rPr>
        <w:t xml:space="preserve"> and respond </w:t>
      </w:r>
      <w:r w:rsidR="00041CAC" w:rsidRPr="001E0735">
        <w:rPr>
          <w:rFonts w:asciiTheme="majorBidi" w:hAnsiTheme="majorBidi" w:cstheme="majorBidi"/>
          <w:color w:val="000000"/>
          <w:sz w:val="22"/>
          <w:szCs w:val="22"/>
        </w:rPr>
        <w:t>by activating various</w:t>
      </w:r>
      <w:r w:rsidR="00256204" w:rsidRPr="001E0735">
        <w:rPr>
          <w:rFonts w:asciiTheme="majorBidi" w:hAnsiTheme="majorBidi" w:cstheme="majorBidi"/>
          <w:color w:val="000000"/>
          <w:sz w:val="22"/>
          <w:szCs w:val="22"/>
        </w:rPr>
        <w:t xml:space="preserve"> mechanisms that affect their function</w:t>
      </w:r>
      <w:r w:rsidR="00256204" w:rsidRPr="001E0735">
        <w:rPr>
          <w:rFonts w:asciiTheme="majorBidi" w:hAnsiTheme="majorBidi" w:cstheme="majorBidi"/>
          <w:color w:val="000000"/>
          <w:sz w:val="22"/>
          <w:szCs w:val="22"/>
        </w:rPr>
        <w:fldChar w:fldCharType="begin" w:fldLock="1"/>
      </w:r>
      <w:r w:rsidR="00256204" w:rsidRPr="001E0735">
        <w:rPr>
          <w:rFonts w:asciiTheme="majorBidi" w:hAnsiTheme="majorBidi" w:cstheme="majorBidi"/>
          <w:color w:val="000000"/>
          <w:sz w:val="22"/>
          <w:szCs w:val="22"/>
        </w:rPr>
        <w:instrText>ADDIN CSL_CITATION {"citationItems":[{"id":"ITEM-1","itemData":{"DOI":"10.3389/fgene.2019.00100","ISSN":"16648021","abstract":"Tilapias are very important to the world's aquaculture. As befitting fish of their tropical origin, their distribution, and culture practices are highly affected by low temperatures. In this study, we used genetic and genomic methodologies to reveal pathways involved in the response and tolerance of blue tilapia (Oreochromis aureus) to low temperature stress. Cold tolerance was characterized in 66 families of blue tilapia. Fish from cold-tolerant and cold-sensitive families were sampled at 24 and 12°C, and the transcriptional responses to low-temperature exposure were measured in the gills and liver by high-throughput mRNA sequencing. Four hundred and ninety four genes displayed a similar temperature-dependent expression in both tolerant and sensitive fish and in the two tissues, representing the core molecular response to low temperature exposure. KEGG pathway analysis of these genes revealed down-regulation of focal-adhesion and other cell-extracellular matrix (ECM) interactions, and up-regulation of proteasome and various intra-cellular proteolytic activities. Differential responses between cold-tolerant and cold-sensitive fish were found with genes and pathways that were up-regulated in one group and down-regulated in the other. This reverse response was characterized by genes involved in metabolic pathways such as glycolysis/gluconeogenesis in the gills and biosynthesis of amino-acids in the liver, with low temperature down-regulation in tolerant fish and up-regulation in sensitive fish.","author":[{"dropping-particle":"","family":"Nitzan","given":"Tali","non-dropping-particle":"","parse-names":false,"suffix":""},{"dropping-particle":"","family":"Kokou","given":"Fotini","non-dropping-particle":"","parse-names":false,"suffix":""},{"dropping-particle":"","family":"Doron-Faigenboim","given":"Adi","non-dropping-particle":"","parse-names":false,"suffix":""},{"dropping-particle":"","family":"Slosman","given":"Tatiana","non-dropping-particle":"","parse-names":false,"suffix":""},{"dropping-particle":"","family":"Biran","given":"Jakob","non-dropping-particle":"","parse-names":false,"suffix":""},{"dropping-particle":"","family":"Mizrahi","given":"Itzhak","non-dropping-particle":"","parse-names":false,"suffix":""},{"dropping-particle":"","family":"Zak","given":"Tatyana","non-dropping-particle":"","parse-names":false,"suffix":""},{"dropping-particle":"","family":"Benet","given":"Ayana","non-dropping-particle":"","parse-names":false,"suffix":""},{"dropping-particle":"","family":"Cnaani","given":"Avner","non-dropping-particle":"","parse-names":false,"suffix":""}],"container-title":"Frontiers in Genetics","id":"ITEM-1","issue":"FEB","issued":{"date-parts":[["2019"]]},"page":"1-11","title":"Transcriptome Analysis Reveals Common and Differential Response to Low Temperature Exposure between Tolerant and Sensitive Blue Tilapia (Oreochromis aureus)","type":"article-journal","volume":"10"},"uris":["http://www.mendeley.com/documents/?uuid=83396667-2992-4e1b-bc67-8225601cbbb6"]}],"mendeley":{"formattedCitation":"(Nitzan et al., 2019)","manualFormatting":" (Nitzan et al., 2019)","plainTextFormattedCitation":"(Nitzan et al., 2019)","previouslyFormattedCitation":"(Nitzan et al., 2019)"},"properties":{"noteIndex":0},"schema":"https://github.com/citation-style-language/schema/raw/master/csl-citation.json"}</w:instrText>
      </w:r>
      <w:r w:rsidR="00256204" w:rsidRPr="001E0735">
        <w:rPr>
          <w:rFonts w:asciiTheme="majorBidi" w:hAnsiTheme="majorBidi" w:cstheme="majorBidi"/>
          <w:color w:val="000000"/>
          <w:sz w:val="22"/>
          <w:szCs w:val="22"/>
        </w:rPr>
        <w:fldChar w:fldCharType="separate"/>
      </w:r>
      <w:r w:rsidR="00256204" w:rsidRPr="001E0735">
        <w:rPr>
          <w:rFonts w:asciiTheme="majorBidi" w:hAnsiTheme="majorBidi" w:cstheme="majorBidi"/>
          <w:noProof/>
          <w:color w:val="000000"/>
          <w:sz w:val="22"/>
          <w:szCs w:val="22"/>
        </w:rPr>
        <w:t xml:space="preserve"> (Nitzan et al., 2019)</w:t>
      </w:r>
      <w:r w:rsidR="00256204" w:rsidRPr="001E0735">
        <w:rPr>
          <w:rFonts w:asciiTheme="majorBidi" w:hAnsiTheme="majorBidi" w:cstheme="majorBidi"/>
          <w:color w:val="000000"/>
          <w:sz w:val="22"/>
          <w:szCs w:val="22"/>
        </w:rPr>
        <w:fldChar w:fldCharType="end"/>
      </w:r>
      <w:r w:rsidR="00256204" w:rsidRPr="001E0735">
        <w:rPr>
          <w:rFonts w:asciiTheme="majorBidi" w:hAnsiTheme="majorBidi" w:cstheme="majorBidi"/>
          <w:color w:val="000000"/>
          <w:sz w:val="22"/>
          <w:szCs w:val="22"/>
        </w:rPr>
        <w:t>. In addition,</w:t>
      </w:r>
      <w:r w:rsidR="00B1321F">
        <w:rPr>
          <w:rFonts w:asciiTheme="majorBidi" w:hAnsiTheme="majorBidi" w:cstheme="majorBidi"/>
          <w:color w:val="000000"/>
          <w:sz w:val="22"/>
          <w:szCs w:val="22"/>
        </w:rPr>
        <w:t xml:space="preserve"> </w:t>
      </w:r>
      <w:r w:rsidR="001E0735">
        <w:rPr>
          <w:rFonts w:asciiTheme="majorBidi" w:hAnsiTheme="majorBidi" w:cstheme="majorBidi"/>
          <w:color w:val="000000"/>
          <w:sz w:val="22"/>
          <w:szCs w:val="22"/>
        </w:rPr>
        <w:t xml:space="preserve">the </w:t>
      </w:r>
      <w:r w:rsidR="00B1321F">
        <w:rPr>
          <w:rFonts w:asciiTheme="majorBidi" w:hAnsiTheme="majorBidi" w:cstheme="majorBidi"/>
          <w:color w:val="000000"/>
          <w:sz w:val="22"/>
          <w:szCs w:val="22"/>
        </w:rPr>
        <w:t xml:space="preserve">direct exposure of some fish tissues to the </w:t>
      </w:r>
      <w:r w:rsidR="00B1321F" w:rsidRPr="008053BB">
        <w:rPr>
          <w:rFonts w:asciiTheme="majorBidi" w:hAnsiTheme="majorBidi" w:cstheme="majorBidi"/>
          <w:color w:val="000000"/>
          <w:sz w:val="22"/>
          <w:szCs w:val="22"/>
        </w:rPr>
        <w:t>external aquatic environment</w:t>
      </w:r>
      <w:r w:rsidR="0078029C">
        <w:rPr>
          <w:rFonts w:asciiTheme="majorBidi" w:hAnsiTheme="majorBidi" w:cstheme="majorBidi"/>
          <w:color w:val="000000"/>
          <w:sz w:val="22"/>
          <w:szCs w:val="22"/>
        </w:rPr>
        <w:t xml:space="preserve">, </w:t>
      </w:r>
      <w:r w:rsidR="0078029C" w:rsidRPr="00DF2323">
        <w:rPr>
          <w:rFonts w:asciiTheme="majorBidi" w:hAnsiTheme="majorBidi" w:cstheme="majorBidi"/>
          <w:color w:val="000000"/>
          <w:sz w:val="22"/>
          <w:szCs w:val="22"/>
        </w:rPr>
        <w:t>such as the gills and intestine,</w:t>
      </w:r>
      <w:r w:rsidR="0078029C">
        <w:rPr>
          <w:rFonts w:asciiTheme="majorBidi" w:hAnsiTheme="majorBidi" w:cstheme="majorBidi"/>
          <w:color w:val="000000"/>
          <w:sz w:val="22"/>
          <w:szCs w:val="22"/>
        </w:rPr>
        <w:t xml:space="preserve"> </w:t>
      </w:r>
      <w:r w:rsidR="00B1321F">
        <w:rPr>
          <w:rFonts w:asciiTheme="majorBidi" w:hAnsiTheme="majorBidi" w:cstheme="majorBidi"/>
          <w:color w:val="000000"/>
          <w:sz w:val="22"/>
          <w:szCs w:val="22"/>
        </w:rPr>
        <w:t xml:space="preserve">affect </w:t>
      </w:r>
      <w:r w:rsidR="00D03669" w:rsidRPr="00E36281">
        <w:rPr>
          <w:rFonts w:asciiTheme="majorBidi" w:hAnsiTheme="majorBidi" w:cstheme="majorBidi"/>
          <w:color w:val="000000"/>
          <w:sz w:val="22"/>
          <w:szCs w:val="22"/>
        </w:rPr>
        <w:t>the</w:t>
      </w:r>
      <w:r w:rsidR="0078029C">
        <w:rPr>
          <w:rFonts w:asciiTheme="majorBidi" w:hAnsiTheme="majorBidi" w:cstheme="majorBidi"/>
          <w:color w:val="000000"/>
          <w:sz w:val="22"/>
          <w:szCs w:val="22"/>
        </w:rPr>
        <w:t>ir</w:t>
      </w:r>
      <w:r w:rsidR="00D03669" w:rsidRPr="001E0735">
        <w:rPr>
          <w:rFonts w:asciiTheme="majorBidi" w:hAnsiTheme="majorBidi" w:cstheme="majorBidi"/>
          <w:color w:val="000000"/>
          <w:sz w:val="22"/>
          <w:szCs w:val="22"/>
        </w:rPr>
        <w:t xml:space="preserve"> morphology, cell populations and molecular expression patterns</w:t>
      </w:r>
      <w:r w:rsidR="00B1321F">
        <w:rPr>
          <w:rFonts w:asciiTheme="majorBidi" w:hAnsiTheme="majorBidi" w:cstheme="majorBidi"/>
          <w:color w:val="000000"/>
          <w:sz w:val="22"/>
          <w:szCs w:val="22"/>
        </w:rPr>
        <w:t>,</w:t>
      </w:r>
      <w:r w:rsidR="005E2D61" w:rsidRPr="001E0735">
        <w:rPr>
          <w:rFonts w:asciiTheme="majorBidi" w:hAnsiTheme="majorBidi" w:cstheme="majorBidi"/>
          <w:color w:val="000000"/>
          <w:sz w:val="22"/>
          <w:szCs w:val="22"/>
        </w:rPr>
        <w:t xml:space="preserve"> </w:t>
      </w:r>
      <w:r w:rsidR="00B1321F">
        <w:rPr>
          <w:rFonts w:asciiTheme="majorBidi" w:hAnsiTheme="majorBidi" w:cstheme="majorBidi"/>
          <w:color w:val="000000"/>
          <w:sz w:val="22"/>
          <w:szCs w:val="22"/>
        </w:rPr>
        <w:t>as part</w:t>
      </w:r>
      <w:r w:rsidR="0078029C">
        <w:rPr>
          <w:rFonts w:asciiTheme="majorBidi" w:hAnsiTheme="majorBidi" w:cstheme="majorBidi"/>
          <w:color w:val="000000"/>
          <w:sz w:val="22"/>
          <w:szCs w:val="22"/>
        </w:rPr>
        <w:t xml:space="preserve"> of osmoregulatory mechanisms</w:t>
      </w:r>
      <w:r w:rsidR="00A7315D">
        <w:rPr>
          <w:rFonts w:asciiTheme="majorBidi" w:hAnsiTheme="majorBidi" w:cstheme="majorBidi"/>
          <w:color w:val="000000"/>
          <w:sz w:val="22"/>
          <w:szCs w:val="22"/>
        </w:rPr>
        <w:t xml:space="preserve"> </w:t>
      </w:r>
      <w:r w:rsidR="00897B76">
        <w:rPr>
          <w:rFonts w:asciiTheme="majorBidi" w:hAnsiTheme="majorBidi" w:cstheme="majorBidi"/>
          <w:color w:val="000000"/>
          <w:sz w:val="22"/>
          <w:szCs w:val="22"/>
        </w:rPr>
        <w:fldChar w:fldCharType="begin" w:fldLock="1"/>
      </w:r>
      <w:r w:rsidR="00225EFB">
        <w:rPr>
          <w:rFonts w:asciiTheme="majorBidi" w:hAnsiTheme="majorBidi" w:cstheme="majorBidi"/>
          <w:color w:val="000000"/>
          <w:sz w:val="22"/>
          <w:szCs w:val="22"/>
        </w:rPr>
        <w:instrText>ADDIN CSL_CITATION {"citationItems":[{"id":"ITEM-1","itemData":{"DOI":"10.3389/fphys.2017.00008","ISSN":"1664-042X","PMID":"28167916","abstract":"The peptide transporter (PepT) systems are well-known for their importance to protein absorption in all vertebrate species. These symporters use H(+) gradient at the apical membrane of the intestinal epithelial cells to mediate the absorption of small peptides. In fish, the intestine is a multifunctional organ, involved in osmoregulation, acid-base regulation, and nutrient absorption. Therefore, we expected environmental stimuli to affect peptide absorption. We examined the effect of three environmental factors; salinity, pH and feeding, on the expression, activity and localization of three PepT transporters (PepT1a, PepT1b, PepT2) along the intestine of the Mozambique tilapia (Oreochromis mossambicus). Quantitative real time PCR (qPCR) analysis demonstrated that the two PepT1 variants are typical to the proximal intestinal section while PepT2 is typical to the distal intestinal sections. Immunofluorescence analysis with custom-made antibodies supported the qPCR results, localized both transporters on the apical membrane of enterocytes and provided the first evidence for the participation of PepT2 in nutrient absorption. This first description of segment-specific expression and localization points to a complementary role of the different peptide transporters, corresponding to the changes in nutrient availability along the intestine. Both gene expression and absorption activity assays showed that an increase in water salinity shifted the localization of the PepT genes transcription and activity down along the intestinal tract. Additionally, an unexpected pH effect was found on the absorption of small peptides, with increased activity at higher pH levels. This work emphasizes the relationships between different functions of the fish intestine and how they are affected by environmental conditions.","author":[{"dropping-particle":"","family":"Con","given":"Pazit","non-dropping-particle":"","parse-names":false,"suffix":""},{"dropping-particle":"","family":"Nitzan","given":"Tali","non-dropping-particle":"","parse-names":false,"suffix":""},{"dropping-particle":"","family":"Cnaani","given":"Avner","non-dropping-particle":"","parse-names":false,"suffix":""}],"container-title":"Frontiers in Physiology","id":"ITEM-1","issue":"January","issued":{"date-parts":[["2017","1","23"]]},"page":"1-12","title":"Salinity-dependent shift in the localization of three peptide transporters along the intestine of the Mozambique tilapia (Oreochromis mossambicus)","type":"article-journal","volume":"8"},"uris":["http://www.mendeley.com/documents/?uuid=3bb0c820-3fbc-4c1c-9e62-1eae0081b27d"]},{"id":"ITEM-2","itemData":{"DOI":"10.1016/j.cbpa.2012.03.018","ISSN":"1531-4332","PMID":"22487482","abstract":"Cellular recruitment and degeneration of branchial mitochondrion-rich (MR) cells were examined in Mozambique tilapia transferred from hypoosmotic to hyperosmotic water. To examine apoptosis in the gills associated with salinity change, tilapia were directly transferred from freshwater to 70% seawater. The TUNEL assay showed that apoptotic cells in the gills were significantly increased at 1 day after transfer, which was supported by an electron-microscopic observation that gill MR cells underwent morphological changes characteristic of apoptosis such as an irregularly shaped electron-dense nucleus and distension of the tubular system. To further examine MR-cell recruitment, freshwater-acclimated tilapia were transferred either to freshwater or to 70% seawater after BrdU injection. Immunohistochemical detection of BrdU-labeled nuclei and Na(+)/K(+)-ATPase-rich MR cells allowed us to classify BrdU-labeled MR cells into two subtypes: a single MR cell and an MR-cell complex. Although newly generated single MR cells were observed similarly in both freshwater and 70% seawater-transferred fish, the density of MR-cell complexes was much higher in 70% seawater than in freshwater. Our findings indicated that transfer from hypoosmotic to hyperosmotic water enhanced apoptosis of freshwater-type MR cells, resulting in reduction in hyperosmoregulatory ability for freshwater adaptation, and stimulated the recruitment of MR-cell complexes to develop hypoosmoregulatory ability for seawater adaptation.","author":[{"dropping-particle":"","family":"Inokuchi","given":"Mayu","non-dropping-particle":"","parse-names":false,"suffix":""},{"dropping-particle":"","family":"Kaneko","given":"Toyoji","non-dropping-particle":"","parse-names":false,"suffix":""}],"container-title":"Comparative biochemistry and physiology. Part A, Molecular &amp; integrative physiology","id":"ITEM-2","issue":"3","issued":{"date-parts":[["2012","7"]]},"page":"245-51","publisher":"Elsevier Inc.","title":"Recruitment and degeneration of mitochondrion-rich cells in the gills of Mozambique tilapia Oreochromis mossambicus during adaptation to a hyperosmotic environment.","type":"article-journal","volume":"162"},"uris":["http://www.mendeley.com/documents/?uuid=e6e7f0cd-f8ce-4528-ae89-09a73ff27d9a"]},{"id":"ITEM-3","itemData":{"DOI":"10.1016/j.cbpa.2019.01.018","ISSN":"10956433","abstract":"The European seabass (Dicentrarchus labrax) is a teleost remarkably adapted to a wide range of water salinity, through osmoregulatory mechanisms, mainly operating in the gills and the intestine. As an important aquaculture species, its rearing in low-salinity conditions offers benefits for its inland culture. However, this demands a full comprehension of the European seabass osmoregulatory mechanisms and its response to acclimation protocols. The purpose of this study was to evaluate different acclimation protocols in terms of osmoregularity and stress response, following transferring of European seabass juveniles from seawater to freshwater. In addition, nutrient absorption was also examined since drinking rates are sensitive to salinity. The acclimation challenge was applied through three protocols: direct transfer (0 h) to freshwater, gradual transfer during 3 h and during 72 h. The short- (1 h after complete change to freshwater) and long-term effects (after 2 months) of each acclimation protocol were evaluated by assessing the expression of 1. The osmoregulatory genes: Na + /K + -ATPase α1, Na + /K + /2Cl − 1 co-transporter, aquaporins 1 and 3, and the cystic fibrosis transmembrane conductance regulator; 2. The heat shock protein 70 gene; 3. The peptide transporter genes corresponding to PepT1a, PepT1b and PepT2. The short-term acclimation response was pronounced in both gills and the intestine affecting stress-, osmoregulatory- and nutrient-related gene expression. Long-term effects were only evident in the intestine. Direct transfer in freshwater mainly induced a long-term stress response, while the short-term effect was more pronounced in the 3 h-transfer, potentially due to handling. Our results suggest that although the European seabass can withstand direct transfer to low-salinity conditions, a gradual transfer is recommended to prevent long-term stress effects.","author":[{"dropping-particle":"","family":"Kokou","given":"Fotini","non-dropping-particle":"","parse-names":false,"suffix":""},{"dropping-particle":"","family":"Con","given":"Pazit","non-dropping-particle":"","parse-names":false,"suffix":""},{"dropping-particle":"","family":"Barki","given":"Assaf","non-dropping-particle":"","parse-names":false,"suffix":""},{"dropping-particle":"","family":"Nitzan","given":"Tali","non-dropping-particle":"","parse-names":false,"suffix":""},{"dropping-particle":"","family":"Slosman","given":"Tatiana","non-dropping-particle":"","parse-names":false,"suffix":""},{"dropping-particle":"","family":"Mizrahi","given":"Itzhak","non-dropping-particle":"","parse-names":false,"suffix":""},{"dropping-particle":"","family":"Cnaani","given":"Avner","non-dropping-particle":"","parse-names":false,"suffix":""}],"container-title":"Comparative Biochemistry and Physiology Part A: Molecular &amp; Integrative Physiology","id":"ITEM-3","issued":{"date-parts":[["2019","5"]]},"page":"11-18","title":"Short- and long-term low-salinity acclimation effects on the branchial and intestinal gene expression in the European seabass (Dicentrarchus labrax)","type":"article-journal","volume":"231"},"uris":["http://www.mendeley.com/documents/?uuid=625fee9b-675f-37df-a1d0-03fb66fccdf5"]},{"id":"ITEM-4","itemData":{"DOI":"10.1016/j.aquaculture.2016.01.020","ISSN":"00448486","abstract":"© 2016 Elsevier B.V.Nutrients are absorbed through transporters located in the brush border of intestinal absorptive epithelial cells. These transporters are complexes of proteins that control the uptake or removal of different compounds through cell and organelle membranes. Ingested proteins are catabolized to short-peptide and amino acids, which are absorbed through specified intestinal transporters. Two key complexes in this process are the B0AT (encoded by the SLC6A19 gene) and B0,+AT (encoded by the SLC3A1 and SLC7A9 genes), that transfer neutral and cationic amino acids. This research was conducted in Mozambique tilapia (Oreochromis mossambicus), with the aim of characterizing the dynamic of their expression along different intestinal sections at different time-points after feeding, in different water salinities. Our results demonstrated the dynamic of gene expression patterns along the intestine, with significant salinity effect on the genes encoding to the B0,+AT. Differences in expression levels with time after feeding were found in all three genes, with the highest expression observed at 6h after feeding, in the middle intestine. Some of our results differ from what was expected based on data from mammalian organisms, and with only few previous studies on these transporters in any fish species, this is one of the first steps toward characterization of their regulation in fish. Statement of Relevance: The results can lead to better food utilization.","author":[{"dropping-particle":"","family":"Nitzan","given":"Tali","non-dropping-particle":"","parse-names":false,"suffix":""},{"dropping-particle":"","family":"Rozenberg","given":"Pazit","non-dropping-particle":"","parse-names":false,"suffix":""},{"dropping-particle":"","family":"Cnaani","given":"Avner","non-dropping-particle":"","parse-names":false,"suffix":""}],"container-title":"Aquaculture","id":"ITEM-4","issued":{"date-parts":[["2017","4"]]},"page":"71-75","publisher":"Elsevier B.V.","title":"Differential expression of amino-acid transporters along the intestine of Mozambique tilapia (Oreochromis mossambicus) and the effect of water salinity and time after feeding","type":"article-journal","volume":"472"},"uris":["http://www.mendeley.com/documents/?uuid=9c508d8e-fd42-4448-bd5b-4b528c8d6863"]},{"id":"ITEM-5","itemData":{"DOI":"10.1016/j.ygeno.2021.07.016","ISSN":"10898646","PMID":"34298068","abstract":"A data-independent acquisition (DIA) assay library for targeted quantitation of thousands of Oreochromis niloticus gill proteins using a label- and gel-free workflow was generated and used to compare protein and mRNA abundances. This approach generated complimentary rather than redundant data for 1899 unique genes in gills of tilapia acclimated to freshwater and brackish water. Functional enrichment analyses identified mitochondrial energy metabolism, serine protease and immunity-related functions, and cytoskeleton/ extracellular matrix organization as major processes controlled by salinity in O. niloticus gills. Non-linearity in salinity-dependent transcriptome versus proteome regulation was revealed for specific functional groups of genes. The relationship was more linear for other molecular functions/ cellular processes, suggesting that the salinity-dependent regulation of O. niloticus gill function relies on post-transcriptional mechanisms for some functions/ processes more than others. This integrative systems biology approach can be adopted for other tissues and organisms to study cellular dynamics for many changing ecological contexts.","author":[{"dropping-particle":"","family":"Root","given":"Larken","non-dropping-particle":"","parse-names":false,"suffix":""},{"dropping-particle":"","family":"Campo","given":"Aurora","non-dropping-particle":"","parse-names":false,"suffix":""},{"dropping-particle":"","family":"MacNiven","given":"Leah","non-dropping-particle":"","parse-names":false,"suffix":""},{"dropping-particle":"","family":"Con","given":"Pazit","non-dropping-particle":"","parse-names":false,"suffix":""},{"dropping-particle":"","family":"Cnaani","given":"Avner","non-dropping-particle":"","parse-names":false,"suffix":""},{"dropping-particle":"","family":"Kültz","given":"Dietmar","non-dropping-particle":"","parse-names":false,"suffix":""}],"container-title":"Genomics","id":"ITEM-5","issue":"5","issued":{"date-parts":[["2021"]]},"page":"3235-3249","publisher":"Elsevier Inc.","title":"Nonlinear effects of environmental salinity on the gill transcriptome versus proteome of Oreochromis niloticus modulate epithelial cell turnover","type":"article-journal","volume":"113"},"uris":["http://www.mendeley.com/documents/?uuid=7c64ed05-9d18-4045-9e04-3b392787f06e"]},{"id":"ITEM-6","itemData":{"DOI":"10.1074/mcp.M113.029827","ISSN":"1535-9484","PMID":"24065692","abstract":"A two-tiered label-free quantitative (LFQ) proteomics workflow was used to elucidate how salinity affects the molecular phenotype, i.e. proteome, of gills from a cichlid fish, the euryhaline tilapia (Oreochromis mossambicus). The workflow consists of initial global profiling of relative tryptic peptide abundances in treated versus control samples followed by targeted identification (by MS/MS) and quantitation (by chromatographic peak area integration) of validated peptides for each protein of interest. Fresh water acclimated tilapia were independently exposed in separate experiments to acute short-term (34 ppt) and gradual long-term (70 ppt, 90 ppt) salinity stress followed by molecular phenotyping of the gill proteome. The severity of salinity stress can be deduced with high technical reproducibility from the initial global label-free quantitative profiling step alone at both peptide and protein levels. However, an accurate regulation ratio can only be determined by targeted label-free quantitative profiling because not all peptides used for protein identification are also valid for quantitation. Of the three salinity challenges, gradual acclimation to 90 ppt has the most pronounced effect on gill molecular phenotype. Known salinity effects on tilapia gills, including an increase in the size and number of mitochondria-rich ionocytes, activities of specific ion transporters, and induction of specific molecular chaperones are reflected in the regulation of abundances of the corresponding proteins. Moreover, specific protein isoforms that are responsive to environmental salinity change are resolved and it is revealed that salinity effects on the mitochondrial proteome are nonuniform. Furthermore, protein NDRG1 has been identified as a novel key component of molecular phenotype restructuring during salinity-induced gill remodeling. In conclusion, besides confirming known effects of salinity on gills of euryhaline fish, molecular phenotyping reveals novel insight into proteome changes that underlie the remodeling of tilapia gill epithelium in response to environmental salinity change.","author":[{"dropping-particle":"","family":"Kültz","given":"Dietmar","non-dropping-particle":"","parse-names":false,"suffix":""},{"dropping-particle":"","family":"Li","given":"Johnathon","non-dropping-particle":"","parse-names":false,"suffix":""},{"dropping-particle":"","family":"Gardell","given":"Alison","non-dropping-particle":"","parse-names":false,"suffix":""},{"dropping-particle":"","family":"Sacchi","given":"Romina","non-dropping-particle":"","parse-names":false,"suffix":""}],"container-title":"Molecular &amp; cellular proteomics : MCP","id":"ITEM-6","issue":"12","issued":{"date-parts":[["2013"]]},"page":"3962-3975","title":"Quantitative molecular phenotyping of gill remodeling in a cichlid fish responding to salinity stress.","type":"article-journal","volume":"12"},"uris":["http://www.mendeley.com/documents/?uuid=429df192-bcd4-4fa5-8b73-08e666551c92"]},{"id":"ITEM-7","itemData":{"DOI":"10.1242/jeb.00711","ISBN":"0022-0949","ISSN":"0022-0949","PMID":"14610041","abstract":"Na+/K+-ATPase, Na+/K+/2Cl- cotransporter (NKCC) and cystic fibrosis transmembrane conductance regulator (CFTR) are the three major transport proteins thought to be involved in chloride secretion in teleost fish. If this is the case, the levels of these transporters should be high in chloride cells of seawater-acclimated fish. We therefore examined the influence of salinity on immunolocalization of Na+/K+-ATPase, NKCC and CFTR in the gills of the Hawaiian goby (Stenogobius hawaiiensis). Fish were acclimated to freshwater and 20 per thousand and 30 per thousand seawater for 10 days. Na+/K+-ATPase and NKCC were localized specifically to chloride cells and stained throughout most of the cell except for the nucleus and the most apical region, indicating a basolateral/tubular distribution. All Na+/K+-ATPase-positive chloride cells were also positive for NKCC in all salinities. Salinity caused a slight increase in chloride cell number and size and a slight decrease in staining intensity for Na+/K+-ATPase and NKCC, but the basic pattern of localization was not altered. Gill Na+/K+-ATPase activity was also not affected by salinity. CFTR was localized to the apical surface of chloride cells, and only cells staining positive for Na+/K+-ATPase were CFTR-positive. CFTR-positive cells greatly increased in number (5-fold), area stained (53%) and intensity (29%) after seawater acclimation. In freshwater, CFTR immunoreactivity was light and occurred over a broad apical surface on chloride cells, whereas in seawater there was intense immunoreactivity around the apical pit (which was often punctate in appearance) and a light subapical staining. The results indicate that Na+/K+-ATPase, NKCC and CFTR are all present in chloride cells and support current models that all three are responsible for chloride secretion by chloride cells of teleost fish.","author":[{"dropping-particle":"","family":"McCormick","given":"Stephen D.","non-dropping-particle":"","parse-names":false,"suffix":""},{"dropping-particle":"","family":"Sundell","given":"Kristina","non-dropping-particle":"","parse-names":false,"suffix":""},{"dropping-particle":"","family":"Björnsson","given":"Björn Thrandur","non-dropping-particle":"","parse-names":false,"suffix":""},{"dropping-particle":"","family":"Brown","given":"Christopher L","non-dropping-particle":"","parse-names":false,"suffix":""},{"dropping-particle":"","family":"Hiroi","given":"Junya","non-dropping-particle":"","parse-names":false,"suffix":""},{"dropping-particle":"","family":"Bjornsson","given":"Björn Thrandur","non-dropping-particle":"","parse-names":false,"suffix":""},{"dropping-particle":"","family":"Brown","given":"Christopher L","non-dropping-particle":"","parse-names":false,"suffix":""},{"dropping-particle":"","family":"Hiroi","given":"Junya","non-dropping-particle":"","parse-names":false,"suffix":""}],"container-title":"J Exp Biol","id":"ITEM-7","issue":"Pt 24","issued":{"date-parts":[["2003"]]},"page":"4575-4583","title":"Influence of salinity on the localization of Na+/K+-ATPase, Na+/K+/2Cl- cotransporter (NKCC) and CFTR anion channel in chloride cells of the Hawaiian goby (Stenogobius hawaiiensis)","type":"article-journal","volume":"206"},"uris":["http://www.mendeley.com/documents/?uuid=a5bef916-3645-4c33-acfe-9eb5ca662e18"]}],"mendeley":{"formattedCitation":"(Con et al., 2017; Inokuchi and Kaneko, 2012; Kokou et al., 2019; Kültz et al., 2013; McCormick et al., 2003; Nitzan et al., 2017; Root et al., 2021b)","plainTextFormattedCitation":"(Con et al., 2017; Inokuchi and Kaneko, 2012; Kokou et al., 2019; Kültz et al., 2013; McCormick et al., 2003; Nitzan et al., 2017; Root et al., 2021b)","previouslyFormattedCitation":"(Con et al., 2017; Inokuchi and Kaneko, 2012; Kokou et al., 2019; Kültz et al., 2013; McCormick et al., 2003; Nitzan et al., 2017; Root et al., 2021b)"},"properties":{"noteIndex":0},"schema":"https://github.com/citation-style-language/schema/raw/master/csl-citation.json"}</w:instrText>
      </w:r>
      <w:r w:rsidR="00897B76">
        <w:rPr>
          <w:rFonts w:asciiTheme="majorBidi" w:hAnsiTheme="majorBidi" w:cstheme="majorBidi"/>
          <w:color w:val="000000"/>
          <w:sz w:val="22"/>
          <w:szCs w:val="22"/>
        </w:rPr>
        <w:fldChar w:fldCharType="separate"/>
      </w:r>
      <w:r w:rsidR="00897B76" w:rsidRPr="00897B76">
        <w:rPr>
          <w:rFonts w:asciiTheme="majorBidi" w:hAnsiTheme="majorBidi" w:cstheme="majorBidi"/>
          <w:noProof/>
          <w:color w:val="000000"/>
          <w:sz w:val="22"/>
          <w:szCs w:val="22"/>
        </w:rPr>
        <w:t>(Con et al., 2017; Inokuchi and Kaneko, 2012; Kokou et al., 2019; Kültz et al., 2013; McCormick et al., 2003; Nitzan et al., 2017; Root et al., 2021b)</w:t>
      </w:r>
      <w:r w:rsidR="00897B76">
        <w:rPr>
          <w:rFonts w:asciiTheme="majorBidi" w:hAnsiTheme="majorBidi" w:cstheme="majorBidi"/>
          <w:color w:val="000000"/>
          <w:sz w:val="22"/>
          <w:szCs w:val="22"/>
        </w:rPr>
        <w:fldChar w:fldCharType="end"/>
      </w:r>
      <w:r w:rsidR="00897B76">
        <w:rPr>
          <w:rFonts w:asciiTheme="majorBidi" w:hAnsiTheme="majorBidi" w:cstheme="majorBidi"/>
          <w:color w:val="000000"/>
          <w:sz w:val="22"/>
          <w:szCs w:val="22"/>
        </w:rPr>
        <w:t>.</w:t>
      </w:r>
      <w:r w:rsidR="0078029C" w:rsidRPr="0078029C">
        <w:rPr>
          <w:rFonts w:asciiTheme="majorBidi" w:hAnsiTheme="majorBidi" w:cstheme="majorBidi"/>
          <w:color w:val="000000"/>
          <w:sz w:val="22"/>
          <w:szCs w:val="22"/>
        </w:rPr>
        <w:t xml:space="preserve"> </w:t>
      </w:r>
      <w:r w:rsidR="0078029C">
        <w:rPr>
          <w:rFonts w:asciiTheme="majorBidi" w:hAnsiTheme="majorBidi" w:cstheme="majorBidi"/>
          <w:color w:val="000000"/>
          <w:sz w:val="22"/>
          <w:szCs w:val="22"/>
        </w:rPr>
        <w:t xml:space="preserve">These tissues are </w:t>
      </w:r>
      <w:r w:rsidR="001E0735">
        <w:rPr>
          <w:rFonts w:asciiTheme="majorBidi" w:hAnsiTheme="majorBidi" w:cstheme="majorBidi"/>
          <w:color w:val="000000"/>
          <w:sz w:val="22"/>
          <w:szCs w:val="22"/>
        </w:rPr>
        <w:t>responsible</w:t>
      </w:r>
      <w:r w:rsidR="0078029C">
        <w:rPr>
          <w:rFonts w:asciiTheme="majorBidi" w:hAnsiTheme="majorBidi" w:cstheme="majorBidi"/>
          <w:color w:val="000000"/>
          <w:sz w:val="22"/>
          <w:szCs w:val="22"/>
        </w:rPr>
        <w:t xml:space="preserve"> for </w:t>
      </w:r>
      <w:r w:rsidR="0078029C" w:rsidRPr="000A30DF">
        <w:rPr>
          <w:rFonts w:asciiTheme="majorBidi" w:hAnsiTheme="majorBidi" w:cstheme="majorBidi"/>
          <w:color w:val="000000"/>
          <w:sz w:val="22"/>
          <w:szCs w:val="22"/>
        </w:rPr>
        <w:t>continuous</w:t>
      </w:r>
      <w:r w:rsidR="0078029C">
        <w:rPr>
          <w:rFonts w:asciiTheme="majorBidi" w:hAnsiTheme="majorBidi" w:cstheme="majorBidi"/>
          <w:color w:val="000000"/>
          <w:sz w:val="22"/>
          <w:szCs w:val="22"/>
        </w:rPr>
        <w:t>ly</w:t>
      </w:r>
      <w:r w:rsidR="00711EEF">
        <w:rPr>
          <w:rFonts w:asciiTheme="majorBidi" w:hAnsiTheme="majorBidi" w:cstheme="majorBidi"/>
          <w:color w:val="000000"/>
          <w:sz w:val="22"/>
          <w:szCs w:val="22"/>
        </w:rPr>
        <w:t>, yet dynamic</w:t>
      </w:r>
      <w:r w:rsidR="0078029C" w:rsidRPr="000A30DF">
        <w:rPr>
          <w:rFonts w:asciiTheme="majorBidi" w:hAnsiTheme="majorBidi" w:cstheme="majorBidi"/>
          <w:color w:val="000000"/>
          <w:sz w:val="22"/>
          <w:szCs w:val="22"/>
        </w:rPr>
        <w:t xml:space="preserve"> interchanging fluxes of different molecules with the surrounding environment</w:t>
      </w:r>
      <w:r w:rsidR="00711EEF">
        <w:rPr>
          <w:rFonts w:asciiTheme="majorBidi" w:hAnsiTheme="majorBidi" w:cstheme="majorBidi"/>
          <w:color w:val="000000"/>
          <w:sz w:val="22"/>
          <w:szCs w:val="22"/>
        </w:rPr>
        <w:t>.</w:t>
      </w:r>
      <w:r w:rsidR="0078029C">
        <w:rPr>
          <w:rFonts w:asciiTheme="majorBidi" w:hAnsiTheme="majorBidi" w:cstheme="majorBidi"/>
          <w:color w:val="000000"/>
          <w:sz w:val="22"/>
          <w:szCs w:val="22"/>
        </w:rPr>
        <w:t xml:space="preserve"> </w:t>
      </w:r>
      <w:r w:rsidR="00514E7E">
        <w:rPr>
          <w:rFonts w:asciiTheme="majorBidi" w:hAnsiTheme="majorBidi" w:cstheme="majorBidi"/>
          <w:color w:val="000000"/>
          <w:sz w:val="22"/>
          <w:szCs w:val="22"/>
        </w:rPr>
        <w:t>F</w:t>
      </w:r>
      <w:r w:rsidR="00711EEF">
        <w:rPr>
          <w:rFonts w:asciiTheme="majorBidi" w:hAnsiTheme="majorBidi" w:cstheme="majorBidi"/>
          <w:color w:val="000000"/>
          <w:sz w:val="22"/>
          <w:szCs w:val="22"/>
        </w:rPr>
        <w:t>or t</w:t>
      </w:r>
      <w:r w:rsidR="00514E7E">
        <w:rPr>
          <w:rFonts w:asciiTheme="majorBidi" w:hAnsiTheme="majorBidi" w:cstheme="majorBidi"/>
          <w:color w:val="000000"/>
          <w:sz w:val="22"/>
          <w:szCs w:val="22"/>
        </w:rPr>
        <w:t>hese</w:t>
      </w:r>
      <w:r w:rsidR="00711EEF">
        <w:rPr>
          <w:rFonts w:asciiTheme="majorBidi" w:hAnsiTheme="majorBidi" w:cstheme="majorBidi"/>
          <w:color w:val="000000"/>
          <w:sz w:val="22"/>
          <w:szCs w:val="22"/>
        </w:rPr>
        <w:t xml:space="preserve"> </w:t>
      </w:r>
      <w:r w:rsidR="00514E7E">
        <w:rPr>
          <w:rFonts w:asciiTheme="majorBidi" w:hAnsiTheme="majorBidi" w:cstheme="majorBidi"/>
          <w:color w:val="000000"/>
          <w:sz w:val="22"/>
          <w:szCs w:val="22"/>
        </w:rPr>
        <w:t xml:space="preserve">special responses to environmental conditions, it is important to </w:t>
      </w:r>
      <w:r w:rsidR="001E0735">
        <w:rPr>
          <w:rFonts w:asciiTheme="majorBidi" w:hAnsiTheme="majorBidi" w:cstheme="majorBidi"/>
          <w:color w:val="000000"/>
          <w:sz w:val="22"/>
          <w:szCs w:val="22"/>
        </w:rPr>
        <w:t>establish tools and experimental systems that address fish ecophysiology.</w:t>
      </w:r>
    </w:p>
    <w:p w14:paraId="07660901" w14:textId="39796BB6" w:rsidR="008179E2" w:rsidRPr="00B23437" w:rsidRDefault="006C427E" w:rsidP="00A73D31">
      <w:pPr>
        <w:pStyle w:val="NormalWeb"/>
        <w:spacing w:before="0" w:beforeAutospacing="0" w:after="0" w:afterAutospacing="0" w:line="360" w:lineRule="auto"/>
        <w:rPr>
          <w:rFonts w:asciiTheme="majorBidi" w:hAnsiTheme="majorBidi" w:cstheme="majorBidi"/>
          <w:color w:val="000000"/>
          <w:sz w:val="22"/>
          <w:szCs w:val="22"/>
        </w:rPr>
      </w:pPr>
      <w:r w:rsidRPr="00E36281">
        <w:rPr>
          <w:rFonts w:asciiTheme="majorBidi" w:hAnsiTheme="majorBidi" w:cstheme="majorBidi"/>
          <w:color w:val="000000"/>
          <w:sz w:val="22"/>
          <w:szCs w:val="22"/>
        </w:rPr>
        <w:t xml:space="preserve">The intestine is one of the </w:t>
      </w:r>
      <w:r w:rsidR="00813CBA">
        <w:rPr>
          <w:rFonts w:asciiTheme="majorBidi" w:hAnsiTheme="majorBidi" w:cstheme="majorBidi"/>
          <w:color w:val="000000"/>
          <w:sz w:val="22"/>
          <w:szCs w:val="22"/>
        </w:rPr>
        <w:t xml:space="preserve">fish organs exposed to </w:t>
      </w:r>
      <w:r w:rsidRPr="00E36281">
        <w:rPr>
          <w:rFonts w:asciiTheme="majorBidi" w:hAnsiTheme="majorBidi" w:cstheme="majorBidi"/>
          <w:color w:val="000000"/>
          <w:sz w:val="22"/>
          <w:szCs w:val="22"/>
        </w:rPr>
        <w:t>the surrounding</w:t>
      </w:r>
      <w:r w:rsidR="00624A8B" w:rsidRPr="00E36281">
        <w:rPr>
          <w:rFonts w:asciiTheme="majorBidi" w:hAnsiTheme="majorBidi" w:cstheme="majorBidi"/>
          <w:color w:val="000000"/>
          <w:sz w:val="22"/>
          <w:szCs w:val="22"/>
        </w:rPr>
        <w:t xml:space="preserve"> environment</w:t>
      </w:r>
      <w:r w:rsidRPr="00E36281">
        <w:rPr>
          <w:rFonts w:asciiTheme="majorBidi" w:hAnsiTheme="majorBidi" w:cstheme="majorBidi"/>
          <w:color w:val="000000"/>
          <w:sz w:val="22"/>
          <w:szCs w:val="22"/>
        </w:rPr>
        <w:t xml:space="preserve">. </w:t>
      </w:r>
      <w:r w:rsidR="00577636" w:rsidRPr="00E36281">
        <w:rPr>
          <w:rFonts w:asciiTheme="majorBidi" w:hAnsiTheme="majorBidi" w:cstheme="majorBidi"/>
          <w:color w:val="000000"/>
          <w:sz w:val="22"/>
          <w:szCs w:val="22"/>
        </w:rPr>
        <w:t>In addition to its role in nutrient and water absorption,</w:t>
      </w:r>
      <w:r w:rsidRPr="00E36281">
        <w:rPr>
          <w:rFonts w:asciiTheme="majorBidi" w:hAnsiTheme="majorBidi" w:cstheme="majorBidi"/>
          <w:color w:val="000000"/>
          <w:sz w:val="22"/>
          <w:szCs w:val="22"/>
        </w:rPr>
        <w:t xml:space="preserve"> the </w:t>
      </w:r>
      <w:r w:rsidR="00577636" w:rsidRPr="00E36281">
        <w:rPr>
          <w:rFonts w:asciiTheme="majorBidi" w:hAnsiTheme="majorBidi" w:cstheme="majorBidi"/>
          <w:color w:val="000000"/>
          <w:sz w:val="22"/>
          <w:szCs w:val="22"/>
        </w:rPr>
        <w:t xml:space="preserve">fish </w:t>
      </w:r>
      <w:r w:rsidRPr="00E36281">
        <w:rPr>
          <w:rFonts w:asciiTheme="majorBidi" w:hAnsiTheme="majorBidi" w:cstheme="majorBidi"/>
          <w:color w:val="000000"/>
          <w:sz w:val="22"/>
          <w:szCs w:val="22"/>
        </w:rPr>
        <w:t>intestine is an osmoregula</w:t>
      </w:r>
      <w:r w:rsidR="00E73A19" w:rsidRPr="00E36281">
        <w:rPr>
          <w:rFonts w:asciiTheme="majorBidi" w:hAnsiTheme="majorBidi" w:cstheme="majorBidi"/>
          <w:color w:val="000000"/>
          <w:sz w:val="22"/>
          <w:szCs w:val="22"/>
        </w:rPr>
        <w:t>tory organ</w:t>
      </w:r>
      <w:r w:rsidRPr="00E36281">
        <w:rPr>
          <w:rFonts w:asciiTheme="majorBidi" w:hAnsiTheme="majorBidi" w:cstheme="majorBidi"/>
          <w:color w:val="000000"/>
          <w:sz w:val="22"/>
          <w:szCs w:val="22"/>
        </w:rPr>
        <w:t xml:space="preserve"> that has an important role in ion and acid base regulation. The intestinal epithelial cells </w:t>
      </w:r>
      <w:r w:rsidR="00C222FF" w:rsidRPr="00E36281">
        <w:rPr>
          <w:rFonts w:asciiTheme="majorBidi" w:hAnsiTheme="majorBidi" w:cstheme="majorBidi"/>
          <w:color w:val="000000"/>
          <w:sz w:val="22"/>
          <w:szCs w:val="22"/>
        </w:rPr>
        <w:t xml:space="preserve">(also known as </w:t>
      </w:r>
      <w:r w:rsidRPr="00E36281">
        <w:rPr>
          <w:rFonts w:asciiTheme="majorBidi" w:hAnsiTheme="majorBidi" w:cstheme="majorBidi"/>
          <w:color w:val="000000"/>
          <w:sz w:val="22"/>
          <w:szCs w:val="22"/>
        </w:rPr>
        <w:t>enterocytes</w:t>
      </w:r>
      <w:r w:rsidR="00C222FF" w:rsidRPr="00E36281">
        <w:rPr>
          <w:rFonts w:asciiTheme="majorBidi" w:hAnsiTheme="majorBidi" w:cstheme="majorBidi"/>
          <w:color w:val="000000"/>
          <w:sz w:val="22"/>
          <w:szCs w:val="22"/>
        </w:rPr>
        <w:t>)</w:t>
      </w:r>
      <w:r w:rsidRPr="00E36281">
        <w:rPr>
          <w:rFonts w:asciiTheme="majorBidi" w:hAnsiTheme="majorBidi" w:cstheme="majorBidi"/>
          <w:color w:val="000000"/>
          <w:sz w:val="22"/>
          <w:szCs w:val="22"/>
        </w:rPr>
        <w:t xml:space="preserve"> express many different transporters, </w:t>
      </w:r>
      <w:r w:rsidR="00C222FF" w:rsidRPr="00E36281">
        <w:rPr>
          <w:rFonts w:asciiTheme="majorBidi" w:hAnsiTheme="majorBidi" w:cstheme="majorBidi"/>
          <w:color w:val="000000"/>
          <w:sz w:val="22"/>
          <w:szCs w:val="22"/>
        </w:rPr>
        <w:t xml:space="preserve">ion </w:t>
      </w:r>
      <w:r w:rsidRPr="00E36281">
        <w:rPr>
          <w:rFonts w:asciiTheme="majorBidi" w:hAnsiTheme="majorBidi" w:cstheme="majorBidi"/>
          <w:color w:val="000000"/>
          <w:sz w:val="22"/>
          <w:szCs w:val="22"/>
        </w:rPr>
        <w:t xml:space="preserve">channels and pumps </w:t>
      </w:r>
      <w:r w:rsidR="00CA5904" w:rsidRPr="00E36281">
        <w:rPr>
          <w:rFonts w:asciiTheme="majorBidi" w:hAnsiTheme="majorBidi" w:cstheme="majorBidi"/>
          <w:color w:val="000000"/>
          <w:sz w:val="22"/>
          <w:szCs w:val="22"/>
        </w:rPr>
        <w:t xml:space="preserve">at their apical membrane facing </w:t>
      </w:r>
      <w:r w:rsidRPr="00E36281">
        <w:rPr>
          <w:rFonts w:asciiTheme="majorBidi" w:hAnsiTheme="majorBidi" w:cstheme="majorBidi"/>
          <w:color w:val="000000"/>
          <w:sz w:val="22"/>
          <w:szCs w:val="22"/>
        </w:rPr>
        <w:t>the intestinal lumen</w:t>
      </w:r>
      <w:r w:rsidR="00275821" w:rsidRPr="00E36281">
        <w:rPr>
          <w:rFonts w:asciiTheme="majorBidi" w:hAnsiTheme="majorBidi" w:cstheme="majorBidi"/>
          <w:color w:val="000000"/>
          <w:sz w:val="22"/>
          <w:szCs w:val="22"/>
        </w:rPr>
        <w:t>, a</w:t>
      </w:r>
      <w:r w:rsidRPr="00E36281">
        <w:rPr>
          <w:rFonts w:asciiTheme="majorBidi" w:hAnsiTheme="majorBidi" w:cstheme="majorBidi"/>
          <w:color w:val="000000"/>
          <w:sz w:val="22"/>
          <w:szCs w:val="22"/>
        </w:rPr>
        <w:t xml:space="preserve"> dynamic environment that changes according to feeding regime, </w:t>
      </w:r>
      <w:r w:rsidR="00E01570" w:rsidRPr="00E36281">
        <w:rPr>
          <w:rFonts w:asciiTheme="majorBidi" w:hAnsiTheme="majorBidi" w:cstheme="majorBidi"/>
          <w:color w:val="000000"/>
          <w:sz w:val="22"/>
          <w:szCs w:val="22"/>
        </w:rPr>
        <w:t xml:space="preserve">feed content and </w:t>
      </w:r>
      <w:r w:rsidRPr="00E36281">
        <w:rPr>
          <w:rFonts w:asciiTheme="majorBidi" w:hAnsiTheme="majorBidi" w:cstheme="majorBidi"/>
          <w:color w:val="000000"/>
          <w:sz w:val="22"/>
          <w:szCs w:val="22"/>
        </w:rPr>
        <w:t xml:space="preserve">water salinity </w:t>
      </w:r>
      <w:r w:rsidRPr="00E36281">
        <w:rPr>
          <w:rFonts w:asciiTheme="majorBidi" w:hAnsiTheme="majorBidi" w:cstheme="majorBidi"/>
          <w:color w:val="000000"/>
          <w:sz w:val="22"/>
          <w:szCs w:val="22"/>
        </w:rPr>
        <w:fldChar w:fldCharType="begin" w:fldLock="1"/>
      </w:r>
      <w:r w:rsidRPr="00E36281">
        <w:rPr>
          <w:rFonts w:asciiTheme="majorBidi" w:hAnsiTheme="majorBidi" w:cstheme="majorBidi"/>
          <w:color w:val="000000"/>
          <w:sz w:val="22"/>
          <w:szCs w:val="22"/>
        </w:rPr>
        <w:instrText>ADDIN CSL_CITATION {"citationItems":[{"id":"ITEM-1","itemData":{"DOI":"10.1242/jeb.016832","ISBN":"0022-0949","ISSN":"0022-0949","PMID":"18587127","abstract":"Marine teleosts have extracellular fluids less concentrated than their environment, resulting in continual water loss, which is compensated for by drinking, with intestinal water absorption driven by NaCl uptake. Absorption of Cl(-) occurs in part by apical Cl(-)/HCO(3)(-) exchange, with HCO(3)(-) provided by transepithelial transport and/or by carbonic anhydrase-mediated hydration of endogenous epithelial CO(2). Hydration of CO(2) also liberates H(+), which is transported across the basolateral membrane. In this study, gulf toadfish (Opsanus beta) were acclimated to 9, 35 and 50 ppt. Intestinal HCO(3)(-) secretion, water and salt absorption, and the ensuing effects on acid-base balance were examined. Rectal fluid excretion greatly increased with increasing salinity from 0.17+/-0.05 ml kg(-1) h(-1) in 9 ppt to 0.70+/-0.19 ml kg(-1) h(-1) in 35 ppt and 1.46+/-0.22 ml kg(-1) h(-1) in 50 ppt. Rectal fluid composition and excretion rates allowed for estimation of drinking rates, which increased with salinity from 1.38+/-0.30 to 2.60+/-0.92 and 3.82+/-0.58 ml kg(-1) h(-1) in 9, 35 and 50 ppt, respectively. By contrast, the fraction of imbibed water absorbed decreased from 85.9+/-3.8% in 9 ppt to 68.8+/-3.2% in 35 ppt and 61.4+/-1.0% in 50 ppt. Despite large changes in rectal base excretion from 9.3+/-2.7 to 68.2+/-20.4 and 193.2+/-64.9 mumol kg(-1) h(-1) in 9, 35 and 50 ppt, respectively, acute or prolonged exposure to altered salinities was associated with only modest acid-base balance disturbances. Extra-intestinal, presumably branchial, net acid excretion increased with salinity (62.0+/-21.0, 229.7+/-38.5 and 403.1+/-32.9 mumol kg(-1) h(-1) at 9, 35 and 50 ppt, respectively), demonstrating a compensatory response to altered intestinal base secretion associated with osmoregulatory demand.","author":[{"dropping-particle":"","family":"Genz","given":"Janet","non-dropping-particle":"","parse-names":false,"suffix":""},{"dropping-particle":"","family":"Taylor","given":"Josi R.","non-dropping-particle":"","parse-names":false,"suffix":""},{"dropping-particle":"","family":"Grosell","given":"Martin","non-dropping-particle":"","parse-names":false,"suffix":""}],"container-title":"Journal of Experimental Biology","id":"ITEM-1","issue":"14","issued":{"date-parts":[["2008","7","15"]]},"page":"2327-2335","title":"Effects of salinity on intestinal bicarbonate secretion and compensatory regulation of acid-base balance in Opsanus beta","type":"article-journal","volume":"211"},"uris":["http://www.mendeley.com/documents/?uuid=a2acc37b-f50e-4ece-a188-3f26502a5415"]},{"id":"ITEM-2","itemData":{"DOI":"10.1242/jeb.02342","ISSN":"0022-0949","PMID":"16857878","abstract":"Experiments on Gulf toadfish Opsanus beta demonstrate how feeding impacts osmoregulation in the marine teleost intestine. A high Ca(2+) diet of pilchards Sardina pilchardus ([Ca(2+)]=404.2 mmol kg(-1)) was compared to a low Ca(2+) diet of common squid Loligo forbesi ([Ca(2+)]=1.3 mmol kg(-1)), as high [Ca(2+)] has been shown to stimulate intestinal anion exchange. Gastrointestinal fluids and blood plasma were collected over a time course from pre-feeding to 216 h post feeding. Following food intake, monovalent ions were largely absorbed across the intestinal epithelium, leaving a fluid rich in divalent ions, which have a lower osmotic coefficient and effectively reduce osmotic pressure in the lumen to allow for enhanced fluid absorption. Concentrations of Cl(-) and HCO (-)(3) in fluid along the gastrointestinal tract of fish fed both diets, particularly 1 and 2 days post-feeding, demonstrate that apical Cl(-)/HCO (-)(3) exchange plays a vital role in postprandial Cl(-) and water absorption. Postprandial acid-base balance disturbance as indicated by plasma alkalinization was limited or absent, indicating compensation for gastric acid secretion in this teleost fish. Plasma osmolality peaked 12 h post-feeding in toadfish fed squid, but was not accompanied by a significant increase in inorganic ion concentrations. Transient fluid secretion by the gastrointestinal tract was evident from reduced luminal Mg(2+) and SO (2-)(4) concentrations for 24-48 h post feeding. Discrepancy between the sum of inorganic osmolytes and measured osmotic pressure was attributed to organic osmolytes, which occurred at high concentrations in the stomach and anterior intestine for up to 24 h post feeding.","author":[{"dropping-particle":"","family":"Taylor","given":"Josi R","non-dropping-particle":"","parse-names":false,"suffix":""},{"dropping-particle":"","family":"Grosell","given":"Martin","non-dropping-particle":"","parse-names":false,"suffix":""}],"container-title":"The Journal of experimental biology","id":"ITEM-2","issue":"Pt 15","issued":{"date-parts":[["2006","8"]]},"page":"2939-2951","title":"Feeding and osmoregulation: dual function of the marine teleost intestine.","type":"article-journal","volume":"209"},"uris":["http://www.mendeley.com/documents/?uuid=0e439835-56d0-45e2-9247-2990b6d221ce"]},{"id":"ITEM-3","itemData":{"author":[{"dropping-particle":"","family":"Taylor","given":"J R","non-dropping-particle":"","parse-names":false,"suffix":""},{"dropping-particle":"","family":"Grosell","given":"Martin","non-dropping-particle":"","parse-names":false,"suffix":""}],"container-title":"J Exp Biol","id":"ITEM-3","issue":"Pt 23","issued":{"date-parts":[["2009"]]},"page":"3873-3881","title":"The intestinal response to feeding in seawater gulf toadfish, Opsanus beta, includes elevated base secretion and increased epithelial oxygen consumption.","type":"article-journal","volume":"212"},"uris":["http://www.mendeley.com/documents/?uuid=ded49047-cd31-4050-85e3-d3be80fd3e42"]}],"mendeley":{"formattedCitation":"(Genz et al., 2008; Taylor and Grosell, 2009, 2006)","plainTextFormattedCitation":"(Genz et al., 2008; Taylor and Grosell, 2009, 2006)","previouslyFormattedCitation":"(Genz et al., 2008; Taylor and Grosell, 2009, 2006)"},"properties":{"noteIndex":0},"schema":"https://github.com/citation-style-language/schema/raw/master/csl-citation.json"}</w:instrText>
      </w:r>
      <w:r w:rsidRPr="00E36281">
        <w:rPr>
          <w:rFonts w:asciiTheme="majorBidi" w:hAnsiTheme="majorBidi" w:cstheme="majorBidi"/>
          <w:color w:val="000000"/>
          <w:sz w:val="22"/>
          <w:szCs w:val="22"/>
        </w:rPr>
        <w:fldChar w:fldCharType="separate"/>
      </w:r>
      <w:r w:rsidRPr="00E36281">
        <w:rPr>
          <w:rFonts w:asciiTheme="majorBidi" w:hAnsiTheme="majorBidi" w:cstheme="majorBidi"/>
          <w:noProof/>
          <w:color w:val="000000"/>
          <w:sz w:val="22"/>
          <w:szCs w:val="22"/>
        </w:rPr>
        <w:t>(Genz et al., 2008; Taylor and Grosell, 2009, 2006)</w:t>
      </w:r>
      <w:r w:rsidRPr="00E36281">
        <w:rPr>
          <w:rFonts w:asciiTheme="majorBidi" w:hAnsiTheme="majorBidi" w:cstheme="majorBidi"/>
          <w:color w:val="000000"/>
          <w:sz w:val="22"/>
          <w:szCs w:val="22"/>
        </w:rPr>
        <w:fldChar w:fldCharType="end"/>
      </w:r>
      <w:r w:rsidRPr="00E36281">
        <w:rPr>
          <w:rFonts w:asciiTheme="majorBidi" w:hAnsiTheme="majorBidi" w:cstheme="majorBidi"/>
          <w:color w:val="000000"/>
          <w:sz w:val="22"/>
          <w:szCs w:val="22"/>
        </w:rPr>
        <w:t>. These changing conditions</w:t>
      </w:r>
      <w:r w:rsidR="00E73A19" w:rsidRPr="00E36281">
        <w:rPr>
          <w:rFonts w:asciiTheme="majorBidi" w:hAnsiTheme="majorBidi" w:cstheme="majorBidi"/>
          <w:color w:val="000000"/>
          <w:sz w:val="22"/>
          <w:szCs w:val="22"/>
        </w:rPr>
        <w:t xml:space="preserve"> affect</w:t>
      </w:r>
      <w:r w:rsidRPr="00E36281">
        <w:rPr>
          <w:rFonts w:asciiTheme="majorBidi" w:hAnsiTheme="majorBidi" w:cstheme="majorBidi"/>
          <w:color w:val="000000"/>
          <w:sz w:val="22"/>
          <w:szCs w:val="22"/>
        </w:rPr>
        <w:t xml:space="preserve"> nutrient absorption and utilization and </w:t>
      </w:r>
      <w:r w:rsidR="00CA5904" w:rsidRPr="00E36281">
        <w:rPr>
          <w:rFonts w:asciiTheme="majorBidi" w:hAnsiTheme="majorBidi" w:cstheme="majorBidi"/>
          <w:color w:val="000000"/>
          <w:sz w:val="22"/>
          <w:szCs w:val="22"/>
        </w:rPr>
        <w:t xml:space="preserve">the expression of </w:t>
      </w:r>
      <w:r w:rsidR="00235A41">
        <w:rPr>
          <w:rFonts w:asciiTheme="majorBidi" w:hAnsiTheme="majorBidi" w:cstheme="majorBidi"/>
          <w:color w:val="000000"/>
          <w:sz w:val="22"/>
          <w:szCs w:val="22"/>
        </w:rPr>
        <w:t>trans</w:t>
      </w:r>
      <w:r w:rsidR="00235A41" w:rsidRPr="00E36281">
        <w:rPr>
          <w:rFonts w:asciiTheme="majorBidi" w:hAnsiTheme="majorBidi" w:cstheme="majorBidi"/>
          <w:color w:val="000000"/>
          <w:sz w:val="22"/>
          <w:szCs w:val="22"/>
        </w:rPr>
        <w:t>membran</w:t>
      </w:r>
      <w:r w:rsidR="00235A41">
        <w:rPr>
          <w:rFonts w:asciiTheme="majorBidi" w:hAnsiTheme="majorBidi" w:cstheme="majorBidi"/>
          <w:color w:val="000000"/>
          <w:sz w:val="22"/>
          <w:szCs w:val="22"/>
        </w:rPr>
        <w:t>e</w:t>
      </w:r>
      <w:r w:rsidR="00235A41" w:rsidRPr="00E36281">
        <w:rPr>
          <w:rFonts w:asciiTheme="majorBidi" w:hAnsiTheme="majorBidi" w:cstheme="majorBidi"/>
          <w:color w:val="000000"/>
          <w:sz w:val="22"/>
          <w:szCs w:val="22"/>
        </w:rPr>
        <w:t xml:space="preserve"> </w:t>
      </w:r>
      <w:r w:rsidR="00CA5904" w:rsidRPr="00E36281">
        <w:rPr>
          <w:rFonts w:asciiTheme="majorBidi" w:hAnsiTheme="majorBidi" w:cstheme="majorBidi"/>
          <w:color w:val="000000"/>
          <w:sz w:val="22"/>
          <w:szCs w:val="22"/>
        </w:rPr>
        <w:t>protein</w:t>
      </w:r>
      <w:r w:rsidRPr="00E36281">
        <w:rPr>
          <w:rFonts w:asciiTheme="majorBidi" w:hAnsiTheme="majorBidi" w:cstheme="majorBidi"/>
          <w:color w:val="000000"/>
          <w:sz w:val="22"/>
          <w:szCs w:val="22"/>
        </w:rPr>
        <w:t xml:space="preserve">s </w:t>
      </w:r>
      <w:r w:rsidRPr="00E36281">
        <w:rPr>
          <w:rFonts w:asciiTheme="majorBidi" w:hAnsiTheme="majorBidi" w:cstheme="majorBidi"/>
          <w:color w:val="000000"/>
          <w:sz w:val="22"/>
          <w:szCs w:val="22"/>
        </w:rPr>
        <w:fldChar w:fldCharType="begin" w:fldLock="1"/>
      </w:r>
      <w:r w:rsidR="00301289" w:rsidRPr="00E36281">
        <w:rPr>
          <w:rFonts w:asciiTheme="majorBidi" w:hAnsiTheme="majorBidi" w:cstheme="majorBidi"/>
          <w:color w:val="000000"/>
          <w:sz w:val="22"/>
          <w:szCs w:val="22"/>
        </w:rPr>
        <w:instrText>ADDIN CSL_CITATION {"citationItems":[{"id":"ITEM-1","itemData":{"DOI":"10.1371/journal.pone.0202351","ISSN":"1932-6203","abstract":"Nile tilapia (Oreochromis niloticus) is the world's most widely cultured fish species. Therefore , its nutritional physiology is of great interest from an aquaculture perspective. Studies conducted on several fish species, including tilapia, demonstrated the beneficial effects of dietary salt supplementation on growth; however, the mechanism behind these beneficial effects is still not fully understood. The fish intestine is a complex system, with functions, such as nutrient absorption, ion equilibrium and acid-base balance that are tightly linked and dependent on each other's activities and products. Ions are the driving force in the absorption of feed components through pumps, transporters and protein channels. In this study, we examined the impact of 5% increase in dietary NaCl on protein, lipid, ash and dry matter digestibility, as well as on the expression of intestinal peptide transporters (PepTs) and ion pumps (Na + /K +-ATPase, V-H +-ATPase, N + /H +-Exchanger) in Nile tilapia. In addition, effects on the gut microbiome were evaluated. Our results show that dietary salt supplementation significantly increased digestibility of all measured nutritional components, peptide transporters expression and ion pumps activity. Moreover, changes in the gut microbial diversity were observed, and were associated with lipid digestibility and Na + /K +-ATPase expression.","author":[{"dropping-particle":"","family":"Hallali","given":"Eyal","non-dropping-particle":"","parse-names":false,"suffix":""},{"dropping-particle":"","family":"Kokou","given":"Fotini","non-dropping-particle":"","parse-names":false,"suffix":""},{"dropping-particle":"","family":"Chourasia","given":"Tapan Kumar","non-dropping-particle":"","parse-names":false,"suffix":""},{"dropping-particle":"","family":"Nitzan","given":"Tali","non-dropping-particle":"","parse-names":false,"suffix":""},{"dropping-particle":"","family":"Con","given":"Pazit","non-dropping-particle":"","parse-names":false,"suffix":""},{"dropping-particle":"","family":"Harpaz","given":"Sheenan","non-dropping-particle":"","parse-names":false,"suffix":""},{"dropping-particle":"","family":"Mizrahi","given":"Itzhak","non-dropping-particle":"","parse-names":false,"suffix":""},{"dropping-particle":"","family":"Cnaani","given":"Avner","non-dropping-particle":"","parse-names":false,"suffix":""}],"container-title":"PLOS ONE","editor":[{"dropping-particle":"","family":"Senthilkumaran","given":"Balasubramanian","non-dropping-particle":"","parse-names":false,"suffix":""}],"id":"ITEM-1","issue":"8","issued":{"date-parts":[["2018","8","23"]]},"page":"e0202351","title":"Dietary salt levels affect digestibility, intestinal gene expression, and the microbiome, in Nile tilapia (Oreochromis niloticus)","type":"article-journal","volume":"13"},"uris":["http://www.mendeley.com/documents/?uuid=7dc45d9f-ee7f-3052-bea3-e03cc66e8fd9"]},{"id":"ITEM-2","itemData":{"DOI":"10.1016/j.aquaculture.2016.01.020","ISSN":"00448486","abstract":"© 2016 Elsevier B.V.Nutrients are absorbed through transporters located in the brush border of intestinal absorptive epithelial cells. These transporters are complexes of proteins that control the uptake or removal of different compounds through cell and organelle membranes. Ingested proteins are catabolized to short-peptide and amino acids, which are absorbed through specified intestinal transporters. Two key complexes in this process are the B0AT (encoded by the SLC6A19 gene) and B0,+AT (encoded by the SLC3A1 and SLC7A9 genes), that transfer neutral and cationic amino acids. This research was conducted in Mozambique tilapia (Oreochromis mossambicus), with the aim of characterizing the dynamic of their expression along different intestinal sections at different time-points after feeding, in different water salinities. Our results demonstrated the dynamic of gene expression patterns along the intestine, with significant salinity effect on the genes encoding to the B0,+AT. Differences in expression levels with time after feeding were found in all three genes, with the highest expression observed at 6h after feeding, in the middle intestine. Some of our results differ from what was expected based on data from mammalian organisms, and with only few previous studies on these transporters in any fish species, this is one of the first steps toward characterization of their regulation in fish. Statement of Relevance: The results can lead to better food utilization.","author":[{"dropping-particle":"","family":"Nitzan","given":"Tali","non-dropping-particle":"","parse-names":false,"suffix":""},{"dropping-particle":"","family":"Rozenberg","given":"Pazit","non-dropping-particle":"","parse-names":false,"suffix":""},{"dropping-particle":"","family":"Cnaani","given":"Avner","non-dropping-particle":"","parse-names":false,"suffix":""}],"container-title":"Aquaculture","id":"ITEM-2","issued":{"date-parts":[["2017","4"]]},"page":"71-75","publisher":"Elsevier B.V.","title":"Differential expression of amino-acid transporters along the intestine of Mozambique tilapia (Oreochromis mossambicus) and the effect of water salinity and time after feeding","type":"article-journal","volume":"472"},"uris":["http://www.mendeley.com/documents/?uuid=9c508d8e-fd42-4448-bd5b-4b528c8d6863"]},{"id":"ITEM-3","itemData":{"DOI":"10.1016/j.cbpa.2019.01.018","ISSN":"10956433","abstract":"The European seabass (Dicentrarchus labrax) is a teleost remarkably adapted to a wide range of water salinity, through osmoregulatory mechanisms, mainly operating in the gills and the intestine. As an important aquaculture species, its rearing in low-salinity conditions offers benefits for its inland culture. However, this demands a full comprehension of the European seabass osmoregulatory mechanisms and its response to acclimation protocols. The purpose of this study was to evaluate different acclimation protocols in terms of osmoregularity and stress response, following transferring of European seabass juveniles from seawater to freshwater. In addition, nutrient absorption was also examined since drinking rates are sensitive to salinity. The acclimation challenge was applied through three protocols: direct transfer (0 h) to freshwater, gradual transfer during 3 h and during 72 h. The short- (1 h after complete change to freshwater) and long-term effects (after 2 months) of each acclimation protocol were evaluated by assessing the expression of 1. The osmoregulatory genes: Na + /K + -ATPase α1, Na + /K + /2Cl − 1 co-transporter, aquaporins 1 and 3, and the cystic fibrosis transmembrane conductance regulator; 2. The heat shock protein 70 gene; 3. The peptide transporter genes corresponding to PepT1a, PepT1b and PepT2. The short-term acclimation response was pronounced in both gills and the intestine affecting stress-, osmoregulatory- and nutrient-related gene expression. Long-term effects were only evident in the intestine. Direct transfer in freshwater mainly induced a long-term stress response, while the short-term effect was more pronounced in the 3 h-transfer, potentially due to handling. Our results suggest that although the European seabass can withstand direct transfer to low-salinity conditions, a gradual transfer is recommended to prevent long-term stress effects.","author":[{"dropping-particle":"","family":"Kokou","given":"Fotini","non-dropping-particle":"","parse-names":false,"suffix":""},{"dropping-particle":"","family":"Con","given":"Pazit","non-dropping-particle":"","parse-names":false,"suffix":""},{"dropping-particle":"","family":"Barki","given":"Assaf","non-dropping-particle":"","parse-names":false,"suffix":""},{"dropping-particle":"","family":"Nitzan","given":"Tali","non-dropping-particle":"","parse-names":false,"suffix":""},{"dropping-particle":"","family":"Slosman","given":"Tatiana","non-dropping-particle":"","parse-names":false,"suffix":""},{"dropping-particle":"","family":"Mizrahi","given":"Itzhak","non-dropping-particle":"","parse-names":false,"suffix":""},{"dropping-particle":"","family":"Cnaani","given":"Avner","non-dropping-particle":"","parse-names":false,"suffix":""}],"container-title":"Comparative Biochemistry and Physiology Part A: Molecular &amp; Integrative Physiology","id":"ITEM-3","issued":{"date-parts":[["2019","5"]]},"page":"11-18","title":"Short- and long-term low-salinity acclimation effects on the branchial and intestinal gene expression in the European seabass (Dicentrarchus labrax)","type":"article-journal","volume":"231"},"uris":["http://www.mendeley.com/documents/?uuid=625fee9b-675f-37df-a1d0-03fb66fccdf5"]},{"id":"ITEM-4","itemData":{"DOI":"10.3389/fphys.2017.00008","ISSN":"1664-042X","PMID":"28167916","abstract":"The peptide transporter (PepT) systems are well-known for their importance to protein absorption in all vertebrate species. These symporters use H(+) gradient at the apical membrane of the intestinal epithelial cells to mediate the absorption of small peptides. In fish, the intestine is a multifunctional organ, involved in osmoregulation, acid-base regulation, and nutrient absorption. Therefore, we expected environmental stimuli to affect peptide absorption. We examined the effect of three environmental factors; salinity, pH and feeding, on the expression, activity and localization of three PepT transporters (PepT1a, PepT1b, PepT2) along the intestine of the Mozambique tilapia (Oreochromis mossambicus). Quantitative real time PCR (qPCR) analysis demonstrated that the two PepT1 variants are typical to the proximal intestinal section while PepT2 is typical to the distal intestinal sections. Immunofluorescence analysis with custom-made antibodies supported the qPCR results, localized both transporters on the apical membrane of enterocytes and provided the first evidence for the participation of PepT2 in nutrient absorption. This first description of segment-specific expression and localization points to a complementary role of the different peptide transporters, corresponding to the changes in nutrient availability along the intestine. Both gene expression and absorption activity assays showed that an increase in water salinity shifted the localization of the PepT genes transcription and activity down along the intestinal tract. Additionally, an unexpected pH effect was found on the absorption of small peptides, with increased activity at higher pH levels. This work emphasizes the relationships between different functions of the fish intestine and how they are affected by environmental conditions.","author":[{"dropping-particle":"","family":"Con","given":"Pazit","non-dropping-particle":"","parse-names":false,"suffix":""},{"dropping-particle":"","family":"Nitzan","given":"Tali","non-dropping-particle":"","parse-names":false,"suffix":""},{"dropping-particle":"","family":"Cnaani","given":"Avner","non-dropping-particle":"","parse-names":false,"suffix":""}],"container-title":"Frontiers in Physiology","id":"ITEM-4","issue":"January","issued":{"date-parts":[["2017","1","23"]]},"page":"1-12","title":"Salinity-dependent shift in the localization of three peptide transporters along the intestine of the Mozambique tilapia (Oreochromis mossambicus)","type":"article-journal","volume":"8"},"uris":["http://www.mendeley.com/documents/?uuid=3bb0c820-3fbc-4c1c-9e62-1eae0081b27d"]}],"mendeley":{"formattedCitation":"(Con et al., 2017; Hallali et al., 2018; Kokou et al., 2019; Nitzan et al., 2017)","plainTextFormattedCitation":"(Con et al., 2017; Hallali et al., 2018; Kokou et al., 2019; Nitzan et al., 2017)","previouslyFormattedCitation":"(Con et al., 2017; Hallali et al., 2018; Kokou et al., 2019; Nitzan et al., 2017)"},"properties":{"noteIndex":0},"schema":"https://github.com/citation-style-language/schema/raw/master/csl-citation.json"}</w:instrText>
      </w:r>
      <w:r w:rsidRPr="00E36281">
        <w:rPr>
          <w:rFonts w:asciiTheme="majorBidi" w:hAnsiTheme="majorBidi" w:cstheme="majorBidi"/>
          <w:color w:val="000000"/>
          <w:sz w:val="22"/>
          <w:szCs w:val="22"/>
        </w:rPr>
        <w:fldChar w:fldCharType="separate"/>
      </w:r>
      <w:r w:rsidRPr="00E36281">
        <w:rPr>
          <w:rFonts w:asciiTheme="majorBidi" w:hAnsiTheme="majorBidi" w:cstheme="majorBidi"/>
          <w:noProof/>
          <w:color w:val="000000"/>
          <w:sz w:val="22"/>
          <w:szCs w:val="22"/>
        </w:rPr>
        <w:t xml:space="preserve">(Con et al., 2017; Hallali et al., </w:t>
      </w:r>
      <w:r w:rsidRPr="00E36281">
        <w:rPr>
          <w:rFonts w:asciiTheme="majorBidi" w:hAnsiTheme="majorBidi" w:cstheme="majorBidi"/>
          <w:noProof/>
          <w:color w:val="000000"/>
          <w:sz w:val="22"/>
          <w:szCs w:val="22"/>
        </w:rPr>
        <w:lastRenderedPageBreak/>
        <w:t>2018; Kokou et al., 2019; Nitzan et al., 2017)</w:t>
      </w:r>
      <w:r w:rsidRPr="00E36281">
        <w:rPr>
          <w:rFonts w:asciiTheme="majorBidi" w:hAnsiTheme="majorBidi" w:cstheme="majorBidi"/>
          <w:color w:val="000000"/>
          <w:sz w:val="22"/>
          <w:szCs w:val="22"/>
        </w:rPr>
        <w:fldChar w:fldCharType="end"/>
      </w:r>
      <w:r w:rsidRPr="00E36281">
        <w:rPr>
          <w:rFonts w:asciiTheme="majorBidi" w:hAnsiTheme="majorBidi" w:cstheme="majorBidi"/>
          <w:color w:val="000000"/>
          <w:sz w:val="22"/>
          <w:szCs w:val="22"/>
        </w:rPr>
        <w:t xml:space="preserve">. Transporters </w:t>
      </w:r>
      <w:r w:rsidR="00E73A19" w:rsidRPr="00E36281">
        <w:rPr>
          <w:rFonts w:asciiTheme="majorBidi" w:hAnsiTheme="majorBidi" w:cstheme="majorBidi"/>
          <w:color w:val="000000"/>
          <w:sz w:val="22"/>
          <w:szCs w:val="22"/>
        </w:rPr>
        <w:t xml:space="preserve">are an </w:t>
      </w:r>
      <w:r w:rsidRPr="00E36281">
        <w:rPr>
          <w:rFonts w:asciiTheme="majorBidi" w:hAnsiTheme="majorBidi" w:cstheme="majorBidi"/>
          <w:color w:val="000000"/>
          <w:sz w:val="22"/>
          <w:szCs w:val="22"/>
        </w:rPr>
        <w:t>important group of</w:t>
      </w:r>
      <w:r w:rsidR="00977103" w:rsidRPr="00E36281">
        <w:rPr>
          <w:rFonts w:asciiTheme="majorBidi" w:hAnsiTheme="majorBidi" w:cstheme="majorBidi"/>
          <w:color w:val="000000"/>
          <w:sz w:val="22"/>
          <w:szCs w:val="22"/>
        </w:rPr>
        <w:t xml:space="preserve"> membrane</w:t>
      </w:r>
      <w:r w:rsidRPr="00E36281">
        <w:rPr>
          <w:rFonts w:asciiTheme="majorBidi" w:hAnsiTheme="majorBidi" w:cstheme="majorBidi"/>
          <w:color w:val="000000"/>
          <w:sz w:val="22"/>
          <w:szCs w:val="22"/>
        </w:rPr>
        <w:t xml:space="preserve"> proteins, which facilitate the movement of nutrients, endogenous metabolites and drugs across cell </w:t>
      </w:r>
      <w:r w:rsidR="00CA5904" w:rsidRPr="00E36281">
        <w:rPr>
          <w:rFonts w:asciiTheme="majorBidi" w:hAnsiTheme="majorBidi" w:cstheme="majorBidi"/>
          <w:color w:val="000000"/>
          <w:sz w:val="22"/>
          <w:szCs w:val="22"/>
        </w:rPr>
        <w:t xml:space="preserve">plasma and organellar </w:t>
      </w:r>
      <w:r w:rsidRPr="00E36281">
        <w:rPr>
          <w:rFonts w:asciiTheme="majorBidi" w:hAnsiTheme="majorBidi" w:cstheme="majorBidi"/>
          <w:color w:val="000000"/>
          <w:sz w:val="22"/>
          <w:szCs w:val="22"/>
        </w:rPr>
        <w:t>membrane</w:t>
      </w:r>
      <w:r w:rsidR="00CA5904" w:rsidRPr="00E36281">
        <w:rPr>
          <w:rFonts w:asciiTheme="majorBidi" w:hAnsiTheme="majorBidi" w:cstheme="majorBidi"/>
          <w:color w:val="000000"/>
          <w:sz w:val="22"/>
          <w:szCs w:val="22"/>
        </w:rPr>
        <w:t>s</w:t>
      </w:r>
      <w:r w:rsidR="00977103" w:rsidRPr="00E36281">
        <w:rPr>
          <w:rFonts w:asciiTheme="majorBidi" w:hAnsiTheme="majorBidi" w:cstheme="majorBidi"/>
          <w:color w:val="000000"/>
          <w:sz w:val="22"/>
          <w:szCs w:val="22"/>
        </w:rPr>
        <w:t xml:space="preserve"> </w:t>
      </w:r>
      <w:r w:rsidR="00977103" w:rsidRPr="00C204EF">
        <w:rPr>
          <w:rFonts w:asciiTheme="majorBidi" w:hAnsiTheme="majorBidi" w:cstheme="majorBidi"/>
          <w:color w:val="000000"/>
          <w:sz w:val="22"/>
          <w:szCs w:val="22"/>
        </w:rPr>
        <w:fldChar w:fldCharType="begin" w:fldLock="1"/>
      </w:r>
      <w:r w:rsidR="00B62250" w:rsidRPr="00E36281">
        <w:rPr>
          <w:rFonts w:asciiTheme="majorBidi" w:hAnsiTheme="majorBidi" w:cstheme="majorBidi"/>
          <w:color w:val="000000"/>
          <w:sz w:val="22"/>
          <w:szCs w:val="22"/>
        </w:rPr>
        <w:instrText>ADDIN CSL_CITATION {"citationItems":[{"id":"ITEM-1","itemData":{"DOI":"10.1186/1741-7007-7-50","ISSN":"17417007","PMID":"19678920","abstract":"Background: Membrane proteins form key nodes in mediating the cell's interaction with the surroundings, which is one of the main reasons why the majority of drug targets are membrane proteins. Results: Here we mined the human proteome and identified the membrane proteome subset using three prediction tools for alpha-helices: Phobius, TMHMM, and SOSUI. This dataset was reduced to a non-redundant set by aligning it to the human genome and then clustered with our own interactive implementation of the ISODATA algorithm. The genes were classified and each protein group was manually curated, virtually evaluating each sequence of the clusters, applying systematic comparisons with a range of databases and other resources. We identified 6,718 human membrane proteins and classified the majority of them into 234 families of which 151 belong to the three major functional groups: receptors (63 groups, 1,352 members), transporters (89 groups, 817 members) or enzymes (7 groups, 533 members). Also, 74 miscellaneous groups with 697 members were determined. Interestingly, we find that 41% of the membrane proteins are singlets with no apparent affiliation or identity to any human protein family. Our results identify major differences between the human membrane proteome and the ones in unicellular organisms and we also show a strong bias towards certain membrane topologies for different functional classes: 77% of all transporters have more than six helices while 60% of proteins with an enzymatic function and 88% receptors, that are not GPCRs, have only one single membrane spanning α-helix. Further, we have identified and characterized new gene families and novel members of existing families. Conclusion: Here we present the most detailed roadmap of gene numbers and families to our knowledge, which is an important step towards an overall classification of the entire human proteome. We estimate that 27% of the total human proteome are alpha-helical transmembrane proteins and provide an extended classification together with in-depth investigations of the membrane proteome's functional, structural, and evolutionary features. © 2009 Almén et al; licensee BioMed Central Ltd.","author":[{"dropping-particle":"","family":"Almén","given":"Markus Sällman","non-dropping-particle":"","parse-names":false,"suffix":""},{"dropping-particle":"","family":"Nordström","given":"Karl J.V.","non-dropping-particle":"","parse-names":false,"suffix":""},{"dropping-particle":"","family":"Fredriksson","given":"Robert","non-dropping-particle":"","parse-names":false,"suffix":""},{"dropping-particle":"","family":"Schiöth","given":"Helgi B.","non-dropping-particle":"","parse-names":false,"suffix":""}],"container-title":"BMC Biology","id":"ITEM-1","issued":{"date-parts":[["2009"]]},"page":"50","title":"Mapping the human membrane proteome: A majority of the human membrane proteins can be classified according to function and evolutionary origin","type":"article-journal","volume":"7"},"uris":["http://www.mendeley.com/documents/?uuid=f9b6a537-8259-4cb0-ae5f-a06ffdda30b4"]}],"mendeley":{"formattedCitation":"(Almén et al., 2009)","plainTextFormattedCitation":"(Almén et al., 2009)","previouslyFormattedCitation":"(Almén et al., 2009)"},"properties":{"noteIndex":0},"schema":"https://github.com/citation-style-language/schema/raw/master/csl-citation.json"}</w:instrText>
      </w:r>
      <w:r w:rsidR="00977103" w:rsidRPr="00C204EF">
        <w:rPr>
          <w:rFonts w:asciiTheme="majorBidi" w:hAnsiTheme="majorBidi" w:cstheme="majorBidi"/>
          <w:color w:val="000000"/>
          <w:sz w:val="22"/>
          <w:szCs w:val="22"/>
        </w:rPr>
        <w:fldChar w:fldCharType="separate"/>
      </w:r>
      <w:r w:rsidR="00977103" w:rsidRPr="00E36281">
        <w:rPr>
          <w:rFonts w:asciiTheme="majorBidi" w:hAnsiTheme="majorBidi" w:cstheme="majorBidi"/>
          <w:noProof/>
          <w:color w:val="000000"/>
          <w:sz w:val="22"/>
          <w:szCs w:val="22"/>
        </w:rPr>
        <w:t>(Almén et al., 2009)</w:t>
      </w:r>
      <w:r w:rsidR="00977103" w:rsidRPr="00C204EF">
        <w:rPr>
          <w:rFonts w:asciiTheme="majorBidi" w:hAnsiTheme="majorBidi" w:cstheme="majorBidi"/>
          <w:color w:val="000000"/>
          <w:sz w:val="22"/>
          <w:szCs w:val="22"/>
        </w:rPr>
        <w:fldChar w:fldCharType="end"/>
      </w:r>
      <w:r w:rsidRPr="00E36281">
        <w:rPr>
          <w:rFonts w:asciiTheme="majorBidi" w:hAnsiTheme="majorBidi" w:cstheme="majorBidi"/>
          <w:color w:val="000000"/>
          <w:sz w:val="22"/>
          <w:szCs w:val="22"/>
        </w:rPr>
        <w:t xml:space="preserve">. Their importance in metabolism and homeostasis is </w:t>
      </w:r>
      <w:r w:rsidR="0058461F" w:rsidRPr="00E36281">
        <w:rPr>
          <w:rFonts w:asciiTheme="majorBidi" w:hAnsiTheme="majorBidi" w:cstheme="majorBidi"/>
          <w:color w:val="000000"/>
          <w:sz w:val="22"/>
          <w:szCs w:val="22"/>
        </w:rPr>
        <w:t>mirrored</w:t>
      </w:r>
      <w:r w:rsidRPr="00E36281">
        <w:rPr>
          <w:rFonts w:asciiTheme="majorBidi" w:hAnsiTheme="majorBidi" w:cstheme="majorBidi"/>
          <w:color w:val="000000"/>
          <w:sz w:val="22"/>
          <w:szCs w:val="22"/>
        </w:rPr>
        <w:t xml:space="preserve"> in their involvement in </w:t>
      </w:r>
      <w:r w:rsidR="00CA5904" w:rsidRPr="00E36281">
        <w:rPr>
          <w:rFonts w:asciiTheme="majorBidi" w:hAnsiTheme="majorBidi" w:cstheme="majorBidi"/>
          <w:color w:val="000000"/>
          <w:sz w:val="22"/>
          <w:szCs w:val="22"/>
        </w:rPr>
        <w:t xml:space="preserve">many </w:t>
      </w:r>
      <w:r w:rsidRPr="00E36281">
        <w:rPr>
          <w:rFonts w:asciiTheme="majorBidi" w:hAnsiTheme="majorBidi" w:cstheme="majorBidi"/>
          <w:color w:val="000000"/>
          <w:sz w:val="22"/>
          <w:szCs w:val="22"/>
        </w:rPr>
        <w:t>pathological states</w:t>
      </w:r>
      <w:r w:rsidR="00301289" w:rsidRPr="00E36281">
        <w:rPr>
          <w:rFonts w:asciiTheme="majorBidi" w:hAnsiTheme="majorBidi" w:cstheme="majorBidi"/>
          <w:color w:val="000000"/>
          <w:sz w:val="22"/>
          <w:szCs w:val="22"/>
        </w:rPr>
        <w:t xml:space="preserve"> </w:t>
      </w:r>
      <w:r w:rsidR="00301289" w:rsidRPr="00C204EF">
        <w:rPr>
          <w:rFonts w:asciiTheme="majorBidi" w:hAnsiTheme="majorBidi" w:cstheme="majorBidi"/>
          <w:color w:val="000000"/>
          <w:sz w:val="22"/>
          <w:szCs w:val="22"/>
        </w:rPr>
        <w:fldChar w:fldCharType="begin" w:fldLock="1"/>
      </w:r>
      <w:r w:rsidR="001774FD" w:rsidRPr="00E36281">
        <w:rPr>
          <w:rFonts w:asciiTheme="majorBidi" w:hAnsiTheme="majorBidi" w:cstheme="majorBidi"/>
          <w:color w:val="000000"/>
          <w:sz w:val="22"/>
          <w:szCs w:val="22"/>
        </w:rPr>
        <w:instrText>ADDIN CSL_CITATION {"citationItems":[{"id":"ITEM-1","itemData":{"DOI":"10.1136/bmj.1.5379.327","ISSN":"0959-8138","author":[{"dropping-particle":"","family":"Milne","given":"M. D.","non-dropping-particle":"","parse-names":false,"suffix":""}],"container-title":"BMJ","id":"ITEM-1","issue":"5379","issued":{"date-parts":[["1964","2","8"]]},"page":"327-336","title":"Disorders of amino-acid transport","type":"article-journal","volume":"1"},"uris":["http://www.mendeley.com/documents/?uuid=c0b77ab5-a847-4e32-ad73-58b094b97d74"]}],"mendeley":{"formattedCitation":"(Milne, 1964)","plainTextFormattedCitation":"(Milne, 1964)","previouslyFormattedCitation":"(Milne, 1964)"},"properties":{"noteIndex":0},"schema":"https://github.com/citation-style-language/schema/raw/master/csl-citation.json"}</w:instrText>
      </w:r>
      <w:r w:rsidR="00301289" w:rsidRPr="00C204EF">
        <w:rPr>
          <w:rFonts w:asciiTheme="majorBidi" w:hAnsiTheme="majorBidi" w:cstheme="majorBidi"/>
          <w:color w:val="000000"/>
          <w:sz w:val="22"/>
          <w:szCs w:val="22"/>
        </w:rPr>
        <w:fldChar w:fldCharType="separate"/>
      </w:r>
      <w:r w:rsidR="00301289" w:rsidRPr="00E36281">
        <w:rPr>
          <w:rFonts w:asciiTheme="majorBidi" w:hAnsiTheme="majorBidi" w:cstheme="majorBidi"/>
          <w:noProof/>
          <w:color w:val="000000"/>
          <w:sz w:val="22"/>
          <w:szCs w:val="22"/>
        </w:rPr>
        <w:t>(Milne, 1964)</w:t>
      </w:r>
      <w:r w:rsidR="00301289" w:rsidRPr="00C204EF">
        <w:rPr>
          <w:rFonts w:asciiTheme="majorBidi" w:hAnsiTheme="majorBidi" w:cstheme="majorBidi"/>
          <w:color w:val="000000"/>
          <w:sz w:val="22"/>
          <w:szCs w:val="22"/>
        </w:rPr>
        <w:fldChar w:fldCharType="end"/>
      </w:r>
      <w:r w:rsidRPr="00E36281">
        <w:rPr>
          <w:rFonts w:asciiTheme="majorBidi" w:hAnsiTheme="majorBidi" w:cstheme="majorBidi"/>
          <w:color w:val="000000"/>
          <w:sz w:val="22"/>
          <w:szCs w:val="22"/>
        </w:rPr>
        <w:t xml:space="preserve">. In </w:t>
      </w:r>
      <w:r w:rsidR="00301289" w:rsidRPr="00E36281">
        <w:rPr>
          <w:rFonts w:asciiTheme="majorBidi" w:hAnsiTheme="majorBidi" w:cstheme="majorBidi"/>
          <w:color w:val="000000"/>
          <w:sz w:val="22"/>
          <w:szCs w:val="22"/>
        </w:rPr>
        <w:t>addition,</w:t>
      </w:r>
      <w:r w:rsidRPr="00E36281">
        <w:rPr>
          <w:rFonts w:asciiTheme="majorBidi" w:hAnsiTheme="majorBidi" w:cstheme="majorBidi"/>
          <w:color w:val="000000"/>
          <w:sz w:val="22"/>
          <w:szCs w:val="22"/>
        </w:rPr>
        <w:t xml:space="preserve"> they </w:t>
      </w:r>
      <w:r w:rsidR="00CA5904" w:rsidRPr="00E36281">
        <w:rPr>
          <w:rFonts w:asciiTheme="majorBidi" w:hAnsiTheme="majorBidi" w:cstheme="majorBidi"/>
          <w:color w:val="000000"/>
          <w:sz w:val="22"/>
          <w:szCs w:val="22"/>
        </w:rPr>
        <w:t xml:space="preserve">are responsible for </w:t>
      </w:r>
      <w:r w:rsidRPr="00E36281">
        <w:rPr>
          <w:rFonts w:asciiTheme="majorBidi" w:hAnsiTheme="majorBidi" w:cstheme="majorBidi"/>
          <w:color w:val="000000"/>
          <w:sz w:val="22"/>
          <w:szCs w:val="22"/>
        </w:rPr>
        <w:t>the selective permeability of cell membrane</w:t>
      </w:r>
      <w:r w:rsidR="00CA5904" w:rsidRPr="00E36281">
        <w:rPr>
          <w:rFonts w:asciiTheme="majorBidi" w:hAnsiTheme="majorBidi" w:cstheme="majorBidi"/>
          <w:color w:val="000000"/>
          <w:sz w:val="22"/>
          <w:szCs w:val="22"/>
        </w:rPr>
        <w:t>s</w:t>
      </w:r>
      <w:r w:rsidRPr="00E36281">
        <w:rPr>
          <w:rFonts w:asciiTheme="majorBidi" w:hAnsiTheme="majorBidi" w:cstheme="majorBidi"/>
          <w:color w:val="000000"/>
          <w:sz w:val="22"/>
          <w:szCs w:val="22"/>
        </w:rPr>
        <w:t xml:space="preserve">, allowing cells to </w:t>
      </w:r>
      <w:r w:rsidR="00D0753E">
        <w:rPr>
          <w:rFonts w:asciiTheme="majorBidi" w:hAnsiTheme="majorBidi" w:cstheme="majorBidi"/>
          <w:color w:val="000000"/>
          <w:sz w:val="22"/>
          <w:szCs w:val="22"/>
        </w:rPr>
        <w:t xml:space="preserve">respond and affect </w:t>
      </w:r>
      <w:r w:rsidRPr="00C204EF">
        <w:rPr>
          <w:rFonts w:asciiTheme="majorBidi" w:hAnsiTheme="majorBidi" w:cstheme="majorBidi"/>
          <w:color w:val="000000"/>
          <w:sz w:val="22"/>
          <w:szCs w:val="22"/>
        </w:rPr>
        <w:t xml:space="preserve">their environments. </w:t>
      </w:r>
      <w:r w:rsidR="008179E2" w:rsidRPr="00C204EF">
        <w:rPr>
          <w:rFonts w:asciiTheme="majorBidi" w:hAnsiTheme="majorBidi" w:cstheme="majorBidi"/>
          <w:color w:val="000000"/>
          <w:sz w:val="22"/>
          <w:szCs w:val="22"/>
        </w:rPr>
        <w:t>In fish, the expression</w:t>
      </w:r>
      <w:r w:rsidR="00301289" w:rsidRPr="00C204EF">
        <w:rPr>
          <w:rFonts w:asciiTheme="majorBidi" w:hAnsiTheme="majorBidi" w:cstheme="majorBidi"/>
          <w:color w:val="000000"/>
          <w:sz w:val="22"/>
          <w:szCs w:val="22"/>
        </w:rPr>
        <w:t xml:space="preserve"> and function </w:t>
      </w:r>
      <w:r w:rsidR="008179E2" w:rsidRPr="00C204EF">
        <w:rPr>
          <w:rFonts w:asciiTheme="majorBidi" w:hAnsiTheme="majorBidi" w:cstheme="majorBidi"/>
          <w:color w:val="000000"/>
          <w:sz w:val="22"/>
          <w:szCs w:val="22"/>
        </w:rPr>
        <w:t xml:space="preserve">of transporters have been studied </w:t>
      </w:r>
      <w:r w:rsidR="00235A41" w:rsidRPr="00C204EF">
        <w:rPr>
          <w:rFonts w:asciiTheme="majorBidi" w:hAnsiTheme="majorBidi" w:cstheme="majorBidi"/>
          <w:color w:val="000000"/>
          <w:sz w:val="22"/>
          <w:szCs w:val="22"/>
        </w:rPr>
        <w:t xml:space="preserve">almost exclusively in </w:t>
      </w:r>
      <w:r w:rsidR="00235A41" w:rsidRPr="00C204EF">
        <w:rPr>
          <w:rFonts w:asciiTheme="majorBidi" w:hAnsiTheme="majorBidi" w:cstheme="majorBidi"/>
          <w:i/>
          <w:iCs/>
          <w:color w:val="000000"/>
          <w:sz w:val="22"/>
          <w:szCs w:val="22"/>
        </w:rPr>
        <w:t>in-vivo</w:t>
      </w:r>
      <w:r w:rsidR="00235A41" w:rsidRPr="00C204EF">
        <w:rPr>
          <w:rFonts w:asciiTheme="majorBidi" w:hAnsiTheme="majorBidi" w:cstheme="majorBidi"/>
          <w:color w:val="000000"/>
          <w:sz w:val="22"/>
          <w:szCs w:val="22"/>
        </w:rPr>
        <w:t xml:space="preserve"> or </w:t>
      </w:r>
      <w:r w:rsidR="00235A41" w:rsidRPr="00C204EF">
        <w:rPr>
          <w:rFonts w:asciiTheme="majorBidi" w:hAnsiTheme="majorBidi" w:cstheme="majorBidi"/>
          <w:i/>
          <w:iCs/>
          <w:color w:val="000000"/>
          <w:sz w:val="22"/>
          <w:szCs w:val="22"/>
        </w:rPr>
        <w:t>in-situ</w:t>
      </w:r>
      <w:r w:rsidR="00235A41" w:rsidRPr="00C204EF">
        <w:rPr>
          <w:rFonts w:asciiTheme="majorBidi" w:hAnsiTheme="majorBidi" w:cstheme="majorBidi"/>
          <w:color w:val="000000"/>
          <w:sz w:val="22"/>
          <w:szCs w:val="22"/>
        </w:rPr>
        <w:t xml:space="preserve"> experimental systems</w:t>
      </w:r>
      <w:r w:rsidR="00235A41">
        <w:rPr>
          <w:rFonts w:asciiTheme="majorBidi" w:hAnsiTheme="majorBidi" w:cstheme="majorBidi"/>
          <w:color w:val="000000"/>
          <w:sz w:val="22"/>
          <w:szCs w:val="22"/>
        </w:rPr>
        <w:t xml:space="preserve">, mostly </w:t>
      </w:r>
      <w:r w:rsidR="008179E2" w:rsidRPr="00C204EF">
        <w:rPr>
          <w:rFonts w:asciiTheme="majorBidi" w:hAnsiTheme="majorBidi" w:cstheme="majorBidi"/>
          <w:color w:val="000000"/>
          <w:sz w:val="22"/>
          <w:szCs w:val="22"/>
        </w:rPr>
        <w:t xml:space="preserve">in relation to osmoregulation and nutrition, </w:t>
      </w:r>
      <w:r w:rsidR="00301289" w:rsidRPr="00C204EF">
        <w:rPr>
          <w:rFonts w:asciiTheme="majorBidi" w:hAnsiTheme="majorBidi" w:cstheme="majorBidi"/>
          <w:color w:val="000000"/>
          <w:sz w:val="22"/>
          <w:szCs w:val="22"/>
        </w:rPr>
        <w:fldChar w:fldCharType="begin" w:fldLock="1"/>
      </w:r>
      <w:r w:rsidR="00301289" w:rsidRPr="00C204EF">
        <w:rPr>
          <w:rFonts w:asciiTheme="majorBidi" w:hAnsiTheme="majorBidi" w:cstheme="majorBidi"/>
          <w:color w:val="000000"/>
          <w:sz w:val="22"/>
          <w:szCs w:val="22"/>
        </w:rPr>
        <w:instrText>ADDIN CSL_CITATION {"citationItems":[{"id":"ITEM-1","itemData":{"DOI":"10.1111/jfb.14168","ISSN":"10958649","PMID":"31621087","abstract":"This study used 3H-L-alanyl-L-alanine to demonstrate dipeptide uptake using in vitro gut sacs prepared from the hindgut of the Pacific hagfish Eptatretus stoutii. Concentration-dependent kinetic analysis resulted in a sigmoidal distribution with a maximal (± SE) uptake rate (Jmax-like) of 70 ± 3 nmol cm−2 h−1 and an affinity constant (Km-like) of 1072 ± 81 μM. Addition of high alanine concentrations to transport assays did not change dipeptide transport rates, indicating that hydrolysis of the dipeptide in mucosal solutions and subsequent uptake via apical amino acid transporters was not occurring, which was further supported by a Km distinct from that of amino acid transport. Transport occurred independent of mucosal pH, but uptake was reduced by 42% in low mucosal sodium. This may implicate cooperation between peptide transporters and sodium-proton exchangers, previously demonstrated in several mammalian and teleost species. Finally, apical L-alanyl-L-alanine uptake rates (i.e., mucosal disappearance) were significantly increased following a meal, demonstrating regulation of uptake. Overall, this examination of dipeptide acquisition in the earliest extant Agnathan suggests evolutionarily conserved mechanisms of transport between hagfish and later-diverging vertebrates such as teleosts and mammals.","author":[{"dropping-particle":"","family":"Weinrauch","given":"Alyssa M.","non-dropping-particle":"","parse-names":false,"suffix":""},{"dropping-particle":"","family":"Blewett","given":"Tamzin A.","non-dropping-particle":"","parse-names":false,"suffix":""},{"dropping-particle":"","family":"Glover","given":"Chris N.","non-dropping-particle":"","parse-names":false,"suffix":""},{"dropping-particle":"","family":"Goss","given":"Greg G.","non-dropping-particle":"","parse-names":false,"suffix":""}],"container-title":"Journal of Fish Biology","id":"ITEM-1","issue":"6","issued":{"date-parts":[["2019"]]},"page":"1471-1479","title":"Acquisition of alanyl-alanine in an Agnathan: Characteristics of dipeptide transport across the hindgut of the Pacific hagfish Eptatretus stoutii","type":"article-journal","volume":"95"},"uris":["http://www.mendeley.com/documents/?uuid=c14fe4bc-a26d-4398-b0eb-21786661f256"]},{"id":"ITEM-2","itemData":{"DOI":"10.3389/fphys.2017.00008","ISSN":"1664-042X","PMID":"28167916","abstract":"The peptide transporter (PepT) systems are well-known for their importance to protein absorption in all vertebrate species. These symporters use H(+) gradient at the apical membrane of the intestinal epithelial cells to mediate the absorption of small peptides. In fish, the intestine is a multifunctional organ, involved in osmoregulation, acid-base regulation, and nutrient absorption. Therefore, we expected environmental stimuli to affect peptide absorption. We examined the effect of three environmental factors; salinity, pH and feeding, on the expression, activity and localization of three PepT transporters (PepT1a, PepT1b, PepT2) along the intestine of the Mozambique tilapia (Oreochromis mossambicus). Quantitative real time PCR (qPCR) analysis demonstrated that the two PepT1 variants are typical to the proximal intestinal section while PepT2 is typical to the distal intestinal sections. Immunofluorescence analysis with custom-made antibodies supported the qPCR results, localized both transporters on the apical membrane of enterocytes and provided the first evidence for the participation of PepT2 in nutrient absorption. This first description of segment-specific expression and localization points to a complementary role of the different peptide transporters, corresponding to the changes in nutrient availability along the intestine. Both gene expression and absorption activity assays showed that an increase in water salinity shifted the localization of the PepT genes transcription and activity down along the intestinal tract. Additionally, an unexpected pH effect was found on the absorption of small peptides, with increased activity at higher pH levels. This work emphasizes the relationships between different functions of the fish intestine and how they are affected by environmental conditions.","author":[{"dropping-particle":"","family":"Con","given":"Pazit","non-dropping-particle":"","parse-names":false,"suffix":""},{"dropping-particle":"","family":"Nitzan","given":"Tali","non-dropping-particle":"","parse-names":false,"suffix":""},{"dropping-particle":"","family":"Cnaani","given":"Avner","non-dropping-particle":"","parse-names":false,"suffix":""}],"container-title":"Frontiers in Physiology","id":"ITEM-2","issue":"January","issued":{"date-parts":[["2017","1","23"]]},"page":"1-12","title":"Salinity-dependent shift in the localization of three peptide transporters along the intestine of the Mozambique tilapia (Oreochromis mossambicus)","type":"article-journal","volume":"8"},"uris":["http://www.mendeley.com/documents/?uuid=3bb0c820-3fbc-4c1c-9e62-1eae0081b27d"]},{"id":"ITEM-3","itemData":{"DOI":"10.1016/j.cbpa.2011.12.008","ISBN":"1095-6433","ISSN":"10956433","PMID":"22227314","abstract":"Expression and function of the oligopeptide transporter PepT1 in response to changes in environmental salinity have received little study despite the important role that dipeptides play in piscine nutrition. We cloned and sequenced two novel full-length cDNAs that encode Fundulus heteroclitus PepT1-type oligopeptide transporters, and examined their expression and functional properties in freshwater- and seawater-acclimated fish and in response to fasting and re-feeding. Phylogenetic analysis of vertebrate SLC15A1 sequences confirms the presence of two PepT1 isoforms, named SLC15A1a and SLC15A1b, in fish. Similar to other vertebrate SLC15A1s, these isoforms have 12 transmembrane domains, and amino acids essential for PepT1 function are conserved. Expression analysis revealed novel environment-specific expression of the SLC15A1 isoforms in F. heteroclitus, with only SLC15A1b expressed in seawater-acclimated fish, and both isoforms expressed in freshwater-acclimated fish. Fasting and re-feeding induced changes in the expression of SLC15A1a and SLC15A1b mRNA. Short-term fasting resulted in up-regulation of PepT1 mRNA levels, while prolonged fasting resulted in down-regulation. The resumption of feeding resulted in up-regulation of PepT1 above pre-fasted levels. Experiments using the in vitro gut sac technique suggest that the PepT1 isoforms differ in functional characteristics. An increased luminal pH resulted in decreased intestinal dipeptide transport in freshwater-acclimated fish but suggested an increased dipeptide transport in seawater-acclimated fish. Overall, this is the first evidence of multiple isoforms of PepT1 in fish whose expression is environmentally dependent and results in functional differences in intestinal dipeptide transport. ?? 2012.","author":[{"dropping-particle":"","family":"Bucking","given":"Carol","non-dropping-particle":"","parse-names":false,"suffix":""},{"dropping-particle":"","family":"Schulte","given":"Patricia M","non-dropping-particle":"","parse-names":false,"suffix":""}],"container-title":"Comparative Biochemistry and Physiology - A Molecular and Integrative Physiology","id":"ITEM-3","issue":"4","issued":{"date-parts":[["2012","4"]]},"page":"379-387","publisher":"Elsevier B.V.","title":"Environmental and nutritional regulation of expression and function of two peptide transporter (PepT1) isoforms in a euryhaline teleost","type":"article-journal","volume":"161"},"uris":["http://www.mendeley.com/documents/?uuid=96b12268-23e3-48fc-b4fc-6f98a95c380d"]},{"id":"ITEM-4","itemData":{"DOI":"10.1016/j.aquaculture.2016.06.029","ISSN":"00448486","abstract":"Trans-intestinal absorption (TIA) rates for the free amino acids (FAA) alanine, proline, and glutamic acid were measured in two developmental phases of Atlantic herring larvae: Early (14-16 day-post-hatch) and Late (37-39 day-post-hatch). TIA rates were determined by measuring net uptake of a 14C-radiolabeled FAA tracer solution into the body after administration of a single bolus to the digestive tract by tube-feeding. Tracer solutions (concentration range: 0.02 to 100 mM) were administered at &lt;50% of gut volume (GV) and the response of TIA rate to increasing administered dose (pmol FAA ind-1) determined. GV was determined as the maximum volume of a tube-fed liquid bolus that could be retained in the digestive tract of a fasted larva without causing any evacuation from the mouth or anus, and was dependent on larval standard length. Our data revealed that alanine, proline and glutamic acid have different TIA rates (pmol min-1), and results were consistent at both larval stages. At the same administered dose (pmol ind-1), the TIA rate for glutamic acid was only 8-25% of that of alanine and 15-30% of proline in both larval stages. In Early and Late larvae, the dose-dependent increase in proline and glutamic acid uptake was significantly more rapid than for alanine. Hence, alanine was the most rapidly absorbed FAA at low dose, followed by proline and then glutamic acid, but proline became more rapidly absorbed than alanine at the highest doses, in both stages. In conclusion, the study demonstrated that FAA representing neutral, imino and acidic classes, have different rates of absorption. Across a broad range of concentrations, Atlantic herring larvae have a much lower capacity to deliver glutamic acid from the intestinal lumen to body tissues relative to alanine and proline. Statement of relevance: This paper provides important and quantitative information to understand uptake of different classes of dietary free amino acids in larval stages of fish. We use herring as model since it gives the best combination of size, transparency, robustness, gut morphology for in vivo tube feeding. The data is relevant for formulation of starter diets.","author":[{"dropping-particle":"","family":"Rojas-García","given":"Carlos R","non-dropping-particle":"","parse-names":false,"suffix":""},{"dropping-particle":"","family":"Applebaum","given":"Scott L","non-dropping-particle":"","parse-names":false,"suffix":""},{"dropping-particle":"","family":"Morais","given":"Sofia","non-dropping-particle":"","parse-names":false,"suffix":""},{"dropping-particle":"","family":"Rønnestad","given":"Ivar","non-dropping-particle":"","parse-names":false,"suffix":""}],"container-title":"Aquaculture","id":"ITEM-4","issued":{"date-parts":[["2016"]]},"page":"222-228","title":"Trans-intestinal absorption rates differ between free amino acids during larval development in Atlantic herring (Clupea harengus)","type":"article-journal","volume":"464"},"uris":["http://www.mendeley.com/documents/?uuid=e9cb1518-b0a6-3637-939d-968001a28123"]}],"mendeley":{"formattedCitation":"(Bucking and Schulte, 2012; Con et al., 2017; Rojas-García et al., 2016; Weinrauch et al., 2019)","plainTextFormattedCitation":"(Bucking and Schulte, 2012; Con et al., 2017; Rojas-García et al., 2016; Weinrauch et al., 2019)","previouslyFormattedCitation":"(Bucking and Schulte, 2012; Con et al., 2017; Rojas-García et al., 2016; Weinrauch et al., 2019)"},"properties":{"noteIndex":0},"schema":"https://github.com/citation-style-language/schema/raw/master/csl-citation.json"}</w:instrText>
      </w:r>
      <w:r w:rsidR="00301289" w:rsidRPr="00C204EF">
        <w:rPr>
          <w:rFonts w:asciiTheme="majorBidi" w:hAnsiTheme="majorBidi" w:cstheme="majorBidi"/>
          <w:color w:val="000000"/>
          <w:sz w:val="22"/>
          <w:szCs w:val="22"/>
        </w:rPr>
        <w:fldChar w:fldCharType="separate"/>
      </w:r>
      <w:r w:rsidR="00301289" w:rsidRPr="00C204EF">
        <w:rPr>
          <w:rFonts w:asciiTheme="majorBidi" w:hAnsiTheme="majorBidi" w:cstheme="majorBidi"/>
          <w:noProof/>
          <w:color w:val="000000"/>
          <w:sz w:val="22"/>
          <w:szCs w:val="22"/>
        </w:rPr>
        <w:t>(Bucking and Schulte, 2012; Con et al., 2017; Rojas-García et al., 2016; Weinrauch et al., 2019)</w:t>
      </w:r>
      <w:r w:rsidR="00301289" w:rsidRPr="00C204EF">
        <w:rPr>
          <w:rFonts w:asciiTheme="majorBidi" w:hAnsiTheme="majorBidi" w:cstheme="majorBidi"/>
          <w:color w:val="000000"/>
          <w:sz w:val="22"/>
          <w:szCs w:val="22"/>
        </w:rPr>
        <w:fldChar w:fldCharType="end"/>
      </w:r>
      <w:r w:rsidR="008179E2" w:rsidRPr="00C204EF">
        <w:rPr>
          <w:rFonts w:asciiTheme="majorBidi" w:hAnsiTheme="majorBidi" w:cstheme="majorBidi"/>
          <w:color w:val="000000"/>
          <w:sz w:val="22"/>
          <w:szCs w:val="22"/>
        </w:rPr>
        <w:t>. However,</w:t>
      </w:r>
      <w:r w:rsidRPr="00C204EF">
        <w:rPr>
          <w:rFonts w:asciiTheme="majorBidi" w:hAnsiTheme="majorBidi" w:cstheme="majorBidi"/>
          <w:i/>
          <w:iCs/>
          <w:color w:val="000000"/>
          <w:sz w:val="22"/>
          <w:szCs w:val="22"/>
        </w:rPr>
        <w:t xml:space="preserve"> in-vitro</w:t>
      </w:r>
      <w:r w:rsidR="008179E2" w:rsidRPr="00C204EF">
        <w:rPr>
          <w:rFonts w:asciiTheme="majorBidi" w:hAnsiTheme="majorBidi" w:cstheme="majorBidi"/>
          <w:color w:val="000000"/>
          <w:sz w:val="22"/>
          <w:szCs w:val="22"/>
        </w:rPr>
        <w:t xml:space="preserve"> functional studies in fish are scarce</w:t>
      </w:r>
      <w:r w:rsidR="008179E2" w:rsidRPr="00C204EF">
        <w:rPr>
          <w:rFonts w:asciiTheme="majorBidi" w:hAnsiTheme="majorBidi" w:cstheme="majorBidi"/>
          <w:color w:val="000000"/>
          <w:sz w:val="22"/>
          <w:szCs w:val="22"/>
          <w:rtl/>
        </w:rPr>
        <w:t xml:space="preserve"> </w:t>
      </w:r>
      <w:r w:rsidR="008179E2" w:rsidRPr="00B23437">
        <w:rPr>
          <w:rFonts w:asciiTheme="majorBidi" w:hAnsiTheme="majorBidi" w:cstheme="majorBidi"/>
          <w:color w:val="000000"/>
          <w:sz w:val="22"/>
          <w:szCs w:val="22"/>
        </w:rPr>
        <w:t>and</w:t>
      </w:r>
      <w:r w:rsidR="00C93EA9" w:rsidRPr="00B23437">
        <w:rPr>
          <w:rFonts w:asciiTheme="majorBidi" w:hAnsiTheme="majorBidi" w:cstheme="majorBidi"/>
          <w:color w:val="000000"/>
          <w:sz w:val="22"/>
          <w:szCs w:val="22"/>
        </w:rPr>
        <w:t xml:space="preserve"> were</w:t>
      </w:r>
      <w:r w:rsidR="008179E2" w:rsidRPr="00B23437">
        <w:rPr>
          <w:rFonts w:asciiTheme="majorBidi" w:hAnsiTheme="majorBidi" w:cstheme="majorBidi"/>
          <w:color w:val="000000"/>
          <w:sz w:val="22"/>
          <w:szCs w:val="22"/>
        </w:rPr>
        <w:t xml:space="preserve"> mostly conducted in heterologous expression systems </w:t>
      </w:r>
      <w:r w:rsidR="008179E2" w:rsidRPr="00B23437">
        <w:rPr>
          <w:rFonts w:asciiTheme="majorBidi" w:hAnsiTheme="majorBidi" w:cstheme="majorBidi"/>
          <w:color w:val="000000"/>
          <w:sz w:val="22"/>
          <w:szCs w:val="22"/>
        </w:rPr>
        <w:fldChar w:fldCharType="begin" w:fldLock="1"/>
      </w:r>
      <w:r w:rsidR="008179E2" w:rsidRPr="00B23437">
        <w:rPr>
          <w:rFonts w:asciiTheme="majorBidi" w:hAnsiTheme="majorBidi" w:cstheme="majorBidi"/>
          <w:color w:val="000000"/>
          <w:sz w:val="22"/>
          <w:szCs w:val="22"/>
        </w:rPr>
        <w:instrText>ADDIN CSL_CITATION {"citationItems":[{"id":"ITEM-1","itemData":{"DOI":"10.1002/9781118350041.ch10","ISBN":"9780470960080","abstract":"Humangenes encoding passive trans- porters, ion-coupled transporters, and ex- changers are all included in the so-called SoLute Carrier (SLC) gene series (the Hu- man Genome Organization Gene Nomencla- ture Committee; http://www.genenames.org/), consisting of 51 families and at least 378 genes (http://www.bioparadigms.org). Or- tholog genes encoding for transport proteins of the SLC series have comparatively been de- scribed in teleost fish, although their functional properties, in terms of kinetic parameters, sub- strate specificities, and inhibition patterns of the expressed transport proteins, have only spo- radically been assessed in vitro. This chapter gives the latest updates (March 2011) for the SLC families and their members in teleost fish as well as relevant links to GenBank database and literature. By using a functional genomics approach, a list (version 1.0) of all currently known SLC families in teleost fish is provided in the form of SLC tables.","author":[{"dropping-particle":"","family":"Verri","given":"Tiziano","non-dropping-particle":"","parse-names":false,"suffix":""},{"dropping-particle":"","family":"Terova","given":"Genciana","non-dropping-particle":"","parse-names":false,"suffix":""},{"dropping-particle":"","family":"Romano","given":"Alessandro","non-dropping-particle":"","parse-names":false,"suffix":""},{"dropping-particle":"","family":"Barca","given":"Amilcare","non-dropping-particle":"","parse-names":false,"suffix":""},{"dropping-particle":"","family":"Pisani","given":"Paola","non-dropping-particle":"","parse-names":false,"suffix":""},{"dropping-particle":"","family":"Storelli","given":"Carlo","non-dropping-particle":"","parse-names":false,"suffix":""},{"dropping-particle":"","family":"Saroglia","given":"Marco","non-dropping-particle":"","parse-names":false,"suffix":""}],"container-title":"Functional Genomics in Aquaculture","id":"ITEM-1","issue":"February 2016","issued":{"date-parts":[["2012","6","11"]]},"page":"219-320","publisher":"Wiley-Blackwell","publisher-place":"Oxford, UK","title":"The solute carrier (SLC) family series in teleost fish","type":"chapter"},"uris":["http://www.mendeley.com/documents/?uuid=034acb9d-e5b1-44e7-a676-a62a133b1ce1"]}],"mendeley":{"formattedCitation":"(Verri et al., 2012)","plainTextFormattedCitation":"(Verri et al., 2012)","previouslyFormattedCitation":"(Verri et al., 2012)"},"properties":{"noteIndex":0},"schema":"https://github.com/citation-style-language/schema/raw/master/csl-citation.json"}</w:instrText>
      </w:r>
      <w:r w:rsidR="008179E2" w:rsidRPr="00B23437">
        <w:rPr>
          <w:rFonts w:asciiTheme="majorBidi" w:hAnsiTheme="majorBidi" w:cstheme="majorBidi"/>
          <w:color w:val="000000"/>
          <w:sz w:val="22"/>
          <w:szCs w:val="22"/>
        </w:rPr>
        <w:fldChar w:fldCharType="separate"/>
      </w:r>
      <w:r w:rsidR="008179E2" w:rsidRPr="00B23437">
        <w:rPr>
          <w:rFonts w:asciiTheme="majorBidi" w:hAnsiTheme="majorBidi" w:cstheme="majorBidi"/>
          <w:noProof/>
          <w:color w:val="000000"/>
          <w:sz w:val="22"/>
          <w:szCs w:val="22"/>
        </w:rPr>
        <w:t>(Verri et al., 2012)</w:t>
      </w:r>
      <w:r w:rsidR="008179E2" w:rsidRPr="00B23437">
        <w:rPr>
          <w:rFonts w:asciiTheme="majorBidi" w:hAnsiTheme="majorBidi" w:cstheme="majorBidi"/>
          <w:color w:val="000000"/>
          <w:sz w:val="22"/>
          <w:szCs w:val="22"/>
        </w:rPr>
        <w:fldChar w:fldCharType="end"/>
      </w:r>
      <w:r w:rsidR="00645095">
        <w:rPr>
          <w:rFonts w:asciiTheme="majorBidi" w:hAnsiTheme="majorBidi" w:cstheme="majorBidi"/>
          <w:color w:val="000000"/>
          <w:sz w:val="22"/>
          <w:szCs w:val="22"/>
        </w:rPr>
        <w:t>,</w:t>
      </w:r>
      <w:r w:rsidR="008179E2" w:rsidRPr="00B23437">
        <w:rPr>
          <w:rFonts w:asciiTheme="majorBidi" w:hAnsiTheme="majorBidi" w:cstheme="majorBidi"/>
          <w:color w:val="000000"/>
          <w:sz w:val="22"/>
          <w:szCs w:val="22"/>
        </w:rPr>
        <w:t xml:space="preserve"> which </w:t>
      </w:r>
      <w:r w:rsidR="00B62250" w:rsidRPr="00B23437">
        <w:rPr>
          <w:rFonts w:asciiTheme="majorBidi" w:hAnsiTheme="majorBidi" w:cstheme="majorBidi"/>
          <w:color w:val="000000"/>
          <w:sz w:val="22"/>
          <w:szCs w:val="22"/>
        </w:rPr>
        <w:t>can be problematic</w:t>
      </w:r>
      <w:r w:rsidR="008179E2" w:rsidRPr="00B23437">
        <w:rPr>
          <w:rFonts w:asciiTheme="majorBidi" w:hAnsiTheme="majorBidi" w:cstheme="majorBidi"/>
          <w:color w:val="000000"/>
          <w:sz w:val="22"/>
          <w:szCs w:val="22"/>
        </w:rPr>
        <w:t xml:space="preserve"> when studying environment</w:t>
      </w:r>
      <w:r w:rsidR="000B1031" w:rsidRPr="00B23437">
        <w:rPr>
          <w:rFonts w:asciiTheme="majorBidi" w:hAnsiTheme="majorBidi" w:cstheme="majorBidi"/>
          <w:color w:val="000000"/>
          <w:sz w:val="22"/>
          <w:szCs w:val="22"/>
        </w:rPr>
        <w:t>al</w:t>
      </w:r>
      <w:r w:rsidR="008179E2" w:rsidRPr="00B23437">
        <w:rPr>
          <w:rFonts w:asciiTheme="majorBidi" w:hAnsiTheme="majorBidi" w:cstheme="majorBidi"/>
          <w:color w:val="000000"/>
          <w:sz w:val="22"/>
          <w:szCs w:val="22"/>
        </w:rPr>
        <w:t xml:space="preserve"> effects on </w:t>
      </w:r>
      <w:r w:rsidR="00977103" w:rsidRPr="00B23437">
        <w:rPr>
          <w:rFonts w:asciiTheme="majorBidi" w:hAnsiTheme="majorBidi" w:cstheme="majorBidi"/>
          <w:color w:val="000000"/>
          <w:sz w:val="22"/>
          <w:szCs w:val="22"/>
        </w:rPr>
        <w:t xml:space="preserve">substrate </w:t>
      </w:r>
      <w:r w:rsidR="008179E2" w:rsidRPr="00B23437">
        <w:rPr>
          <w:rFonts w:asciiTheme="majorBidi" w:hAnsiTheme="majorBidi" w:cstheme="majorBidi"/>
          <w:color w:val="000000"/>
          <w:sz w:val="22"/>
          <w:szCs w:val="22"/>
        </w:rPr>
        <w:t>transport</w:t>
      </w:r>
      <w:r w:rsidR="00604C94" w:rsidRPr="00B23437">
        <w:rPr>
          <w:rFonts w:asciiTheme="majorBidi" w:hAnsiTheme="majorBidi" w:cstheme="majorBidi"/>
          <w:color w:val="000000"/>
          <w:sz w:val="22"/>
          <w:szCs w:val="22"/>
        </w:rPr>
        <w:t xml:space="preserve"> due to </w:t>
      </w:r>
      <w:r w:rsidR="0030155B">
        <w:rPr>
          <w:rFonts w:asciiTheme="majorBidi" w:hAnsiTheme="majorBidi" w:cstheme="majorBidi"/>
          <w:color w:val="000000"/>
          <w:sz w:val="22"/>
          <w:szCs w:val="22"/>
        </w:rPr>
        <w:t xml:space="preserve">the </w:t>
      </w:r>
      <w:r w:rsidR="00F44C83">
        <w:rPr>
          <w:rFonts w:asciiTheme="majorBidi" w:hAnsiTheme="majorBidi" w:cstheme="majorBidi"/>
          <w:color w:val="000000"/>
          <w:sz w:val="22"/>
          <w:szCs w:val="22"/>
        </w:rPr>
        <w:t xml:space="preserve">large physiological </w:t>
      </w:r>
      <w:r w:rsidR="0030155B">
        <w:rPr>
          <w:rFonts w:asciiTheme="majorBidi" w:hAnsiTheme="majorBidi" w:cstheme="majorBidi"/>
          <w:color w:val="000000"/>
          <w:sz w:val="22"/>
          <w:szCs w:val="22"/>
        </w:rPr>
        <w:t xml:space="preserve">difference </w:t>
      </w:r>
      <w:r w:rsidR="00F44C83">
        <w:rPr>
          <w:rFonts w:asciiTheme="majorBidi" w:hAnsiTheme="majorBidi" w:cstheme="majorBidi"/>
          <w:color w:val="000000"/>
          <w:sz w:val="22"/>
          <w:szCs w:val="22"/>
        </w:rPr>
        <w:t>between</w:t>
      </w:r>
      <w:r w:rsidR="00604C94" w:rsidRPr="00B23437">
        <w:rPr>
          <w:rFonts w:asciiTheme="majorBidi" w:hAnsiTheme="majorBidi" w:cstheme="majorBidi"/>
          <w:color w:val="000000"/>
          <w:sz w:val="22"/>
          <w:szCs w:val="22"/>
        </w:rPr>
        <w:t xml:space="preserve"> fish</w:t>
      </w:r>
      <w:r w:rsidR="00235A41" w:rsidRPr="00235A41">
        <w:t xml:space="preserve"> </w:t>
      </w:r>
      <w:r w:rsidR="00235A41">
        <w:rPr>
          <w:rFonts w:asciiTheme="majorBidi" w:hAnsiTheme="majorBidi" w:cstheme="majorBidi"/>
          <w:color w:val="000000"/>
          <w:sz w:val="22"/>
          <w:szCs w:val="22"/>
        </w:rPr>
        <w:t xml:space="preserve">and </w:t>
      </w:r>
      <w:r w:rsidR="00235A41" w:rsidRPr="00235A41">
        <w:rPr>
          <w:rFonts w:asciiTheme="majorBidi" w:hAnsiTheme="majorBidi" w:cstheme="majorBidi"/>
          <w:color w:val="000000"/>
          <w:sz w:val="22"/>
          <w:szCs w:val="22"/>
        </w:rPr>
        <w:t>other animal classes</w:t>
      </w:r>
      <w:r w:rsidR="0030155B">
        <w:rPr>
          <w:rFonts w:asciiTheme="majorBidi" w:hAnsiTheme="majorBidi" w:cstheme="majorBidi"/>
          <w:color w:val="000000"/>
          <w:sz w:val="22"/>
          <w:szCs w:val="22"/>
        </w:rPr>
        <w:t>.</w:t>
      </w:r>
      <w:r w:rsidR="008555F2">
        <w:rPr>
          <w:rFonts w:asciiTheme="majorBidi" w:hAnsiTheme="majorBidi" w:cstheme="majorBidi"/>
          <w:color w:val="000000"/>
          <w:sz w:val="22"/>
          <w:szCs w:val="22"/>
        </w:rPr>
        <w:t xml:space="preserve"> For example, </w:t>
      </w:r>
      <w:r w:rsidR="00E072BE">
        <w:rPr>
          <w:rFonts w:asciiTheme="majorBidi" w:hAnsiTheme="majorBidi" w:cstheme="majorBidi"/>
          <w:color w:val="000000"/>
          <w:sz w:val="22"/>
          <w:szCs w:val="22"/>
        </w:rPr>
        <w:t>while t</w:t>
      </w:r>
      <w:r w:rsidR="008555F2">
        <w:rPr>
          <w:rFonts w:asciiTheme="majorBidi" w:hAnsiTheme="majorBidi" w:cstheme="majorBidi"/>
          <w:color w:val="000000"/>
          <w:sz w:val="22"/>
          <w:szCs w:val="22"/>
        </w:rPr>
        <w:t xml:space="preserve">emperature </w:t>
      </w:r>
      <w:r w:rsidR="00E072BE">
        <w:rPr>
          <w:rFonts w:asciiTheme="majorBidi" w:hAnsiTheme="majorBidi" w:cstheme="majorBidi"/>
          <w:color w:val="000000"/>
          <w:sz w:val="22"/>
          <w:szCs w:val="22"/>
        </w:rPr>
        <w:t xml:space="preserve">has a great influence on enzymatic reactions and protein folding, it also affects </w:t>
      </w:r>
      <w:r w:rsidR="008555F2">
        <w:rPr>
          <w:rFonts w:asciiTheme="majorBidi" w:hAnsiTheme="majorBidi" w:cstheme="majorBidi"/>
          <w:color w:val="000000"/>
          <w:sz w:val="22"/>
          <w:szCs w:val="22"/>
        </w:rPr>
        <w:t xml:space="preserve">the </w:t>
      </w:r>
      <w:r w:rsidR="00953A66">
        <w:rPr>
          <w:rFonts w:asciiTheme="majorBidi" w:hAnsiTheme="majorBidi" w:cstheme="majorBidi"/>
          <w:color w:val="000000"/>
          <w:sz w:val="22"/>
          <w:szCs w:val="22"/>
        </w:rPr>
        <w:t>membrane</w:t>
      </w:r>
      <w:r w:rsidR="00B23437">
        <w:rPr>
          <w:rFonts w:asciiTheme="majorBidi" w:hAnsiTheme="majorBidi" w:cstheme="majorBidi"/>
          <w:color w:val="000000"/>
          <w:sz w:val="22"/>
          <w:szCs w:val="22"/>
        </w:rPr>
        <w:t xml:space="preserve"> </w:t>
      </w:r>
      <w:r w:rsidR="008555F2">
        <w:rPr>
          <w:rFonts w:asciiTheme="majorBidi" w:hAnsiTheme="majorBidi" w:cstheme="majorBidi"/>
          <w:color w:val="000000"/>
          <w:sz w:val="22"/>
          <w:szCs w:val="22"/>
        </w:rPr>
        <w:t xml:space="preserve">environment </w:t>
      </w:r>
      <w:r w:rsidR="00E072BE">
        <w:rPr>
          <w:rFonts w:asciiTheme="majorBidi" w:hAnsiTheme="majorBidi" w:cstheme="majorBidi"/>
          <w:color w:val="000000"/>
          <w:sz w:val="22"/>
          <w:szCs w:val="22"/>
        </w:rPr>
        <w:t xml:space="preserve">which </w:t>
      </w:r>
      <w:r w:rsidR="00953A66">
        <w:rPr>
          <w:rFonts w:asciiTheme="majorBidi" w:hAnsiTheme="majorBidi" w:cstheme="majorBidi"/>
          <w:color w:val="000000"/>
          <w:sz w:val="22"/>
          <w:szCs w:val="22"/>
        </w:rPr>
        <w:t>is</w:t>
      </w:r>
      <w:r w:rsidR="00E072BE">
        <w:rPr>
          <w:rFonts w:asciiTheme="majorBidi" w:hAnsiTheme="majorBidi" w:cstheme="majorBidi"/>
          <w:color w:val="000000"/>
          <w:sz w:val="22"/>
          <w:szCs w:val="22"/>
        </w:rPr>
        <w:t xml:space="preserve"> significant </w:t>
      </w:r>
      <w:r w:rsidR="00953A66">
        <w:rPr>
          <w:rFonts w:asciiTheme="majorBidi" w:hAnsiTheme="majorBidi" w:cstheme="majorBidi"/>
          <w:color w:val="000000"/>
          <w:sz w:val="22"/>
          <w:szCs w:val="22"/>
        </w:rPr>
        <w:t>for</w:t>
      </w:r>
      <w:r w:rsidR="00B23437">
        <w:rPr>
          <w:rFonts w:asciiTheme="majorBidi" w:hAnsiTheme="majorBidi" w:cstheme="majorBidi"/>
          <w:color w:val="000000"/>
          <w:sz w:val="22"/>
          <w:szCs w:val="22"/>
        </w:rPr>
        <w:t xml:space="preserve"> the integrity of </w:t>
      </w:r>
      <w:r w:rsidR="00235A41">
        <w:rPr>
          <w:rFonts w:asciiTheme="majorBidi" w:hAnsiTheme="majorBidi" w:cstheme="majorBidi"/>
          <w:color w:val="000000"/>
          <w:sz w:val="22"/>
          <w:szCs w:val="22"/>
        </w:rPr>
        <w:t>transmembrane</w:t>
      </w:r>
      <w:r w:rsidR="008555F2">
        <w:rPr>
          <w:rFonts w:asciiTheme="majorBidi" w:hAnsiTheme="majorBidi" w:cstheme="majorBidi"/>
          <w:color w:val="000000"/>
          <w:sz w:val="22"/>
          <w:szCs w:val="22"/>
        </w:rPr>
        <w:t xml:space="preserve"> proteins</w:t>
      </w:r>
      <w:r w:rsidR="00E072BE">
        <w:rPr>
          <w:rFonts w:asciiTheme="majorBidi" w:hAnsiTheme="majorBidi" w:cstheme="majorBidi"/>
          <w:color w:val="000000"/>
          <w:sz w:val="22"/>
          <w:szCs w:val="22"/>
        </w:rPr>
        <w:t xml:space="preserve"> activity</w:t>
      </w:r>
      <w:r w:rsidR="00F44C83">
        <w:rPr>
          <w:rFonts w:asciiTheme="majorBidi" w:hAnsiTheme="majorBidi" w:cstheme="majorBidi"/>
          <w:color w:val="000000"/>
          <w:sz w:val="22"/>
          <w:szCs w:val="22"/>
        </w:rPr>
        <w:t xml:space="preserve"> </w:t>
      </w:r>
      <w:r w:rsidR="00B23437">
        <w:rPr>
          <w:rFonts w:asciiTheme="majorBidi" w:hAnsiTheme="majorBidi" w:cstheme="majorBidi"/>
          <w:color w:val="000000"/>
          <w:sz w:val="22"/>
          <w:szCs w:val="22"/>
        </w:rPr>
        <w:fldChar w:fldCharType="begin" w:fldLock="1"/>
      </w:r>
      <w:r w:rsidR="004D5B5A">
        <w:rPr>
          <w:rFonts w:asciiTheme="majorBidi" w:hAnsiTheme="majorBidi" w:cstheme="majorBidi"/>
          <w:color w:val="000000"/>
          <w:sz w:val="22"/>
          <w:szCs w:val="22"/>
        </w:rPr>
        <w:instrText>ADDIN CSL_CITATION {"citationItems":[{"id":"ITEM-1","itemData":{"DOI":"10.1016/j.bbamem.2015.04.005","ISSN":"18792642","PMID":"25906947","abstract":"Cell membranes are composed of a lipid bilayer containing proteins that cross and/or interact with lipids on either side of the two leaflets. The basic structure of cell membranes is this bilayer, composed of two opposing lipid monolayers with fascinating properties designed to perform all the functions the cell requires. To coordinate these functions, lipid composition of cellular membranes is tailored to suit their specialized tasks. In this review, we describe the general mechanisms of membrane-protein interactions and relate them to some of the molecular strategies organisms use to adjust the membrane lipid composition in response to a decrease in environmental temperature. While the activities of all biomolecules are altered as a function of temperature, the thermosensors we focus on here are molecules whose temperature sensitivity appears to be linked to changes in the biophysical properties of membrane lipids. This article is part of a Special Issue entitled: Lipid-protein interactions.","author":[{"dropping-particle":"","family":"Saita","given":"Emilio A.","non-dropping-particle":"","parse-names":false,"suffix":""},{"dropping-particle":"","family":"Mendoza","given":"Diego","non-dropping-particle":"De","parse-names":false,"suffix":""}],"container-title":"Biochimica et Biophysica Acta - Biomembranes","id":"ITEM-1","issue":"9","issued":{"date-parts":[["2015"]]},"page":"1757-1764","publisher":"Elsevier B.V.","title":"Thermosensing via transmembrane protein-lipid interactions","type":"article-journal","volume":"1848"},"uris":["http://www.mendeley.com/documents/?uuid=486aab8d-9b71-49c9-aa20-83dfc6d8441e"]},{"id":"ITEM-2","itemData":{"DOI":"10.1016/j.bbamem.2004.05.012","ISSN":"00052736","PMID":"15519309","abstract":"The activities of integral membrane proteins are often affected by the structures of the lipid molecules that surround them in the membrane. One important parameter is the hydrophobic thickness of the lipid bilayer, defined by the lengths of the lipid fatty acyl chains. Membrane proteins are not rigid entities, and deform to ensure good hydrophobic matching to the surrounding lipid bilayer. The structure of the lipid headgroup region is likely to be important in defining the structures of those parts of a membrane protein that are located in the lipid headgroup region. A number of examples are given where the conformation of the headgroup-embedded region of a membrane protein changes during the reaction cycle of the protein; activities of such proteins might be expected to be particularly sensitive to lipid headgroup structure. Differences in hydrogen bonding potential and hydration between the headgroups of phosphatidycholines and phosphatidylethanolamines could be important factors in determining the effects of these lipids on protein activities, as well as any effects related to the tendency of the phosphatidylethanolamines to form a curved, hexagonal HII phase. Effects of lipid structure on protein aggregation and helix-helix interactions are also discussed, as well as the effects of charged lipids on ion concentrations close to the surface of the bilayer. Interpretations of lipid effects in terms of changes in protein volume, lipid free volume, and curvature frustration are also described. Finally, the role of non-annular, or 'co-factor' lipids, tightly bound to membrane proteins, is described. © 2004 Elsevier B.V. All rights reserved.","author":[{"dropping-particle":"","family":"Lee","given":"Anthony G.","non-dropping-particle":"","parse-names":false,"suffix":""}],"container-title":"Biochimica et Biophysica Acta - Biomembranes","id":"ITEM-2","issue":"1-2","issued":{"date-parts":[["2004"]]},"page":"62-87","title":"How lipids affect the activities of integral membrane proteins","type":"article-journal","volume":"1666"},"uris":["http://www.mendeley.com/documents/?uuid=7a3ef84a-687b-44f7-9bc4-7cc433e9e41b"]}],"mendeley":{"formattedCitation":"(Lee, 2004; Saita and De Mendoza, 2015)","plainTextFormattedCitation":"(Lee, 2004; Saita and De Mendoza, 2015)","previouslyFormattedCitation":"(Lee, 2004; Saita and De Mendoza, 2015)"},"properties":{"noteIndex":0},"schema":"https://github.com/citation-style-language/schema/raw/master/csl-citation.json"}</w:instrText>
      </w:r>
      <w:r w:rsidR="00B23437">
        <w:rPr>
          <w:rFonts w:asciiTheme="majorBidi" w:hAnsiTheme="majorBidi" w:cstheme="majorBidi"/>
          <w:color w:val="000000"/>
          <w:sz w:val="22"/>
          <w:szCs w:val="22"/>
        </w:rPr>
        <w:fldChar w:fldCharType="separate"/>
      </w:r>
      <w:r w:rsidR="00B23437" w:rsidRPr="00B23437">
        <w:rPr>
          <w:rFonts w:asciiTheme="majorBidi" w:hAnsiTheme="majorBidi" w:cstheme="majorBidi"/>
          <w:noProof/>
          <w:color w:val="000000"/>
          <w:sz w:val="22"/>
          <w:szCs w:val="22"/>
        </w:rPr>
        <w:t>(Lee, 2004; Saita and De Mendoza, 2015)</w:t>
      </w:r>
      <w:r w:rsidR="00B23437">
        <w:rPr>
          <w:rFonts w:asciiTheme="majorBidi" w:hAnsiTheme="majorBidi" w:cstheme="majorBidi"/>
          <w:color w:val="000000"/>
          <w:sz w:val="22"/>
          <w:szCs w:val="22"/>
        </w:rPr>
        <w:fldChar w:fldCharType="end"/>
      </w:r>
      <w:r w:rsidR="00E072BE">
        <w:rPr>
          <w:rFonts w:asciiTheme="majorBidi" w:hAnsiTheme="majorBidi" w:cstheme="majorBidi"/>
          <w:color w:val="000000"/>
          <w:sz w:val="22"/>
          <w:szCs w:val="22"/>
        </w:rPr>
        <w:t xml:space="preserve">. </w:t>
      </w:r>
      <w:r w:rsidR="002F636A">
        <w:rPr>
          <w:rFonts w:asciiTheme="majorBidi" w:hAnsiTheme="majorBidi" w:cstheme="majorBidi"/>
          <w:color w:val="000000"/>
          <w:sz w:val="22"/>
          <w:szCs w:val="22"/>
        </w:rPr>
        <w:t>As poikilothermic animals, fish have specific adaptations to temperature in compare to mammalians cells</w:t>
      </w:r>
      <w:r w:rsidR="001C4AF0">
        <w:rPr>
          <w:rFonts w:asciiTheme="majorBidi" w:hAnsiTheme="majorBidi" w:cstheme="majorBidi"/>
          <w:color w:val="000000"/>
          <w:sz w:val="22"/>
          <w:szCs w:val="22"/>
        </w:rPr>
        <w:t xml:space="preserve"> </w:t>
      </w:r>
      <w:r w:rsidR="001C4AF0">
        <w:rPr>
          <w:rFonts w:asciiTheme="majorBidi" w:hAnsiTheme="majorBidi" w:cstheme="majorBidi"/>
          <w:color w:val="000000"/>
          <w:sz w:val="22"/>
          <w:szCs w:val="22"/>
        </w:rPr>
        <w:fldChar w:fldCharType="begin" w:fldLock="1"/>
      </w:r>
      <w:r w:rsidR="00BF6A37">
        <w:rPr>
          <w:rFonts w:asciiTheme="majorBidi" w:hAnsiTheme="majorBidi" w:cstheme="majorBidi"/>
          <w:color w:val="000000"/>
          <w:sz w:val="22"/>
          <w:szCs w:val="22"/>
        </w:rPr>
        <w:instrText>ADDIN CSL_CITATION {"citationItems":[{"id":"ITEM-1","itemData":{"DOI":"10.1007/BF00762215","ISSN":"0145479X","PMID":"2651424","abstract":"The homoeostatic regulation of bilayer order is a property of functional importance. Arguably, it is best studied in those organisms which experience and must overcome disturbances in bilayer order which may be imposed by variations in temperature of hydrostatic pressure. This article reviews our recent work on the adaptations of order in brain membranes of those fish which acclimate to seasonal changes in temperature or which have evolved in extreme thermal or abyssal habitats. The effects of temperature and pressure upon hydrocarbon order and phase state are reviewed to indicate the magnitude of the disturbances experienced by animals in their environments over the seasonal or evolutionary timescale. Acclimation of fish to altered temperature leads to a partial correction of order, while comparison of fish from extreme cold environments with those from temperate or tropical waters reveals a more complete adaptation. Fish from the deep sea also display adaptations of bilayer order which largely overcome the ordering effects of pressure. © 1989 Plenum Publishing Corporation.","author":[{"dropping-particle":"","family":"Cossins","given":"Andrew R.","non-dropping-particle":"","parse-names":false,"suffix":""},{"dropping-particle":"","family":"Macdonald","given":"Alister G.","non-dropping-particle":"","parse-names":false,"suffix":""}],"container-title":"Journal of Bioenergetics and Biomembranes","id":"ITEM-1","issue":"1","issued":{"date-parts":[["1989"]]},"page":"115-135","title":"The adaptation of biological membranes to temperature and pressure: Fish from the deep and cold","type":"article-journal","volume":"21"},"uris":["http://www.mendeley.com/documents/?uuid=09274932-ec81-44a7-a9f6-469b76da505e"]},{"id":"ITEM-2","itemData":{"DOI":"10.1152/ajpregu.1995.269.5.r1113","ISSN":"03636119","PMID":"7503299","abstract":"Involvement of cholesterol in thermally induced restructuring of biological membranes was investigated in several tissues of rainbow trout (Oncorhynchus mykiss). Cholesterol-rich plasma membranes (PM) were isolated from erythrocytes, liver, kidney, and gill of fish acclimated to 5 and 20°C. Mean PM cholesterol-to-phospholipid molar ratios (C/P) from warm-acclimated animals were significantly higher than those of cold-acclimated fish in liver (0.26 vs. 0.18; P &lt; 0.01), kidney (0.49 vs. 0.40; P &lt; 0.02), and gill (0.66 vs. 0.60; P &lt; 0.05); erythrocyte C/P did not differ significantly with acclimation temperature (0.28 vs. 0.25; P = 0.25). In light of the ordering effects of cholesterol on fluid-phase membranes, these results are consistent with a role for cholesterol in the homeoviscous response of some poikilotherm PMs. Tissue differences in both PM cholesterol levels and the magnitude of thermally evoked cholesterol changes may reflect tissue-specific membrane functions. Lower PM C/P of trout tissues relative to corresponding data available for homeotherms also support a possible evolutionary relationship between cholesterol content and thermal adaptation of the PM.","author":[{"dropping-particle":"","family":"Robertson","given":"J. C.","non-dropping-particle":"","parse-names":false,"suffix":""},{"dropping-particle":"","family":"Hazel","given":"J. R.","non-dropping-particle":"","parse-names":false,"suffix":""}],"container-title":"American Journal of Physiology - Regulatory Integrative and Comparative Physiology","id":"ITEM-2","issue":"5 38-5","issued":{"date-parts":[["1995"]]},"title":"Cholesterol content of trout plasma membranes varies with acclimation temperature","type":"article-journal","volume":"269"},"uris":["http://www.mendeley.com/documents/?uuid=49e41254-f04a-4499-8620-d5f4774e5c69"]}],"mendeley":{"formattedCitation":"(Cossins and Macdonald, 1989; Robertson and Hazel, 1995)","plainTextFormattedCitation":"(Cossins and Macdonald, 1989; Robertson and Hazel, 1995)","previouslyFormattedCitation":"(Cossins and Macdonald, 1989; Robertson and Hazel, 1995)"},"properties":{"noteIndex":0},"schema":"https://github.com/citation-style-language/schema/raw/master/csl-citation.json"}</w:instrText>
      </w:r>
      <w:r w:rsidR="001C4AF0">
        <w:rPr>
          <w:rFonts w:asciiTheme="majorBidi" w:hAnsiTheme="majorBidi" w:cstheme="majorBidi"/>
          <w:color w:val="000000"/>
          <w:sz w:val="22"/>
          <w:szCs w:val="22"/>
        </w:rPr>
        <w:fldChar w:fldCharType="separate"/>
      </w:r>
      <w:r w:rsidR="001C4AF0" w:rsidRPr="001C4AF0">
        <w:rPr>
          <w:rFonts w:asciiTheme="majorBidi" w:hAnsiTheme="majorBidi" w:cstheme="majorBidi"/>
          <w:noProof/>
          <w:color w:val="000000"/>
          <w:sz w:val="22"/>
          <w:szCs w:val="22"/>
        </w:rPr>
        <w:t>(Cossins and Macdonald, 1989; Robertson and Hazel, 1995)</w:t>
      </w:r>
      <w:r w:rsidR="001C4AF0">
        <w:rPr>
          <w:rFonts w:asciiTheme="majorBidi" w:hAnsiTheme="majorBidi" w:cstheme="majorBidi"/>
          <w:color w:val="000000"/>
          <w:sz w:val="22"/>
          <w:szCs w:val="22"/>
        </w:rPr>
        <w:fldChar w:fldCharType="end"/>
      </w:r>
      <w:r w:rsidR="002F636A">
        <w:rPr>
          <w:rFonts w:asciiTheme="majorBidi" w:hAnsiTheme="majorBidi" w:cstheme="majorBidi"/>
          <w:color w:val="000000"/>
          <w:sz w:val="22"/>
          <w:szCs w:val="22"/>
        </w:rPr>
        <w:t xml:space="preserve">. </w:t>
      </w:r>
      <w:r w:rsidR="00E072BE">
        <w:rPr>
          <w:rFonts w:asciiTheme="majorBidi" w:hAnsiTheme="majorBidi" w:cstheme="majorBidi"/>
          <w:color w:val="000000"/>
          <w:sz w:val="22"/>
          <w:szCs w:val="22"/>
        </w:rPr>
        <w:t xml:space="preserve">Therefore, homologous experimental systems will </w:t>
      </w:r>
      <w:r w:rsidR="00B23437">
        <w:rPr>
          <w:rFonts w:asciiTheme="majorBidi" w:hAnsiTheme="majorBidi" w:cstheme="majorBidi"/>
          <w:color w:val="000000"/>
          <w:sz w:val="22"/>
          <w:szCs w:val="22"/>
        </w:rPr>
        <w:t>facilitate</w:t>
      </w:r>
      <w:r w:rsidR="00E072BE">
        <w:rPr>
          <w:rFonts w:asciiTheme="majorBidi" w:hAnsiTheme="majorBidi" w:cstheme="majorBidi"/>
          <w:color w:val="000000"/>
          <w:sz w:val="22"/>
          <w:szCs w:val="22"/>
        </w:rPr>
        <w:t xml:space="preserve"> </w:t>
      </w:r>
      <w:r w:rsidR="00F44C83">
        <w:rPr>
          <w:rFonts w:asciiTheme="majorBidi" w:hAnsiTheme="majorBidi" w:cstheme="majorBidi"/>
          <w:color w:val="000000"/>
          <w:sz w:val="22"/>
          <w:szCs w:val="22"/>
        </w:rPr>
        <w:t xml:space="preserve">more </w:t>
      </w:r>
      <w:r w:rsidR="00E072BE">
        <w:rPr>
          <w:rFonts w:asciiTheme="majorBidi" w:hAnsiTheme="majorBidi" w:cstheme="majorBidi"/>
          <w:color w:val="000000"/>
          <w:sz w:val="22"/>
          <w:szCs w:val="22"/>
        </w:rPr>
        <w:t xml:space="preserve">accurate </w:t>
      </w:r>
      <w:r w:rsidR="00B23437">
        <w:rPr>
          <w:rFonts w:asciiTheme="majorBidi" w:hAnsiTheme="majorBidi" w:cstheme="majorBidi"/>
          <w:color w:val="000000"/>
          <w:sz w:val="22"/>
          <w:szCs w:val="22"/>
        </w:rPr>
        <w:t>studies</w:t>
      </w:r>
      <w:r w:rsidR="00E072BE">
        <w:rPr>
          <w:rFonts w:asciiTheme="majorBidi" w:hAnsiTheme="majorBidi" w:cstheme="majorBidi"/>
          <w:color w:val="000000"/>
          <w:sz w:val="22"/>
          <w:szCs w:val="22"/>
        </w:rPr>
        <w:t xml:space="preserve"> </w:t>
      </w:r>
      <w:r w:rsidR="00B23437">
        <w:rPr>
          <w:rFonts w:asciiTheme="majorBidi" w:hAnsiTheme="majorBidi" w:cstheme="majorBidi"/>
          <w:color w:val="000000"/>
          <w:sz w:val="22"/>
          <w:szCs w:val="22"/>
        </w:rPr>
        <w:t>regarding the</w:t>
      </w:r>
      <w:r w:rsidR="00E072BE">
        <w:rPr>
          <w:rFonts w:asciiTheme="majorBidi" w:hAnsiTheme="majorBidi" w:cstheme="majorBidi"/>
          <w:color w:val="000000"/>
          <w:sz w:val="22"/>
          <w:szCs w:val="22"/>
        </w:rPr>
        <w:t xml:space="preserve"> effects of fish-relevant environmental conditions on transport activity</w:t>
      </w:r>
      <w:r w:rsidR="00B23437">
        <w:rPr>
          <w:rFonts w:asciiTheme="majorBidi" w:hAnsiTheme="majorBidi" w:cstheme="majorBidi"/>
          <w:color w:val="000000"/>
          <w:sz w:val="22"/>
          <w:szCs w:val="22"/>
        </w:rPr>
        <w:t>.</w:t>
      </w:r>
      <w:r w:rsidR="00E072BE">
        <w:rPr>
          <w:rFonts w:asciiTheme="majorBidi" w:hAnsiTheme="majorBidi" w:cstheme="majorBidi"/>
          <w:color w:val="000000"/>
          <w:sz w:val="22"/>
          <w:szCs w:val="22"/>
        </w:rPr>
        <w:t xml:space="preserve"> </w:t>
      </w:r>
    </w:p>
    <w:p w14:paraId="70742B80" w14:textId="022601E2" w:rsidR="00256204" w:rsidRPr="00F6154C" w:rsidRDefault="00301289" w:rsidP="00A73D31">
      <w:pPr>
        <w:spacing w:line="360" w:lineRule="auto"/>
        <w:rPr>
          <w:rFonts w:asciiTheme="majorBidi" w:eastAsia="Times New Roman" w:hAnsiTheme="majorBidi" w:cstheme="majorBidi"/>
          <w:color w:val="000000"/>
        </w:rPr>
      </w:pPr>
      <w:r w:rsidRPr="00B23437">
        <w:rPr>
          <w:rFonts w:asciiTheme="majorBidi" w:eastAsia="Times New Roman" w:hAnsiTheme="majorBidi" w:cstheme="majorBidi"/>
          <w:color w:val="000000"/>
        </w:rPr>
        <w:t>The peptide transporters</w:t>
      </w:r>
      <w:r w:rsidR="00AC1748" w:rsidRPr="00B23437">
        <w:rPr>
          <w:rFonts w:asciiTheme="majorBidi" w:eastAsia="Times New Roman" w:hAnsiTheme="majorBidi" w:cstheme="majorBidi"/>
          <w:color w:val="000000"/>
        </w:rPr>
        <w:t xml:space="preserve"> (PepT)</w:t>
      </w:r>
      <w:r w:rsidRPr="00B23437">
        <w:rPr>
          <w:rFonts w:asciiTheme="majorBidi" w:eastAsia="Times New Roman" w:hAnsiTheme="majorBidi" w:cstheme="majorBidi"/>
          <w:color w:val="000000"/>
        </w:rPr>
        <w:t xml:space="preserve"> have been extensively studied in many organisms due</w:t>
      </w:r>
      <w:r w:rsidR="0030155B">
        <w:rPr>
          <w:rFonts w:asciiTheme="majorBidi" w:eastAsia="Times New Roman" w:hAnsiTheme="majorBidi" w:cstheme="majorBidi"/>
          <w:color w:val="000000"/>
        </w:rPr>
        <w:t xml:space="preserve"> </w:t>
      </w:r>
      <w:r w:rsidRPr="00201152">
        <w:rPr>
          <w:rFonts w:asciiTheme="majorBidi" w:eastAsia="Times New Roman" w:hAnsiTheme="majorBidi" w:cstheme="majorBidi"/>
          <w:color w:val="000000"/>
        </w:rPr>
        <w:t xml:space="preserve">to their importance in nutrient absorption, </w:t>
      </w:r>
      <w:r w:rsidR="001774FD" w:rsidRPr="00201152">
        <w:rPr>
          <w:rFonts w:asciiTheme="majorBidi" w:eastAsia="Times New Roman" w:hAnsiTheme="majorBidi" w:cstheme="majorBidi"/>
          <w:color w:val="000000"/>
        </w:rPr>
        <w:t xml:space="preserve">intestinal pathologies, </w:t>
      </w:r>
      <w:r w:rsidRPr="00201152">
        <w:rPr>
          <w:rFonts w:asciiTheme="majorBidi" w:eastAsia="Times New Roman" w:hAnsiTheme="majorBidi" w:cstheme="majorBidi"/>
          <w:color w:val="000000"/>
        </w:rPr>
        <w:t>drug transport</w:t>
      </w:r>
      <w:r w:rsidR="001774FD" w:rsidRPr="00201152">
        <w:rPr>
          <w:rFonts w:asciiTheme="majorBidi" w:eastAsia="Times New Roman" w:hAnsiTheme="majorBidi" w:cstheme="majorBidi"/>
          <w:color w:val="000000"/>
        </w:rPr>
        <w:t xml:space="preserve"> and</w:t>
      </w:r>
      <w:r w:rsidRPr="00201152">
        <w:rPr>
          <w:rFonts w:asciiTheme="majorBidi" w:eastAsia="Times New Roman" w:hAnsiTheme="majorBidi" w:cstheme="majorBidi"/>
          <w:color w:val="000000"/>
        </w:rPr>
        <w:t xml:space="preserve"> tumor </w:t>
      </w:r>
      <w:r w:rsidR="001774FD" w:rsidRPr="00201152">
        <w:rPr>
          <w:rFonts w:asciiTheme="majorBidi" w:eastAsia="Times New Roman" w:hAnsiTheme="majorBidi" w:cstheme="majorBidi"/>
          <w:color w:val="000000"/>
        </w:rPr>
        <w:t xml:space="preserve">development </w:t>
      </w:r>
      <w:r w:rsidR="001774FD" w:rsidRPr="00F6154C">
        <w:rPr>
          <w:rFonts w:asciiTheme="majorBidi" w:eastAsia="Times New Roman" w:hAnsiTheme="majorBidi" w:cstheme="majorBidi"/>
          <w:color w:val="000000"/>
          <w:sz w:val="24"/>
          <w:szCs w:val="24"/>
        </w:rPr>
        <w:fldChar w:fldCharType="begin" w:fldLock="1"/>
      </w:r>
      <w:r w:rsidR="00D54E34" w:rsidRPr="00201152">
        <w:rPr>
          <w:rFonts w:asciiTheme="majorBidi" w:eastAsia="Times New Roman" w:hAnsiTheme="majorBidi" w:cstheme="majorBidi"/>
          <w:color w:val="000000"/>
        </w:rPr>
        <w:instrText>ADDIN CSL_CITATION {"citationItems":[{"id":"ITEM-1","itemData":{"DOI":"10.1042/BCJ20210377","ISSN":"14708728","PMID":"34569600","abstract":"PEPT1 is a proton-coupled peptide transporter that is up-regulated in PDAC cell lines and PDXs, with little expression in the normal pancreas. However, the relevance of this up-regulation to cancer progression and the mechanism of up-regulation have not been investigated. Herein, we show that PEPT1 is not just up-regulated in a large panel of PDAC cell lines and PDXs but is also functional and transport-competent. PEPT2, another proton-coupled peptide transporter, is also overexpressed in PDAC cell lines and PDXs, but is not functional due to its intracellular localization. Using glibenclamide as a pharmacological inhibitor of PEPT1, we demonstrate in cell lines in vitro and mouse xenografts in vivo that inhibition of PEPT1 reduces the proliferation of the cancer cells. These findings are supported by genetic knockdown of PEPT1 with shRNA, wherein the absence of the transporter significantly attenuates the growth of cancer cells, both in vitro and in vivo, suggesting that PEPT1 is critical for the survival of cancer cells. We also establish that the tumor-derived lactic acid (Warburg effect) in the tumor microenvironment supports the transport function of PEPT1 in the maintenance of amino acid nutrition in cancer cells by inducing MMPs and DPPIV to generate peptide substrates for PEPT1 and by generating a H+ gradient across the plasma membrane to energize PEPT1. Taken collectively, these studies demonstrate a functional link between PEPT1 and extracellular protein breakdown in the tumor microenvironment as a key determinant of pancreatic cancer growth, thus identifying PEPT1 as a potential therapeutic target for PDAC.","author":[{"dropping-particle":"","family":"Schniers","given":"Bradley K.","non-dropping-particle":"","parse-names":false,"suffix":""},{"dropping-particle":"","family":"Rajasekaran","given":"Devaraja","non-dropping-particle":"","parse-names":false,"suffix":""},{"dropping-particle":"","family":"Korac","given":"Ksenija","non-dropping-particle":"","parse-names":false,"suffix":""},{"dropping-particle":"","family":"Sniegowski","given":"Tyler","non-dropping-particle":"","parse-names":false,"suffix":""},{"dropping-particle":"","family":"Ganapathy","given":"Vadivel","non-dropping-particle":"","parse-names":false,"suffix":""},{"dropping-particle":"","family":"Bhutia","given":"Yangzom D.","non-dropping-particle":"","parse-names":false,"suffix":""}],"container-title":"Biochemical Journal","id":"ITEM-1","issue":"20","issued":{"date-parts":[["2021"]]},"page":"3757-3774","title":"PEPT1 is essential for the growth of pancreatic cancer cells: A viable drug target","type":"article-journal","volume":"478"},"uris":["http://www.mendeley.com/documents/?uuid=c593611e-b753-445e-b855-bc743a45b7f3"]},{"id":"ITEM-2","itemData":{"DOI":"10.1021/mp300364k","ISBN":"2122633255","ISSN":"15438384","PMID":"22950754","abstract":"Peptide transporters are expressed predominantly in intestinal and renal epithelial cells. The functional expression of peptide transporters is also identified in other types of tissues, such as glia cells, macrophages, and the epithelia of the bile duct, the lungs, and the mammary glands. However, their presence and role are poorly understood in carcinomas. We explored the expression profile and functional activity of peptide transporters in the prostate cancer cell lines LNCaP, PC-3, and DU145. Quantitative real time RT-PCR (qRT-PCR) and Western blot were used to evaluate the expression profile of peptide transporter 1 (PEPT1), peptide transporter 2 (PEPT2), peptide histidine transporter 1 (PHT1), and peptide histidine transporter 2 (PHT2) in these cells. LNCaP expresses high levels of PEPT2 and PHT1, while PC-3 demonstrates strong expression of PEPT1 and PHT1. DU145 shows only weak expression of PEPT1 and PHT1. Functional activities were studied in these cell lines using radiolabeled glycylsarcosine ([(3)H]Gly-Sar) and l-histidine ([(3)H]-l-histidine). The uptake of [(3)H]Gly-Sar and [(3)H]-l-histidine was time- and pH-dependent. A kinetic study showed that the uptake of Gly-Sar and l-histidine is saturable over the tested concentration range. The binding affinity (K(m)) and the maximal velocity (V(max)) exhibited in the three cell lines were consistent with the expression profiles we observed in qRT-PCR and Western blot analysis. A competitive inhibition study revealed that peptide transporters in prostate cancer cells exhibited broad substrate specificity with a preference for hydrophobic dipeptides, such as Leu-Leu. Fluorescence microscopy study revealed that the fluorescent dipeptide probe d-Ala-Lys-AMCA (a substrate of peptide transporters) specifically accumulated in the cytoplasm of LNCaP and PC-3, but not DU145 cells. Inhibiting the peptide transporter activity by Gly-Sar suppressed the growth of LNCaP and PC-3 cells. Our study indicated that PC-3 cells can be established as a new cell culture model for PEPT1 study, and LNCaP can be used as a model for PEPT2 study. Moreover, our results suggested that peptide transporters are overexpressed in prostate cancer cells and can be adopted as a promising target for tumor-specific drug delivery.","author":[{"dropping-particle":"","family":"Tai","given":"Wanyi","non-dropping-particle":"","parse-names":false,"suffix":""},{"dropping-particle":"","family":"Chen","given":"Zhijin","non-dropping-particle":"","parse-names":false,"suffix":""},{"dropping-particle":"","family":"Cheng","given":"Kun","non-dropping-particle":"","parse-names":false,"suffix":""}],"container-title":"Molecular Pharmaceutics","id":"ITEM-2","issue":"2","issued":{"date-parts":[["2013"]]},"page":"477-487","title":"Expression profile and functional activity of peptide transporters in prostate cancer cells","type":"article-journal","volume":"10"},"uris":["http://www.mendeley.com/documents/?uuid=26a7a89a-2138-4b24-81f4-06bb4a83fc93"]},{"id":"ITEM-3","itemData":{"DOI":"10.1152/ajpgi.00477.2011","ISSN":"0193-1857","PMID":"22194420","abstract":"Intestinal inflammation is characterized by epithelial disruption, leading to loss of barrier function and the recruitment of immune cells, including neutrophils. Although the mechanisms are not yet completely understood, interactions between environmental and immunological factors are thought to be critical in the initiation and progression of intestinal inflammation. In recent years, it has become apparent that the di/tripeptide transporter PepT1 may play an important role in the pathogenesis of such inflammation. In healthy individuals, PepT1 is primarily expressed in the small intestine and transports di/tripeptides for metabolic purposes. However, during chronic inflammation such as that associated with inflammatory bowel disease, PepT1 expression is upregulated in the colon, wherein the protein is normally expressed either minimally or not at all. Several recent studies have shown that PepT1 binds to and transports various bacterial di/tripeptides into colon cells, leading to activation of downstream proinflammatory responses via peptide interactions with innate immune receptors. In the present review, we examine the relationship between colonic PepT1-mediated peptide transport in the colon and activation of innate immune responses during disease. It is important to understand the mechanisms of PepT1 action during chronic intestinal inflammation to develop future therapies addressing inappropriate immune activation in the colon.","author":[{"dropping-particle":"","family":"Ingersoll","given":"S. a.","non-dropping-particle":"","parse-names":false,"suffix":""},{"dropping-particle":"","family":"Ayyadurai","given":"S.","non-dropping-particle":"","parse-names":false,"suffix":""},{"dropping-particle":"","family":"Charania","given":"M. a.","non-dropping-particle":"","parse-names":false,"suffix":""},{"dropping-particle":"","family":"Laroui","given":"H.","non-dropping-particle":"","parse-names":false,"suffix":""},{"dropping-particle":"","family":"Yan","given":"Y.","non-dropping-particle":"","parse-names":false,"suffix":""},{"dropping-particle":"","family":"Merlin","given":"D.","non-dropping-particle":"","parse-names":false,"suffix":""}],"container-title":"AJP: Gastrointestinal and Liver Physiology","id":"ITEM-3","issued":{"date-parts":[["2012"]]},"page":"G484--G492","title":"The role and pathophysiological relevance of membrane transporter PepT1 in intestinal inflammation and inflammatory bowel disease","type":"article-journal","volume":"302"},"uris":["http://www.mendeley.com/documents/?uuid=f3835626-ca44-4e6c-b591-2960f90fd813"]},{"id":"ITEM-4","itemData":{"DOI":"10.1080/00498250701875254","ISBN":"0049825070","ISSN":"0049-8254","PMID":"18668438","abstract":"1. The peptide transporters belong to the peptide transporter (PTR) family and serve as integral membrane proteins for the cellular uptake of di- and tripeptides in the organism. By their ability also to transport peptidomimetics and other substrates with therapeutic activities or precursors of pharmacologically active agents, they are of considerable importance in pharmacology. 2. PEPT1 is the low-affinity, high-capacity transporter and is mainly expressed in the small intestine, whereas PEPT2 is the high-affinity, low-capacity transporter and has a broader distribution in the organism. 3. Targeted mouse models have revealed PEPT2 to be the dominant transporter for the reabsorption of di- and tripeptides and its pharmacological substrates in the organism, and for the removal of these substrates from the cerebrospinal fluid. Moreover, the peptide transporters undergo physiological and pharmacological regulation and, of great interest, are present in disease states where PEPT1 exhibits ectopic expression in colonic inflammation. 4. The paper reviews the structural characteristics of the peptide transporters, the structural requirements for substrates, the distribution of the peptide transporters in the organism, and finally their regulation in the organism in healthy and pathological situations.","author":[{"dropping-particle":"","family":"Rubio-Aliaga","given":"I","non-dropping-particle":"","parse-names":false,"suffix":""},{"dropping-particle":"","family":"Daniel","given":"H","non-dropping-particle":"","parse-names":false,"suffix":""}],"container-title":"Xenobiotica","id":"ITEM-4","issue":"7-8","issued":{"date-parts":[["2008","8","22"]]},"page":"1022-1042","title":"Peptide transporters and their roles in physiological processes and drug disposition","type":"article-journal","volume":"38"},"uris":["http://www.mendeley.com/documents/?uuid=f85e4e4f-c570-4eb3-9363-dbb350d8a77c"]},{"id":"ITEM-5","itemData":{"DOI":"10.1002/cphy.c170038","ISSN":"20404603","abstract":"As the organ with one of the largest surface areas facing the environment and responsible for nutrient uptake, the small intestine expresses numerous transport proteins in its brush-border membrane for efficient absorption and supply of dietary macro- and micronutrients. The understanding of regulation and functional interplay of these nutrient transporters is of emerging interest in nutrition and medical physiology research in respect to development of diabetes, obesity, and inflammatory bowel disease worldwide. The peptide transporter 1 (PepT1, SLC15A1) is abundantly expressed particularly in the intestinal tract and provides highly effective transport of amino acids in the form of di- and tripeptides and features a substantial acceptance for structurally related compounds and drugs. These characteristics bring PepT1 into focus for nutritional and medical/pharmaceutical approaches, as it is the essential hub responsible for oral bioavailability of dietary protein/peptide supplements and peptide-like drugs in eukaryotic organisms. Detailed analysis of molecular processes regulating PepT1 expression and function achieved in the last two decades has helped to define and use adjusting tools and to better integrate the transporter's role in cell and organ physiology. In this article, we provide an overview of the current knowledge on PepT1 function in health and disease, and on regulatory factors modulating its gene and protein expression as well as transport activity.","author":[{"dropping-particle":"","family":"Spanier","given":"Britta","non-dropping-particle":"","parse-names":false,"suffix":""},{"dropping-particle":"","family":"Rohm","given":"Florian","non-dropping-particle":"","parse-names":false,"suffix":""}],"container-title":"Comprehensive Physiology","id":"ITEM-5","issue":"2","issued":{"date-parts":[["2018"]]},"page":"843-869","title":"Proton coupled oligopeptide transporter 1 (PepT1) function, regulation, and influence on the intestinal homeostasis","type":"article-journal","volume":"8"},"uris":["http://www.mendeley.com/documents/?uuid=9e1b0013-cce8-4f81-9f19-41951ffdf4f6"]}],"mendeley":{"formattedCitation":"(Ingersoll et al., 2012; Rubio-Aliaga and Daniel, 2008; Schniers et al., 2021; Spanier and Rohm, 2018; Tai et al., 2013)","plainTextFormattedCitation":"(Ingersoll et al., 2012; Rubio-Aliaga and Daniel, 2008; Schniers et al., 2021; Spanier and Rohm, 2018; Tai et al., 2013)","previouslyFormattedCitation":"(Ingersoll et al., 2012; Rubio-Aliaga and Daniel, 2008; Schniers et al., 2021; Spanier and Rohm, 2018; Tai et al., 2013)"},"properties":{"noteIndex":0},"schema":"https://github.com/citation-style-language/schema/raw/master/csl-citation.json"}</w:instrText>
      </w:r>
      <w:r w:rsidR="001774FD" w:rsidRPr="00F6154C">
        <w:rPr>
          <w:rFonts w:asciiTheme="majorBidi" w:eastAsia="Times New Roman" w:hAnsiTheme="majorBidi" w:cstheme="majorBidi"/>
          <w:color w:val="000000"/>
          <w:sz w:val="24"/>
          <w:szCs w:val="24"/>
        </w:rPr>
        <w:fldChar w:fldCharType="separate"/>
      </w:r>
      <w:r w:rsidR="001774FD" w:rsidRPr="00201152">
        <w:rPr>
          <w:rFonts w:asciiTheme="majorBidi" w:eastAsia="Times New Roman" w:hAnsiTheme="majorBidi" w:cstheme="majorBidi"/>
          <w:noProof/>
          <w:color w:val="000000"/>
        </w:rPr>
        <w:t>(Ingersoll et al., 2012; Rubio-Aliaga and Daniel, 2008; Schniers et al., 2021; Spanier and Rohm, 2018; Tai et al., 2013)</w:t>
      </w:r>
      <w:r w:rsidR="001774FD" w:rsidRPr="00F6154C">
        <w:rPr>
          <w:rFonts w:asciiTheme="majorBidi" w:eastAsia="Times New Roman" w:hAnsiTheme="majorBidi" w:cstheme="majorBidi"/>
          <w:color w:val="000000"/>
          <w:sz w:val="24"/>
          <w:szCs w:val="24"/>
        </w:rPr>
        <w:fldChar w:fldCharType="end"/>
      </w:r>
      <w:r w:rsidR="001774FD" w:rsidRPr="00201152">
        <w:rPr>
          <w:rFonts w:asciiTheme="majorBidi" w:eastAsia="Times New Roman" w:hAnsiTheme="majorBidi" w:cstheme="majorBidi"/>
          <w:color w:val="000000"/>
        </w:rPr>
        <w:t>. In</w:t>
      </w:r>
      <w:r w:rsidR="00D54E34" w:rsidRPr="00201152">
        <w:rPr>
          <w:rFonts w:asciiTheme="majorBidi" w:eastAsia="Times New Roman" w:hAnsiTheme="majorBidi" w:cstheme="majorBidi"/>
          <w:color w:val="000000"/>
        </w:rPr>
        <w:t xml:space="preserve"> addition</w:t>
      </w:r>
      <w:r w:rsidR="00B62250" w:rsidRPr="00201152">
        <w:rPr>
          <w:rFonts w:asciiTheme="majorBidi" w:eastAsia="Times New Roman" w:hAnsiTheme="majorBidi" w:cstheme="majorBidi"/>
          <w:color w:val="000000"/>
        </w:rPr>
        <w:t>,</w:t>
      </w:r>
      <w:r w:rsidR="00D54E34" w:rsidRPr="00201152">
        <w:rPr>
          <w:rFonts w:asciiTheme="majorBidi" w:eastAsia="Times New Roman" w:hAnsiTheme="majorBidi" w:cstheme="majorBidi"/>
          <w:color w:val="000000"/>
        </w:rPr>
        <w:t xml:space="preserve"> they serve as well</w:t>
      </w:r>
      <w:r w:rsidR="00167A5B" w:rsidRPr="00201152">
        <w:rPr>
          <w:rFonts w:asciiTheme="majorBidi" w:eastAsia="Times New Roman" w:hAnsiTheme="majorBidi" w:cstheme="majorBidi"/>
          <w:color w:val="000000"/>
        </w:rPr>
        <w:t>-</w:t>
      </w:r>
      <w:r w:rsidR="00D54E34" w:rsidRPr="00201152">
        <w:rPr>
          <w:rFonts w:asciiTheme="majorBidi" w:eastAsia="Times New Roman" w:hAnsiTheme="majorBidi" w:cstheme="majorBidi"/>
          <w:color w:val="000000"/>
        </w:rPr>
        <w:t>establish</w:t>
      </w:r>
      <w:r w:rsidR="008A7420" w:rsidRPr="00201152">
        <w:rPr>
          <w:rFonts w:asciiTheme="majorBidi" w:eastAsia="Times New Roman" w:hAnsiTheme="majorBidi" w:cstheme="majorBidi"/>
          <w:color w:val="000000"/>
        </w:rPr>
        <w:t>ed</w:t>
      </w:r>
      <w:r w:rsidR="00D54E34" w:rsidRPr="00201152">
        <w:rPr>
          <w:rFonts w:asciiTheme="majorBidi" w:eastAsia="Times New Roman" w:hAnsiTheme="majorBidi" w:cstheme="majorBidi"/>
          <w:color w:val="000000"/>
        </w:rPr>
        <w:t xml:space="preserve"> models for</w:t>
      </w:r>
      <w:r w:rsidR="001774FD" w:rsidRPr="00201152">
        <w:rPr>
          <w:rFonts w:asciiTheme="majorBidi" w:eastAsia="Times New Roman" w:hAnsiTheme="majorBidi" w:cstheme="majorBidi"/>
          <w:color w:val="000000"/>
        </w:rPr>
        <w:t xml:space="preserve"> </w:t>
      </w:r>
      <w:r w:rsidR="00D54E34" w:rsidRPr="00201152">
        <w:rPr>
          <w:rFonts w:asciiTheme="majorBidi" w:eastAsia="Times New Roman" w:hAnsiTheme="majorBidi" w:cstheme="majorBidi"/>
          <w:color w:val="000000"/>
        </w:rPr>
        <w:t xml:space="preserve">structural studies of solute carriers </w:t>
      </w:r>
      <w:r w:rsidR="00D54E34" w:rsidRPr="00F6154C">
        <w:rPr>
          <w:rFonts w:asciiTheme="majorBidi" w:eastAsia="Times New Roman" w:hAnsiTheme="majorBidi" w:cstheme="majorBidi"/>
          <w:color w:val="000000"/>
          <w:sz w:val="24"/>
          <w:szCs w:val="24"/>
        </w:rPr>
        <w:fldChar w:fldCharType="begin" w:fldLock="1"/>
      </w:r>
      <w:r w:rsidR="00AC1748" w:rsidRPr="00201152">
        <w:rPr>
          <w:rFonts w:asciiTheme="majorBidi" w:eastAsia="Times New Roman" w:hAnsiTheme="majorBidi" w:cstheme="majorBidi"/>
          <w:color w:val="000000"/>
        </w:rPr>
        <w:instrText>ADDIN CSL_CITATION {"citationItems":[{"id":"ITEM-1","itemData":{"DOI":"10.1042/BST20180302","ISSN":"14708752","PMID":"32219385","abstract":"Solute carrier (SLC) transporters play important roles in regulating the movement of small molecules and ions across cellular membranes. In mammals, they play an important role in regulating the uptake of nutrients and vitamins from the diet, and in controlling the distribution of their metabolic intermediates within the cell. Several SLC families also play an important role in drug transport and strategies are being developed to hijack SLC transporters to control and regulate drug transport within the body. Through the addition of amino acid and peptide moieties several novel antiviral and anticancer agents have been developed that hijack the proton-coupled oligopeptide transporters, PepT1 (SCL15A1) and PepT2 (SLC15A2), for improved intestinal absorption and renal retention in the body. A major goal is to understand the rationale behind these successes and expand the library of prodrug molecules that utilise SLC transporters. Recent co-crystal structures of prokaryotic homologues of the human PepT1 and PepT2 transporters have shed important new insights into the mechanism of prodrug recognition. Here, I will review recent developments in our understanding of ligand recognition and binding promiscuity within the SLC15 family, and discuss current models for prodrug recognition.","author":[{"dropping-particle":"","family":"Minhas","given":"Gurdeep S.","non-dropping-particle":"","parse-names":false,"suffix":""},{"dropping-particle":"","family":"Newstead","given":"Simon","non-dropping-particle":"","parse-names":false,"suffix":""}],"container-title":"Biochemical Society Transactions","id":"ITEM-1","issue":"2","issued":{"date-parts":[["2020"]]},"page":"337-346","title":"Recent advances in understanding prodrug transport through the SLC15 family of proton-coupled transporters","type":"article-journal","volume":"48"},"uris":["http://www.mendeley.com/documents/?uuid=ee8611b3-62c8-4c07-80cc-080791093b1a"]}],"mendeley":{"formattedCitation":"(Minhas and Newstead, 2020)","plainTextFormattedCitation":"(Minhas and Newstead, 2020)","previouslyFormattedCitation":"(Minhas and Newstead, 2020)"},"properties":{"noteIndex":0},"schema":"https://github.com/citation-style-language/schema/raw/master/csl-citation.json"}</w:instrText>
      </w:r>
      <w:r w:rsidR="00D54E34" w:rsidRPr="00F6154C">
        <w:rPr>
          <w:rFonts w:asciiTheme="majorBidi" w:eastAsia="Times New Roman" w:hAnsiTheme="majorBidi" w:cstheme="majorBidi"/>
          <w:color w:val="000000"/>
          <w:sz w:val="24"/>
          <w:szCs w:val="24"/>
        </w:rPr>
        <w:fldChar w:fldCharType="separate"/>
      </w:r>
      <w:r w:rsidR="00D54E34" w:rsidRPr="00201152">
        <w:rPr>
          <w:rFonts w:asciiTheme="majorBidi" w:eastAsia="Times New Roman" w:hAnsiTheme="majorBidi" w:cstheme="majorBidi"/>
          <w:noProof/>
          <w:color w:val="000000"/>
        </w:rPr>
        <w:t>(Minhas and Newstead, 2020)</w:t>
      </w:r>
      <w:r w:rsidR="00D54E34" w:rsidRPr="00F6154C">
        <w:rPr>
          <w:rFonts w:asciiTheme="majorBidi" w:eastAsia="Times New Roman" w:hAnsiTheme="majorBidi" w:cstheme="majorBidi"/>
          <w:color w:val="000000"/>
          <w:sz w:val="24"/>
          <w:szCs w:val="24"/>
        </w:rPr>
        <w:fldChar w:fldCharType="end"/>
      </w:r>
      <w:r w:rsidR="00D54E34" w:rsidRPr="00201152">
        <w:rPr>
          <w:rFonts w:asciiTheme="majorBidi" w:eastAsia="Times New Roman" w:hAnsiTheme="majorBidi" w:cstheme="majorBidi"/>
          <w:color w:val="000000"/>
        </w:rPr>
        <w:t xml:space="preserve"> and substrate recognition</w:t>
      </w:r>
      <w:r w:rsidR="00AC1748" w:rsidRPr="00201152">
        <w:rPr>
          <w:rFonts w:asciiTheme="majorBidi" w:eastAsia="Times New Roman" w:hAnsiTheme="majorBidi" w:cstheme="majorBidi"/>
          <w:color w:val="000000"/>
        </w:rPr>
        <w:t xml:space="preserve"> </w:t>
      </w:r>
      <w:r w:rsidR="00AC1748" w:rsidRPr="00F6154C">
        <w:rPr>
          <w:rFonts w:asciiTheme="majorBidi" w:eastAsia="Times New Roman" w:hAnsiTheme="majorBidi" w:cstheme="majorBidi"/>
          <w:color w:val="000000"/>
          <w:sz w:val="24"/>
          <w:szCs w:val="24"/>
        </w:rPr>
        <w:fldChar w:fldCharType="begin" w:fldLock="1"/>
      </w:r>
      <w:r w:rsidR="002F396E" w:rsidRPr="00201152">
        <w:rPr>
          <w:rFonts w:asciiTheme="majorBidi" w:eastAsia="Times New Roman" w:hAnsiTheme="majorBidi" w:cstheme="majorBidi"/>
          <w:color w:val="000000"/>
        </w:rPr>
        <w:instrText>ADDIN CSL_CITATION {"citationItems":[{"id":"ITEM-1","itemData":{"DOI":"10.1038/embor.2013.107","ISSN":"1469-3178","PMID":"23867627","abstract":"Short-chain peptides are transported across membranes through promiscuous proton-dependent oligopeptide transporters (POTs)--a subfamily of the major facilitator superfamily (MFS). The human POTs, PEPT1 and PEPT2, are also involved in the absorption of various drugs in the gut as well as transport to target cells. Here, we present a structure of an oligomeric POT transporter from Shewanella oneidensis (PepTSo2), which was crystallized in the inward open conformation in complex with the peptidomimetic alafosfalin. All ligand-binding residues are highly conserved and the structural insights presented here are therefore likely to also apply to human POTs.","author":[{"dropping-particle":"","family":"Guettou","given":"Fatma","non-dropping-particle":"","parse-names":false,"suffix":""},{"dropping-particle":"","family":"Quistgaard","given":"Esben M","non-dropping-particle":"","parse-names":false,"suffix":""},{"dropping-particle":"","family":"Trésaugues","given":"Lionel","non-dropping-particle":"","parse-names":false,"suffix":""},{"dropping-particle":"","family":"Moberg","given":"Per","non-dropping-particle":"","parse-names":false,"suffix":""},{"dropping-particle":"","family":"Jegerschöld","given":"Caroline","non-dropping-particle":"","parse-names":false,"suffix":""},{"dropping-particle":"","family":"Zhu","given":"Lin","non-dropping-particle":"","parse-names":false,"suffix":""},{"dropping-particle":"","family":"Jong","given":"Agnes Jin Oi","non-dropping-particle":"","parse-names":false,"suffix":""},{"dropping-particle":"","family":"Nordlund","given":"Pär","non-dropping-particle":"","parse-names":false,"suffix":""},{"dropping-particle":"","family":"Löw","given":"Christian","non-dropping-particle":"","parse-names":false,"suffix":""}],"container-title":"EMBO reports","id":"ITEM-1","issue":"9","issued":{"date-parts":[["2013"]]},"page":"804-810","title":"Structural insights into substrate recognition in proton-dependent oligopeptide transporters.","type":"article-journal","volume":"14"},"uris":["http://www.mendeley.com/documents/?uuid=385f92c2-2fb3-4735-8c93-f0646ed894d6"]},{"id":"ITEM-2","itemData":{"DOI":"10.1126/sciadv.abk3259","ISSN":"23752548","PMID":"34730990","abstract":"The uptake of peptides in mammals plays a crucial role in nutrition and inflammatory diseases. This process is mediated by promiscuous transporters of the solute carrier family 15, which form part of the major facilitator superfamily. Besides the uptake of short peptides, peptide transporter 1 (PepT1) is a highly abundant drug transporter in the intestine and represents a major route for oral drug delivery. PepT2 also allows renal drug reabsorption from ultrafiltration and brain-to-blood efflux of neurotoxic compounds. Here, we present cryogenic electron microscopy (cryo-EM) structures of human PepT1 and PepT2 captured in four different states throughout the transport cycle. The structures reveal the architecture of human peptide transporters and provide mechanistic insights into substrate recognition and conformational transitions during transport. This may support future drug design efforts to increase the bioavailability of different drugs in the human body.","author":[{"dropping-particle":"","family":"Killer","given":"Maxime","non-dropping-particle":"","parse-names":false,"suffix":""},{"dropping-particle":"","family":"Wald","given":"Jiri","non-dropping-particle":"","parse-names":false,"suffix":""},{"dropping-particle":"","family":"Pieprzyk","given":"Joanna","non-dropping-particle":"","parse-names":false,"suffix":""},{"dropping-particle":"","family":"Marlovits","given":"Thomas C.","non-dropping-particle":"","parse-names":false,"suffix":""},{"dropping-particle":"","family":"Löw","given":"Christian","non-dropping-particle":"","parse-names":false,"suffix":""}],"container-title":"Science Advances","id":"ITEM-2","issue":"45","issued":{"date-parts":[["2021","11","1"]]},"page":"3259","publisher":"American Association for the Advancement of Science","title":"Structural snapshots of human PepT1 and PepT2 reveal mechanistic insights into substrate and drug transport across epithelial membranes","type":"article-journal","volume":"7"},"uris":["http://www.mendeley.com/documents/?uuid=1005e40a-87d4-39ee-a461-da048c9abcca"]}],"mendeley":{"formattedCitation":"(Guettou et al., 2013; Killer et al., 2021)","plainTextFormattedCitation":"(Guettou et al., 2013; Killer et al., 2021)","previouslyFormattedCitation":"(Guettou et al., 2013; Killer et al., 2021)"},"properties":{"noteIndex":0},"schema":"https://github.com/citation-style-language/schema/raw/master/csl-citation.json"}</w:instrText>
      </w:r>
      <w:r w:rsidR="00AC1748" w:rsidRPr="00F6154C">
        <w:rPr>
          <w:rFonts w:asciiTheme="majorBidi" w:eastAsia="Times New Roman" w:hAnsiTheme="majorBidi" w:cstheme="majorBidi"/>
          <w:color w:val="000000"/>
          <w:sz w:val="24"/>
          <w:szCs w:val="24"/>
        </w:rPr>
        <w:fldChar w:fldCharType="separate"/>
      </w:r>
      <w:r w:rsidR="00AC1748" w:rsidRPr="00201152">
        <w:rPr>
          <w:rFonts w:asciiTheme="majorBidi" w:eastAsia="Times New Roman" w:hAnsiTheme="majorBidi" w:cstheme="majorBidi"/>
          <w:noProof/>
          <w:color w:val="000000"/>
        </w:rPr>
        <w:t>(Guettou et al., 2013; Killer et al., 2021)</w:t>
      </w:r>
      <w:r w:rsidR="00AC1748" w:rsidRPr="00F6154C">
        <w:rPr>
          <w:rFonts w:asciiTheme="majorBidi" w:eastAsia="Times New Roman" w:hAnsiTheme="majorBidi" w:cstheme="majorBidi"/>
          <w:color w:val="000000"/>
          <w:sz w:val="24"/>
          <w:szCs w:val="24"/>
        </w:rPr>
        <w:fldChar w:fldCharType="end"/>
      </w:r>
      <w:r w:rsidR="00AC1748" w:rsidRPr="00201152">
        <w:rPr>
          <w:rFonts w:asciiTheme="majorBidi" w:eastAsia="Times New Roman" w:hAnsiTheme="majorBidi" w:cstheme="majorBidi"/>
          <w:color w:val="000000"/>
        </w:rPr>
        <w:t xml:space="preserve">. </w:t>
      </w:r>
      <w:r w:rsidR="00167A5B" w:rsidRPr="00201152">
        <w:rPr>
          <w:rFonts w:asciiTheme="majorBidi" w:eastAsia="Times New Roman" w:hAnsiTheme="majorBidi" w:cstheme="majorBidi"/>
          <w:color w:val="000000"/>
        </w:rPr>
        <w:t>PepT</w:t>
      </w:r>
      <w:r w:rsidR="00AC1748" w:rsidRPr="00201152">
        <w:rPr>
          <w:rFonts w:asciiTheme="majorBidi" w:eastAsia="Times New Roman" w:hAnsiTheme="majorBidi" w:cstheme="majorBidi"/>
          <w:color w:val="000000"/>
        </w:rPr>
        <w:t xml:space="preserve"> are secondary active transporters that </w:t>
      </w:r>
      <w:r w:rsidR="002C144D" w:rsidRPr="00201152">
        <w:rPr>
          <w:rFonts w:asciiTheme="majorBidi" w:eastAsia="Times New Roman" w:hAnsiTheme="majorBidi" w:cstheme="majorBidi"/>
          <w:color w:val="000000"/>
        </w:rPr>
        <w:t>use</w:t>
      </w:r>
      <w:r w:rsidR="008A7420" w:rsidRPr="00201152">
        <w:rPr>
          <w:rFonts w:asciiTheme="majorBidi" w:eastAsia="Times New Roman" w:hAnsiTheme="majorBidi" w:cstheme="majorBidi"/>
          <w:color w:val="000000"/>
        </w:rPr>
        <w:t xml:space="preserve"> a</w:t>
      </w:r>
      <w:r w:rsidR="002C144D" w:rsidRPr="00201152">
        <w:rPr>
          <w:rFonts w:asciiTheme="majorBidi" w:eastAsia="Times New Roman" w:hAnsiTheme="majorBidi" w:cstheme="majorBidi"/>
          <w:color w:val="000000"/>
        </w:rPr>
        <w:t xml:space="preserve"> </w:t>
      </w:r>
      <w:r w:rsidR="00AC1748" w:rsidRPr="00201152">
        <w:rPr>
          <w:rFonts w:asciiTheme="majorBidi" w:eastAsia="Times New Roman" w:hAnsiTheme="majorBidi" w:cstheme="majorBidi"/>
          <w:color w:val="000000"/>
        </w:rPr>
        <w:t>proton gradient across the cell membrane as the driving force for di</w:t>
      </w:r>
      <w:r w:rsidR="00F356B1" w:rsidRPr="00201152">
        <w:rPr>
          <w:rFonts w:asciiTheme="majorBidi" w:eastAsia="Times New Roman" w:hAnsiTheme="majorBidi" w:cstheme="majorBidi"/>
          <w:color w:val="000000"/>
        </w:rPr>
        <w:t>-</w:t>
      </w:r>
      <w:r w:rsidR="00AC1748" w:rsidRPr="00201152">
        <w:rPr>
          <w:rFonts w:asciiTheme="majorBidi" w:eastAsia="Times New Roman" w:hAnsiTheme="majorBidi" w:cstheme="majorBidi"/>
          <w:color w:val="000000"/>
        </w:rPr>
        <w:t xml:space="preserve"> and tri</w:t>
      </w:r>
      <w:r w:rsidR="00F356B1" w:rsidRPr="00201152">
        <w:rPr>
          <w:rFonts w:asciiTheme="majorBidi" w:eastAsia="Times New Roman" w:hAnsiTheme="majorBidi" w:cstheme="majorBidi"/>
          <w:color w:val="000000"/>
        </w:rPr>
        <w:t>-</w:t>
      </w:r>
      <w:r w:rsidR="00AC1748" w:rsidRPr="00201152">
        <w:rPr>
          <w:rFonts w:asciiTheme="majorBidi" w:eastAsia="Times New Roman" w:hAnsiTheme="majorBidi" w:cstheme="majorBidi"/>
          <w:color w:val="000000"/>
        </w:rPr>
        <w:t>peptide absorption. In mammals</w:t>
      </w:r>
      <w:r w:rsidR="00AF5394">
        <w:rPr>
          <w:rFonts w:asciiTheme="majorBidi" w:eastAsia="Times New Roman" w:hAnsiTheme="majorBidi" w:cstheme="majorBidi"/>
          <w:color w:val="000000"/>
        </w:rPr>
        <w:t>,</w:t>
      </w:r>
      <w:r w:rsidR="00AC1748" w:rsidRPr="00201152">
        <w:rPr>
          <w:rFonts w:asciiTheme="majorBidi" w:eastAsia="Times New Roman" w:hAnsiTheme="majorBidi" w:cstheme="majorBidi"/>
          <w:color w:val="000000"/>
        </w:rPr>
        <w:t xml:space="preserve"> two types of peptide transporters</w:t>
      </w:r>
      <w:r w:rsidR="00AF5394">
        <w:rPr>
          <w:rFonts w:asciiTheme="majorBidi" w:eastAsia="Times New Roman" w:hAnsiTheme="majorBidi" w:cstheme="majorBidi"/>
          <w:color w:val="000000"/>
        </w:rPr>
        <w:t xml:space="preserve"> are known</w:t>
      </w:r>
      <w:r w:rsidR="00AC1748" w:rsidRPr="00F6154C">
        <w:rPr>
          <w:rFonts w:asciiTheme="majorBidi" w:eastAsia="Times New Roman" w:hAnsiTheme="majorBidi" w:cstheme="majorBidi"/>
          <w:color w:val="000000"/>
        </w:rPr>
        <w:t>, PepT1, a high capacity /</w:t>
      </w:r>
      <w:r w:rsidR="00F356B1" w:rsidRPr="00F6154C">
        <w:rPr>
          <w:rFonts w:asciiTheme="majorBidi" w:eastAsia="Times New Roman" w:hAnsiTheme="majorBidi" w:cstheme="majorBidi"/>
          <w:color w:val="000000"/>
        </w:rPr>
        <w:t xml:space="preserve"> </w:t>
      </w:r>
      <w:r w:rsidR="00AC1748" w:rsidRPr="00F6154C">
        <w:rPr>
          <w:rFonts w:asciiTheme="majorBidi" w:eastAsia="Times New Roman" w:hAnsiTheme="majorBidi" w:cstheme="majorBidi"/>
          <w:color w:val="000000"/>
        </w:rPr>
        <w:t xml:space="preserve">low affinity </w:t>
      </w:r>
      <w:r w:rsidR="0058461F" w:rsidRPr="00F6154C">
        <w:rPr>
          <w:rFonts w:asciiTheme="majorBidi" w:eastAsia="Times New Roman" w:hAnsiTheme="majorBidi" w:cstheme="majorBidi"/>
          <w:color w:val="000000"/>
        </w:rPr>
        <w:t>transporter, which</w:t>
      </w:r>
      <w:r w:rsidR="00AC1748" w:rsidRPr="00F6154C">
        <w:rPr>
          <w:rFonts w:asciiTheme="majorBidi" w:eastAsia="Times New Roman" w:hAnsiTheme="majorBidi" w:cstheme="majorBidi"/>
          <w:color w:val="000000"/>
        </w:rPr>
        <w:t xml:space="preserve"> </w:t>
      </w:r>
      <w:r w:rsidR="008A7420" w:rsidRPr="00F6154C">
        <w:rPr>
          <w:rFonts w:asciiTheme="majorBidi" w:eastAsia="Times New Roman" w:hAnsiTheme="majorBidi" w:cstheme="majorBidi"/>
          <w:color w:val="000000"/>
        </w:rPr>
        <w:t xml:space="preserve">is </w:t>
      </w:r>
      <w:r w:rsidR="00AC1748" w:rsidRPr="00F6154C">
        <w:rPr>
          <w:rFonts w:asciiTheme="majorBidi" w:eastAsia="Times New Roman" w:hAnsiTheme="majorBidi" w:cstheme="majorBidi"/>
          <w:color w:val="000000"/>
        </w:rPr>
        <w:t>express</w:t>
      </w:r>
      <w:r w:rsidR="008A7420" w:rsidRPr="00F6154C">
        <w:rPr>
          <w:rFonts w:asciiTheme="majorBidi" w:eastAsia="Times New Roman" w:hAnsiTheme="majorBidi" w:cstheme="majorBidi"/>
          <w:color w:val="000000"/>
        </w:rPr>
        <w:t>ed</w:t>
      </w:r>
      <w:r w:rsidR="00AC1748" w:rsidRPr="00F6154C">
        <w:rPr>
          <w:rFonts w:asciiTheme="majorBidi" w:eastAsia="Times New Roman" w:hAnsiTheme="majorBidi" w:cstheme="majorBidi"/>
          <w:color w:val="000000"/>
        </w:rPr>
        <w:t xml:space="preserve"> mainly in the intestine, and PepT2</w:t>
      </w:r>
      <w:r w:rsidR="008A7420" w:rsidRPr="00F6154C">
        <w:rPr>
          <w:rFonts w:asciiTheme="majorBidi" w:eastAsia="Times New Roman" w:hAnsiTheme="majorBidi" w:cstheme="majorBidi"/>
          <w:color w:val="000000"/>
        </w:rPr>
        <w:t>, a</w:t>
      </w:r>
      <w:r w:rsidR="00AC1748" w:rsidRPr="00F6154C">
        <w:rPr>
          <w:rFonts w:asciiTheme="majorBidi" w:eastAsia="Times New Roman" w:hAnsiTheme="majorBidi" w:cstheme="majorBidi"/>
          <w:color w:val="000000"/>
        </w:rPr>
        <w:t xml:space="preserve"> low capacity</w:t>
      </w:r>
      <w:r w:rsidR="00F356B1" w:rsidRPr="00F6154C">
        <w:rPr>
          <w:rFonts w:asciiTheme="majorBidi" w:eastAsia="Times New Roman" w:hAnsiTheme="majorBidi" w:cstheme="majorBidi"/>
          <w:color w:val="000000"/>
        </w:rPr>
        <w:t xml:space="preserve"> </w:t>
      </w:r>
      <w:r w:rsidR="00AC1748" w:rsidRPr="00F6154C">
        <w:rPr>
          <w:rFonts w:asciiTheme="majorBidi" w:eastAsia="Times New Roman" w:hAnsiTheme="majorBidi" w:cstheme="majorBidi"/>
          <w:color w:val="000000"/>
        </w:rPr>
        <w:t xml:space="preserve">/ high affinity transporter that </w:t>
      </w:r>
      <w:r w:rsidR="008A7420" w:rsidRPr="00F6154C">
        <w:rPr>
          <w:rFonts w:asciiTheme="majorBidi" w:eastAsia="Times New Roman" w:hAnsiTheme="majorBidi" w:cstheme="majorBidi"/>
          <w:color w:val="000000"/>
        </w:rPr>
        <w:t xml:space="preserve">is </w:t>
      </w:r>
      <w:r w:rsidR="00F356B1" w:rsidRPr="00F6154C">
        <w:rPr>
          <w:rFonts w:asciiTheme="majorBidi" w:eastAsia="Times New Roman" w:hAnsiTheme="majorBidi" w:cstheme="majorBidi"/>
          <w:color w:val="000000"/>
        </w:rPr>
        <w:t xml:space="preserve">expressed </w:t>
      </w:r>
      <w:r w:rsidR="00AC1748" w:rsidRPr="00F6154C">
        <w:rPr>
          <w:rFonts w:asciiTheme="majorBidi" w:eastAsia="Times New Roman" w:hAnsiTheme="majorBidi" w:cstheme="majorBidi"/>
          <w:color w:val="000000"/>
        </w:rPr>
        <w:t>mainly in the kidney</w:t>
      </w:r>
      <w:r w:rsidR="00B62250" w:rsidRPr="00F6154C">
        <w:rPr>
          <w:rFonts w:asciiTheme="majorBidi" w:eastAsia="Times New Roman" w:hAnsiTheme="majorBidi" w:cstheme="majorBidi"/>
          <w:color w:val="000000"/>
        </w:rPr>
        <w:t>.</w:t>
      </w:r>
      <w:r w:rsidR="00AC1748" w:rsidRPr="00F6154C">
        <w:rPr>
          <w:rFonts w:asciiTheme="majorBidi" w:eastAsia="Times New Roman" w:hAnsiTheme="majorBidi" w:cstheme="majorBidi"/>
          <w:color w:val="000000"/>
        </w:rPr>
        <w:t xml:space="preserve"> </w:t>
      </w:r>
      <w:r w:rsidR="007B3E32" w:rsidRPr="00F6154C">
        <w:rPr>
          <w:rFonts w:asciiTheme="majorBidi" w:eastAsia="Times New Roman" w:hAnsiTheme="majorBidi" w:cstheme="majorBidi"/>
          <w:color w:val="000000"/>
        </w:rPr>
        <w:t xml:space="preserve">Due to </w:t>
      </w:r>
      <w:r w:rsidR="00037F41" w:rsidRPr="00F6154C">
        <w:rPr>
          <w:rFonts w:asciiTheme="majorBidi" w:eastAsia="Times New Roman" w:hAnsiTheme="majorBidi" w:cstheme="majorBidi"/>
          <w:color w:val="000000"/>
        </w:rPr>
        <w:t xml:space="preserve">a teleost specific </w:t>
      </w:r>
      <w:r w:rsidR="007B3E32" w:rsidRPr="00F6154C">
        <w:rPr>
          <w:rFonts w:asciiTheme="majorBidi" w:eastAsia="Times New Roman" w:hAnsiTheme="majorBidi" w:cstheme="majorBidi"/>
          <w:color w:val="000000"/>
        </w:rPr>
        <w:t>genome duplication</w:t>
      </w:r>
      <w:r w:rsidR="00235A41">
        <w:rPr>
          <w:rFonts w:asciiTheme="majorBidi" w:eastAsia="Times New Roman" w:hAnsiTheme="majorBidi" w:cstheme="majorBidi"/>
          <w:color w:val="000000"/>
        </w:rPr>
        <w:t>,</w:t>
      </w:r>
      <w:r w:rsidR="007B3E32" w:rsidRPr="00F6154C">
        <w:rPr>
          <w:rFonts w:asciiTheme="majorBidi" w:eastAsia="Times New Roman" w:hAnsiTheme="majorBidi" w:cstheme="majorBidi"/>
          <w:color w:val="000000"/>
        </w:rPr>
        <w:t xml:space="preserve"> </w:t>
      </w:r>
      <w:r w:rsidR="00C0474C" w:rsidRPr="00F6154C">
        <w:rPr>
          <w:rFonts w:asciiTheme="majorBidi" w:eastAsia="Times New Roman" w:hAnsiTheme="majorBidi" w:cstheme="majorBidi"/>
          <w:color w:val="000000"/>
        </w:rPr>
        <w:t xml:space="preserve">bony fish </w:t>
      </w:r>
      <w:r w:rsidR="00AC1748" w:rsidRPr="00F6154C">
        <w:rPr>
          <w:rFonts w:asciiTheme="majorBidi" w:eastAsia="Times New Roman" w:hAnsiTheme="majorBidi" w:cstheme="majorBidi"/>
          <w:color w:val="000000"/>
        </w:rPr>
        <w:t>PepT1</w:t>
      </w:r>
      <w:r w:rsidR="00C0474C" w:rsidRPr="00F6154C">
        <w:rPr>
          <w:rFonts w:asciiTheme="majorBidi" w:eastAsia="Times New Roman" w:hAnsiTheme="majorBidi" w:cstheme="majorBidi"/>
          <w:color w:val="000000"/>
        </w:rPr>
        <w:t xml:space="preserve"> i</w:t>
      </w:r>
      <w:r w:rsidR="00EF6CAF" w:rsidRPr="00F6154C">
        <w:rPr>
          <w:rFonts w:asciiTheme="majorBidi" w:eastAsia="Times New Roman" w:hAnsiTheme="majorBidi" w:cstheme="majorBidi"/>
          <w:color w:val="000000"/>
        </w:rPr>
        <w:t xml:space="preserve">s </w:t>
      </w:r>
      <w:r w:rsidR="00C0474C" w:rsidRPr="00F6154C">
        <w:rPr>
          <w:rFonts w:asciiTheme="majorBidi" w:eastAsia="Times New Roman" w:hAnsiTheme="majorBidi" w:cstheme="majorBidi"/>
          <w:color w:val="000000"/>
        </w:rPr>
        <w:t>present as two paralog</w:t>
      </w:r>
      <w:r w:rsidR="00037F41" w:rsidRPr="00F6154C">
        <w:rPr>
          <w:rFonts w:asciiTheme="majorBidi" w:eastAsia="Times New Roman" w:hAnsiTheme="majorBidi" w:cstheme="majorBidi"/>
          <w:color w:val="000000"/>
        </w:rPr>
        <w:t xml:space="preserve"> gene</w:t>
      </w:r>
      <w:r w:rsidR="00C0474C" w:rsidRPr="00F6154C">
        <w:rPr>
          <w:rFonts w:asciiTheme="majorBidi" w:eastAsia="Times New Roman" w:hAnsiTheme="majorBidi" w:cstheme="majorBidi"/>
          <w:color w:val="000000"/>
        </w:rPr>
        <w:t>s</w:t>
      </w:r>
      <w:r w:rsidR="00037F41" w:rsidRPr="00F6154C">
        <w:rPr>
          <w:rFonts w:asciiTheme="majorBidi" w:eastAsia="Times New Roman" w:hAnsiTheme="majorBidi" w:cstheme="majorBidi"/>
          <w:color w:val="000000"/>
        </w:rPr>
        <w:t>,</w:t>
      </w:r>
      <w:r w:rsidR="00AC1748" w:rsidRPr="00F6154C">
        <w:rPr>
          <w:rFonts w:asciiTheme="majorBidi" w:eastAsia="Times New Roman" w:hAnsiTheme="majorBidi" w:cstheme="majorBidi"/>
          <w:color w:val="000000"/>
        </w:rPr>
        <w:t xml:space="preserve"> and all three transporters</w:t>
      </w:r>
      <w:r w:rsidR="00C0474C" w:rsidRPr="00F6154C">
        <w:rPr>
          <w:rFonts w:asciiTheme="majorBidi" w:eastAsia="Times New Roman" w:hAnsiTheme="majorBidi" w:cstheme="majorBidi"/>
          <w:color w:val="000000"/>
        </w:rPr>
        <w:t xml:space="preserve"> (</w:t>
      </w:r>
      <w:r w:rsidR="00AC1748" w:rsidRPr="00F6154C">
        <w:rPr>
          <w:rFonts w:asciiTheme="majorBidi" w:eastAsia="Times New Roman" w:hAnsiTheme="majorBidi" w:cstheme="majorBidi"/>
          <w:color w:val="000000"/>
        </w:rPr>
        <w:t>PepT1a, PepT1b and PepT2</w:t>
      </w:r>
      <w:r w:rsidR="00C0474C" w:rsidRPr="00F6154C">
        <w:rPr>
          <w:rFonts w:asciiTheme="majorBidi" w:eastAsia="Times New Roman" w:hAnsiTheme="majorBidi" w:cstheme="majorBidi"/>
          <w:color w:val="000000"/>
        </w:rPr>
        <w:t>)</w:t>
      </w:r>
      <w:r w:rsidR="00AC1748" w:rsidRPr="00F6154C">
        <w:rPr>
          <w:rFonts w:asciiTheme="majorBidi" w:eastAsia="Times New Roman" w:hAnsiTheme="majorBidi" w:cstheme="majorBidi"/>
          <w:color w:val="000000"/>
        </w:rPr>
        <w:t xml:space="preserve"> are express</w:t>
      </w:r>
      <w:r w:rsidR="00C0474C" w:rsidRPr="00F6154C">
        <w:rPr>
          <w:rFonts w:asciiTheme="majorBidi" w:eastAsia="Times New Roman" w:hAnsiTheme="majorBidi" w:cstheme="majorBidi"/>
          <w:color w:val="000000"/>
        </w:rPr>
        <w:t>ed</w:t>
      </w:r>
      <w:r w:rsidR="00AC1748" w:rsidRPr="00F6154C">
        <w:rPr>
          <w:rFonts w:asciiTheme="majorBidi" w:eastAsia="Times New Roman" w:hAnsiTheme="majorBidi" w:cstheme="majorBidi"/>
          <w:color w:val="000000"/>
        </w:rPr>
        <w:t xml:space="preserve"> in the intestine</w:t>
      </w:r>
      <w:r w:rsidR="00C85210" w:rsidRPr="00F6154C">
        <w:rPr>
          <w:rFonts w:asciiTheme="majorBidi" w:eastAsia="Times New Roman" w:hAnsiTheme="majorBidi" w:cstheme="majorBidi"/>
          <w:color w:val="000000"/>
        </w:rPr>
        <w:t xml:space="preserve"> </w:t>
      </w:r>
      <w:r w:rsidR="00B62250" w:rsidRPr="00F6154C">
        <w:rPr>
          <w:rFonts w:asciiTheme="majorBidi" w:eastAsia="Times New Roman" w:hAnsiTheme="majorBidi" w:cstheme="majorBidi"/>
          <w:color w:val="000000"/>
        </w:rPr>
        <w:fldChar w:fldCharType="begin" w:fldLock="1"/>
      </w:r>
      <w:r w:rsidR="00B62250" w:rsidRPr="00F6154C">
        <w:rPr>
          <w:rFonts w:asciiTheme="majorBidi" w:eastAsia="Times New Roman" w:hAnsiTheme="majorBidi" w:cstheme="majorBidi"/>
          <w:color w:val="000000"/>
        </w:rPr>
        <w:instrText>ADDIN CSL_CITATION {"citationItems":[{"id":"ITEM-1","itemData":{"DOI":"10.3389/fphys.2017.00008","ISSN":"1664-042X","PMID":"28167916","abstract":"The peptide transporter (PepT) systems are well-known for their importance to protein absorption in all vertebrate species. These symporters use H(+) gradient at the apical membrane of the intestinal epithelial cells to mediate the absorption of small peptides. In fish, the intestine is a multifunctional organ, involved in osmoregulation, acid-base regulation, and nutrient absorption. Therefore, we expected environmental stimuli to affect peptide absorption. We examined the effect of three environmental factors; salinity, pH and feeding, on the expression, activity and localization of three PepT transporters (PepT1a, PepT1b, PepT2) along the intestine of the Mozambique tilapia (Oreochromis mossambicus). Quantitative real time PCR (qPCR) analysis demonstrated that the two PepT1 variants are typical to the proximal intestinal section while PepT2 is typical to the distal intestinal sections. Immunofluorescence analysis with custom-made antibodies supported the qPCR results, localized both transporters on the apical membrane of enterocytes and provided the first evidence for the participation of PepT2 in nutrient absorption. This first description of segment-specific expression and localization points to a complementary role of the different peptide transporters, corresponding to the changes in nutrient availability along the intestine. Both gene expression and absorption activity assays showed that an increase in water salinity shifted the localization of the PepT genes transcription and activity down along the intestinal tract. Additionally, an unexpected pH effect was found on the absorption of small peptides, with increased activity at higher pH levels. This work emphasizes the relationships between different functions of the fish intestine and how they are affected by environmental conditions.","author":[{"dropping-particle":"","family":"Con","given":"Pazit","non-dropping-particle":"","parse-names":false,"suffix":""},{"dropping-particle":"","family":"Nitzan","given":"Tali","non-dropping-particle":"","parse-names":false,"suffix":""},{"dropping-particle":"","family":"Cnaani","given":"Avner","non-dropping-particle":"","parse-names":false,"suffix":""}],"container-title":"Frontiers in Physiology","id":"ITEM-1","issue":"January","issued":{"date-parts":[["2017","1","23"]]},"page":"1-12","title":"Salinity-dependent shift in the localization of three peptide transporters along the intestine of the Mozambique tilapia (Oreochromis mossambicus)","type":"article-journal","volume":"8"},"uris":["http://www.mendeley.com/documents/?uuid=3bb0c820-3fbc-4c1c-9e62-1eae0081b27d"]},{"id":"ITEM-2","itemData":{"DOI":"10.1016/j.cbd.2007.08.002","ISBN":"1744-117X","ISSN":"1744117X","PMID":"20483306","abstract":"The Asian weatherloach, Misgurnus anguillicaudatus (Cobitidae), is a facultative air-breathing teleost fish that makes use of its hindgut or intestine as an accessory air-breathing organ (ABO). The hindgut is highly modified, being well vascularized with intraepithelial capillaries, which makes it well suited for gas exchange. However, the consequences for nutrient uptake, the traditional function of the intestine are unknown. The alimentary canal was examined histologically to assess differences between the fore-, mid- and hindgut regions that have been considered as the digestive, spiral and respiratory zones, respectively. In order to characterise the potential digestive (absorptive) function of the respiratory zone we used semi-quantitative polymerase chain reaction (PCR) to detect the presence of the intestinal Na+:glucose cotransporter (SGLT1; SLC5A1) and H+:peptide cotransporter (PEPT1a; SLC15A1) and partially sequenced the SGLT1 and PEPT1a cDNAs. These two transporters play important roles in the absorption of carbohydrate and di-/tripeptides, respectively, in the gut of fishes and other vertebrates and were therefore used as markers for potential nutrient uptake function. We also determined their tissue distributions through semi-quantitative RT-PCR. The effects of diet composition (high protein or high carbohydrate) or fasting on gene expression were also examined. SGLT1 expression was found in kidney, liver, heart, as well as in the three zones of the gut except the most distal part of the hindgut. PEPT1a mRNA was found in heart, brain, liver, and fore- and midgut, but absent in the hindgut. Our results clearly show high expression of SGLT1 (both mRNA and protein by immunolocalization) and PEPT1a (mRNA) in the foregut and midgut correlated with the digestive region of the gut. Modulatory effects of diet on the gene expression for both SGLT1 and PEPT1a were not observed. The presence of SGLT1 transcripts in the respiratory zone of the intestine suggests an overlap in function. However, in the case of PEPT1a, the distal limit was the midgut. Thus, despite its highly modified structure, the hindgut of the loach retains some potential nutrient uptake function. © 2007 Elsevier Inc. All rights reserved.","author":[{"dropping-particle":"","family":"Gonçalves","given":"Ana Filipa","non-dropping-particle":"","parse-names":false,"suffix":""},{"dropping-particle":"","family":"Castro","given":"L Filipe C","non-dropping-particle":"","parse-names":false,"suffix":""},{"dropping-particle":"","family":"Pereira-Wilson","given":"Cristina","non-dropping-particle":"","parse-names":false,"suffix":""},{"dropping-particle":"","family":"Coimbra","given":"João","non-dropping-particle":"","parse-names":false,"suffix":""},{"dropping-particle":"","family":"Wilson","given":"Jonathan Mark","non-dropping-particle":"","parse-names":false,"suffix":""}],"container-title":"Comparative Biochemistry and Physiology Part D: Genomics and Proteomics","id":"ITEM-2","issue":"4","issued":{"date-parts":[["2007","12"]]},"page":"345-355","title":"Is there a compromise between nutrient uptake and gas exchange in the gut of Misgurnus anguillicaudatus, an intestinal air-breathing fish?","type":"article-journal","volume":"2"},"uris":["http://www.mendeley.com/documents/?uuid=abcf674e-ff76-401e-bb3e-f7173fb84632"]}],"mendeley":{"formattedCitation":"(Con et al., 2017; Gonçalves et al., 2007)","plainTextFormattedCitation":"(Con et al., 2017; Gonçalves et al., 2007)","previouslyFormattedCitation":"(Con et al., 2017; Gonçalves et al., 2007)"},"properties":{"noteIndex":0},"schema":"https://github.com/citation-style-language/schema/raw/master/csl-citation.json"}</w:instrText>
      </w:r>
      <w:r w:rsidR="00B62250" w:rsidRPr="00F6154C">
        <w:rPr>
          <w:rFonts w:asciiTheme="majorBidi" w:eastAsia="Times New Roman" w:hAnsiTheme="majorBidi" w:cstheme="majorBidi"/>
          <w:color w:val="000000"/>
        </w:rPr>
        <w:fldChar w:fldCharType="separate"/>
      </w:r>
      <w:r w:rsidR="00B62250" w:rsidRPr="00F6154C">
        <w:rPr>
          <w:rFonts w:asciiTheme="majorBidi" w:eastAsia="Times New Roman" w:hAnsiTheme="majorBidi" w:cstheme="majorBidi"/>
          <w:noProof/>
          <w:color w:val="000000"/>
        </w:rPr>
        <w:t>(Con et al., 2017; Gonçalves et al., 2007)</w:t>
      </w:r>
      <w:r w:rsidR="00B62250" w:rsidRPr="00F6154C">
        <w:rPr>
          <w:rFonts w:asciiTheme="majorBidi" w:eastAsia="Times New Roman" w:hAnsiTheme="majorBidi" w:cstheme="majorBidi"/>
          <w:color w:val="000000"/>
        </w:rPr>
        <w:fldChar w:fldCharType="end"/>
      </w:r>
      <w:r w:rsidR="00AC1748" w:rsidRPr="00F6154C">
        <w:rPr>
          <w:rFonts w:asciiTheme="majorBidi" w:eastAsia="Times New Roman" w:hAnsiTheme="majorBidi" w:cstheme="majorBidi"/>
          <w:color w:val="000000"/>
        </w:rPr>
        <w:t>. Their expression was found to change along the intestin</w:t>
      </w:r>
      <w:r w:rsidR="00F356B1" w:rsidRPr="00F6154C">
        <w:rPr>
          <w:rFonts w:asciiTheme="majorBidi" w:eastAsia="Times New Roman" w:hAnsiTheme="majorBidi" w:cstheme="majorBidi"/>
          <w:color w:val="000000"/>
        </w:rPr>
        <w:t>al</w:t>
      </w:r>
      <w:r w:rsidR="00AC1748" w:rsidRPr="00F6154C">
        <w:rPr>
          <w:rFonts w:asciiTheme="majorBidi" w:eastAsia="Times New Roman" w:hAnsiTheme="majorBidi" w:cstheme="majorBidi"/>
          <w:color w:val="000000"/>
        </w:rPr>
        <w:t xml:space="preserve"> trac</w:t>
      </w:r>
      <w:r w:rsidR="00F356B1" w:rsidRPr="00F6154C">
        <w:rPr>
          <w:rFonts w:asciiTheme="majorBidi" w:eastAsia="Times New Roman" w:hAnsiTheme="majorBidi" w:cstheme="majorBidi"/>
          <w:color w:val="000000"/>
        </w:rPr>
        <w:t>t</w:t>
      </w:r>
      <w:r w:rsidR="00F4420B" w:rsidRPr="00F6154C">
        <w:rPr>
          <w:rFonts w:asciiTheme="majorBidi" w:eastAsia="Times New Roman" w:hAnsiTheme="majorBidi" w:cstheme="majorBidi"/>
          <w:color w:val="000000"/>
        </w:rPr>
        <w:t>,</w:t>
      </w:r>
      <w:r w:rsidR="00AC1748" w:rsidRPr="00F6154C">
        <w:rPr>
          <w:rFonts w:asciiTheme="majorBidi" w:eastAsia="Times New Roman" w:hAnsiTheme="majorBidi" w:cstheme="majorBidi"/>
          <w:color w:val="000000"/>
        </w:rPr>
        <w:t xml:space="preserve"> with correlation between their </w:t>
      </w:r>
      <w:r w:rsidR="00C0474C" w:rsidRPr="00F6154C">
        <w:rPr>
          <w:rFonts w:asciiTheme="majorBidi" w:eastAsia="Times New Roman" w:hAnsiTheme="majorBidi" w:cstheme="majorBidi"/>
          <w:color w:val="000000"/>
        </w:rPr>
        <w:t xml:space="preserve">abundances, </w:t>
      </w:r>
      <w:r w:rsidR="00AC1748" w:rsidRPr="00F6154C">
        <w:rPr>
          <w:rFonts w:asciiTheme="majorBidi" w:eastAsia="Times New Roman" w:hAnsiTheme="majorBidi" w:cstheme="majorBidi"/>
          <w:color w:val="000000"/>
        </w:rPr>
        <w:t xml:space="preserve">functional properties and the substrate </w:t>
      </w:r>
      <w:r w:rsidR="00ED07B5" w:rsidRPr="00F6154C">
        <w:rPr>
          <w:rFonts w:asciiTheme="majorBidi" w:eastAsia="Times New Roman" w:hAnsiTheme="majorBidi" w:cstheme="majorBidi"/>
          <w:color w:val="000000"/>
        </w:rPr>
        <w:t>availability</w:t>
      </w:r>
      <w:r w:rsidR="00AC1748" w:rsidRPr="00F6154C">
        <w:rPr>
          <w:rFonts w:asciiTheme="majorBidi" w:eastAsia="Times New Roman" w:hAnsiTheme="majorBidi" w:cstheme="majorBidi"/>
          <w:color w:val="000000"/>
        </w:rPr>
        <w:t xml:space="preserve"> in the lumen</w:t>
      </w:r>
      <w:r w:rsidR="00B62250" w:rsidRPr="00F6154C">
        <w:rPr>
          <w:rFonts w:asciiTheme="majorBidi" w:eastAsia="Times New Roman" w:hAnsiTheme="majorBidi" w:cstheme="majorBidi"/>
          <w:color w:val="000000"/>
        </w:rPr>
        <w:t xml:space="preserve"> </w:t>
      </w:r>
      <w:r w:rsidR="002B22D3" w:rsidRPr="00F6154C">
        <w:rPr>
          <w:rFonts w:asciiTheme="majorBidi" w:eastAsia="Times New Roman" w:hAnsiTheme="majorBidi" w:cstheme="majorBidi"/>
          <w:color w:val="000000"/>
        </w:rPr>
        <w:fldChar w:fldCharType="begin" w:fldLock="1"/>
      </w:r>
      <w:r w:rsidR="002B22D3" w:rsidRPr="00F6154C">
        <w:rPr>
          <w:rFonts w:asciiTheme="majorBidi" w:eastAsia="Times New Roman" w:hAnsiTheme="majorBidi" w:cstheme="majorBidi"/>
          <w:color w:val="000000"/>
        </w:rPr>
        <w:instrText xml:space="preserve">ADDIN CSL_CITATION {"citationItems":[{"id":"ITEM-1","itemData":{"DOI":"10.3389/fphys.2017.00008","ISSN":"1664-042X","PMID":"28167916","abstract":"The peptide transporter (PepT) systems are well-known for their importance to protein absorption in all vertebrate species. These symporters use H(+) gradient at the apical membrane of the intestinal epithelial cells to mediate the absorption of small peptides. In fish, the intestine is a multifunctional organ, involved in osmoregulation, acid-base regulation, and nutrient absorption. Therefore, we expected environmental stimuli to affect peptide absorption. We examined the effect of three environmental factors; salinity, pH and feeding, on the expression, activity and localization of three PepT transporters (PepT1a, PepT1b, PepT2) along the intestine of the Mozambique tilapia (Oreochromis mossambicus). Quantitative real time PCR (qPCR) analysis demonstrated that the two PepT1 variants are typical to the proximal intestinal section while PepT2 is typical to the distal intestinal sections. Immunofluorescence analysis with custom-made antibodies supported the qPCR results, localized both transporters on the apical membrane of enterocytes and provided the first evidence for the participation of PepT2 in nutrient absorption. This first description of segment-specific expression and localization points to a complementary role of the different peptide transporters, corresponding to the changes in nutrient availability along the intestine. Both gene expression and absorption activity assays showed that an increase in water salinity shifted the localization of the PepT genes transcription and activity down along the intestinal tract. Additionally, an unexpected pH effect was found on the absorption of small peptides, with increased activity at higher pH levels. This work emphasizes the relationships between different functions of the fish intestine and how they are affected by environmental conditions.","author":[{"dropping-particle":"","family":"Con","given":"Pazit","non-dropping-particle":"","parse-names":false,"suffix":""},{"dropping-particle":"","family":"Nitzan","given":"Tali","non-dropping-particle":"","parse-names":false,"suffix":""},{"dropping-particle":"","family":"Cnaani","given":"Avner","non-dropping-particle":"","parse-names":false,"suffix":""}],"container-title":"Frontiers in Physiology","id":"ITEM-1","issue":"January","issued":{"date-parts":[["2017","1","23"]]},"page":"1-12","title":"Salinity-dependent shift in the localization of three peptide transporters along the intestine of the Mozambique tilapia (Oreochromis mossambicus)","type":"article-journal","volume":"8"},"uris":["http://www.mendeley.com/documents/?uuid=3bb0c820-3fbc-4c1c-9e62-1eae0081b27d"]},{"id":"ITEM-2","itemData":{"DOI":"10.3389/fphys.2019.00808","ISSN":"1664-042X","author":[{"dropping-particle":"","family":"Con","given":"Pazit","non-dropping-particle":"","parse-names":false,"suffix":""},{"dropping-particle":"","family":"Nitzan","given":"Tali","non-dropping-particle":"","parse-names":false,"suffix":""},{"dropping-particle":"","family":"Slosman","given":"Tatiana","non-dropping-particle":"","parse-names":false,"suffix":""},{"dropping-particle":"","family":"Harpaz","given":"Sheenan","non-dropping-particle":"","parse-names":false,"suffix":""},{"dropping-particle":"","family":"Cnaani","given":"Avner","non-dropping-particle":"","parse-names":false,"suffix":""}],"container-title":"Frontiers in Physiology","id":"ITEM-2","issue":"July","issued":{"date-parts":[["2019"]]},"title":"Peptide Transporters in the Primary Gastrointestinal Tract of Pre-Feeding Mozambique Tilapia Larva","type":"article-journal","volume":"10"},"uris":["http://www.mendeley.com/documents/?uuid=b1a5f180-5058-4e62-aabf-575e6854c816"]},{"id":"ITEM-3","itemData":{"DOI":"10.1152/ajpcell.00360.2019","ISSN":"15221563","PMID":"31664857","abstract":"Peptide transporter 1 (PepT1) mediates the uptake of dietary di-/tripeptides in vertebrates. However, in teleost fish gut, more than one PepT1-type transporter might operate, because of teleost-specific whole gen(om)e duplication event(s) that occurred during evolution. Here, we describe a novel teleost di-/tripeptide transporter, i.e., the Atlantic salmon (Salmo salar) peptide transporter 1a [PepT1a; or solute carrier family 15 member 1a (Slc15a1a)], which is a paralog (77% similarity and 64% identity at the amino acid level) of the well-described Atlantic salmon peptide transporter 1b [PepT1b, alias PepT1; or solute carrier family 15 member 1b (Slc15a1b)]. Comparative analysis and evolutionary relationships of gene/protein sequences were conducted after ad hoc database mining. Tissue mRNA expression analysis was performed by quantitative real-time PCR, whereas transport function analysis was accomplished by heterologous expression in Xenopus laevis oocytes and two-electrode voltage-clamp measurements. Atlantic salmon pept1a is highly expressed in the proximal intestine (pyloric ceca ≈ anterior midgut &gt; midgut &gt; &gt; posterior midgut), in the same gut regions as pept1b but notably </w:instrText>
      </w:r>
      <w:r w:rsidR="002B22D3" w:rsidRPr="00712FA2">
        <w:rPr>
          <w:rFonts w:ascii="Cambria Math" w:eastAsia="Times New Roman" w:hAnsi="Cambria Math" w:cs="Cambria Math"/>
          <w:color w:val="000000"/>
        </w:rPr>
        <w:instrText>∼</w:instrText>
      </w:r>
      <w:r w:rsidR="002B22D3" w:rsidRPr="00F6154C">
        <w:rPr>
          <w:rFonts w:asciiTheme="majorBidi" w:eastAsia="Times New Roman" w:hAnsiTheme="majorBidi" w:cstheme="majorBidi"/>
          <w:color w:val="000000"/>
        </w:rPr>
        <w:instrText>5-fold less abundant. Like PepT1b, Atlantic salmon PepT1a is a low-affinity/high-capacity system. Functional analysis showed electrogenic, Na+-independent/pH-dependent transport and apparent substrate affinity (K0.5) values for Gly-Gln of 1.593 mmol/L at pH 7.6 and 0.076 mmol/L at pH 6.5. In summary, we show that a piscine PepT1a-type transporter is functional. Defining the role of Atlantic salmon PepT1a in the gut will help to understand the evolutionary and functional relationships among peptide transporters. Its functional characterization will contribute to elucidate the relevance of peptide transporters in Atlantic salmon nutritional physiology.","author":[{"dropping-particle":"","family":"Gomes","given":"Ana S.","non-dropping-particle":"","parse-names":false,"suffix":""},{"dropping-particle":"","family":"Vacca","given":"Francesca","non-dropping-particle":"","parse-names":false,"suffix":""},{"dropping-particle":"","family":"Cinquetti","given":"Raffaella","non-dropping-particle":"","parse-names":false,"suffix":""},{"dropping-particle":"","family":"Murashita","given":"Koji","non-dropping-particle":"","parse-names":false,"suffix":""},{"dropping-particle":"","family":"Barca","given":"Amilcare","non-dropping-particle":"","parse-names":false,"suffix":""},{"dropping-particle":"","family":"Bossi","given":"Elena","non-dropping-particle":"","parse-names":false,"suffix":""},{"dropping-particle":"","family":"Rønnestad","given":"Ivar","non-dropping-particle":"","parse-names":false,"suffix":""},{"dropping-particle":"","family":"Verri","given":"Tiziano","non-dropping-particle":"","parse-names":false,"suffix":""}],"container-title":"American Journal of Physiology - Cell Physiology","id":"ITEM-3","issue":"1","issued":{"date-parts":[["2020"]]},"page":"C191-C204","title":"Identification and characterization of the Atlantic salmon peptide transporter 1a","type":"article-journal","volume":"318"},"uris":["http://www.mendeley.com/documents/?uuid=09d63736-2f6a-4879-9e8a-224b2dff8c37"]},{"id":"ITEM-4","itemData":{"DOI":"10.1113/JP282781","ISSN":"14697793","PMID":"35413133","abstract":"Abstract: The high-affinity/low-capacity system Slc15a2 (PepT2) is responsible for the reuptake of di/tripeptides from the renal proximal tubule, but it also operates in many other tissues and organs. Information regarding PepT2 in teleost fish is limited and, to date, functional data are available from the zebrafish (Danio rerio) only. Here, we report the identification of two slc15a2 genes in the Atlantic salmon (Salmo salar) genome, namely slc15a2a and slc15a2b. The two encoded PepT2 proteins share 87% identity and resemble both structurally and functionally the canonical vertebrate PepT2 system. The mRNA tissue distribution analyses reveal a widespread distribution of slc15a2a transcripts, being more abundant in the brain and gills, while slc15a2b transcripts are mainly expressed in the kidney and the distal part of the gastrointestinal tract. The function of the two transporters was investigated by heterologous expression in Xenopus laevis oocytes and two-electrode voltage-clamp recordings of transport and presteady-state currents. Both PepT2a and PepT2b in the presence of Gly-Gln elicit pH-dependent and Na+ independent inward currents. The biophysical and kinetic analysis of the recorded currents defined the transport properties, confirming that the two Atlantic salmon PepT2 proteins behave as high-affinity/low-capacity transporters. The recent structures and the previous kinetic schemes of rat and human PepT2 qualitatively account for the characteristics of the two Atlantic salmon proteins. This study is the first to report on the functional expression of two PepT2-type transporters that operate in the same vertebrate organism as a result of (a) gene duplication process(es). Key points: Two slc15a2-type genes, slc15a2a and slc15a2b coding for PepT2-type peptide transporters were found in the Atlantic salmon. slc15a2a transcripts, widely distributed in the fish tissues, are abundant in the brain and gills, while slc15a2b transcripts are mainly expressed in the kidney and distal gastrointestinal tract. Amino acids involved in vertebrate Slc15 transport function are conserved in PepT2a and PepT2b proteins. Detailed kinetic analysis indicates that both PepT2a and PepT2b operate as high-affinity transporters. The kinetic schemes and structures proposed for the mammalian models of PepT2 are suitable to explain the function of the two Atlantic salmon transporters.","author":[{"dropping-particle":"","family":"Vacca","given":"Francesca","non-dropping-particle":"","parse-names":false,"suffix":""},{"dropping-particle":"","family":"Gomes","given":"Ana S","non-dropping-particle":"","parse-names":false,"suffix":""},{"dropping-particle":"","family":"Murashita","given":"Koji","non-dropping-particle":"","parse-names":false,"suffix":""},{"dropping-particle":"","family":"Cinquetti","given":"Raffella","non-dropping-particle":"","parse-names":false,"suffix":""},{"dropping-particle":"","family":"Roseti","given":"Cristina","non-dropping-particle":"","parse-names":false,"suffix":""},{"dropping-particle":"","family":"Barca","given":"Amilcare","non-dropping-particle":"","parse-names":false,"suffix":""},{"dropping-particle":"","family":"Rønnestad","given":"Ivar","non-dropping-particle":"","parse-names":false,"suffix":""},{"dropping-particle":"","family":"Verri","given":"Tiziano","non-dropping-particle":"","parse-names":false,"suffix":""},{"dropping-particle":"","family":"Bossi","given":"Elena","non-dropping-particle":"","parse-names":false,"suffix":""}],"container-title":"Journal of Physiology","id":"ITEM-4","issue":"10","issued":{"date-parts":[["2022"]]},"page":"2377-2400","title":"Functional characterization of Atlantic salmon (Salmo salar L.) PepT2 transporters","type":"article-journal","volume":"600"},"uris":["http://www.mendeley.com/documents/?uuid=892dfa14-9cca-38d2-83f7-50bb4e040106"]}],"mendeley":{"formattedCitation":"(Con et al., 2019, 2017; Gomes et al., 2020; Vacca et al., 2022)","plainTextFormattedCitation":"(Con et al., 2019, 2017; Gomes et al., 2020; Vacca et al., 2022)","previouslyFormattedCitation":"(Con et al., 2019, 2017; Gomes et al., 2020; Vacca et al., 2022)"},"properties":{"noteIndex":0},"schema":"https://github.com/citation-style-language/schema/raw/master/csl-citation.json"}</w:instrText>
      </w:r>
      <w:r w:rsidR="002B22D3" w:rsidRPr="00F6154C">
        <w:rPr>
          <w:rFonts w:asciiTheme="majorBidi" w:eastAsia="Times New Roman" w:hAnsiTheme="majorBidi" w:cstheme="majorBidi"/>
          <w:color w:val="000000"/>
        </w:rPr>
        <w:fldChar w:fldCharType="separate"/>
      </w:r>
      <w:r w:rsidR="002B22D3" w:rsidRPr="00F6154C">
        <w:rPr>
          <w:rFonts w:asciiTheme="majorBidi" w:eastAsia="Times New Roman" w:hAnsiTheme="majorBidi" w:cstheme="majorBidi"/>
          <w:noProof/>
          <w:color w:val="000000"/>
        </w:rPr>
        <w:t>(Con et al., 2019, 2017; Gomes et al., 2020; Vacca et al., 2022)</w:t>
      </w:r>
      <w:r w:rsidR="002B22D3" w:rsidRPr="00F6154C">
        <w:rPr>
          <w:rFonts w:asciiTheme="majorBidi" w:eastAsia="Times New Roman" w:hAnsiTheme="majorBidi" w:cstheme="majorBidi"/>
          <w:color w:val="000000"/>
        </w:rPr>
        <w:fldChar w:fldCharType="end"/>
      </w:r>
      <w:r w:rsidR="00C85210" w:rsidRPr="00F6154C">
        <w:rPr>
          <w:rFonts w:asciiTheme="majorBidi" w:eastAsia="Times New Roman" w:hAnsiTheme="majorBidi" w:cstheme="majorBidi"/>
          <w:color w:val="000000"/>
        </w:rPr>
        <w:t>.</w:t>
      </w:r>
      <w:r w:rsidR="00AC1748" w:rsidRPr="00F6154C">
        <w:rPr>
          <w:rFonts w:asciiTheme="majorBidi" w:eastAsia="Times New Roman" w:hAnsiTheme="majorBidi" w:cstheme="majorBidi"/>
          <w:color w:val="000000"/>
        </w:rPr>
        <w:t xml:space="preserve"> </w:t>
      </w:r>
      <w:r w:rsidR="002D572F" w:rsidRPr="00F6154C">
        <w:rPr>
          <w:rFonts w:asciiTheme="majorBidi" w:eastAsia="Times New Roman" w:hAnsiTheme="majorBidi" w:cstheme="majorBidi"/>
          <w:color w:val="000000"/>
        </w:rPr>
        <w:t xml:space="preserve">Their </w:t>
      </w:r>
      <w:r w:rsidR="00AC1748" w:rsidRPr="00F6154C">
        <w:rPr>
          <w:rFonts w:asciiTheme="majorBidi" w:eastAsia="Times New Roman" w:hAnsiTheme="majorBidi" w:cstheme="majorBidi"/>
          <w:color w:val="000000"/>
        </w:rPr>
        <w:t>expression pattern allow</w:t>
      </w:r>
      <w:r w:rsidR="00C85210" w:rsidRPr="00F6154C">
        <w:rPr>
          <w:rFonts w:asciiTheme="majorBidi" w:eastAsia="Times New Roman" w:hAnsiTheme="majorBidi" w:cstheme="majorBidi"/>
          <w:color w:val="000000"/>
        </w:rPr>
        <w:t>s</w:t>
      </w:r>
      <w:r w:rsidR="00AC1748" w:rsidRPr="00F6154C">
        <w:rPr>
          <w:rFonts w:asciiTheme="majorBidi" w:eastAsia="Times New Roman" w:hAnsiTheme="majorBidi" w:cstheme="majorBidi"/>
          <w:color w:val="000000"/>
        </w:rPr>
        <w:t xml:space="preserve"> </w:t>
      </w:r>
      <w:r w:rsidR="002D572F" w:rsidRPr="00F6154C">
        <w:rPr>
          <w:rFonts w:asciiTheme="majorBidi" w:eastAsia="Times New Roman" w:hAnsiTheme="majorBidi" w:cstheme="majorBidi"/>
          <w:color w:val="000000"/>
        </w:rPr>
        <w:t xml:space="preserve">for a </w:t>
      </w:r>
      <w:r w:rsidR="00AC1748" w:rsidRPr="00F6154C">
        <w:rPr>
          <w:rFonts w:asciiTheme="majorBidi" w:eastAsia="Times New Roman" w:hAnsiTheme="majorBidi" w:cstheme="majorBidi"/>
          <w:color w:val="000000"/>
        </w:rPr>
        <w:t xml:space="preserve">high efficiency </w:t>
      </w:r>
      <w:r w:rsidR="00F4420B" w:rsidRPr="00F6154C">
        <w:rPr>
          <w:rFonts w:asciiTheme="majorBidi" w:eastAsia="Times New Roman" w:hAnsiTheme="majorBidi" w:cstheme="majorBidi"/>
          <w:color w:val="000000"/>
        </w:rPr>
        <w:t xml:space="preserve">of </w:t>
      </w:r>
      <w:r w:rsidR="00AC1748" w:rsidRPr="00F6154C">
        <w:rPr>
          <w:rFonts w:asciiTheme="majorBidi" w:eastAsia="Times New Roman" w:hAnsiTheme="majorBidi" w:cstheme="majorBidi"/>
          <w:color w:val="000000"/>
        </w:rPr>
        <w:t>small peptide absorption along the intestinal trac</w:t>
      </w:r>
      <w:r w:rsidR="00F4420B" w:rsidRPr="00F6154C">
        <w:rPr>
          <w:rFonts w:asciiTheme="majorBidi" w:eastAsia="Times New Roman" w:hAnsiTheme="majorBidi" w:cstheme="majorBidi"/>
          <w:color w:val="000000"/>
        </w:rPr>
        <w:t>t</w:t>
      </w:r>
      <w:r w:rsidR="00AC1748" w:rsidRPr="00F6154C">
        <w:rPr>
          <w:rFonts w:asciiTheme="majorBidi" w:eastAsia="Times New Roman" w:hAnsiTheme="majorBidi" w:cstheme="majorBidi"/>
          <w:color w:val="000000"/>
        </w:rPr>
        <w:t xml:space="preserve">. Their expression was </w:t>
      </w:r>
      <w:r w:rsidR="003259A3" w:rsidRPr="00F6154C">
        <w:rPr>
          <w:rFonts w:asciiTheme="majorBidi" w:eastAsia="Times New Roman" w:hAnsiTheme="majorBidi" w:cstheme="majorBidi"/>
          <w:color w:val="000000"/>
        </w:rPr>
        <w:t>also found to be affected by water salinity</w:t>
      </w:r>
      <w:r w:rsidR="00F4420B" w:rsidRPr="00F6154C">
        <w:rPr>
          <w:rFonts w:asciiTheme="majorBidi" w:eastAsia="Times New Roman" w:hAnsiTheme="majorBidi" w:cstheme="majorBidi"/>
          <w:color w:val="000000"/>
        </w:rPr>
        <w:t xml:space="preserve"> </w:t>
      </w:r>
      <w:r w:rsidR="002B22D3" w:rsidRPr="00F6154C">
        <w:rPr>
          <w:rFonts w:asciiTheme="majorBidi" w:eastAsia="Times New Roman" w:hAnsiTheme="majorBidi" w:cstheme="majorBidi"/>
          <w:color w:val="000000"/>
        </w:rPr>
        <w:fldChar w:fldCharType="begin" w:fldLock="1"/>
      </w:r>
      <w:r w:rsidR="0040640A" w:rsidRPr="00F6154C">
        <w:rPr>
          <w:rFonts w:asciiTheme="majorBidi" w:eastAsia="Times New Roman" w:hAnsiTheme="majorBidi" w:cstheme="majorBidi"/>
          <w:color w:val="000000"/>
          <w:sz w:val="24"/>
          <w:szCs w:val="24"/>
        </w:rPr>
        <w:instrText>ADDIN CSL_CITATION {"citationItems":[{"id":"ITEM-1","itemData":{"DOI":"10.1016/j.cbpa.2019.01.018","ISSN":"10956433","abstract":"The European seabass (Dicentrarchus labrax) is a teleost remarkably adapted to a wide range of water salinity, through osmoregulatory mechanisms, mainly operating in the gills and the intestine. As an important aquaculture species, its rearing in low-salinity conditions offers benefits for its inland culture. However, this demands a full comprehension of the European seabass osmoregulatory mechanisms and its response to acclimation protocols. The purpose of this study was to evaluate different acclimation protocols in terms of osmoregularity and stress response, following transferring of European seabass juveniles from seawater to freshwater. In addition, nutrient absorption was also examined since drinking rates are sensitive to salinity. The acclimation challenge was applied through three protocols: direct transfer (0 h) to freshwater, gradual transfer during 3 h and during 72 h. The short- (1 h after complete change to freshwater) and long-term effects (after 2 months) of each acclimation protocol were evaluated by assessing the expression of 1. The osmoregulatory genes: Na + /K + -ATPase α1, Na + /K + /2Cl − 1 co-transporter, aquaporins 1 and 3, and the cystic fibrosis transmembrane conductance regulator; 2. The heat shock protein 70 gene; 3. The peptide transporter genes corresponding to PepT1a, PepT1b and PepT2. The short-term acclimation response was pronounced in both gills and the intestine affecting stress-, osmoregulatory- and nutrient-related gene expression. Long-term effects were only evident in the intestine. Direct transfer in freshwater mainly induced a long-term stress response, while the short-term effect was more pronounced in the 3 h-transfer, potentially due to handling. Our results suggest that although the European seabass can withstand direct transfer to low-salinity conditions, a gradual transfer is recommended to prevent long-term stress effects.","author":[{"dropping-particle":"","family":"Kokou","given":"Fotini","non-dropping-particle":"","parse-names":false,"suffix":""},{"dropping-particle":"","family":"Con","given":"Pazit","non-dropping-particle":"","parse-names":false,"suffix":""},{"dropping-particle":"","family":"Barki","given":"Assaf","non-dropping-particle":"","parse-names":false,"suffix":""},{"dropping-particle":"","family":"Nitzan","given":"Tali","non-dropping-particle":"","parse-names":false,"suffix":""},{"dropping-particle":"","family":"Slosman","given":"Tatiana","non-dropping-particle":"","parse-names":false,"suffix":""},{"dropping-particle":"","family":"Mizrahi","given":"Itzhak","non-dropping-particle":"","parse-names":false,"suffix":""},{"dropping-particle":"","family":"Cnaani","given":"Avner","non-dropping-particle":"","parse-names":false,"suffix":""}],"container-title":"Comparative Biochemistry and Physiology Part A: Molecular &amp; Integrative Physiology","id":"ITEM-1","issued":{"date-parts":[["2019","5"]]},"page":"11-18","title":"Short- and long-term low-salinity acclimation effects on the branchial and intestinal gene expression in the European seabass (Dicentrarchus labrax)","type":"article-journal","volume":"231"},"uris":["http://www.mendeley.com/documents/?uuid=625fee9b-675f-37df-a1d0-03fb66fccdf5"]},{"id":"ITEM-2","itemData":{"DOI":"10.3389/fphys.2017.00008","ISSN":"1664-042X","PMID":"28167916","abstract":"The peptide transporter (PepT) systems are well-known for their importance to protein absorption in all vertebrate species. These symporters use H(+) gradient at the apical membrane of the intestinal epithelial cells to mediate the absorption of small peptides. In fish, the intestine is a multifunctional organ, involved in osmoregulation, acid-base regulation, and nutrient absorption. Therefore, we expected environmental stimuli to affect peptide absorption. We examined the effect of three environmental factors; salinity, pH and feeding, on the expression, activity and localization of three PepT transporters (PepT1a, PepT1b, PepT2) along the intestine of the Mozambique tilapia (Oreochromis mossambicus). Quantitative real time PCR (qPCR) analysis demonstrated that the two PepT1 variants are typical to the proximal intestinal section while PepT2 is typical to the distal intestinal sections. Immunofluorescence analysis with custom-made antibodies supported the qPCR results, localized both transporters on the apical membrane of enterocytes and provided the first evidence for the participation of PepT2 in nutrient absorption. This first description of segment-specific expression and localization points to a complementary role of the different peptide transporters, corresponding to the changes in nutrient availability along the intestine. Both gene expression and absorption activity assays showed that an increase in water salinity shifted the localization of the PepT genes transcription and activity down along the intestinal tract. Additionally, an unexpected pH effect was found on the absorption of small peptides, with increased activity at higher pH levels. This work emphasizes the relationships between different functions of the fish intestine and how they are affected by environmental conditions.","author":[{"dropping-particle":"","family":"Con","given":"Pazit","non-dropping-particle":"","parse-names":false,"suffix":""},{"dropping-particle":"","family":"Nitzan","given":"Tali","non-dropping-particle":"","parse-names":false,"suffix":""},{"dropping-particle":"","family":"Cnaani","given":"Avner","non-dropping-particle":"","parse-names":false,"suffix":""}],"container-title":"Frontiers in Physiology","id":"ITEM-2","issue":"January","issued":{"date-parts":[["2017","1","23"]]},"page":"1-12","title":"Salinity-dependent shift in the localization of three peptide transporters along the intestine of the Mozambique tilapia (Oreochromis mossambicus)","type":"article-journal","volume":"8"},"uris":["http://www.mendeley.com/documents/?uuid=3bb0c820-3fbc-4c1c-9e62-1eae0081b27d"]},{"id":"ITEM-3","itemData":{"DOI":"10.1016/j.cbpa.2011.12.008","ISBN":"1095-6433","ISSN":"10956433","PMID":"22227314","abstract":"Expression and function of the oligopeptide transporter PepT1 in response to changes in environmental salinity have received little study despite the important role that dipeptides play in piscine nutrition. We cloned and sequenced two novel full-length cDNAs that encode Fundulus heteroclitus PepT1-type oligopeptide transporters, and examined their expression and functional properties in freshwater- and seawater-acclimated fish and in response to fasting and re-feeding. Phylogenetic analysis of vertebrate SLC15A1 sequences confirms the presence of two PepT1 isoforms, named SLC15A1a and SLC15A1b, in fish. Similar to other vertebrate SLC15A1s, these isoforms have 12 transmembrane domains, and amino acids essential for PepT1 function are conserved. Expression analysis revealed novel environment-specific expression of the SLC15A1 isoforms in F. heteroclitus, with only SLC15A1b expressed in seawater-acclimated fish, and both isoforms expressed in freshwater-acclimated fish. Fasting and re-feeding induced changes in the expression of SLC15A1a and SLC15A1b mRNA. Short-term fasting resulted in up-regulation of PepT1 mRNA levels, while prolonged fasting resulted in down-regulation. The resumption of feeding resulted in up-regulation of PepT1 above pre-fasted levels. Experiments using the in vitro gut sac technique suggest that the PepT1 isoforms differ in functional characteristics. An increased luminal pH resulted in decreased intestinal dipeptide transport in freshwater-acclimated fish but suggested an increased dipeptide transport in seawater-acclimated fish. Overall, this is the first evidence of multiple isoforms of PepT1 in fish whose expression is environmentally dependent and results in functional differences in intestinal dipeptide transport. ?? 2012.","author":[{"dropping-particle":"","family":"Bucking","given":"Carol","non-dropping-particle":"","parse-names":false,"suffix":""},{"dropping-particle":"","family":"Schulte","given":"Patricia M","non-dropping-particle":"","parse-names":false,"suffix":""}],"container-title":"Comparative Biochemistry and Physiology - A Molecular and Integrative Physiology","id":"ITEM-3","issue":"4","issued":{"date-parts":[["2012","4"]]},"page":"379-387","publisher":"Elsevier B.V.","title":"Environmental and nutritional regulation of expression and function of two peptide transporter (PepT1) isoforms in a euryhaline teleost","type":"article-journal","volume":"161"},"uris":["http://www.mendeley.com/documents/?uuid=96b12268-23e3-48fc-b4fc-6f98a95c380d"]},{"id":"ITEM-4","itemData":{"DOI":"10.1016/j.cbpa.2018.01.004","ISSN":"15314332","PMID":"29366921","abstract":"Tilapiine species, widely distributed across habitats with diverse water salinities, are important to aquaculture as well as a laboratory model. The effects of water salinity on two tilapia species, that differ in their salinity tolerance, was evaluated. Oreochromis niloticus reared in brackish-water, showed a significant decrease in growth and feed efficiency, whereas O. mossambicus reared in seawater did not show any significant changes. The expression and activity of Na+/K+-ATPase (NKA), V-type H+-ATPase (VHA) and carbonic anhydrase (CA), as well as expression levels of genes encoding two HCO3−and three peptide transporters (nbc1, slc26a6, slc15a1a, slc15a1b and slc15a2) were measured in three intestinal sections of these two species, grown in freshwater and brackish/sea-water. Overall, the spatial distribution along the intestine of the genes examined in this study was similar between the two species, with the exception of tcaIV. The salinity response, on the other hand, varied greatly between these species. In O. mossambicus, there was a salinity-dependent increased expression of most of the examined genes (except slc26a6 and slc15a2), while in O. niloticus the expression of most genes did not change, or even decreased (tcaIV, nbc1 and slc15a1b). This study highlighted differences in the intestinal response to salinity acclimation between closely- related species that differ in their salinity tolerance. O. mossambicus, which has a high salinity tolerance, showed expression patterns and responses similar to marine species, and differed from the low-salinity-tolerance O. niloticus, which showed a response that differed from the accepted models, that are based on marine and diadromous fishes.","author":[{"dropping-particle":"","family":"Chourasia","given":"Tapan Kumar","non-dropping-particle":"","parse-names":false,"suffix":""},{"dropping-particle":"","family":"D'Cotta","given":"Helena","non-dropping-particle":"","parse-names":false,"suffix":""},{"dropping-particle":"","family":"Baroiller","given":"Jean Francois","non-dropping-particle":"","parse-names":false,"suffix":""},{"dropping-particle":"","family":"Slosman","given":"Tatiana","non-dropping-particle":"","parse-names":false,"suffix":""},{"dropping-particle":"","family":"Cnaani","given":"Avner","non-dropping-particle":"","parse-names":false,"suffix":""}],"container-title":"Comparative Biochemistry and Physiology -Part A : Molecular and Integrative Physiology","id":"ITEM-4","issued":{"date-parts":[["2018","4"]]},"page":"16-23","title":"Effects of the acclimation to high salinity on intestinal ion and peptide transporters in two tilapia species that differ in their salinity tolerance","type":"article-journal","volume":"218"},"uris":["http://www.mendeley.com/documents/?uuid=226d0d16-35cb-351c-9ce7-94f0ff9aa287"]}],"mendeley":{"formattedCitation":"(Bucking and Schulte, 2012; Chourasia et al., 2018; Con et al., 2017; Kokou et al., 2019)","plainTextFormattedCitation":"(Bucking and Schulte, 2012; Chourasia et al., 2018; Con et al., 2017; Kokou et al., 2019)","previouslyFormattedCitation":"(Bucking and Schulte, 2012; Chourasia et al., 2018; Con et al., 2017; Kokou et al., 2019)"},"properties":{"noteIndex":0},"schema":"https://github.com/citation-style-language/schema/raw/master/csl-citation.json"}</w:instrText>
      </w:r>
      <w:r w:rsidR="002B22D3" w:rsidRPr="00F6154C">
        <w:rPr>
          <w:rFonts w:asciiTheme="majorBidi" w:eastAsia="Times New Roman" w:hAnsiTheme="majorBidi" w:cstheme="majorBidi"/>
          <w:color w:val="000000"/>
        </w:rPr>
        <w:fldChar w:fldCharType="separate"/>
      </w:r>
      <w:r w:rsidR="002B22D3" w:rsidRPr="00F6154C">
        <w:rPr>
          <w:rFonts w:asciiTheme="majorBidi" w:eastAsia="Times New Roman" w:hAnsiTheme="majorBidi" w:cstheme="majorBidi"/>
          <w:noProof/>
          <w:color w:val="000000"/>
        </w:rPr>
        <w:t>(Bucking and Schulte, 2012; Chourasia et al., 2018; Con et al., 2017; Kokou et al., 2019)</w:t>
      </w:r>
      <w:r w:rsidR="002B22D3" w:rsidRPr="00F6154C">
        <w:rPr>
          <w:rFonts w:asciiTheme="majorBidi" w:eastAsia="Times New Roman" w:hAnsiTheme="majorBidi" w:cstheme="majorBidi"/>
          <w:color w:val="000000"/>
        </w:rPr>
        <w:fldChar w:fldCharType="end"/>
      </w:r>
      <w:r w:rsidR="003259A3" w:rsidRPr="00F6154C">
        <w:rPr>
          <w:rFonts w:asciiTheme="majorBidi" w:eastAsia="Times New Roman" w:hAnsiTheme="majorBidi" w:cstheme="majorBidi"/>
          <w:color w:val="000000"/>
        </w:rPr>
        <w:t xml:space="preserve">. </w:t>
      </w:r>
      <w:r w:rsidR="002B22D3" w:rsidRPr="00F6154C">
        <w:rPr>
          <w:rFonts w:asciiTheme="majorBidi" w:eastAsia="Times New Roman" w:hAnsiTheme="majorBidi" w:cstheme="majorBidi"/>
          <w:color w:val="000000"/>
        </w:rPr>
        <w:t>F</w:t>
      </w:r>
      <w:r w:rsidR="003259A3" w:rsidRPr="00F6154C">
        <w:rPr>
          <w:rFonts w:asciiTheme="majorBidi" w:eastAsia="Times New Roman" w:hAnsiTheme="majorBidi" w:cstheme="majorBidi"/>
          <w:color w:val="000000"/>
        </w:rPr>
        <w:t>unctional work ha</w:t>
      </w:r>
      <w:r w:rsidR="00034D2F" w:rsidRPr="00F6154C">
        <w:rPr>
          <w:rFonts w:asciiTheme="majorBidi" w:eastAsia="Times New Roman" w:hAnsiTheme="majorBidi" w:cstheme="majorBidi"/>
          <w:color w:val="000000"/>
        </w:rPr>
        <w:t>s</w:t>
      </w:r>
      <w:r w:rsidR="003259A3" w:rsidRPr="00F6154C">
        <w:rPr>
          <w:rFonts w:asciiTheme="majorBidi" w:eastAsia="Times New Roman" w:hAnsiTheme="majorBidi" w:cstheme="majorBidi"/>
          <w:color w:val="000000"/>
        </w:rPr>
        <w:t xml:space="preserve"> been </w:t>
      </w:r>
      <w:r w:rsidR="0017206E" w:rsidRPr="00F6154C">
        <w:rPr>
          <w:rFonts w:asciiTheme="majorBidi" w:eastAsia="Times New Roman" w:hAnsiTheme="majorBidi" w:cstheme="majorBidi"/>
          <w:color w:val="000000"/>
        </w:rPr>
        <w:t>conducted</w:t>
      </w:r>
      <w:r w:rsidR="003259A3" w:rsidRPr="00F6154C">
        <w:rPr>
          <w:rFonts w:asciiTheme="majorBidi" w:eastAsia="Times New Roman" w:hAnsiTheme="majorBidi" w:cstheme="majorBidi"/>
          <w:color w:val="000000"/>
        </w:rPr>
        <w:t xml:space="preserve"> </w:t>
      </w:r>
      <w:r w:rsidR="0017206E" w:rsidRPr="00F6154C">
        <w:rPr>
          <w:rFonts w:asciiTheme="majorBidi" w:eastAsia="Times New Roman" w:hAnsiTheme="majorBidi" w:cstheme="majorBidi"/>
          <w:color w:val="000000"/>
        </w:rPr>
        <w:t>with</w:t>
      </w:r>
      <w:r w:rsidR="003259A3" w:rsidRPr="00F6154C">
        <w:rPr>
          <w:rFonts w:asciiTheme="majorBidi" w:eastAsia="Times New Roman" w:hAnsiTheme="majorBidi" w:cstheme="majorBidi"/>
          <w:color w:val="000000"/>
        </w:rPr>
        <w:t xml:space="preserve"> these transporters, however </w:t>
      </w:r>
      <w:r w:rsidR="00D95DA5" w:rsidRPr="00F6154C">
        <w:rPr>
          <w:rFonts w:asciiTheme="majorBidi" w:eastAsia="Times New Roman" w:hAnsiTheme="majorBidi" w:cstheme="majorBidi"/>
          <w:color w:val="000000"/>
        </w:rPr>
        <w:t>these studies used</w:t>
      </w:r>
      <w:r w:rsidR="003259A3" w:rsidRPr="00F6154C">
        <w:rPr>
          <w:rFonts w:asciiTheme="majorBidi" w:eastAsia="Times New Roman" w:hAnsiTheme="majorBidi" w:cstheme="majorBidi"/>
          <w:color w:val="000000"/>
        </w:rPr>
        <w:t xml:space="preserve"> either </w:t>
      </w:r>
      <w:r w:rsidR="00D671ED" w:rsidRPr="00F6154C">
        <w:rPr>
          <w:rFonts w:asciiTheme="majorBidi" w:eastAsia="Times New Roman" w:hAnsiTheme="majorBidi" w:cstheme="majorBidi"/>
          <w:i/>
          <w:iCs/>
          <w:color w:val="000000"/>
        </w:rPr>
        <w:t>in-situ</w:t>
      </w:r>
      <w:r w:rsidR="003259A3" w:rsidRPr="00F6154C">
        <w:rPr>
          <w:rFonts w:asciiTheme="majorBidi" w:eastAsia="Times New Roman" w:hAnsiTheme="majorBidi" w:cstheme="majorBidi"/>
          <w:color w:val="000000"/>
        </w:rPr>
        <w:t xml:space="preserve"> </w:t>
      </w:r>
      <w:r w:rsidR="00D95DA5" w:rsidRPr="00F6154C">
        <w:rPr>
          <w:rFonts w:asciiTheme="majorBidi" w:eastAsia="Times New Roman" w:hAnsiTheme="majorBidi" w:cstheme="majorBidi"/>
          <w:color w:val="000000"/>
        </w:rPr>
        <w:t xml:space="preserve">systems, </w:t>
      </w:r>
      <w:r w:rsidR="003259A3" w:rsidRPr="00F6154C">
        <w:rPr>
          <w:rFonts w:asciiTheme="majorBidi" w:eastAsia="Times New Roman" w:hAnsiTheme="majorBidi" w:cstheme="majorBidi"/>
          <w:color w:val="000000"/>
        </w:rPr>
        <w:t>which do not allow characterization</w:t>
      </w:r>
      <w:r w:rsidR="00D95DA5" w:rsidRPr="00F6154C">
        <w:rPr>
          <w:rFonts w:asciiTheme="majorBidi" w:eastAsia="Times New Roman" w:hAnsiTheme="majorBidi" w:cstheme="majorBidi"/>
          <w:color w:val="000000"/>
        </w:rPr>
        <w:t xml:space="preserve"> of a single specific transporter, </w:t>
      </w:r>
      <w:r w:rsidR="003259A3" w:rsidRPr="00F6154C">
        <w:rPr>
          <w:rFonts w:asciiTheme="majorBidi" w:eastAsia="Times New Roman" w:hAnsiTheme="majorBidi" w:cstheme="majorBidi"/>
          <w:color w:val="000000"/>
        </w:rPr>
        <w:t xml:space="preserve">or heterologous expression systems </w:t>
      </w:r>
      <w:r w:rsidR="003259A3" w:rsidRPr="00F6154C">
        <w:rPr>
          <w:rFonts w:asciiTheme="majorBidi" w:eastAsia="Times New Roman" w:hAnsiTheme="majorBidi" w:cstheme="majorBidi"/>
          <w:color w:val="000000"/>
        </w:rPr>
        <w:lastRenderedPageBreak/>
        <w:t xml:space="preserve">that are limited </w:t>
      </w:r>
      <w:r w:rsidR="00A77DA1" w:rsidRPr="00F6154C">
        <w:rPr>
          <w:rFonts w:asciiTheme="majorBidi" w:eastAsia="Times New Roman" w:hAnsiTheme="majorBidi" w:cstheme="majorBidi"/>
          <w:color w:val="000000"/>
        </w:rPr>
        <w:t xml:space="preserve">for studying </w:t>
      </w:r>
      <w:r w:rsidR="003259A3" w:rsidRPr="00F6154C">
        <w:rPr>
          <w:rFonts w:asciiTheme="majorBidi" w:eastAsia="Times New Roman" w:hAnsiTheme="majorBidi" w:cstheme="majorBidi"/>
          <w:color w:val="000000"/>
        </w:rPr>
        <w:t>environmental effects</w:t>
      </w:r>
      <w:r w:rsidR="00EF6CAF" w:rsidRPr="00F6154C">
        <w:rPr>
          <w:rFonts w:asciiTheme="majorBidi" w:eastAsia="Times New Roman" w:hAnsiTheme="majorBidi" w:cstheme="majorBidi"/>
          <w:color w:val="000000"/>
        </w:rPr>
        <w:t xml:space="preserve"> </w:t>
      </w:r>
      <w:r w:rsidR="00034D2F" w:rsidRPr="00F6154C">
        <w:rPr>
          <w:rFonts w:asciiTheme="majorBidi" w:hAnsiTheme="majorBidi" w:cstheme="majorBidi"/>
        </w:rPr>
        <w:t>due to</w:t>
      </w:r>
      <w:r w:rsidR="00EF6CAF" w:rsidRPr="00F6154C">
        <w:rPr>
          <w:rFonts w:asciiTheme="majorBidi" w:hAnsiTheme="majorBidi" w:cstheme="majorBidi"/>
        </w:rPr>
        <w:t xml:space="preserve"> limited physiological relevance for the species of interest</w:t>
      </w:r>
      <w:r w:rsidR="0017206E" w:rsidRPr="00F6154C">
        <w:rPr>
          <w:rFonts w:asciiTheme="majorBidi" w:eastAsia="Times New Roman" w:hAnsiTheme="majorBidi" w:cstheme="majorBidi"/>
          <w:color w:val="000000"/>
        </w:rPr>
        <w:t>. In order to study</w:t>
      </w:r>
      <w:r w:rsidR="003259A3" w:rsidRPr="00F6154C">
        <w:rPr>
          <w:rFonts w:asciiTheme="majorBidi" w:eastAsia="Times New Roman" w:hAnsiTheme="majorBidi" w:cstheme="majorBidi"/>
          <w:color w:val="000000"/>
        </w:rPr>
        <w:t xml:space="preserve"> these physiological</w:t>
      </w:r>
      <w:r w:rsidR="00B9239F" w:rsidRPr="00F6154C">
        <w:rPr>
          <w:rFonts w:asciiTheme="majorBidi" w:eastAsia="Times New Roman" w:hAnsiTheme="majorBidi" w:cstheme="majorBidi"/>
          <w:color w:val="000000"/>
        </w:rPr>
        <w:t>l</w:t>
      </w:r>
      <w:r w:rsidR="000F1603" w:rsidRPr="00F6154C">
        <w:rPr>
          <w:rFonts w:asciiTheme="majorBidi" w:eastAsia="Times New Roman" w:hAnsiTheme="majorBidi" w:cstheme="majorBidi"/>
          <w:color w:val="000000"/>
        </w:rPr>
        <w:t>y</w:t>
      </w:r>
      <w:r w:rsidR="003259A3" w:rsidRPr="00F6154C">
        <w:rPr>
          <w:rFonts w:asciiTheme="majorBidi" w:eastAsia="Times New Roman" w:hAnsiTheme="majorBidi" w:cstheme="majorBidi"/>
          <w:color w:val="000000"/>
        </w:rPr>
        <w:t xml:space="preserve"> important transporters in</w:t>
      </w:r>
      <w:r w:rsidR="000F1603" w:rsidRPr="00F6154C">
        <w:rPr>
          <w:rFonts w:asciiTheme="majorBidi" w:eastAsia="Times New Roman" w:hAnsiTheme="majorBidi" w:cstheme="majorBidi"/>
          <w:color w:val="000000"/>
        </w:rPr>
        <w:t xml:space="preserve"> a</w:t>
      </w:r>
      <w:r w:rsidR="003259A3" w:rsidRPr="00F6154C">
        <w:rPr>
          <w:rFonts w:asciiTheme="majorBidi" w:eastAsia="Times New Roman" w:hAnsiTheme="majorBidi" w:cstheme="majorBidi"/>
          <w:color w:val="000000"/>
        </w:rPr>
        <w:t xml:space="preserve"> </w:t>
      </w:r>
      <w:r w:rsidR="0017206E" w:rsidRPr="00F6154C">
        <w:rPr>
          <w:rFonts w:asciiTheme="majorBidi" w:eastAsia="Times New Roman" w:hAnsiTheme="majorBidi" w:cstheme="majorBidi"/>
          <w:color w:val="000000"/>
        </w:rPr>
        <w:t xml:space="preserve">relevant </w:t>
      </w:r>
      <w:r w:rsidR="003259A3" w:rsidRPr="00F6154C">
        <w:rPr>
          <w:rFonts w:asciiTheme="majorBidi" w:eastAsia="Times New Roman" w:hAnsiTheme="majorBidi" w:cstheme="majorBidi"/>
          <w:color w:val="000000"/>
        </w:rPr>
        <w:t xml:space="preserve">environmental context we have aimed to establish </w:t>
      </w:r>
      <w:r w:rsidR="00275821" w:rsidRPr="00F6154C">
        <w:rPr>
          <w:rFonts w:asciiTheme="majorBidi" w:eastAsia="Times New Roman" w:hAnsiTheme="majorBidi" w:cstheme="majorBidi"/>
          <w:color w:val="000000"/>
        </w:rPr>
        <w:t>a</w:t>
      </w:r>
      <w:r w:rsidR="003259A3" w:rsidRPr="00F6154C">
        <w:rPr>
          <w:rFonts w:asciiTheme="majorBidi" w:eastAsia="Times New Roman" w:hAnsiTheme="majorBidi" w:cstheme="majorBidi"/>
          <w:color w:val="000000"/>
        </w:rPr>
        <w:t xml:space="preserve"> homologous expression system</w:t>
      </w:r>
      <w:r w:rsidR="000F1603" w:rsidRPr="00F6154C">
        <w:rPr>
          <w:rFonts w:asciiTheme="majorBidi" w:eastAsia="Times New Roman" w:hAnsiTheme="majorBidi" w:cstheme="majorBidi"/>
          <w:color w:val="000000"/>
        </w:rPr>
        <w:t>,</w:t>
      </w:r>
      <w:r w:rsidR="003259A3" w:rsidRPr="00F6154C">
        <w:rPr>
          <w:rFonts w:asciiTheme="majorBidi" w:eastAsia="Times New Roman" w:hAnsiTheme="majorBidi" w:cstheme="majorBidi"/>
          <w:color w:val="000000"/>
        </w:rPr>
        <w:t xml:space="preserve"> based on </w:t>
      </w:r>
      <w:r w:rsidR="000B2928" w:rsidRPr="00F6154C">
        <w:rPr>
          <w:rFonts w:asciiTheme="majorBidi" w:eastAsia="Times New Roman" w:hAnsiTheme="majorBidi" w:cstheme="majorBidi"/>
          <w:color w:val="000000"/>
        </w:rPr>
        <w:t xml:space="preserve">a </w:t>
      </w:r>
      <w:r w:rsidR="003259A3" w:rsidRPr="00F6154C">
        <w:rPr>
          <w:rFonts w:asciiTheme="majorBidi" w:eastAsia="Times New Roman" w:hAnsiTheme="majorBidi" w:cstheme="majorBidi"/>
          <w:color w:val="000000"/>
        </w:rPr>
        <w:t>fish cell line</w:t>
      </w:r>
      <w:r w:rsidR="00B9239F" w:rsidRPr="00F6154C">
        <w:rPr>
          <w:rFonts w:asciiTheme="majorBidi" w:eastAsia="Times New Roman" w:hAnsiTheme="majorBidi" w:cstheme="majorBidi"/>
          <w:color w:val="000000"/>
        </w:rPr>
        <w:t>.</w:t>
      </w:r>
      <w:r w:rsidR="003259A3" w:rsidRPr="00F6154C">
        <w:rPr>
          <w:rFonts w:asciiTheme="majorBidi" w:eastAsia="Times New Roman" w:hAnsiTheme="majorBidi" w:cstheme="majorBidi"/>
          <w:color w:val="000000"/>
        </w:rPr>
        <w:t xml:space="preserve"> </w:t>
      </w:r>
      <w:r w:rsidR="00B9239F" w:rsidRPr="00F6154C">
        <w:rPr>
          <w:rFonts w:asciiTheme="majorBidi" w:eastAsia="Times New Roman" w:hAnsiTheme="majorBidi" w:cstheme="majorBidi"/>
          <w:color w:val="000000"/>
        </w:rPr>
        <w:t>This system enable</w:t>
      </w:r>
      <w:r w:rsidR="000B2928" w:rsidRPr="00F6154C">
        <w:rPr>
          <w:rFonts w:asciiTheme="majorBidi" w:eastAsia="Times New Roman" w:hAnsiTheme="majorBidi" w:cstheme="majorBidi"/>
          <w:color w:val="000000"/>
        </w:rPr>
        <w:t>s</w:t>
      </w:r>
      <w:r w:rsidR="00B9239F" w:rsidRPr="00F6154C">
        <w:rPr>
          <w:rFonts w:asciiTheme="majorBidi" w:eastAsia="Times New Roman" w:hAnsiTheme="majorBidi" w:cstheme="majorBidi"/>
          <w:color w:val="000000"/>
        </w:rPr>
        <w:t xml:space="preserve"> </w:t>
      </w:r>
      <w:r w:rsidR="00FB4C24" w:rsidRPr="00F6154C">
        <w:rPr>
          <w:rFonts w:asciiTheme="majorBidi" w:eastAsia="Times New Roman" w:hAnsiTheme="majorBidi" w:cstheme="majorBidi"/>
          <w:color w:val="000000"/>
        </w:rPr>
        <w:t>studying the</w:t>
      </w:r>
      <w:r w:rsidR="003259A3" w:rsidRPr="00F6154C">
        <w:rPr>
          <w:rFonts w:asciiTheme="majorBidi" w:eastAsia="Times New Roman" w:hAnsiTheme="majorBidi" w:cstheme="majorBidi"/>
          <w:color w:val="000000"/>
        </w:rPr>
        <w:t xml:space="preserve"> effect of</w:t>
      </w:r>
      <w:r w:rsidR="00FB5745" w:rsidRPr="00F6154C">
        <w:rPr>
          <w:rFonts w:asciiTheme="majorBidi" w:eastAsia="Times New Roman" w:hAnsiTheme="majorBidi" w:cstheme="majorBidi"/>
          <w:color w:val="000000"/>
        </w:rPr>
        <w:t xml:space="preserve"> different</w:t>
      </w:r>
      <w:r w:rsidR="003259A3" w:rsidRPr="00F6154C">
        <w:rPr>
          <w:rFonts w:asciiTheme="majorBidi" w:eastAsia="Times New Roman" w:hAnsiTheme="majorBidi" w:cstheme="majorBidi"/>
          <w:color w:val="000000"/>
        </w:rPr>
        <w:t xml:space="preserve"> environmental conditions </w:t>
      </w:r>
      <w:r w:rsidR="00FB5745" w:rsidRPr="00F6154C">
        <w:rPr>
          <w:rFonts w:asciiTheme="majorBidi" w:eastAsia="Times New Roman" w:hAnsiTheme="majorBidi" w:cstheme="majorBidi"/>
          <w:color w:val="000000"/>
        </w:rPr>
        <w:t>encounter</w:t>
      </w:r>
      <w:r w:rsidR="000B2928" w:rsidRPr="00F6154C">
        <w:rPr>
          <w:rFonts w:asciiTheme="majorBidi" w:eastAsia="Times New Roman" w:hAnsiTheme="majorBidi" w:cstheme="majorBidi"/>
          <w:color w:val="000000"/>
        </w:rPr>
        <w:t>ed</w:t>
      </w:r>
      <w:r w:rsidR="00FB5745" w:rsidRPr="00F6154C">
        <w:rPr>
          <w:rFonts w:asciiTheme="majorBidi" w:eastAsia="Times New Roman" w:hAnsiTheme="majorBidi" w:cstheme="majorBidi"/>
          <w:color w:val="000000"/>
        </w:rPr>
        <w:t xml:space="preserve"> by fish </w:t>
      </w:r>
      <w:r w:rsidR="003259A3" w:rsidRPr="00F6154C">
        <w:rPr>
          <w:rFonts w:asciiTheme="majorBidi" w:eastAsia="Times New Roman" w:hAnsiTheme="majorBidi" w:cstheme="majorBidi"/>
          <w:color w:val="000000"/>
        </w:rPr>
        <w:t>on the transport of small peptides.</w:t>
      </w:r>
    </w:p>
    <w:p w14:paraId="33B5B9EC" w14:textId="77777777" w:rsidR="0085606B" w:rsidRPr="00F6154C" w:rsidRDefault="0085606B" w:rsidP="00A73D31">
      <w:pPr>
        <w:pStyle w:val="NormalWeb"/>
        <w:spacing w:before="0" w:beforeAutospacing="0" w:after="0" w:afterAutospacing="0" w:line="360" w:lineRule="auto"/>
        <w:rPr>
          <w:rFonts w:asciiTheme="majorBidi" w:hAnsiTheme="majorBidi" w:cstheme="majorBidi"/>
          <w:color w:val="000000"/>
          <w:sz w:val="22"/>
          <w:szCs w:val="22"/>
        </w:rPr>
      </w:pPr>
    </w:p>
    <w:p w14:paraId="5DAA6647" w14:textId="77777777" w:rsidR="0085606B" w:rsidRPr="001C4AF0" w:rsidRDefault="00192DD5" w:rsidP="00A73D31">
      <w:pPr>
        <w:pStyle w:val="NormalWeb"/>
        <w:spacing w:before="0" w:beforeAutospacing="0" w:after="0" w:afterAutospacing="0" w:line="360" w:lineRule="auto"/>
        <w:rPr>
          <w:rFonts w:asciiTheme="majorBidi" w:hAnsiTheme="majorBidi" w:cstheme="majorBidi"/>
          <w:b/>
          <w:bCs/>
          <w:color w:val="000000"/>
          <w:sz w:val="22"/>
          <w:szCs w:val="22"/>
          <w:u w:val="single"/>
        </w:rPr>
      </w:pPr>
      <w:r>
        <w:rPr>
          <w:rFonts w:asciiTheme="majorBidi" w:hAnsiTheme="majorBidi" w:cstheme="majorBidi"/>
          <w:b/>
          <w:bCs/>
          <w:color w:val="000000"/>
          <w:sz w:val="22"/>
          <w:szCs w:val="22"/>
          <w:u w:val="single"/>
        </w:rPr>
        <w:t xml:space="preserve">2. </w:t>
      </w:r>
      <w:r w:rsidR="0017206E" w:rsidRPr="001C4AF0">
        <w:rPr>
          <w:rFonts w:asciiTheme="majorBidi" w:hAnsiTheme="majorBidi" w:cstheme="majorBidi"/>
          <w:b/>
          <w:bCs/>
          <w:color w:val="000000"/>
          <w:sz w:val="22"/>
          <w:szCs w:val="22"/>
          <w:u w:val="single"/>
        </w:rPr>
        <w:t>Materials and methods</w:t>
      </w:r>
    </w:p>
    <w:p w14:paraId="6D229FEF" w14:textId="77777777" w:rsidR="0085606B" w:rsidRPr="001C4AF0" w:rsidRDefault="0085606B" w:rsidP="00A73D31">
      <w:pPr>
        <w:pStyle w:val="NormalWeb"/>
        <w:spacing w:before="0" w:beforeAutospacing="0" w:after="0" w:afterAutospacing="0" w:line="360" w:lineRule="auto"/>
        <w:rPr>
          <w:rFonts w:asciiTheme="majorBidi" w:hAnsiTheme="majorBidi" w:cstheme="majorBidi"/>
          <w:color w:val="000000"/>
          <w:sz w:val="22"/>
          <w:szCs w:val="22"/>
        </w:rPr>
      </w:pPr>
    </w:p>
    <w:p w14:paraId="645E9479" w14:textId="77777777" w:rsidR="00EE1A1E" w:rsidRPr="001C4AF0" w:rsidRDefault="00192DD5"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2.1 </w:t>
      </w:r>
      <w:r w:rsidR="00EE1A1E" w:rsidRPr="001C4AF0">
        <w:rPr>
          <w:rFonts w:asciiTheme="majorBidi" w:hAnsiTheme="majorBidi" w:cstheme="majorBidi"/>
          <w:color w:val="000000"/>
          <w:sz w:val="22"/>
          <w:szCs w:val="22"/>
        </w:rPr>
        <w:t>Cell growth and maintenance</w:t>
      </w:r>
      <w:r w:rsidR="006A6553" w:rsidRPr="001C4AF0">
        <w:rPr>
          <w:rFonts w:asciiTheme="majorBidi" w:hAnsiTheme="majorBidi" w:cstheme="majorBidi"/>
          <w:color w:val="000000"/>
          <w:sz w:val="22"/>
          <w:szCs w:val="22"/>
        </w:rPr>
        <w:t>:</w:t>
      </w:r>
    </w:p>
    <w:p w14:paraId="1B72E184" w14:textId="77777777" w:rsidR="006A6553" w:rsidRPr="001C4AF0" w:rsidRDefault="006A6553" w:rsidP="00A73D31">
      <w:pPr>
        <w:pStyle w:val="NormalWeb"/>
        <w:spacing w:before="0" w:beforeAutospacing="0" w:after="0" w:afterAutospacing="0" w:line="360" w:lineRule="auto"/>
        <w:rPr>
          <w:rFonts w:asciiTheme="majorBidi" w:hAnsiTheme="majorBidi" w:cstheme="majorBidi"/>
          <w:color w:val="000000"/>
          <w:sz w:val="22"/>
          <w:szCs w:val="22"/>
          <w:u w:val="single"/>
        </w:rPr>
      </w:pPr>
    </w:p>
    <w:p w14:paraId="21424C96" w14:textId="452B9E1D" w:rsidR="00671B3F" w:rsidRPr="004D5B5A" w:rsidRDefault="00A04E9F" w:rsidP="00A73D31">
      <w:pPr>
        <w:pStyle w:val="NormalWeb"/>
        <w:spacing w:before="0" w:beforeAutospacing="0" w:after="0" w:afterAutospacing="0" w:line="360" w:lineRule="auto"/>
        <w:rPr>
          <w:rFonts w:asciiTheme="majorBidi" w:hAnsiTheme="majorBidi" w:cstheme="majorBidi"/>
          <w:color w:val="000000"/>
          <w:sz w:val="22"/>
          <w:szCs w:val="22"/>
        </w:rPr>
      </w:pPr>
      <w:r w:rsidRPr="001C4AF0">
        <w:rPr>
          <w:rFonts w:asciiTheme="majorBidi" w:hAnsiTheme="majorBidi" w:cstheme="majorBidi"/>
          <w:color w:val="000000"/>
          <w:sz w:val="22"/>
          <w:szCs w:val="22"/>
        </w:rPr>
        <w:t>The</w:t>
      </w:r>
      <w:r w:rsidR="007478C8" w:rsidRPr="001C4AF0">
        <w:rPr>
          <w:rFonts w:asciiTheme="majorBidi" w:hAnsiTheme="majorBidi" w:cstheme="majorBidi"/>
          <w:color w:val="000000"/>
          <w:sz w:val="22"/>
          <w:szCs w:val="22"/>
        </w:rPr>
        <w:t xml:space="preserve"> cell line used in this study </w:t>
      </w:r>
      <w:r w:rsidR="003F61A2" w:rsidRPr="001C4AF0">
        <w:rPr>
          <w:rFonts w:asciiTheme="majorBidi" w:hAnsiTheme="majorBidi" w:cstheme="majorBidi"/>
          <w:color w:val="000000"/>
          <w:sz w:val="22"/>
          <w:szCs w:val="22"/>
        </w:rPr>
        <w:t>is</w:t>
      </w:r>
      <w:r w:rsidRPr="001C4AF0">
        <w:rPr>
          <w:rFonts w:asciiTheme="majorBidi" w:hAnsiTheme="majorBidi" w:cstheme="majorBidi"/>
          <w:color w:val="000000"/>
          <w:sz w:val="22"/>
          <w:szCs w:val="22"/>
        </w:rPr>
        <w:t xml:space="preserve"> an endothelial cell line </w:t>
      </w:r>
      <w:r w:rsidR="003F61A2" w:rsidRPr="001C4AF0">
        <w:rPr>
          <w:rFonts w:asciiTheme="majorBidi" w:hAnsiTheme="majorBidi" w:cstheme="majorBidi"/>
          <w:color w:val="000000"/>
          <w:sz w:val="22"/>
          <w:szCs w:val="22"/>
        </w:rPr>
        <w:t xml:space="preserve">originated from </w:t>
      </w:r>
      <w:r w:rsidR="00F41971" w:rsidRPr="001C4AF0">
        <w:rPr>
          <w:rFonts w:asciiTheme="majorBidi" w:hAnsiTheme="majorBidi" w:cstheme="majorBidi"/>
          <w:color w:val="000000"/>
          <w:sz w:val="22"/>
          <w:szCs w:val="22"/>
        </w:rPr>
        <w:t>Mozambique tilapia</w:t>
      </w:r>
      <w:r w:rsidRPr="001C4AF0">
        <w:rPr>
          <w:rFonts w:asciiTheme="majorBidi" w:hAnsiTheme="majorBidi" w:cstheme="majorBidi"/>
          <w:color w:val="000000"/>
          <w:sz w:val="22"/>
          <w:szCs w:val="22"/>
        </w:rPr>
        <w:t xml:space="preserve"> bulbus arteriosus tissue </w:t>
      </w:r>
      <w:r w:rsidRPr="001C4AF0">
        <w:rPr>
          <w:rFonts w:asciiTheme="majorBidi" w:hAnsiTheme="majorBidi" w:cstheme="majorBidi"/>
          <w:color w:val="000000"/>
          <w:sz w:val="22"/>
          <w:szCs w:val="22"/>
        </w:rPr>
        <w:fldChar w:fldCharType="begin" w:fldLock="1"/>
      </w:r>
      <w:r w:rsidR="008B0B78" w:rsidRPr="001C4AF0">
        <w:rPr>
          <w:rFonts w:asciiTheme="majorBidi" w:hAnsiTheme="majorBidi" w:cstheme="majorBidi"/>
          <w:color w:val="000000"/>
          <w:sz w:val="22"/>
          <w:szCs w:val="22"/>
        </w:rPr>
        <w:instrText>ADDIN CSL_CITATION {"citationItems":[{"id":"ITEM-1","itemData":{"DOI":"10.1111/j.1365-2761.1985.tb01283.x","ISSN":"0140-7775","author":[{"dropping-particle":"","family":"Lewis","given":"D. H.","non-dropping-particle":"","parse-names":false,"suffix":""},{"dropping-particle":"","family":"Marks","given":"J. E.","non-dropping-particle":"","parse-names":false,"suffix":""}],"container-title":"Journal of Fish Diseases","id":"ITEM-1","issue":"5","issued":{"date-parts":[["1985","9","1"]]},"page":"477-478","publisher":"Blackwell Publishing Ltd","title":"Microcultures of Sarotherodon mossambicus (Peters) cells: their use in detecting fish viruses","type":"article-journal","volume":"8"},"uris":["http://www.mendeley.com/documents/?uuid=1c1a5b1d-c40b-4311-b055-ab0d149d243d"]}],"mendeley":{"formattedCitation":"(Lewis and Marks, 1985)","manualFormatting":"(TmB; Lewis and Marks, 1985)","plainTextFormattedCitation":"(Lewis and Marks, 1985)","previouslyFormattedCitation":"(Lewis and Marks, 1985)"},"properties":{"noteIndex":0},"schema":"https://github.com/citation-style-language/schema/raw/master/csl-citation.json"}</w:instrText>
      </w:r>
      <w:r w:rsidRPr="001C4AF0">
        <w:rPr>
          <w:rFonts w:asciiTheme="majorBidi" w:hAnsiTheme="majorBidi" w:cstheme="majorBidi"/>
          <w:color w:val="000000"/>
          <w:sz w:val="22"/>
          <w:szCs w:val="22"/>
        </w:rPr>
        <w:fldChar w:fldCharType="separate"/>
      </w:r>
      <w:r w:rsidRPr="001C4AF0">
        <w:rPr>
          <w:rFonts w:asciiTheme="majorBidi" w:hAnsiTheme="majorBidi" w:cstheme="majorBidi"/>
          <w:noProof/>
          <w:color w:val="000000"/>
          <w:sz w:val="22"/>
          <w:szCs w:val="22"/>
        </w:rPr>
        <w:t>(</w:t>
      </w:r>
      <w:r w:rsidR="00743B34" w:rsidRPr="001C4AF0">
        <w:rPr>
          <w:rFonts w:asciiTheme="majorBidi" w:hAnsiTheme="majorBidi" w:cstheme="majorBidi"/>
          <w:noProof/>
          <w:color w:val="000000"/>
          <w:sz w:val="22"/>
          <w:szCs w:val="22"/>
        </w:rPr>
        <w:t xml:space="preserve">TmB; </w:t>
      </w:r>
      <w:r w:rsidRPr="001C4AF0">
        <w:rPr>
          <w:rFonts w:asciiTheme="majorBidi" w:hAnsiTheme="majorBidi" w:cstheme="majorBidi"/>
          <w:noProof/>
          <w:color w:val="000000"/>
          <w:sz w:val="22"/>
          <w:szCs w:val="22"/>
        </w:rPr>
        <w:t>Lewis and Marks, 1985)</w:t>
      </w:r>
      <w:r w:rsidRPr="001C4AF0">
        <w:rPr>
          <w:rFonts w:asciiTheme="majorBidi" w:hAnsiTheme="majorBidi" w:cstheme="majorBidi"/>
          <w:color w:val="000000"/>
          <w:sz w:val="22"/>
          <w:szCs w:val="22"/>
        </w:rPr>
        <w:fldChar w:fldCharType="end"/>
      </w:r>
      <w:r w:rsidR="00671B3F" w:rsidRPr="001C4AF0">
        <w:rPr>
          <w:rFonts w:asciiTheme="majorBidi" w:hAnsiTheme="majorBidi" w:cstheme="majorBidi"/>
          <w:color w:val="000000"/>
          <w:sz w:val="22"/>
          <w:szCs w:val="22"/>
        </w:rPr>
        <w:t>.</w:t>
      </w:r>
      <w:r w:rsidRPr="001C4AF0">
        <w:rPr>
          <w:rFonts w:asciiTheme="majorBidi" w:hAnsiTheme="majorBidi" w:cstheme="majorBidi"/>
          <w:color w:val="000000"/>
          <w:sz w:val="22"/>
          <w:szCs w:val="22"/>
        </w:rPr>
        <w:t xml:space="preserve"> TmB cells were maintained in L-15 medium containing 10% FBS, 100 U/ml penicillin, 100 </w:t>
      </w:r>
      <w:r w:rsidR="00671B3F" w:rsidRPr="001C4AF0">
        <w:rPr>
          <w:rFonts w:asciiTheme="majorBidi" w:hAnsiTheme="majorBidi" w:cstheme="majorBidi"/>
          <w:color w:val="000000"/>
          <w:sz w:val="22"/>
          <w:szCs w:val="22"/>
        </w:rPr>
        <w:t xml:space="preserve">µg/ml streptomycin, 1.25 U/ml Nystatin </w:t>
      </w:r>
      <w:r w:rsidR="00EE1A1E" w:rsidRPr="001C4AF0">
        <w:rPr>
          <w:rFonts w:asciiTheme="majorBidi" w:hAnsiTheme="majorBidi" w:cstheme="majorBidi"/>
          <w:color w:val="000000"/>
          <w:sz w:val="22"/>
          <w:szCs w:val="22"/>
        </w:rPr>
        <w:t>(</w:t>
      </w:r>
      <w:r w:rsidR="00F6154C">
        <w:rPr>
          <w:rFonts w:asciiTheme="majorBidi" w:hAnsiTheme="majorBidi" w:cstheme="majorBidi"/>
          <w:color w:val="000000"/>
          <w:sz w:val="22"/>
          <w:szCs w:val="22"/>
        </w:rPr>
        <w:t>"f</w:t>
      </w:r>
      <w:r w:rsidR="00F6154C" w:rsidRPr="001C4AF0">
        <w:rPr>
          <w:rFonts w:asciiTheme="majorBidi" w:hAnsiTheme="majorBidi" w:cstheme="majorBidi"/>
          <w:color w:val="000000"/>
          <w:sz w:val="22"/>
          <w:szCs w:val="22"/>
        </w:rPr>
        <w:t xml:space="preserve">ull </w:t>
      </w:r>
      <w:r w:rsidR="00EE1A1E" w:rsidRPr="001C4AF0">
        <w:rPr>
          <w:rFonts w:asciiTheme="majorBidi" w:hAnsiTheme="majorBidi" w:cstheme="majorBidi"/>
          <w:color w:val="000000"/>
          <w:sz w:val="22"/>
          <w:szCs w:val="22"/>
        </w:rPr>
        <w:t>L15</w:t>
      </w:r>
      <w:r w:rsidR="00F6154C">
        <w:rPr>
          <w:rFonts w:asciiTheme="majorBidi" w:hAnsiTheme="majorBidi" w:cstheme="majorBidi"/>
          <w:color w:val="000000"/>
          <w:sz w:val="22"/>
          <w:szCs w:val="22"/>
        </w:rPr>
        <w:t>"</w:t>
      </w:r>
      <w:r w:rsidR="00EE1A1E" w:rsidRPr="001C4AF0">
        <w:rPr>
          <w:rFonts w:asciiTheme="majorBidi" w:hAnsiTheme="majorBidi" w:cstheme="majorBidi"/>
          <w:color w:val="000000"/>
          <w:sz w:val="22"/>
          <w:szCs w:val="22"/>
        </w:rPr>
        <w:t xml:space="preserve">) </w:t>
      </w:r>
      <w:r w:rsidR="00671B3F" w:rsidRPr="001C4AF0">
        <w:rPr>
          <w:rFonts w:asciiTheme="majorBidi" w:hAnsiTheme="majorBidi" w:cstheme="majorBidi"/>
          <w:color w:val="000000"/>
          <w:sz w:val="22"/>
          <w:szCs w:val="22"/>
        </w:rPr>
        <w:t xml:space="preserve">and </w:t>
      </w:r>
      <w:r w:rsidRPr="001C4AF0">
        <w:rPr>
          <w:rFonts w:asciiTheme="majorBidi" w:hAnsiTheme="majorBidi" w:cstheme="majorBidi"/>
          <w:color w:val="000000"/>
          <w:sz w:val="22"/>
          <w:szCs w:val="22"/>
        </w:rPr>
        <w:t>were incubated at 2</w:t>
      </w:r>
      <w:r w:rsidR="00671B3F" w:rsidRPr="001C4AF0">
        <w:rPr>
          <w:rFonts w:asciiTheme="majorBidi" w:hAnsiTheme="majorBidi" w:cstheme="majorBidi"/>
          <w:color w:val="000000"/>
          <w:sz w:val="22"/>
          <w:szCs w:val="22"/>
        </w:rPr>
        <w:t>5°</w:t>
      </w:r>
      <w:r w:rsidRPr="001C4AF0">
        <w:rPr>
          <w:rFonts w:asciiTheme="majorBidi" w:hAnsiTheme="majorBidi" w:cstheme="majorBidi"/>
          <w:color w:val="000000"/>
          <w:sz w:val="22"/>
          <w:szCs w:val="22"/>
        </w:rPr>
        <w:t>C with no supplemental CO</w:t>
      </w:r>
      <w:r w:rsidRPr="001C4AF0">
        <w:rPr>
          <w:rFonts w:asciiTheme="majorBidi" w:hAnsiTheme="majorBidi" w:cstheme="majorBidi"/>
          <w:color w:val="000000"/>
          <w:sz w:val="22"/>
          <w:szCs w:val="22"/>
          <w:vertAlign w:val="subscript"/>
        </w:rPr>
        <w:t>2</w:t>
      </w:r>
      <w:r w:rsidRPr="001C4AF0">
        <w:rPr>
          <w:rFonts w:asciiTheme="majorBidi" w:hAnsiTheme="majorBidi" w:cstheme="majorBidi"/>
          <w:color w:val="000000"/>
          <w:sz w:val="22"/>
          <w:szCs w:val="22"/>
        </w:rPr>
        <w:t xml:space="preserve">. Cells were passaged every </w:t>
      </w:r>
      <w:r w:rsidR="00671B3F" w:rsidRPr="001C4AF0">
        <w:rPr>
          <w:rFonts w:asciiTheme="majorBidi" w:hAnsiTheme="majorBidi" w:cstheme="majorBidi"/>
          <w:color w:val="000000"/>
          <w:sz w:val="22"/>
          <w:szCs w:val="22"/>
        </w:rPr>
        <w:t>6-7</w:t>
      </w:r>
      <w:r w:rsidRPr="001C4AF0">
        <w:rPr>
          <w:rFonts w:asciiTheme="majorBidi" w:hAnsiTheme="majorBidi" w:cstheme="majorBidi"/>
          <w:color w:val="000000"/>
          <w:sz w:val="22"/>
          <w:szCs w:val="22"/>
        </w:rPr>
        <w:t xml:space="preserve"> days using a 1:</w:t>
      </w:r>
      <w:r w:rsidR="00671B3F" w:rsidRPr="001C4AF0">
        <w:rPr>
          <w:rFonts w:asciiTheme="majorBidi" w:hAnsiTheme="majorBidi" w:cstheme="majorBidi"/>
          <w:color w:val="000000"/>
          <w:sz w:val="22"/>
          <w:szCs w:val="22"/>
        </w:rPr>
        <w:t>7</w:t>
      </w:r>
      <w:r w:rsidRPr="001C4AF0">
        <w:rPr>
          <w:rFonts w:asciiTheme="majorBidi" w:hAnsiTheme="majorBidi" w:cstheme="majorBidi"/>
          <w:color w:val="000000"/>
          <w:sz w:val="22"/>
          <w:szCs w:val="22"/>
        </w:rPr>
        <w:t xml:space="preserve"> splitting ratio.</w:t>
      </w:r>
      <w:r w:rsidR="00C82519" w:rsidRPr="001C4AF0">
        <w:rPr>
          <w:rFonts w:asciiTheme="majorBidi" w:hAnsiTheme="majorBidi" w:cstheme="majorBidi"/>
          <w:color w:val="000000"/>
          <w:sz w:val="22"/>
          <w:szCs w:val="22"/>
        </w:rPr>
        <w:t xml:space="preserve"> </w:t>
      </w:r>
      <w:r w:rsidR="000B0CD1" w:rsidRPr="001C4AF0">
        <w:rPr>
          <w:rFonts w:asciiTheme="majorBidi" w:hAnsiTheme="majorBidi" w:cstheme="majorBidi"/>
          <w:i/>
          <w:iCs/>
          <w:color w:val="000000"/>
          <w:sz w:val="22"/>
          <w:szCs w:val="22"/>
        </w:rPr>
        <w:t>mRNA</w:t>
      </w:r>
      <w:r w:rsidR="000B0CD1" w:rsidRPr="001C4AF0">
        <w:rPr>
          <w:rFonts w:asciiTheme="majorBidi" w:hAnsiTheme="majorBidi" w:cstheme="majorBidi"/>
          <w:color w:val="000000"/>
          <w:sz w:val="22"/>
          <w:szCs w:val="22"/>
        </w:rPr>
        <w:t xml:space="preserve"> expression analysis </w:t>
      </w:r>
      <w:r w:rsidR="003F47C6">
        <w:rPr>
          <w:rFonts w:asciiTheme="majorBidi" w:hAnsiTheme="majorBidi" w:cstheme="majorBidi"/>
          <w:color w:val="000000"/>
          <w:sz w:val="22"/>
          <w:szCs w:val="22"/>
        </w:rPr>
        <w:t xml:space="preserve">(primers are </w:t>
      </w:r>
      <w:r w:rsidR="000E0D6A">
        <w:rPr>
          <w:rFonts w:asciiTheme="majorBidi" w:hAnsiTheme="majorBidi" w:cstheme="majorBidi"/>
          <w:color w:val="000000"/>
          <w:sz w:val="22"/>
          <w:szCs w:val="22"/>
        </w:rPr>
        <w:t>listed</w:t>
      </w:r>
      <w:r w:rsidR="003F47C6">
        <w:rPr>
          <w:rFonts w:asciiTheme="majorBidi" w:hAnsiTheme="majorBidi" w:cstheme="majorBidi"/>
          <w:color w:val="000000"/>
          <w:sz w:val="22"/>
          <w:szCs w:val="22"/>
        </w:rPr>
        <w:t xml:space="preserve"> in supplementary Table 1) </w:t>
      </w:r>
      <w:r w:rsidR="000B0CD1" w:rsidRPr="00F6154C">
        <w:rPr>
          <w:rFonts w:asciiTheme="majorBidi" w:hAnsiTheme="majorBidi" w:cstheme="majorBidi"/>
          <w:color w:val="000000"/>
          <w:sz w:val="22"/>
          <w:szCs w:val="22"/>
        </w:rPr>
        <w:t>showed that these cells do not natively express any of the three peptide transporters (</w:t>
      </w:r>
      <w:r w:rsidR="004D5B5A" w:rsidRPr="00F6154C">
        <w:rPr>
          <w:rFonts w:asciiTheme="majorBidi" w:hAnsiTheme="majorBidi" w:cstheme="majorBidi"/>
          <w:color w:val="000000"/>
          <w:sz w:val="22"/>
          <w:szCs w:val="22"/>
        </w:rPr>
        <w:t>unpublished data</w:t>
      </w:r>
      <w:r w:rsidR="000B0CD1" w:rsidRPr="004D5B5A">
        <w:rPr>
          <w:rFonts w:asciiTheme="majorBidi" w:hAnsiTheme="majorBidi" w:cstheme="majorBidi"/>
          <w:color w:val="000000"/>
          <w:sz w:val="22"/>
          <w:szCs w:val="22"/>
        </w:rPr>
        <w:t>).</w:t>
      </w:r>
    </w:p>
    <w:p w14:paraId="0780E2D9" w14:textId="77777777" w:rsidR="00EE1A1E" w:rsidRPr="004D5B5A" w:rsidRDefault="00EE1A1E" w:rsidP="00A73D31">
      <w:pPr>
        <w:pStyle w:val="NormalWeb"/>
        <w:spacing w:before="0" w:beforeAutospacing="0" w:after="0" w:afterAutospacing="0" w:line="360" w:lineRule="auto"/>
        <w:ind w:firstLine="0"/>
        <w:rPr>
          <w:rFonts w:asciiTheme="majorBidi" w:hAnsiTheme="majorBidi" w:cstheme="majorBidi"/>
          <w:color w:val="000000"/>
          <w:sz w:val="22"/>
          <w:szCs w:val="22"/>
        </w:rPr>
      </w:pPr>
    </w:p>
    <w:p w14:paraId="768B55D4" w14:textId="77777777" w:rsidR="00C01A85" w:rsidRPr="004D5B5A" w:rsidRDefault="00192DD5"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2.2 </w:t>
      </w:r>
      <w:r w:rsidR="00487071" w:rsidRPr="004D5B5A">
        <w:rPr>
          <w:rFonts w:asciiTheme="majorBidi" w:hAnsiTheme="majorBidi" w:cstheme="majorBidi"/>
          <w:color w:val="000000"/>
          <w:sz w:val="22"/>
          <w:szCs w:val="22"/>
        </w:rPr>
        <w:t xml:space="preserve">Establishing </w:t>
      </w:r>
      <w:r w:rsidR="00944D77" w:rsidRPr="004D5B5A">
        <w:rPr>
          <w:rFonts w:asciiTheme="majorBidi" w:hAnsiTheme="majorBidi" w:cstheme="majorBidi"/>
          <w:color w:val="000000"/>
          <w:sz w:val="22"/>
          <w:szCs w:val="22"/>
        </w:rPr>
        <w:t xml:space="preserve">a </w:t>
      </w:r>
      <w:r w:rsidR="00F479EC" w:rsidRPr="004D5B5A">
        <w:rPr>
          <w:rFonts w:asciiTheme="majorBidi" w:hAnsiTheme="majorBidi" w:cstheme="majorBidi"/>
          <w:color w:val="000000"/>
          <w:sz w:val="22"/>
          <w:szCs w:val="22"/>
        </w:rPr>
        <w:t>stable PepT2</w:t>
      </w:r>
      <w:r w:rsidR="00DA72BE" w:rsidRPr="004D5B5A">
        <w:rPr>
          <w:rFonts w:asciiTheme="majorBidi" w:hAnsiTheme="majorBidi" w:cstheme="majorBidi"/>
          <w:color w:val="000000"/>
          <w:sz w:val="22"/>
          <w:szCs w:val="22"/>
        </w:rPr>
        <w:t>-expressing</w:t>
      </w:r>
      <w:r w:rsidR="00F479EC" w:rsidRPr="004D5B5A">
        <w:rPr>
          <w:rFonts w:asciiTheme="majorBidi" w:hAnsiTheme="majorBidi" w:cstheme="majorBidi"/>
          <w:color w:val="000000"/>
          <w:sz w:val="22"/>
          <w:szCs w:val="22"/>
        </w:rPr>
        <w:t xml:space="preserve"> </w:t>
      </w:r>
      <w:r w:rsidR="00944D77" w:rsidRPr="004D5B5A">
        <w:rPr>
          <w:rFonts w:asciiTheme="majorBidi" w:hAnsiTheme="majorBidi" w:cstheme="majorBidi"/>
          <w:color w:val="000000"/>
          <w:sz w:val="22"/>
          <w:szCs w:val="22"/>
        </w:rPr>
        <w:t>transgenic</w:t>
      </w:r>
      <w:r w:rsidR="00EE1A1E" w:rsidRPr="004D5B5A">
        <w:rPr>
          <w:rFonts w:asciiTheme="majorBidi" w:hAnsiTheme="majorBidi" w:cstheme="majorBidi"/>
          <w:color w:val="000000"/>
          <w:sz w:val="22"/>
          <w:szCs w:val="22"/>
        </w:rPr>
        <w:t xml:space="preserve"> </w:t>
      </w:r>
      <w:r w:rsidR="00F479EC" w:rsidRPr="004D5B5A">
        <w:rPr>
          <w:rFonts w:asciiTheme="majorBidi" w:hAnsiTheme="majorBidi" w:cstheme="majorBidi"/>
          <w:color w:val="000000"/>
          <w:sz w:val="22"/>
          <w:szCs w:val="22"/>
        </w:rPr>
        <w:t xml:space="preserve">TmB </w:t>
      </w:r>
      <w:r w:rsidR="00EE1A1E" w:rsidRPr="004D5B5A">
        <w:rPr>
          <w:rFonts w:asciiTheme="majorBidi" w:hAnsiTheme="majorBidi" w:cstheme="majorBidi"/>
          <w:color w:val="000000"/>
          <w:sz w:val="22"/>
          <w:szCs w:val="22"/>
        </w:rPr>
        <w:t>line:</w:t>
      </w:r>
    </w:p>
    <w:p w14:paraId="5A688C4B" w14:textId="77777777" w:rsidR="006A6553" w:rsidRPr="004D5B5A" w:rsidRDefault="006A6553" w:rsidP="00A73D31">
      <w:pPr>
        <w:pStyle w:val="NormalWeb"/>
        <w:spacing w:before="0" w:beforeAutospacing="0" w:after="0" w:afterAutospacing="0" w:line="360" w:lineRule="auto"/>
        <w:rPr>
          <w:rFonts w:asciiTheme="majorBidi" w:hAnsiTheme="majorBidi" w:cstheme="majorBidi"/>
          <w:color w:val="000000"/>
          <w:sz w:val="22"/>
          <w:szCs w:val="22"/>
          <w:u w:val="single"/>
        </w:rPr>
      </w:pPr>
    </w:p>
    <w:p w14:paraId="77DAF0D6" w14:textId="4E4E2694" w:rsidR="00671B3F" w:rsidRPr="0077020B" w:rsidRDefault="00944D77" w:rsidP="004858F9">
      <w:pPr>
        <w:pStyle w:val="NormalWeb"/>
        <w:spacing w:before="0" w:beforeAutospacing="0" w:after="0" w:afterAutospacing="0" w:line="360" w:lineRule="auto"/>
        <w:rPr>
          <w:rFonts w:asciiTheme="majorBidi" w:hAnsiTheme="majorBidi" w:cstheme="majorBidi"/>
          <w:color w:val="000000"/>
          <w:sz w:val="22"/>
          <w:szCs w:val="22"/>
        </w:rPr>
      </w:pPr>
      <w:r w:rsidRPr="004D5B5A">
        <w:rPr>
          <w:rFonts w:asciiTheme="majorBidi" w:hAnsiTheme="majorBidi" w:cstheme="majorBidi"/>
          <w:color w:val="000000"/>
          <w:sz w:val="22"/>
          <w:szCs w:val="22"/>
        </w:rPr>
        <w:t>The c</w:t>
      </w:r>
      <w:r w:rsidR="0066391F" w:rsidRPr="004D5B5A">
        <w:rPr>
          <w:rFonts w:asciiTheme="majorBidi" w:hAnsiTheme="majorBidi" w:cstheme="majorBidi"/>
          <w:color w:val="000000"/>
          <w:sz w:val="22"/>
          <w:szCs w:val="22"/>
        </w:rPr>
        <w:t>oding region</w:t>
      </w:r>
      <w:r w:rsidR="005B3278" w:rsidRPr="005B3278">
        <w:rPr>
          <w:rFonts w:asciiTheme="majorBidi" w:hAnsiTheme="majorBidi" w:cstheme="majorBidi"/>
          <w:color w:val="000000"/>
          <w:sz w:val="22"/>
          <w:szCs w:val="22"/>
        </w:rPr>
        <w:t xml:space="preserve"> </w:t>
      </w:r>
      <w:r w:rsidR="005B3278" w:rsidRPr="004D5B5A">
        <w:rPr>
          <w:rFonts w:asciiTheme="majorBidi" w:hAnsiTheme="majorBidi" w:cstheme="majorBidi"/>
          <w:color w:val="000000"/>
          <w:sz w:val="22"/>
          <w:szCs w:val="22"/>
        </w:rPr>
        <w:t>of Mozambique tilapia PepT2</w:t>
      </w:r>
      <w:r w:rsidR="004858F9">
        <w:rPr>
          <w:rFonts w:asciiTheme="majorBidi" w:hAnsiTheme="majorBidi" w:cstheme="majorBidi"/>
          <w:color w:val="000000"/>
          <w:sz w:val="22"/>
          <w:szCs w:val="22"/>
        </w:rPr>
        <w:t xml:space="preserve"> (</w:t>
      </w:r>
      <w:r w:rsidR="004858F9" w:rsidRPr="004858F9">
        <w:rPr>
          <w:rFonts w:asciiTheme="majorBidi" w:hAnsiTheme="majorBidi" w:cstheme="majorBidi"/>
          <w:color w:val="000000"/>
          <w:sz w:val="22"/>
          <w:szCs w:val="22"/>
        </w:rPr>
        <w:t xml:space="preserve">accession </w:t>
      </w:r>
      <w:r w:rsidR="004858F9">
        <w:rPr>
          <w:rFonts w:asciiTheme="majorBidi" w:hAnsiTheme="majorBidi" w:cstheme="majorBidi"/>
          <w:color w:val="000000"/>
          <w:sz w:val="22"/>
          <w:szCs w:val="22"/>
        </w:rPr>
        <w:t>number:</w:t>
      </w:r>
      <w:r w:rsidR="004858F9" w:rsidRPr="004858F9">
        <w:rPr>
          <w:rFonts w:asciiTheme="majorBidi" w:hAnsiTheme="majorBidi" w:cstheme="majorBidi"/>
          <w:color w:val="000000"/>
          <w:sz w:val="22"/>
          <w:szCs w:val="22"/>
        </w:rPr>
        <w:t xml:space="preserve"> KX034111</w:t>
      </w:r>
      <w:r w:rsidR="004858F9">
        <w:rPr>
          <w:rFonts w:asciiTheme="majorBidi" w:hAnsiTheme="majorBidi" w:cstheme="majorBidi"/>
          <w:color w:val="000000"/>
          <w:sz w:val="22"/>
          <w:szCs w:val="22"/>
        </w:rPr>
        <w:t>)</w:t>
      </w:r>
      <w:r w:rsidR="005B3278">
        <w:rPr>
          <w:rFonts w:asciiTheme="majorBidi" w:hAnsiTheme="majorBidi" w:cstheme="majorBidi"/>
          <w:color w:val="000000"/>
          <w:sz w:val="22"/>
          <w:szCs w:val="22"/>
        </w:rPr>
        <w:t xml:space="preserve">, </w:t>
      </w:r>
      <w:r w:rsidR="0066391F" w:rsidRPr="00DF05F5">
        <w:rPr>
          <w:rFonts w:asciiTheme="majorBidi" w:hAnsiTheme="majorBidi" w:cstheme="majorBidi"/>
          <w:color w:val="000000"/>
          <w:sz w:val="22"/>
          <w:szCs w:val="22"/>
        </w:rPr>
        <w:t xml:space="preserve">was </w:t>
      </w:r>
      <w:r w:rsidR="005B3278">
        <w:rPr>
          <w:rFonts w:asciiTheme="majorBidi" w:hAnsiTheme="majorBidi" w:cstheme="majorBidi"/>
          <w:color w:val="000000"/>
          <w:sz w:val="22"/>
          <w:szCs w:val="22"/>
        </w:rPr>
        <w:t>amplified from cDNA sample of posterior intestinal</w:t>
      </w:r>
      <w:r w:rsidR="003F47C6">
        <w:rPr>
          <w:rFonts w:asciiTheme="majorBidi" w:hAnsiTheme="majorBidi" w:cstheme="majorBidi"/>
          <w:color w:val="000000"/>
          <w:sz w:val="22"/>
          <w:szCs w:val="22"/>
        </w:rPr>
        <w:t xml:space="preserve"> (</w:t>
      </w:r>
      <w:r w:rsidR="00EA0C51">
        <w:rPr>
          <w:rFonts w:asciiTheme="majorBidi" w:hAnsiTheme="majorBidi" w:cstheme="majorBidi"/>
          <w:color w:val="000000"/>
          <w:sz w:val="22"/>
          <w:szCs w:val="22"/>
        </w:rPr>
        <w:t>p</w:t>
      </w:r>
      <w:r w:rsidR="003F47C6">
        <w:rPr>
          <w:rFonts w:asciiTheme="majorBidi" w:hAnsiTheme="majorBidi" w:cstheme="majorBidi"/>
          <w:color w:val="000000"/>
          <w:sz w:val="22"/>
          <w:szCs w:val="22"/>
        </w:rPr>
        <w:t xml:space="preserve">rimers are </w:t>
      </w:r>
      <w:r w:rsidR="00EA0C51">
        <w:rPr>
          <w:rFonts w:asciiTheme="majorBidi" w:hAnsiTheme="majorBidi" w:cstheme="majorBidi"/>
          <w:color w:val="000000"/>
          <w:sz w:val="22"/>
          <w:szCs w:val="22"/>
        </w:rPr>
        <w:t>listed</w:t>
      </w:r>
      <w:r w:rsidR="003F47C6">
        <w:rPr>
          <w:rFonts w:asciiTheme="majorBidi" w:hAnsiTheme="majorBidi" w:cstheme="majorBidi"/>
          <w:color w:val="000000"/>
          <w:sz w:val="22"/>
          <w:szCs w:val="22"/>
        </w:rPr>
        <w:t xml:space="preserve"> in supplementary Table 1)</w:t>
      </w:r>
      <w:r w:rsidR="001B09CB">
        <w:rPr>
          <w:rFonts w:asciiTheme="majorBidi" w:hAnsiTheme="majorBidi" w:cstheme="majorBidi"/>
          <w:color w:val="000000"/>
          <w:sz w:val="22"/>
          <w:szCs w:val="22"/>
        </w:rPr>
        <w:t xml:space="preserve">. </w:t>
      </w:r>
      <w:r w:rsidR="00F6154C" w:rsidRPr="00F6154C">
        <w:rPr>
          <w:rFonts w:asciiTheme="majorBidi" w:hAnsiTheme="majorBidi" w:cstheme="majorBidi"/>
          <w:color w:val="000000"/>
          <w:sz w:val="22"/>
          <w:szCs w:val="22"/>
        </w:rPr>
        <w:t xml:space="preserve">The ORF of PepT2 was cloned into the N1-EGFP (Clontech Takara Bio USA) plasmid using XhoI and NotI restriction enzymes. Subsequently, </w:t>
      </w:r>
      <w:r w:rsidR="00F6154C">
        <w:rPr>
          <w:rFonts w:asciiTheme="majorBidi" w:hAnsiTheme="majorBidi" w:cstheme="majorBidi"/>
          <w:color w:val="000000"/>
          <w:sz w:val="22"/>
          <w:szCs w:val="22"/>
        </w:rPr>
        <w:t xml:space="preserve">a </w:t>
      </w:r>
      <w:r w:rsidR="00F6154C" w:rsidRPr="00F6154C">
        <w:rPr>
          <w:rFonts w:asciiTheme="majorBidi" w:hAnsiTheme="majorBidi" w:cstheme="majorBidi"/>
          <w:color w:val="000000"/>
          <w:sz w:val="22"/>
          <w:szCs w:val="22"/>
        </w:rPr>
        <w:t xml:space="preserve">P2A-puromycin sequence was cloned into the N1-PepT2 plasmid downstream of the PepT2 sequence (without stop codon) using the Restriction-Free (RF) Cloning method (Peleg and Unger, 2014) with Q5 High-Fidelity DNA Polymerase (NEB, Massachusetts, USA). </w:t>
      </w:r>
      <w:r w:rsidR="00F6154C">
        <w:rPr>
          <w:rFonts w:asciiTheme="majorBidi" w:hAnsiTheme="majorBidi" w:cstheme="majorBidi"/>
          <w:color w:val="000000"/>
          <w:sz w:val="22"/>
          <w:szCs w:val="22"/>
        </w:rPr>
        <w:t>This construct</w:t>
      </w:r>
      <w:r w:rsidR="00423978">
        <w:rPr>
          <w:rFonts w:asciiTheme="majorBidi" w:hAnsiTheme="majorBidi" w:cstheme="majorBidi"/>
          <w:color w:val="000000"/>
          <w:sz w:val="22"/>
          <w:szCs w:val="22"/>
        </w:rPr>
        <w:t xml:space="preserve"> allow the expression of both transcripts under the </w:t>
      </w:r>
      <w:r w:rsidR="00F6154C">
        <w:rPr>
          <w:rFonts w:asciiTheme="majorBidi" w:hAnsiTheme="majorBidi" w:cstheme="majorBidi"/>
          <w:color w:val="000000"/>
          <w:sz w:val="22"/>
          <w:szCs w:val="22"/>
        </w:rPr>
        <w:t xml:space="preserve">same constitutive CMV promotor. </w:t>
      </w:r>
      <w:r w:rsidR="00423978">
        <w:rPr>
          <w:rFonts w:asciiTheme="majorBidi" w:hAnsiTheme="majorBidi" w:cstheme="majorBidi"/>
          <w:color w:val="000000"/>
          <w:sz w:val="22"/>
          <w:szCs w:val="22"/>
        </w:rPr>
        <w:t>The final plasmid sequence (</w:t>
      </w:r>
      <w:r w:rsidR="00F6154C">
        <w:rPr>
          <w:rFonts w:asciiTheme="majorBidi" w:hAnsiTheme="majorBidi" w:cstheme="majorBidi"/>
          <w:color w:val="000000"/>
          <w:sz w:val="22"/>
          <w:szCs w:val="22"/>
        </w:rPr>
        <w:t>pN1</w:t>
      </w:r>
      <w:r w:rsidR="00423978">
        <w:rPr>
          <w:rFonts w:asciiTheme="majorBidi" w:hAnsiTheme="majorBidi" w:cstheme="majorBidi"/>
          <w:color w:val="000000"/>
          <w:sz w:val="22"/>
          <w:szCs w:val="22"/>
        </w:rPr>
        <w:t>-PepT2</w:t>
      </w:r>
      <w:r w:rsidR="00F6154C">
        <w:rPr>
          <w:rFonts w:asciiTheme="majorBidi" w:hAnsiTheme="majorBidi" w:cstheme="majorBidi"/>
          <w:color w:val="000000"/>
          <w:sz w:val="22"/>
          <w:szCs w:val="22"/>
        </w:rPr>
        <w:t>-P2A-Puromycin</w:t>
      </w:r>
      <w:r w:rsidR="00423978">
        <w:rPr>
          <w:rFonts w:asciiTheme="majorBidi" w:hAnsiTheme="majorBidi" w:cstheme="majorBidi"/>
          <w:color w:val="000000"/>
          <w:sz w:val="22"/>
          <w:szCs w:val="22"/>
        </w:rPr>
        <w:t xml:space="preserve">) </w:t>
      </w:r>
      <w:r w:rsidR="005953C0">
        <w:rPr>
          <w:rFonts w:asciiTheme="majorBidi" w:hAnsiTheme="majorBidi" w:cstheme="majorBidi"/>
          <w:color w:val="000000"/>
          <w:sz w:val="22"/>
          <w:szCs w:val="22"/>
        </w:rPr>
        <w:t>was deposit in Addgene</w:t>
      </w:r>
      <w:r w:rsidR="001B09CB">
        <w:rPr>
          <w:rFonts w:asciiTheme="majorBidi" w:hAnsiTheme="majorBidi" w:cstheme="majorBidi"/>
          <w:color w:val="000000"/>
          <w:sz w:val="22"/>
          <w:szCs w:val="22"/>
        </w:rPr>
        <w:t>.</w:t>
      </w:r>
      <w:r w:rsidR="003F47C6">
        <w:rPr>
          <w:rFonts w:asciiTheme="majorBidi" w:hAnsiTheme="majorBidi" w:cstheme="majorBidi"/>
          <w:color w:val="000000"/>
          <w:sz w:val="22"/>
          <w:szCs w:val="22"/>
        </w:rPr>
        <w:t xml:space="preserve"> TmB</w:t>
      </w:r>
      <w:r w:rsidR="0066391F" w:rsidRPr="003F47C6">
        <w:rPr>
          <w:rFonts w:asciiTheme="majorBidi" w:hAnsiTheme="majorBidi" w:cstheme="majorBidi"/>
          <w:color w:val="000000"/>
          <w:sz w:val="22"/>
          <w:szCs w:val="22"/>
        </w:rPr>
        <w:t xml:space="preserve"> </w:t>
      </w:r>
      <w:r w:rsidR="00671B3F" w:rsidRPr="003F47C6">
        <w:rPr>
          <w:rFonts w:asciiTheme="majorBidi" w:hAnsiTheme="majorBidi" w:cstheme="majorBidi"/>
          <w:color w:val="000000"/>
          <w:sz w:val="22"/>
          <w:szCs w:val="22"/>
        </w:rPr>
        <w:t>Cells were transfe</w:t>
      </w:r>
      <w:r w:rsidR="00EE1A1E" w:rsidRPr="003F47C6">
        <w:rPr>
          <w:rFonts w:asciiTheme="majorBidi" w:hAnsiTheme="majorBidi" w:cstheme="majorBidi"/>
          <w:color w:val="000000"/>
          <w:sz w:val="22"/>
          <w:szCs w:val="22"/>
        </w:rPr>
        <w:t>cte</w:t>
      </w:r>
      <w:r w:rsidR="00671B3F" w:rsidRPr="003F47C6">
        <w:rPr>
          <w:rFonts w:asciiTheme="majorBidi" w:hAnsiTheme="majorBidi" w:cstheme="majorBidi"/>
          <w:color w:val="000000"/>
          <w:sz w:val="22"/>
          <w:szCs w:val="22"/>
        </w:rPr>
        <w:t xml:space="preserve">d with </w:t>
      </w:r>
      <w:r w:rsidR="00F6154C">
        <w:rPr>
          <w:rFonts w:asciiTheme="majorBidi" w:hAnsiTheme="majorBidi" w:cstheme="majorBidi"/>
          <w:color w:val="000000"/>
          <w:sz w:val="22"/>
          <w:szCs w:val="22"/>
        </w:rPr>
        <w:t>pN1-PepT2-P2A-Puromycin</w:t>
      </w:r>
      <w:r w:rsidR="00F6154C" w:rsidRPr="003F47C6" w:rsidDel="00F6154C">
        <w:rPr>
          <w:rFonts w:asciiTheme="majorBidi" w:hAnsiTheme="majorBidi" w:cstheme="majorBidi"/>
          <w:color w:val="000000"/>
          <w:sz w:val="22"/>
          <w:szCs w:val="22"/>
        </w:rPr>
        <w:t xml:space="preserve"> </w:t>
      </w:r>
      <w:r w:rsidR="00B52E7C" w:rsidRPr="003F47C6">
        <w:rPr>
          <w:rFonts w:asciiTheme="majorBidi" w:hAnsiTheme="majorBidi" w:cstheme="majorBidi"/>
          <w:color w:val="000000"/>
          <w:sz w:val="22"/>
          <w:szCs w:val="22"/>
        </w:rPr>
        <w:t>(</w:t>
      </w:r>
      <w:r w:rsidR="001B09CB">
        <w:rPr>
          <w:rFonts w:asciiTheme="majorBidi" w:hAnsiTheme="majorBidi" w:cstheme="majorBidi"/>
          <w:color w:val="000000"/>
          <w:sz w:val="22"/>
          <w:szCs w:val="22"/>
        </w:rPr>
        <w:t>10</w:t>
      </w:r>
      <w:r w:rsidR="00DF05F5">
        <w:rPr>
          <w:rFonts w:asciiTheme="majorBidi" w:hAnsiTheme="majorBidi" w:cstheme="majorBidi"/>
          <w:color w:val="000000"/>
          <w:sz w:val="22"/>
          <w:szCs w:val="22"/>
        </w:rPr>
        <w:t>µ</w:t>
      </w:r>
      <w:r w:rsidR="00B52E7C" w:rsidRPr="003F47C6">
        <w:rPr>
          <w:rFonts w:asciiTheme="majorBidi" w:hAnsiTheme="majorBidi" w:cstheme="majorBidi"/>
          <w:color w:val="000000"/>
          <w:sz w:val="22"/>
          <w:szCs w:val="22"/>
        </w:rPr>
        <w:t>g</w:t>
      </w:r>
      <w:r w:rsidR="00DF05F5">
        <w:rPr>
          <w:rFonts w:asciiTheme="majorBidi" w:hAnsiTheme="majorBidi" w:cstheme="majorBidi"/>
          <w:color w:val="000000"/>
          <w:sz w:val="22"/>
          <w:szCs w:val="22"/>
        </w:rPr>
        <w:t xml:space="preserve"> per 2.6 *10</w:t>
      </w:r>
      <w:r w:rsidR="00DF05F5">
        <w:rPr>
          <w:rFonts w:asciiTheme="majorBidi" w:hAnsiTheme="majorBidi" w:cstheme="majorBidi"/>
          <w:color w:val="000000"/>
          <w:sz w:val="22"/>
          <w:szCs w:val="22"/>
          <w:vertAlign w:val="superscript"/>
        </w:rPr>
        <w:t xml:space="preserve">6 </w:t>
      </w:r>
      <w:r w:rsidR="00DF05F5">
        <w:rPr>
          <w:rFonts w:asciiTheme="majorBidi" w:hAnsiTheme="majorBidi" w:cstheme="majorBidi"/>
          <w:color w:val="000000"/>
          <w:sz w:val="22"/>
          <w:szCs w:val="22"/>
        </w:rPr>
        <w:t>cells</w:t>
      </w:r>
      <w:r w:rsidR="00B52E7C" w:rsidRPr="003F47C6">
        <w:rPr>
          <w:rFonts w:asciiTheme="majorBidi" w:hAnsiTheme="majorBidi" w:cstheme="majorBidi"/>
          <w:color w:val="000000"/>
          <w:sz w:val="22"/>
          <w:szCs w:val="22"/>
        </w:rPr>
        <w:t>)</w:t>
      </w:r>
      <w:r w:rsidR="0066391F" w:rsidRPr="003F47C6">
        <w:rPr>
          <w:rFonts w:asciiTheme="majorBidi" w:hAnsiTheme="majorBidi" w:cstheme="majorBidi"/>
          <w:color w:val="000000"/>
          <w:sz w:val="22"/>
          <w:szCs w:val="22"/>
        </w:rPr>
        <w:t xml:space="preserve">, </w:t>
      </w:r>
      <w:r w:rsidR="00671B3F" w:rsidRPr="003F47C6">
        <w:rPr>
          <w:rFonts w:asciiTheme="majorBidi" w:hAnsiTheme="majorBidi" w:cstheme="majorBidi"/>
          <w:color w:val="000000"/>
          <w:sz w:val="22"/>
          <w:szCs w:val="22"/>
        </w:rPr>
        <w:t>using</w:t>
      </w:r>
      <w:r w:rsidR="00DE2E62" w:rsidRPr="003F47C6">
        <w:rPr>
          <w:rFonts w:asciiTheme="majorBidi" w:hAnsiTheme="majorBidi" w:cstheme="majorBidi"/>
          <w:color w:val="000000"/>
          <w:sz w:val="22"/>
          <w:szCs w:val="22"/>
        </w:rPr>
        <w:t xml:space="preserve"> </w:t>
      </w:r>
      <w:r w:rsidR="00671B3F" w:rsidRPr="003F47C6">
        <w:rPr>
          <w:rFonts w:asciiTheme="majorBidi" w:hAnsiTheme="majorBidi" w:cstheme="majorBidi"/>
          <w:color w:val="000000"/>
          <w:sz w:val="22"/>
          <w:szCs w:val="22"/>
        </w:rPr>
        <w:t>Viafect</w:t>
      </w:r>
      <w:r w:rsidR="00C01A85" w:rsidRPr="003F47C6">
        <w:rPr>
          <w:rFonts w:asciiTheme="majorBidi" w:hAnsiTheme="majorBidi" w:cstheme="majorBidi"/>
          <w:color w:val="000000"/>
          <w:sz w:val="22"/>
          <w:szCs w:val="22"/>
        </w:rPr>
        <w:t xml:space="preserve"> </w:t>
      </w:r>
      <w:r w:rsidR="00B52E7C" w:rsidRPr="003F47C6">
        <w:rPr>
          <w:rFonts w:asciiTheme="majorBidi" w:hAnsiTheme="majorBidi" w:cstheme="majorBidi"/>
          <w:color w:val="000000"/>
          <w:sz w:val="22"/>
          <w:szCs w:val="22"/>
        </w:rPr>
        <w:t xml:space="preserve">transfection reagent </w:t>
      </w:r>
      <w:r w:rsidR="00C01A85" w:rsidRPr="003F47C6">
        <w:rPr>
          <w:rFonts w:asciiTheme="majorBidi" w:hAnsiTheme="majorBidi" w:cstheme="majorBidi"/>
          <w:color w:val="000000"/>
          <w:sz w:val="22"/>
          <w:szCs w:val="22"/>
        </w:rPr>
        <w:t>(Promega</w:t>
      </w:r>
      <w:r w:rsidR="00CE59E4" w:rsidRPr="003F47C6">
        <w:rPr>
          <w:rFonts w:asciiTheme="majorBidi" w:hAnsiTheme="majorBidi" w:cstheme="majorBidi"/>
          <w:color w:val="000000"/>
          <w:sz w:val="22"/>
          <w:szCs w:val="22"/>
        </w:rPr>
        <w:t xml:space="preserve">, </w:t>
      </w:r>
      <w:r w:rsidR="001C4AF0">
        <w:rPr>
          <w:rFonts w:asciiTheme="majorBidi" w:hAnsiTheme="majorBidi" w:cstheme="majorBidi"/>
          <w:color w:val="000000"/>
          <w:sz w:val="22"/>
          <w:szCs w:val="22"/>
        </w:rPr>
        <w:t>USA</w:t>
      </w:r>
      <w:r w:rsidR="00C01A85" w:rsidRPr="003F47C6">
        <w:rPr>
          <w:rFonts w:asciiTheme="majorBidi" w:hAnsiTheme="majorBidi" w:cstheme="majorBidi"/>
          <w:color w:val="000000"/>
          <w:sz w:val="22"/>
          <w:szCs w:val="22"/>
        </w:rPr>
        <w:t>)</w:t>
      </w:r>
      <w:r w:rsidR="00EE1A1E" w:rsidRPr="003F47C6">
        <w:rPr>
          <w:rFonts w:asciiTheme="majorBidi" w:hAnsiTheme="majorBidi" w:cstheme="majorBidi"/>
          <w:color w:val="000000"/>
          <w:sz w:val="22"/>
          <w:szCs w:val="22"/>
        </w:rPr>
        <w:t>. 48 hours</w:t>
      </w:r>
      <w:r w:rsidR="00B52E7C" w:rsidRPr="003F47C6">
        <w:rPr>
          <w:rFonts w:asciiTheme="majorBidi" w:hAnsiTheme="majorBidi" w:cstheme="majorBidi"/>
          <w:color w:val="000000"/>
          <w:sz w:val="22"/>
          <w:szCs w:val="22"/>
        </w:rPr>
        <w:t xml:space="preserve"> post transfection</w:t>
      </w:r>
      <w:r w:rsidR="00EE1A1E" w:rsidRPr="003F47C6">
        <w:rPr>
          <w:rFonts w:asciiTheme="majorBidi" w:hAnsiTheme="majorBidi" w:cstheme="majorBidi"/>
          <w:color w:val="000000"/>
          <w:sz w:val="22"/>
          <w:szCs w:val="22"/>
        </w:rPr>
        <w:t xml:space="preserve">, </w:t>
      </w:r>
      <w:r w:rsidR="00B52E7C" w:rsidRPr="003F47C6">
        <w:rPr>
          <w:rFonts w:asciiTheme="majorBidi" w:hAnsiTheme="majorBidi" w:cstheme="majorBidi"/>
          <w:color w:val="000000"/>
          <w:sz w:val="22"/>
          <w:szCs w:val="22"/>
        </w:rPr>
        <w:t>fu</w:t>
      </w:r>
      <w:r w:rsidR="00EE1A1E" w:rsidRPr="003F47C6">
        <w:rPr>
          <w:rFonts w:asciiTheme="majorBidi" w:hAnsiTheme="majorBidi" w:cstheme="majorBidi"/>
          <w:color w:val="000000"/>
          <w:sz w:val="22"/>
          <w:szCs w:val="22"/>
        </w:rPr>
        <w:t xml:space="preserve">ll </w:t>
      </w:r>
      <w:r w:rsidR="003F47C6">
        <w:rPr>
          <w:rFonts w:asciiTheme="majorBidi" w:hAnsiTheme="majorBidi" w:cstheme="majorBidi"/>
          <w:color w:val="000000"/>
          <w:sz w:val="22"/>
          <w:szCs w:val="22"/>
        </w:rPr>
        <w:t xml:space="preserve">L15 </w:t>
      </w:r>
      <w:r w:rsidR="00C01A85" w:rsidRPr="003F47C6">
        <w:rPr>
          <w:rFonts w:asciiTheme="majorBidi" w:hAnsiTheme="majorBidi" w:cstheme="majorBidi"/>
          <w:color w:val="000000"/>
          <w:sz w:val="22"/>
          <w:szCs w:val="22"/>
        </w:rPr>
        <w:t xml:space="preserve">medium </w:t>
      </w:r>
      <w:r w:rsidR="00EE1A1E" w:rsidRPr="003F47C6">
        <w:rPr>
          <w:rFonts w:asciiTheme="majorBidi" w:hAnsiTheme="majorBidi" w:cstheme="majorBidi"/>
          <w:color w:val="000000"/>
          <w:sz w:val="22"/>
          <w:szCs w:val="22"/>
        </w:rPr>
        <w:t xml:space="preserve">was </w:t>
      </w:r>
      <w:r w:rsidR="00B52E7C" w:rsidRPr="003F47C6">
        <w:rPr>
          <w:rFonts w:asciiTheme="majorBidi" w:hAnsiTheme="majorBidi" w:cstheme="majorBidi"/>
          <w:color w:val="000000"/>
          <w:sz w:val="22"/>
          <w:szCs w:val="22"/>
        </w:rPr>
        <w:t xml:space="preserve">replenished </w:t>
      </w:r>
      <w:r w:rsidR="00EE1A1E" w:rsidRPr="003F47C6">
        <w:rPr>
          <w:rFonts w:asciiTheme="majorBidi" w:hAnsiTheme="majorBidi" w:cstheme="majorBidi"/>
          <w:color w:val="000000"/>
          <w:sz w:val="22"/>
          <w:szCs w:val="22"/>
        </w:rPr>
        <w:t>with</w:t>
      </w:r>
      <w:r w:rsidR="00A25D70" w:rsidRPr="003F47C6">
        <w:rPr>
          <w:rFonts w:asciiTheme="majorBidi" w:hAnsiTheme="majorBidi" w:cstheme="majorBidi"/>
          <w:color w:val="000000"/>
          <w:sz w:val="22"/>
          <w:szCs w:val="22"/>
        </w:rPr>
        <w:t xml:space="preserve"> </w:t>
      </w:r>
      <w:r w:rsidR="003F47C6" w:rsidRPr="003F47C6">
        <w:rPr>
          <w:rFonts w:asciiTheme="majorBidi" w:hAnsiTheme="majorBidi" w:cstheme="majorBidi"/>
          <w:color w:val="000000"/>
          <w:sz w:val="22"/>
          <w:szCs w:val="22"/>
        </w:rPr>
        <w:t>selection medium</w:t>
      </w:r>
      <w:r w:rsidR="003F47C6">
        <w:rPr>
          <w:rFonts w:asciiTheme="majorBidi" w:hAnsiTheme="majorBidi" w:cstheme="majorBidi"/>
          <w:color w:val="000000"/>
          <w:sz w:val="22"/>
          <w:szCs w:val="22"/>
        </w:rPr>
        <w:t xml:space="preserve"> (</w:t>
      </w:r>
      <w:r w:rsidR="00A25D70" w:rsidRPr="003F47C6">
        <w:rPr>
          <w:rFonts w:asciiTheme="majorBidi" w:hAnsiTheme="majorBidi" w:cstheme="majorBidi"/>
          <w:color w:val="000000"/>
          <w:sz w:val="22"/>
          <w:szCs w:val="22"/>
        </w:rPr>
        <w:t>1</w:t>
      </w:r>
      <w:r w:rsidR="00292740" w:rsidRPr="003F47C6">
        <w:rPr>
          <w:rFonts w:asciiTheme="majorBidi" w:hAnsiTheme="majorBidi" w:cstheme="majorBidi"/>
          <w:color w:val="000000"/>
          <w:sz w:val="22"/>
          <w:szCs w:val="22"/>
        </w:rPr>
        <w:t>µ</w:t>
      </w:r>
      <w:r w:rsidR="00A25D70" w:rsidRPr="003F47C6">
        <w:rPr>
          <w:rFonts w:asciiTheme="majorBidi" w:hAnsiTheme="majorBidi" w:cstheme="majorBidi"/>
          <w:color w:val="000000"/>
          <w:sz w:val="22"/>
          <w:szCs w:val="22"/>
        </w:rPr>
        <w:t>g/ml puromycin</w:t>
      </w:r>
      <w:r w:rsidR="003F47C6">
        <w:rPr>
          <w:rFonts w:asciiTheme="majorBidi" w:hAnsiTheme="majorBidi" w:cstheme="majorBidi"/>
          <w:color w:val="000000"/>
          <w:sz w:val="22"/>
          <w:szCs w:val="22"/>
        </w:rPr>
        <w:t xml:space="preserve"> addition to full L15</w:t>
      </w:r>
      <w:r w:rsidR="00C01A85" w:rsidRPr="003F47C6">
        <w:rPr>
          <w:rFonts w:asciiTheme="majorBidi" w:hAnsiTheme="majorBidi" w:cstheme="majorBidi"/>
          <w:color w:val="000000"/>
          <w:sz w:val="22"/>
          <w:szCs w:val="22"/>
        </w:rPr>
        <w:t>)</w:t>
      </w:r>
      <w:r w:rsidR="00D83A4E" w:rsidRPr="003F47C6">
        <w:rPr>
          <w:rFonts w:asciiTheme="majorBidi" w:hAnsiTheme="majorBidi" w:cstheme="majorBidi"/>
          <w:color w:val="000000"/>
          <w:sz w:val="22"/>
          <w:szCs w:val="22"/>
        </w:rPr>
        <w:t xml:space="preserve">. Transfected cells </w:t>
      </w:r>
      <w:r w:rsidR="003F47C6">
        <w:rPr>
          <w:rFonts w:asciiTheme="majorBidi" w:hAnsiTheme="majorBidi" w:cstheme="majorBidi"/>
          <w:color w:val="000000"/>
          <w:sz w:val="22"/>
          <w:szCs w:val="22"/>
        </w:rPr>
        <w:t>were</w:t>
      </w:r>
      <w:r w:rsidR="00D83A4E" w:rsidRPr="003F47C6">
        <w:rPr>
          <w:rFonts w:asciiTheme="majorBidi" w:hAnsiTheme="majorBidi" w:cstheme="majorBidi"/>
          <w:color w:val="000000"/>
          <w:sz w:val="22"/>
          <w:szCs w:val="22"/>
        </w:rPr>
        <w:t xml:space="preserve"> cultured in selection medi</w:t>
      </w:r>
      <w:r w:rsidR="008C64E2" w:rsidRPr="003F47C6">
        <w:rPr>
          <w:rFonts w:asciiTheme="majorBidi" w:hAnsiTheme="majorBidi" w:cstheme="majorBidi"/>
          <w:color w:val="000000"/>
          <w:sz w:val="22"/>
          <w:szCs w:val="22"/>
        </w:rPr>
        <w:t>um</w:t>
      </w:r>
      <w:r w:rsidR="00A25D70" w:rsidRPr="003F47C6">
        <w:rPr>
          <w:rFonts w:asciiTheme="majorBidi" w:hAnsiTheme="majorBidi" w:cstheme="majorBidi"/>
          <w:color w:val="000000"/>
          <w:sz w:val="22"/>
          <w:szCs w:val="22"/>
        </w:rPr>
        <w:t xml:space="preserve"> for 6 weeks.</w:t>
      </w:r>
      <w:r w:rsidR="00CC1E84" w:rsidRPr="003F47C6">
        <w:rPr>
          <w:rFonts w:asciiTheme="majorBidi" w:hAnsiTheme="majorBidi" w:cstheme="majorBidi"/>
          <w:color w:val="000000"/>
          <w:sz w:val="22"/>
          <w:szCs w:val="22"/>
        </w:rPr>
        <w:t xml:space="preserve"> Selection </w:t>
      </w:r>
      <w:r w:rsidR="00C01A85" w:rsidRPr="003F47C6">
        <w:rPr>
          <w:rFonts w:asciiTheme="majorBidi" w:hAnsiTheme="majorBidi" w:cstheme="majorBidi"/>
          <w:color w:val="000000"/>
          <w:sz w:val="22"/>
          <w:szCs w:val="22"/>
        </w:rPr>
        <w:t xml:space="preserve">medium </w:t>
      </w:r>
      <w:r w:rsidR="00EE1A1E" w:rsidRPr="003F47C6">
        <w:rPr>
          <w:rFonts w:asciiTheme="majorBidi" w:hAnsiTheme="majorBidi" w:cstheme="majorBidi"/>
          <w:color w:val="000000"/>
          <w:sz w:val="22"/>
          <w:szCs w:val="22"/>
        </w:rPr>
        <w:t xml:space="preserve">was </w:t>
      </w:r>
      <w:r w:rsidR="00186085" w:rsidRPr="003F47C6">
        <w:rPr>
          <w:rFonts w:asciiTheme="majorBidi" w:hAnsiTheme="majorBidi" w:cstheme="majorBidi"/>
          <w:color w:val="000000"/>
          <w:sz w:val="22"/>
          <w:szCs w:val="22"/>
        </w:rPr>
        <w:t>routinely replenished</w:t>
      </w:r>
      <w:r w:rsidR="00EE1A1E" w:rsidRPr="003F47C6">
        <w:rPr>
          <w:rFonts w:asciiTheme="majorBidi" w:hAnsiTheme="majorBidi" w:cstheme="majorBidi"/>
          <w:color w:val="000000"/>
          <w:sz w:val="22"/>
          <w:szCs w:val="22"/>
        </w:rPr>
        <w:t xml:space="preserve"> to discard dead cells for</w:t>
      </w:r>
      <w:r w:rsidR="00C01A85" w:rsidRPr="003F47C6">
        <w:rPr>
          <w:rFonts w:asciiTheme="majorBidi" w:hAnsiTheme="majorBidi" w:cstheme="majorBidi"/>
          <w:color w:val="000000"/>
          <w:sz w:val="22"/>
          <w:szCs w:val="22"/>
        </w:rPr>
        <w:t>m</w:t>
      </w:r>
      <w:r w:rsidR="00EE1A1E" w:rsidRPr="003F47C6">
        <w:rPr>
          <w:rFonts w:asciiTheme="majorBidi" w:hAnsiTheme="majorBidi" w:cstheme="majorBidi"/>
          <w:color w:val="000000"/>
          <w:sz w:val="22"/>
          <w:szCs w:val="22"/>
        </w:rPr>
        <w:t xml:space="preserve"> the culture.</w:t>
      </w:r>
      <w:r w:rsidR="00A25D70" w:rsidRPr="003F47C6">
        <w:rPr>
          <w:rFonts w:asciiTheme="majorBidi" w:hAnsiTheme="majorBidi" w:cstheme="majorBidi"/>
          <w:color w:val="000000"/>
          <w:sz w:val="22"/>
          <w:szCs w:val="22"/>
        </w:rPr>
        <w:t xml:space="preserve"> PepT2 mRNA expression</w:t>
      </w:r>
      <w:r w:rsidR="003F47C6">
        <w:rPr>
          <w:rFonts w:asciiTheme="majorBidi" w:hAnsiTheme="majorBidi" w:cstheme="majorBidi"/>
          <w:color w:val="000000"/>
          <w:sz w:val="22"/>
          <w:szCs w:val="22"/>
        </w:rPr>
        <w:t xml:space="preserve"> in the cells</w:t>
      </w:r>
      <w:r w:rsidR="00A25D70" w:rsidRPr="003F47C6">
        <w:rPr>
          <w:rFonts w:asciiTheme="majorBidi" w:hAnsiTheme="majorBidi" w:cstheme="majorBidi"/>
          <w:color w:val="000000"/>
          <w:sz w:val="22"/>
          <w:szCs w:val="22"/>
        </w:rPr>
        <w:t xml:space="preserve"> </w:t>
      </w:r>
      <w:r w:rsidRPr="003F47C6">
        <w:rPr>
          <w:rFonts w:asciiTheme="majorBidi" w:hAnsiTheme="majorBidi" w:cstheme="majorBidi"/>
          <w:color w:val="000000"/>
          <w:sz w:val="22"/>
          <w:szCs w:val="22"/>
        </w:rPr>
        <w:t xml:space="preserve">was </w:t>
      </w:r>
      <w:r w:rsidR="00EE1A1E" w:rsidRPr="003F47C6">
        <w:rPr>
          <w:rFonts w:asciiTheme="majorBidi" w:hAnsiTheme="majorBidi" w:cstheme="majorBidi"/>
          <w:color w:val="000000"/>
          <w:sz w:val="22"/>
          <w:szCs w:val="22"/>
        </w:rPr>
        <w:t xml:space="preserve">validated </w:t>
      </w:r>
      <w:r w:rsidR="00A25D70" w:rsidRPr="003F47C6">
        <w:rPr>
          <w:rFonts w:asciiTheme="majorBidi" w:hAnsiTheme="majorBidi" w:cstheme="majorBidi"/>
          <w:color w:val="000000"/>
          <w:sz w:val="22"/>
          <w:szCs w:val="22"/>
        </w:rPr>
        <w:t>using PCR</w:t>
      </w:r>
      <w:r w:rsidR="00D41443" w:rsidRPr="003F47C6">
        <w:rPr>
          <w:rFonts w:asciiTheme="majorBidi" w:hAnsiTheme="majorBidi" w:cstheme="majorBidi"/>
          <w:color w:val="000000"/>
          <w:sz w:val="22"/>
          <w:szCs w:val="22"/>
        </w:rPr>
        <w:t xml:space="preserve"> (</w:t>
      </w:r>
      <w:r w:rsidR="00F6154C">
        <w:rPr>
          <w:rFonts w:asciiTheme="majorBidi" w:hAnsiTheme="majorBidi" w:cstheme="majorBidi"/>
          <w:color w:val="000000"/>
          <w:sz w:val="22"/>
          <w:szCs w:val="22"/>
        </w:rPr>
        <w:t>primers are listed in supplementary Table 1)</w:t>
      </w:r>
      <w:r w:rsidR="003F47C6">
        <w:rPr>
          <w:rFonts w:asciiTheme="majorBidi" w:hAnsiTheme="majorBidi" w:cstheme="majorBidi"/>
          <w:color w:val="000000"/>
          <w:sz w:val="22"/>
          <w:szCs w:val="22"/>
        </w:rPr>
        <w:t xml:space="preserve"> and </w:t>
      </w:r>
      <w:r w:rsidR="00A25D70" w:rsidRPr="0077020B">
        <w:rPr>
          <w:rFonts w:asciiTheme="majorBidi" w:hAnsiTheme="majorBidi" w:cstheme="majorBidi"/>
          <w:color w:val="000000"/>
          <w:sz w:val="22"/>
          <w:szCs w:val="22"/>
        </w:rPr>
        <w:t xml:space="preserve"> </w:t>
      </w:r>
      <w:r w:rsidRPr="0077020B">
        <w:rPr>
          <w:rFonts w:asciiTheme="majorBidi" w:hAnsiTheme="majorBidi" w:cstheme="majorBidi"/>
          <w:color w:val="000000"/>
          <w:sz w:val="22"/>
          <w:szCs w:val="22"/>
        </w:rPr>
        <w:t xml:space="preserve">transport </w:t>
      </w:r>
      <w:r w:rsidR="00A25D70" w:rsidRPr="0077020B">
        <w:rPr>
          <w:rFonts w:asciiTheme="majorBidi" w:hAnsiTheme="majorBidi" w:cstheme="majorBidi"/>
          <w:color w:val="000000"/>
          <w:sz w:val="22"/>
          <w:szCs w:val="22"/>
        </w:rPr>
        <w:t xml:space="preserve">function was verified using </w:t>
      </w:r>
      <w:r w:rsidR="00DE2E62" w:rsidRPr="0077020B">
        <w:rPr>
          <w:rFonts w:asciiTheme="majorBidi" w:hAnsiTheme="majorBidi" w:cstheme="majorBidi"/>
          <w:color w:val="000000"/>
          <w:sz w:val="22"/>
          <w:szCs w:val="22"/>
        </w:rPr>
        <w:t xml:space="preserve">fluorescence microscopy </w:t>
      </w:r>
      <w:r w:rsidRPr="0077020B">
        <w:rPr>
          <w:rFonts w:asciiTheme="majorBidi" w:hAnsiTheme="majorBidi" w:cstheme="majorBidi"/>
          <w:color w:val="000000"/>
          <w:sz w:val="22"/>
          <w:szCs w:val="22"/>
        </w:rPr>
        <w:t xml:space="preserve">after incubating </w:t>
      </w:r>
      <w:r w:rsidR="0077020B" w:rsidRPr="0077020B">
        <w:rPr>
          <w:rFonts w:asciiTheme="majorBidi" w:hAnsiTheme="majorBidi" w:cstheme="majorBidi"/>
          <w:color w:val="000000"/>
          <w:sz w:val="22"/>
          <w:szCs w:val="22"/>
        </w:rPr>
        <w:t>Tm</w:t>
      </w:r>
      <w:r w:rsidR="0077020B">
        <w:rPr>
          <w:rFonts w:asciiTheme="majorBidi" w:hAnsiTheme="majorBidi" w:cstheme="majorBidi"/>
          <w:color w:val="000000"/>
          <w:sz w:val="22"/>
          <w:szCs w:val="22"/>
        </w:rPr>
        <w:t>B</w:t>
      </w:r>
      <w:r w:rsidR="0077020B" w:rsidRPr="0077020B">
        <w:rPr>
          <w:rFonts w:asciiTheme="majorBidi" w:hAnsiTheme="majorBidi" w:cstheme="majorBidi"/>
          <w:color w:val="000000"/>
          <w:sz w:val="22"/>
          <w:szCs w:val="22"/>
        </w:rPr>
        <w:t xml:space="preserve"> </w:t>
      </w:r>
      <w:r w:rsidR="00DE2E62" w:rsidRPr="0077020B">
        <w:rPr>
          <w:rFonts w:asciiTheme="majorBidi" w:hAnsiTheme="majorBidi" w:cstheme="majorBidi"/>
          <w:color w:val="000000"/>
          <w:sz w:val="22"/>
          <w:szCs w:val="22"/>
        </w:rPr>
        <w:t xml:space="preserve">and PepT2-Tmb </w:t>
      </w:r>
      <w:r w:rsidR="00C01A85" w:rsidRPr="0077020B">
        <w:rPr>
          <w:rFonts w:asciiTheme="majorBidi" w:hAnsiTheme="majorBidi" w:cstheme="majorBidi"/>
          <w:color w:val="000000"/>
          <w:sz w:val="22"/>
          <w:szCs w:val="22"/>
        </w:rPr>
        <w:t xml:space="preserve">for two hours </w:t>
      </w:r>
      <w:r w:rsidR="00DE2E62" w:rsidRPr="0077020B">
        <w:rPr>
          <w:rFonts w:asciiTheme="majorBidi" w:hAnsiTheme="majorBidi" w:cstheme="majorBidi"/>
          <w:color w:val="000000"/>
          <w:sz w:val="22"/>
          <w:szCs w:val="22"/>
        </w:rPr>
        <w:t xml:space="preserve">with labeled </w:t>
      </w:r>
      <w:r w:rsidR="0085526B" w:rsidRPr="0077020B">
        <w:rPr>
          <w:rFonts w:asciiTheme="majorBidi" w:hAnsiTheme="majorBidi" w:cstheme="majorBidi"/>
          <w:color w:val="000000"/>
          <w:sz w:val="22"/>
          <w:szCs w:val="22"/>
        </w:rPr>
        <w:t>125</w:t>
      </w:r>
      <w:r w:rsidR="00705699" w:rsidRPr="0077020B">
        <w:rPr>
          <w:rFonts w:asciiTheme="majorBidi" w:hAnsiTheme="majorBidi" w:cstheme="majorBidi"/>
          <w:color w:val="000000"/>
          <w:sz w:val="22"/>
          <w:szCs w:val="22"/>
        </w:rPr>
        <w:t>µ</w:t>
      </w:r>
      <w:r w:rsidR="0085526B" w:rsidRPr="0077020B">
        <w:rPr>
          <w:rFonts w:asciiTheme="majorBidi" w:hAnsiTheme="majorBidi" w:cstheme="majorBidi"/>
          <w:color w:val="000000"/>
          <w:sz w:val="22"/>
          <w:szCs w:val="22"/>
        </w:rPr>
        <w:t xml:space="preserve">M </w:t>
      </w:r>
      <w:r w:rsidR="00DE2E62" w:rsidRPr="0077020B">
        <w:rPr>
          <w:rFonts w:asciiTheme="majorBidi" w:hAnsiTheme="majorBidi" w:cstheme="majorBidi"/>
          <w:color w:val="000000"/>
          <w:sz w:val="22"/>
          <w:szCs w:val="22"/>
        </w:rPr>
        <w:t xml:space="preserve">di-peptide, </w:t>
      </w:r>
      <w:r w:rsidR="0036448F" w:rsidRPr="0077020B">
        <w:rPr>
          <w:rFonts w:asciiTheme="majorBidi" w:hAnsiTheme="majorBidi" w:cstheme="majorBidi"/>
          <w:color w:val="000000"/>
          <w:sz w:val="22"/>
          <w:szCs w:val="22"/>
        </w:rPr>
        <w:t>β</w:t>
      </w:r>
      <w:r w:rsidR="00DE2E62" w:rsidRPr="0077020B">
        <w:rPr>
          <w:rFonts w:asciiTheme="majorBidi" w:hAnsiTheme="majorBidi" w:cstheme="majorBidi"/>
          <w:color w:val="000000"/>
          <w:sz w:val="22"/>
          <w:szCs w:val="22"/>
        </w:rPr>
        <w:t>-</w:t>
      </w:r>
      <w:r w:rsidR="00705699" w:rsidRPr="0077020B">
        <w:rPr>
          <w:rFonts w:asciiTheme="majorBidi" w:hAnsiTheme="majorBidi" w:cstheme="majorBidi"/>
          <w:color w:val="000000"/>
          <w:sz w:val="22"/>
          <w:szCs w:val="22"/>
        </w:rPr>
        <w:t>Ala</w:t>
      </w:r>
      <w:r w:rsidR="00DE2E62" w:rsidRPr="0077020B">
        <w:rPr>
          <w:rFonts w:asciiTheme="majorBidi" w:hAnsiTheme="majorBidi" w:cstheme="majorBidi"/>
          <w:color w:val="000000"/>
          <w:sz w:val="22"/>
          <w:szCs w:val="22"/>
        </w:rPr>
        <w:t>-Lys-AMCA</w:t>
      </w:r>
      <w:r w:rsidR="00F16A9B">
        <w:rPr>
          <w:rFonts w:asciiTheme="majorBidi" w:hAnsiTheme="majorBidi" w:cstheme="majorBidi"/>
          <w:color w:val="000000"/>
          <w:sz w:val="22"/>
          <w:szCs w:val="22"/>
        </w:rPr>
        <w:t xml:space="preserve"> </w:t>
      </w:r>
      <w:r w:rsidR="00F16A9B" w:rsidRPr="00F16A9B">
        <w:rPr>
          <w:rFonts w:asciiTheme="majorBidi" w:hAnsiTheme="majorBidi" w:cstheme="majorBidi"/>
          <w:color w:val="000000"/>
          <w:sz w:val="22"/>
          <w:szCs w:val="22"/>
        </w:rPr>
        <w:t>(β-Ala-Lys-N-7-amino-4-</w:t>
      </w:r>
      <w:r w:rsidR="00F16A9B" w:rsidRPr="00F16A9B">
        <w:rPr>
          <w:rFonts w:asciiTheme="majorBidi" w:hAnsiTheme="majorBidi" w:cstheme="majorBidi"/>
          <w:color w:val="000000"/>
          <w:sz w:val="22"/>
          <w:szCs w:val="22"/>
        </w:rPr>
        <w:lastRenderedPageBreak/>
        <w:t xml:space="preserve">methylcoumarin-3-acetic acid), a known substrate for the peptide transporters </w:t>
      </w:r>
      <w:r w:rsidR="00F16A9B" w:rsidRPr="00F16A9B">
        <w:rPr>
          <w:rFonts w:asciiTheme="majorBidi" w:hAnsiTheme="majorBidi" w:cstheme="majorBidi"/>
          <w:color w:val="000000"/>
          <w:sz w:val="22"/>
          <w:szCs w:val="22"/>
        </w:rPr>
        <w:fldChar w:fldCharType="begin" w:fldLock="1"/>
      </w:r>
      <w:r w:rsidR="00F16A9B" w:rsidRPr="00F16A9B">
        <w:rPr>
          <w:rFonts w:asciiTheme="majorBidi" w:hAnsiTheme="majorBidi" w:cstheme="majorBidi"/>
          <w:color w:val="000000"/>
          <w:sz w:val="22"/>
          <w:szCs w:val="22"/>
        </w:rPr>
        <w:instrText>ADDIN CSL_CITATION {"citationItems":[{"id":"ITEM-1","itemData":{"DOI":"10.1016/j.bbamem.2017.12.021","ISSN":"00052736","abstract":"See, stats, and : https : // www . researchgate . net / publication/ 322138791 A -Ala-Lys (AMCA) as reporter border . . . . Article (BBA) - Biomembranes DOI : 10 . 1016 / j . bbamem . 2017 . 12 . 021 CITATIONS 0 READS 25 4 : Some : Profilin Malaria Othman University (Australia) 7 SEE Nicola University 56 SEE Graham University (Australia) 143 , 619 SEE Pierre University (Australia) 52 SEE All . The . A B S T R A C T Integral membrane proteins PEPT1 and PEPT2 are essential for reabsorbing almost all hydrolysed or filtered di - and tripeptides alongside a wide range of peptidomimetic drugs in the kidney . The aim of this study was to investigate the potential use of the fluorophore - conjugated dipeptide β - Ala - Lys (AMCA) as a biosensor for measuring peptide transport activity in brush border membrane vesicles isolated from the outer cortex (BBMV - OC) and outer medulla (BBMV - OM) (representing PEPT1 and PEPT2 respectively) . The vesicles were isolated using a dual magnesium precipitation and centrifugation technique . Intravesicular fluorescence accumulation was measured after incubating extra - vesicular media at pH 6 . 6 and different concentrations of β - Ala - Lys (AMCA) with vesicles pre - equilibrated at pH 7 . 4 . Both BBMV - OC and BMMV - OM showed accumulation of an in - travesicular fluorescence signal after 20 min incubation . Changing the extra - vesicular pH to 7 . 4 caused a sig - nificant reduction in the β - Ala - Lys (AMCA) uptake into BBMV - OC at concentrations &gt; 100 μM . When different concentrations of dipeptide , Gly - Gln was added , there was a significant inhibition of 100 μM β - Ala - Lys (AMCA) uptake into BBMV - OC and BMMV - OM , reaching 69% and 80% , respectively . Kinetic analysis of β - Ala - Lys (AMCA) at 20 min showed that the K m and V max were 783 . 7 ± 115 . 7 μM and 2191 . 2 ± 133 . 9 ΔF / min / mg for BBMV - OC , while BMMV - OM showed significantly higher affinity , but lower capacity at K m = 93 . 6 ± 21 . 9 μM and V max = 935 . 8 ± 50 . 2 ΔF / min / mg . These findings demonstrate the applicability of β - Ala - Lys (AMCA) as a biosensor to measure the transport activity of the renal - type PEPT1 and PEPT2 in BBMV - OC and BMMV - OM respectively .","author":[{"dropping-particle":"","family":"Alghamdi","given":"Othman A","non-dropping-particle":"","parse-names":false,"suffix":""},{"dropping-particle":"","family":"King","given":"Nicola","non-dropping-particle":"","parse-names":false,"suffix":""},{"dropping-particle":"","family":"Jones","given":"Graham L","non-dropping-particle":"","parse-names":false,"suffix":""},{"dropping-particle":"","family":"Moens","given":"Pierre D.J.","non-dropping-particle":"","parse-names":false,"suffix":""}],"container-title":"Biochimica et Biophysica Acta (BBA) - Biomembranes","id":"ITEM-1","issue":"5","issued":{"date-parts":[["2018","5"]]},"page":"960-964","title":"A new use of β-Ala-Lys (AMCA) as a transport reporter for PEPT1 and PEPT2 in renal brush border membrane vesicles from the outer cortex and outer medulla","type":"article-journal","volume":"1860"},"uris":["http://www.mendeley.com/documents/?uuid=2d7f85a2-422c-3ae7-a651-30465f087e66"]},{"id":"ITEM-2","itemData":{"DOI":"10.1002/(SICI)1098-1136(19990101)25:1&lt;10::AID-GLIA2&gt;3.0.CO;2-Y","ISBN":"0894-1491 (Print)\\r0894-1491 (Linking)","ISSN":"0894-1491","PMID":"9888294","abstract":"We describe the synthesis of a fluorescent dipeptide derivative, beta-Ala-Lys-Nepsilon-AMCA, which could be used as an excellent reporter molecule for studying the oligopeptide transport system in brain cell cultures. Fluorescence microscopic and immunocytochemical studies revealed that the reporter peptide specifically accumulated in astrocytes (type I and II) and O-2A progenitor cells but not in neurons or differentiated oligodendrocytes. In astroglia-rich cell culture the dipeptide derivative is taken up in unmetabolized form by an energy dependent, saturable process with apparent kinetic constants of KM = 28 microM and Vmax = 6 nmol x h(-1) x mg protein(-1) at pH 7.2. Competition studies revealed that the accumulation of beta-Ala-Lys-Nepsilon-AMCA is strongly inhibited by dipeptides and pseudopeptides such as bestatin, arphamenine A and B. The biochemical data indicated that the properties of this high-affinity oligopeptide carrier closely resemble those of the renal peptide transport system PepT2 and Northern blot analysis demonstrated that PepT2 mRNAis expressed in glial but not in neuronal cell cultures. In situ hybridization histochemistry also revealed a non-neuronal localization of PepT2 transcripts and a diffuse, widespread distribution of PepT2 signals throughout the entire rat brain. The selective accumulation of the fluorescent reporter molecule by brain cells under viable conditions may provide a useful tool for studying peptide uptake systems and other aspects of astroglial physiology.","author":[{"dropping-particle":"","family":"Dieck","given":"Susanne Tom","non-dropping-particle":"","parse-names":false,"suffix":""},{"dropping-particle":"","family":"Heuer","given":"Heike","non-dropping-particle":"","parse-names":false,"suffix":""},{"dropping-particle":"","family":"Ehrchen","given":"Jan","non-dropping-particle":"","parse-names":false,"suffix":""},{"dropping-particle":"","family":"Otto","given":"Christiane","non-dropping-particle":"","parse-names":false,"suffix":""},{"dropping-particle":"","family":"Bauer","given":"Karl","non-dropping-particle":"","parse-names":false,"suffix":""}],"container-title":"Glia","id":"ITEM-2","issue":"1","issued":{"date-parts":[["1999","1","1"]]},"page":"10-20","title":"The peptide transporter PepT2 is expressed in rat brain and mediates the accumulation of the fluorescent dipeptide derivative ?-Ala-Lys-N?-AMCA in astrocytes","type":"article-journal","volume":"25"},"uris":["http://www.mendeley.com/documents/?uuid=17aca538-7451-4ca5-9a06-698d39f817fc"]}],"mendeley":{"formattedCitation":"(Alghamdi et al., 2018; Dieck et al., 1999)","plainTextFormattedCitation":"(Alghamdi et al., 2018; Dieck et al., 1999)","previouslyFormattedCitation":"(Alghamdi et al., 2018; Dieck et al., 1999)"},"properties":{"noteIndex":0},"schema":"https://github.com/citation-style-language/schema/raw/master/csl-citation.json"}</w:instrText>
      </w:r>
      <w:r w:rsidR="00F16A9B" w:rsidRPr="00F16A9B">
        <w:rPr>
          <w:rFonts w:asciiTheme="majorBidi" w:hAnsiTheme="majorBidi" w:cstheme="majorBidi"/>
          <w:color w:val="000000"/>
          <w:sz w:val="22"/>
          <w:szCs w:val="22"/>
        </w:rPr>
        <w:fldChar w:fldCharType="separate"/>
      </w:r>
      <w:r w:rsidR="00F16A9B" w:rsidRPr="00F16A9B">
        <w:rPr>
          <w:rFonts w:asciiTheme="majorBidi" w:hAnsiTheme="majorBidi" w:cstheme="majorBidi"/>
          <w:noProof/>
          <w:color w:val="000000"/>
          <w:sz w:val="22"/>
          <w:szCs w:val="22"/>
        </w:rPr>
        <w:t>(Alghamdi et al., 2018; Dieck et al., 1999)</w:t>
      </w:r>
      <w:r w:rsidR="00F16A9B" w:rsidRPr="00F16A9B">
        <w:rPr>
          <w:rFonts w:asciiTheme="majorBidi" w:hAnsiTheme="majorBidi" w:cstheme="majorBidi"/>
          <w:color w:val="000000"/>
          <w:sz w:val="22"/>
          <w:szCs w:val="22"/>
        </w:rPr>
        <w:fldChar w:fldCharType="end"/>
      </w:r>
      <w:r w:rsidR="00F16A9B">
        <w:rPr>
          <w:rFonts w:asciiTheme="majorBidi" w:hAnsiTheme="majorBidi" w:cstheme="majorBidi"/>
          <w:color w:val="000000"/>
          <w:sz w:val="22"/>
          <w:szCs w:val="22"/>
        </w:rPr>
        <w:t xml:space="preserve"> </w:t>
      </w:r>
      <w:r w:rsidR="003F47C6">
        <w:rPr>
          <w:rFonts w:asciiTheme="majorBidi" w:hAnsiTheme="majorBidi" w:cstheme="majorBidi"/>
          <w:color w:val="000000"/>
          <w:sz w:val="22"/>
          <w:szCs w:val="22"/>
        </w:rPr>
        <w:t xml:space="preserve">(Bio Trend Chemicals, </w:t>
      </w:r>
      <w:r w:rsidR="003F47C6" w:rsidRPr="003F47C6">
        <w:rPr>
          <w:rFonts w:asciiTheme="majorBidi" w:hAnsiTheme="majorBidi" w:cstheme="majorBidi"/>
          <w:color w:val="000000"/>
          <w:sz w:val="22"/>
          <w:szCs w:val="22"/>
        </w:rPr>
        <w:t>Destin, USA)</w:t>
      </w:r>
      <w:r w:rsidR="00F16A9B">
        <w:rPr>
          <w:rFonts w:asciiTheme="majorBidi" w:hAnsiTheme="majorBidi" w:cstheme="majorBidi"/>
          <w:color w:val="000000"/>
          <w:sz w:val="22"/>
          <w:szCs w:val="22"/>
        </w:rPr>
        <w:t>.</w:t>
      </w:r>
      <w:r w:rsidR="003F47C6">
        <w:rPr>
          <w:rFonts w:asciiTheme="majorBidi" w:hAnsiTheme="majorBidi" w:cstheme="majorBidi"/>
          <w:color w:val="000000"/>
          <w:sz w:val="22"/>
          <w:szCs w:val="22"/>
        </w:rPr>
        <w:t xml:space="preserve"> </w:t>
      </w:r>
    </w:p>
    <w:p w14:paraId="2556288C" w14:textId="77777777" w:rsidR="0077020B" w:rsidRDefault="0077020B" w:rsidP="00A73D31">
      <w:pPr>
        <w:pStyle w:val="NormalWeb"/>
        <w:spacing w:before="0" w:beforeAutospacing="0" w:after="0" w:afterAutospacing="0" w:line="360" w:lineRule="auto"/>
        <w:rPr>
          <w:rFonts w:asciiTheme="majorBidi" w:hAnsiTheme="majorBidi" w:cstheme="majorBidi"/>
          <w:color w:val="000000"/>
          <w:sz w:val="22"/>
          <w:szCs w:val="22"/>
        </w:rPr>
      </w:pPr>
    </w:p>
    <w:p w14:paraId="755E3E6D" w14:textId="77777777" w:rsidR="001E1FE2" w:rsidRPr="0077020B" w:rsidRDefault="00192DD5"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2.3 </w:t>
      </w:r>
      <w:r w:rsidR="00E435EA" w:rsidRPr="0077020B">
        <w:rPr>
          <w:rFonts w:asciiTheme="majorBidi" w:hAnsiTheme="majorBidi" w:cstheme="majorBidi"/>
          <w:color w:val="000000"/>
          <w:sz w:val="22"/>
          <w:szCs w:val="22"/>
        </w:rPr>
        <w:t xml:space="preserve">Preparation </w:t>
      </w:r>
      <w:r w:rsidR="0077020B">
        <w:t>experimental mediums</w:t>
      </w:r>
      <w:r w:rsidR="00BB1ABD" w:rsidRPr="0077020B">
        <w:rPr>
          <w:rFonts w:asciiTheme="majorBidi" w:hAnsiTheme="majorBidi" w:cstheme="majorBidi"/>
          <w:color w:val="000000"/>
          <w:sz w:val="22"/>
          <w:szCs w:val="22"/>
        </w:rPr>
        <w:t>:</w:t>
      </w:r>
    </w:p>
    <w:p w14:paraId="3B8DC4F3" w14:textId="77777777" w:rsidR="006A6553" w:rsidRPr="0077020B" w:rsidRDefault="006A6553" w:rsidP="00A73D31">
      <w:pPr>
        <w:pStyle w:val="NormalWeb"/>
        <w:spacing w:before="0" w:beforeAutospacing="0" w:after="0" w:afterAutospacing="0" w:line="360" w:lineRule="auto"/>
        <w:rPr>
          <w:rFonts w:asciiTheme="majorBidi" w:hAnsiTheme="majorBidi" w:cstheme="majorBidi"/>
          <w:color w:val="000000"/>
          <w:sz w:val="22"/>
          <w:szCs w:val="22"/>
        </w:rPr>
      </w:pPr>
    </w:p>
    <w:p w14:paraId="48C960BD" w14:textId="77777777" w:rsidR="001E1FE2" w:rsidRPr="00A56266" w:rsidRDefault="00A56266"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A</w:t>
      </w:r>
      <w:r w:rsidR="0077020B">
        <w:rPr>
          <w:rFonts w:asciiTheme="majorBidi" w:hAnsiTheme="majorBidi" w:cstheme="majorBidi"/>
          <w:color w:val="000000"/>
          <w:sz w:val="22"/>
          <w:szCs w:val="22"/>
        </w:rPr>
        <w:t xml:space="preserve">ll </w:t>
      </w:r>
      <w:r>
        <w:rPr>
          <w:rFonts w:asciiTheme="majorBidi" w:hAnsiTheme="majorBidi" w:cstheme="majorBidi"/>
          <w:color w:val="000000"/>
          <w:sz w:val="22"/>
          <w:szCs w:val="22"/>
        </w:rPr>
        <w:t>functional uptake</w:t>
      </w:r>
      <w:r w:rsidR="0077020B">
        <w:rPr>
          <w:rFonts w:asciiTheme="majorBidi" w:hAnsiTheme="majorBidi" w:cstheme="majorBidi"/>
          <w:color w:val="000000"/>
          <w:sz w:val="22"/>
          <w:szCs w:val="22"/>
        </w:rPr>
        <w:t xml:space="preserve"> assays were conducted in </w:t>
      </w:r>
      <w:r w:rsidR="0077020B" w:rsidRPr="0077020B">
        <w:rPr>
          <w:rFonts w:asciiTheme="majorBidi" w:hAnsiTheme="majorBidi" w:cstheme="majorBidi"/>
          <w:color w:val="000000"/>
          <w:sz w:val="22"/>
          <w:szCs w:val="22"/>
        </w:rPr>
        <w:t>Hanks buffered salt solutions (HBSS)</w:t>
      </w:r>
      <w:r w:rsidR="0077020B">
        <w:rPr>
          <w:rFonts w:asciiTheme="majorBidi" w:hAnsiTheme="majorBidi" w:cstheme="majorBidi"/>
          <w:color w:val="000000"/>
          <w:sz w:val="22"/>
          <w:szCs w:val="22"/>
        </w:rPr>
        <w:t xml:space="preserve"> with </w:t>
      </w:r>
      <w:r w:rsidR="0077020B" w:rsidRPr="0077020B">
        <w:rPr>
          <w:rFonts w:asciiTheme="majorBidi" w:hAnsiTheme="majorBidi" w:cstheme="majorBidi"/>
          <w:color w:val="000000"/>
          <w:sz w:val="22"/>
          <w:szCs w:val="22"/>
        </w:rPr>
        <w:t xml:space="preserve">20µM Hepes </w:t>
      </w:r>
      <w:r>
        <w:rPr>
          <w:rFonts w:asciiTheme="majorBidi" w:hAnsiTheme="majorBidi" w:cstheme="majorBidi"/>
          <w:color w:val="000000"/>
          <w:sz w:val="22"/>
          <w:szCs w:val="22"/>
        </w:rPr>
        <w:t xml:space="preserve">to eliminate pH changes and serum originated peptides effects on </w:t>
      </w:r>
      <w:r w:rsidR="00F16A9B">
        <w:rPr>
          <w:rFonts w:asciiTheme="majorBidi" w:hAnsiTheme="majorBidi" w:cstheme="majorBidi"/>
          <w:color w:val="000000"/>
          <w:sz w:val="22"/>
          <w:szCs w:val="22"/>
        </w:rPr>
        <w:t>substrate uptake</w:t>
      </w:r>
      <w:r>
        <w:rPr>
          <w:rFonts w:asciiTheme="majorBidi" w:hAnsiTheme="majorBidi" w:cstheme="majorBidi"/>
          <w:color w:val="000000"/>
          <w:sz w:val="22"/>
          <w:szCs w:val="22"/>
        </w:rPr>
        <w:t xml:space="preserve">. </w:t>
      </w:r>
      <w:r w:rsidR="001A1988" w:rsidRPr="0077020B">
        <w:rPr>
          <w:rFonts w:asciiTheme="majorBidi" w:hAnsiTheme="majorBidi" w:cstheme="majorBidi"/>
          <w:color w:val="000000"/>
          <w:sz w:val="22"/>
          <w:szCs w:val="22"/>
        </w:rPr>
        <w:t>Hyp</w:t>
      </w:r>
      <w:r w:rsidR="00C01A85" w:rsidRPr="0077020B">
        <w:rPr>
          <w:rFonts w:asciiTheme="majorBidi" w:hAnsiTheme="majorBidi" w:cstheme="majorBidi"/>
          <w:color w:val="000000"/>
          <w:sz w:val="22"/>
          <w:szCs w:val="22"/>
        </w:rPr>
        <w:t>o</w:t>
      </w:r>
      <w:r w:rsidR="001A1988" w:rsidRPr="0077020B">
        <w:rPr>
          <w:rFonts w:asciiTheme="majorBidi" w:hAnsiTheme="majorBidi" w:cstheme="majorBidi"/>
          <w:color w:val="000000"/>
          <w:sz w:val="22"/>
          <w:szCs w:val="22"/>
        </w:rPr>
        <w:t>- and Hyper-osmotic</w:t>
      </w:r>
      <w:r w:rsidR="00C01A85" w:rsidRPr="0077020B">
        <w:rPr>
          <w:rFonts w:asciiTheme="majorBidi" w:hAnsiTheme="majorBidi" w:cstheme="majorBidi"/>
          <w:color w:val="000000"/>
          <w:sz w:val="22"/>
          <w:szCs w:val="22"/>
        </w:rPr>
        <w:t xml:space="preserve"> </w:t>
      </w:r>
      <w:r w:rsidR="00902AEF" w:rsidRPr="0077020B">
        <w:rPr>
          <w:rFonts w:asciiTheme="majorBidi" w:hAnsiTheme="majorBidi" w:cstheme="majorBidi"/>
          <w:color w:val="000000"/>
          <w:sz w:val="22"/>
          <w:szCs w:val="22"/>
        </w:rPr>
        <w:t>Hanks buffered salt solutions (</w:t>
      </w:r>
      <w:r w:rsidR="001A1988" w:rsidRPr="0077020B">
        <w:rPr>
          <w:rFonts w:asciiTheme="majorBidi" w:hAnsiTheme="majorBidi" w:cstheme="majorBidi"/>
          <w:color w:val="000000"/>
          <w:sz w:val="22"/>
          <w:szCs w:val="22"/>
        </w:rPr>
        <w:t>HBSS</w:t>
      </w:r>
      <w:r w:rsidR="00902AEF" w:rsidRPr="0077020B">
        <w:rPr>
          <w:rFonts w:asciiTheme="majorBidi" w:hAnsiTheme="majorBidi" w:cstheme="majorBidi"/>
          <w:color w:val="000000"/>
          <w:sz w:val="22"/>
          <w:szCs w:val="22"/>
        </w:rPr>
        <w:t>)</w:t>
      </w:r>
      <w:r w:rsidR="001A1988" w:rsidRPr="0077020B">
        <w:rPr>
          <w:rFonts w:asciiTheme="majorBidi" w:hAnsiTheme="majorBidi" w:cstheme="majorBidi"/>
          <w:color w:val="000000"/>
          <w:sz w:val="22"/>
          <w:szCs w:val="22"/>
        </w:rPr>
        <w:t xml:space="preserve"> were </w:t>
      </w:r>
      <w:r>
        <w:rPr>
          <w:rFonts w:asciiTheme="majorBidi" w:hAnsiTheme="majorBidi" w:cstheme="majorBidi"/>
          <w:color w:val="000000"/>
          <w:sz w:val="22"/>
          <w:szCs w:val="22"/>
        </w:rPr>
        <w:t>prepared</w:t>
      </w:r>
      <w:r w:rsidRPr="0077020B">
        <w:rPr>
          <w:rFonts w:asciiTheme="majorBidi" w:hAnsiTheme="majorBidi" w:cstheme="majorBidi"/>
          <w:color w:val="000000"/>
          <w:sz w:val="22"/>
          <w:szCs w:val="22"/>
        </w:rPr>
        <w:t xml:space="preserve"> </w:t>
      </w:r>
      <w:r w:rsidR="001A1988" w:rsidRPr="0077020B">
        <w:rPr>
          <w:rFonts w:asciiTheme="majorBidi" w:hAnsiTheme="majorBidi" w:cstheme="majorBidi"/>
          <w:color w:val="000000"/>
          <w:sz w:val="22"/>
          <w:szCs w:val="22"/>
        </w:rPr>
        <w:t xml:space="preserve">by </w:t>
      </w:r>
      <w:r w:rsidR="00C01A85" w:rsidRPr="0077020B">
        <w:rPr>
          <w:rFonts w:asciiTheme="majorBidi" w:hAnsiTheme="majorBidi" w:cstheme="majorBidi"/>
          <w:color w:val="000000"/>
          <w:sz w:val="22"/>
          <w:szCs w:val="22"/>
        </w:rPr>
        <w:t xml:space="preserve">reduction </w:t>
      </w:r>
      <w:r w:rsidR="001A1988" w:rsidRPr="0077020B">
        <w:rPr>
          <w:rFonts w:asciiTheme="majorBidi" w:hAnsiTheme="majorBidi" w:cstheme="majorBidi"/>
          <w:color w:val="000000"/>
          <w:sz w:val="22"/>
          <w:szCs w:val="22"/>
        </w:rPr>
        <w:t>or supplemen</w:t>
      </w:r>
      <w:r w:rsidR="00C01A85" w:rsidRPr="0077020B">
        <w:rPr>
          <w:rFonts w:asciiTheme="majorBidi" w:hAnsiTheme="majorBidi" w:cstheme="majorBidi"/>
          <w:color w:val="000000"/>
          <w:sz w:val="22"/>
          <w:szCs w:val="22"/>
        </w:rPr>
        <w:t>t</w:t>
      </w:r>
      <w:r w:rsidR="004151FD" w:rsidRPr="0077020B">
        <w:rPr>
          <w:rFonts w:asciiTheme="majorBidi" w:hAnsiTheme="majorBidi" w:cstheme="majorBidi"/>
          <w:color w:val="000000"/>
          <w:sz w:val="22"/>
          <w:szCs w:val="22"/>
        </w:rPr>
        <w:t>at</w:t>
      </w:r>
      <w:r w:rsidR="00C01A85" w:rsidRPr="0077020B">
        <w:rPr>
          <w:rFonts w:asciiTheme="majorBidi" w:hAnsiTheme="majorBidi" w:cstheme="majorBidi"/>
          <w:color w:val="000000"/>
          <w:sz w:val="22"/>
          <w:szCs w:val="22"/>
        </w:rPr>
        <w:t>ion</w:t>
      </w:r>
      <w:r w:rsidR="001A1988" w:rsidRPr="0077020B">
        <w:rPr>
          <w:rFonts w:asciiTheme="majorBidi" w:hAnsiTheme="majorBidi" w:cstheme="majorBidi"/>
          <w:color w:val="000000"/>
          <w:sz w:val="22"/>
          <w:szCs w:val="22"/>
        </w:rPr>
        <w:t xml:space="preserve"> </w:t>
      </w:r>
      <w:r w:rsidR="00C01A85" w:rsidRPr="0077020B">
        <w:rPr>
          <w:rFonts w:asciiTheme="majorBidi" w:hAnsiTheme="majorBidi" w:cstheme="majorBidi"/>
          <w:color w:val="000000"/>
          <w:sz w:val="22"/>
          <w:szCs w:val="22"/>
        </w:rPr>
        <w:t>of</w:t>
      </w:r>
      <w:r w:rsidR="001A1988" w:rsidRPr="0077020B">
        <w:rPr>
          <w:rFonts w:asciiTheme="majorBidi" w:hAnsiTheme="majorBidi" w:cstheme="majorBidi"/>
          <w:color w:val="000000"/>
          <w:sz w:val="22"/>
          <w:szCs w:val="22"/>
        </w:rPr>
        <w:t xml:space="preserve"> </w:t>
      </w:r>
      <w:r w:rsidR="004151FD" w:rsidRPr="0077020B">
        <w:rPr>
          <w:rFonts w:asciiTheme="majorBidi" w:hAnsiTheme="majorBidi" w:cstheme="majorBidi"/>
          <w:color w:val="000000"/>
          <w:sz w:val="22"/>
          <w:szCs w:val="22"/>
        </w:rPr>
        <w:t>NaCl</w:t>
      </w:r>
      <w:r w:rsidR="001A1988" w:rsidRPr="0077020B">
        <w:rPr>
          <w:rFonts w:asciiTheme="majorBidi" w:hAnsiTheme="majorBidi" w:cstheme="majorBidi"/>
          <w:color w:val="000000"/>
          <w:sz w:val="22"/>
          <w:szCs w:val="22"/>
        </w:rPr>
        <w:t>.</w:t>
      </w:r>
      <w:r w:rsidR="00C01A85" w:rsidRPr="00FF47C3">
        <w:rPr>
          <w:rFonts w:asciiTheme="majorBidi" w:hAnsiTheme="majorBidi" w:cstheme="majorBidi"/>
          <w:color w:val="000000"/>
          <w:sz w:val="22"/>
          <w:szCs w:val="22"/>
        </w:rPr>
        <w:t xml:space="preserve"> NaCl was added to HBSS </w:t>
      </w:r>
      <w:r w:rsidR="00540BB8" w:rsidRPr="00FF47C3">
        <w:rPr>
          <w:rFonts w:asciiTheme="majorBidi" w:hAnsiTheme="majorBidi" w:cstheme="majorBidi"/>
          <w:color w:val="000000"/>
          <w:sz w:val="22"/>
          <w:szCs w:val="22"/>
        </w:rPr>
        <w:t xml:space="preserve">until osmolality reached 900mOsmol/kg. </w:t>
      </w:r>
      <w:r w:rsidR="00C01A85" w:rsidRPr="00FF47C3">
        <w:rPr>
          <w:rFonts w:asciiTheme="majorBidi" w:hAnsiTheme="majorBidi" w:cstheme="majorBidi"/>
          <w:color w:val="000000"/>
          <w:sz w:val="22"/>
          <w:szCs w:val="22"/>
        </w:rPr>
        <w:t>600 mOsmol/kg solution</w:t>
      </w:r>
      <w:r w:rsidR="00CC5A29" w:rsidRPr="00FF47C3">
        <w:rPr>
          <w:rFonts w:asciiTheme="majorBidi" w:hAnsiTheme="majorBidi" w:cstheme="majorBidi"/>
          <w:color w:val="000000"/>
          <w:sz w:val="22"/>
          <w:szCs w:val="22"/>
        </w:rPr>
        <w:t xml:space="preserve"> </w:t>
      </w:r>
      <w:r w:rsidR="00C01A85" w:rsidRPr="00FF47C3">
        <w:rPr>
          <w:rFonts w:asciiTheme="majorBidi" w:hAnsiTheme="majorBidi" w:cstheme="majorBidi"/>
          <w:color w:val="000000"/>
          <w:sz w:val="22"/>
          <w:szCs w:val="22"/>
        </w:rPr>
        <w:t>was prepared by diluting</w:t>
      </w:r>
      <w:r w:rsidR="00540BB8" w:rsidRPr="00FF47C3">
        <w:rPr>
          <w:rFonts w:asciiTheme="majorBidi" w:hAnsiTheme="majorBidi" w:cstheme="majorBidi"/>
          <w:color w:val="000000"/>
          <w:sz w:val="22"/>
          <w:szCs w:val="22"/>
        </w:rPr>
        <w:t xml:space="preserve"> </w:t>
      </w:r>
      <w:r w:rsidR="00C01A85" w:rsidRPr="00FF47C3">
        <w:rPr>
          <w:rFonts w:asciiTheme="majorBidi" w:hAnsiTheme="majorBidi" w:cstheme="majorBidi"/>
          <w:color w:val="000000"/>
          <w:sz w:val="22"/>
          <w:szCs w:val="22"/>
        </w:rPr>
        <w:t>900 mOsmol/kg solution with 300 mOsmol/kg (normal HBSS)</w:t>
      </w:r>
      <w:r w:rsidR="00540BB8" w:rsidRPr="00FF47C3">
        <w:rPr>
          <w:rFonts w:asciiTheme="majorBidi" w:hAnsiTheme="majorBidi" w:cstheme="majorBidi"/>
          <w:color w:val="000000"/>
          <w:sz w:val="22"/>
          <w:szCs w:val="22"/>
        </w:rPr>
        <w:t>.</w:t>
      </w:r>
      <w:r w:rsidR="00C01A85" w:rsidRPr="00FF47C3">
        <w:rPr>
          <w:rFonts w:asciiTheme="majorBidi" w:hAnsiTheme="majorBidi" w:cstheme="majorBidi"/>
          <w:color w:val="000000"/>
          <w:sz w:val="22"/>
          <w:szCs w:val="22"/>
        </w:rPr>
        <w:t xml:space="preserve"> </w:t>
      </w:r>
      <w:r w:rsidR="00540BB8" w:rsidRPr="00FF47C3">
        <w:rPr>
          <w:rFonts w:asciiTheme="majorBidi" w:hAnsiTheme="majorBidi" w:cstheme="majorBidi"/>
          <w:color w:val="000000"/>
          <w:sz w:val="22"/>
          <w:szCs w:val="22"/>
        </w:rPr>
        <w:t>In order to create hypo</w:t>
      </w:r>
      <w:r w:rsidR="00C01A85" w:rsidRPr="00FF47C3">
        <w:rPr>
          <w:rFonts w:asciiTheme="majorBidi" w:hAnsiTheme="majorBidi" w:cstheme="majorBidi"/>
          <w:color w:val="000000"/>
          <w:sz w:val="22"/>
          <w:szCs w:val="22"/>
        </w:rPr>
        <w:t>-</w:t>
      </w:r>
      <w:r w:rsidR="00540BB8" w:rsidRPr="00FF47C3">
        <w:rPr>
          <w:rFonts w:asciiTheme="majorBidi" w:hAnsiTheme="majorBidi" w:cstheme="majorBidi"/>
          <w:color w:val="000000"/>
          <w:sz w:val="22"/>
          <w:szCs w:val="22"/>
        </w:rPr>
        <w:t xml:space="preserve">osmotic HBSS, </w:t>
      </w:r>
      <w:r w:rsidR="00CC5A29" w:rsidRPr="00FF47C3">
        <w:rPr>
          <w:rFonts w:asciiTheme="majorBidi" w:hAnsiTheme="majorBidi" w:cstheme="majorBidi"/>
          <w:color w:val="000000"/>
          <w:sz w:val="22"/>
          <w:szCs w:val="22"/>
        </w:rPr>
        <w:t>NaCl-</w:t>
      </w:r>
      <w:r w:rsidR="001E1FE2" w:rsidRPr="00FF47C3">
        <w:rPr>
          <w:rFonts w:asciiTheme="majorBidi" w:hAnsiTheme="majorBidi" w:cstheme="majorBidi"/>
          <w:color w:val="000000"/>
          <w:sz w:val="22"/>
          <w:szCs w:val="22"/>
        </w:rPr>
        <w:t xml:space="preserve">free HBSS was prepared and </w:t>
      </w:r>
      <w:r w:rsidR="000E472A" w:rsidRPr="00FF47C3">
        <w:rPr>
          <w:rFonts w:asciiTheme="majorBidi" w:hAnsiTheme="majorBidi" w:cstheme="majorBidi"/>
          <w:color w:val="000000"/>
          <w:sz w:val="22"/>
          <w:szCs w:val="22"/>
        </w:rPr>
        <w:t>its</w:t>
      </w:r>
      <w:r w:rsidR="001E1FE2" w:rsidRPr="00FF47C3">
        <w:rPr>
          <w:rFonts w:asciiTheme="majorBidi" w:hAnsiTheme="majorBidi" w:cstheme="majorBidi"/>
          <w:color w:val="000000"/>
          <w:sz w:val="22"/>
          <w:szCs w:val="22"/>
        </w:rPr>
        <w:t xml:space="preserve"> osmolality was measured for 45 mOsmol/kg.</w:t>
      </w:r>
      <w:r w:rsidR="00540BB8" w:rsidRPr="00FF47C3">
        <w:rPr>
          <w:rFonts w:asciiTheme="majorBidi" w:hAnsiTheme="majorBidi" w:cstheme="majorBidi"/>
          <w:color w:val="000000"/>
          <w:sz w:val="22"/>
          <w:szCs w:val="22"/>
        </w:rPr>
        <w:t xml:space="preserve"> The NaCl free HBSS was then used </w:t>
      </w:r>
      <w:r w:rsidR="00C01A85" w:rsidRPr="00FF47C3">
        <w:rPr>
          <w:rFonts w:asciiTheme="majorBidi" w:hAnsiTheme="majorBidi" w:cstheme="majorBidi"/>
          <w:color w:val="000000"/>
          <w:sz w:val="22"/>
          <w:szCs w:val="22"/>
        </w:rPr>
        <w:t xml:space="preserve">to </w:t>
      </w:r>
      <w:r w:rsidR="00540BB8" w:rsidRPr="00FF47C3">
        <w:rPr>
          <w:rFonts w:asciiTheme="majorBidi" w:hAnsiTheme="majorBidi" w:cstheme="majorBidi"/>
          <w:color w:val="000000"/>
          <w:sz w:val="22"/>
          <w:szCs w:val="22"/>
        </w:rPr>
        <w:t>dilut</w:t>
      </w:r>
      <w:r w:rsidR="00C01A85" w:rsidRPr="00FF47C3">
        <w:rPr>
          <w:rFonts w:asciiTheme="majorBidi" w:hAnsiTheme="majorBidi" w:cstheme="majorBidi"/>
          <w:color w:val="000000"/>
          <w:sz w:val="22"/>
          <w:szCs w:val="22"/>
        </w:rPr>
        <w:t>e</w:t>
      </w:r>
      <w:r w:rsidR="00540BB8" w:rsidRPr="00FF47C3">
        <w:rPr>
          <w:rFonts w:asciiTheme="majorBidi" w:hAnsiTheme="majorBidi" w:cstheme="majorBidi"/>
          <w:color w:val="000000"/>
          <w:sz w:val="22"/>
          <w:szCs w:val="22"/>
        </w:rPr>
        <w:t xml:space="preserve"> the 300 </w:t>
      </w:r>
      <w:r w:rsidR="00C01A85" w:rsidRPr="00FF47C3">
        <w:rPr>
          <w:rFonts w:asciiTheme="majorBidi" w:hAnsiTheme="majorBidi" w:cstheme="majorBidi"/>
          <w:color w:val="000000"/>
          <w:sz w:val="22"/>
          <w:szCs w:val="22"/>
        </w:rPr>
        <w:t>mOsmol</w:t>
      </w:r>
      <w:r w:rsidR="00540BB8" w:rsidRPr="00FF47C3">
        <w:rPr>
          <w:rFonts w:asciiTheme="majorBidi" w:hAnsiTheme="majorBidi" w:cstheme="majorBidi"/>
          <w:color w:val="000000"/>
          <w:sz w:val="22"/>
          <w:szCs w:val="22"/>
        </w:rPr>
        <w:t>/kg</w:t>
      </w:r>
      <w:r w:rsidR="001E1FE2" w:rsidRPr="00FF47C3">
        <w:rPr>
          <w:rFonts w:asciiTheme="majorBidi" w:hAnsiTheme="majorBidi" w:cstheme="majorBidi"/>
          <w:color w:val="000000"/>
          <w:sz w:val="22"/>
          <w:szCs w:val="22"/>
        </w:rPr>
        <w:t xml:space="preserve"> </w:t>
      </w:r>
      <w:r w:rsidR="00CC5A29" w:rsidRPr="00FF47C3">
        <w:rPr>
          <w:rFonts w:asciiTheme="majorBidi" w:hAnsiTheme="majorBidi" w:cstheme="majorBidi"/>
          <w:color w:val="000000"/>
          <w:sz w:val="22"/>
          <w:szCs w:val="22"/>
        </w:rPr>
        <w:t>HBSS solution</w:t>
      </w:r>
      <w:r w:rsidR="00540BB8" w:rsidRPr="00FF47C3">
        <w:rPr>
          <w:rFonts w:asciiTheme="majorBidi" w:hAnsiTheme="majorBidi" w:cstheme="majorBidi"/>
          <w:color w:val="000000"/>
          <w:sz w:val="22"/>
          <w:szCs w:val="22"/>
        </w:rPr>
        <w:t xml:space="preserve"> </w:t>
      </w:r>
      <w:r w:rsidR="00CC5A29" w:rsidRPr="00FF47C3">
        <w:rPr>
          <w:rFonts w:asciiTheme="majorBidi" w:hAnsiTheme="majorBidi" w:cstheme="majorBidi"/>
          <w:color w:val="000000"/>
          <w:sz w:val="22"/>
          <w:szCs w:val="22"/>
        </w:rPr>
        <w:t xml:space="preserve">until </w:t>
      </w:r>
      <w:r w:rsidR="0041327A" w:rsidRPr="00FF47C3">
        <w:rPr>
          <w:rFonts w:asciiTheme="majorBidi" w:hAnsiTheme="majorBidi" w:cstheme="majorBidi"/>
          <w:color w:val="000000"/>
          <w:sz w:val="22"/>
          <w:szCs w:val="22"/>
        </w:rPr>
        <w:t xml:space="preserve">the </w:t>
      </w:r>
      <w:r w:rsidR="00CC5A29" w:rsidRPr="00FF47C3">
        <w:rPr>
          <w:rFonts w:asciiTheme="majorBidi" w:hAnsiTheme="majorBidi" w:cstheme="majorBidi"/>
          <w:color w:val="000000"/>
          <w:sz w:val="22"/>
          <w:szCs w:val="22"/>
        </w:rPr>
        <w:t xml:space="preserve">osmolality reached </w:t>
      </w:r>
      <w:r w:rsidR="00540BB8" w:rsidRPr="00FF47C3">
        <w:rPr>
          <w:rFonts w:asciiTheme="majorBidi" w:hAnsiTheme="majorBidi" w:cstheme="majorBidi"/>
          <w:color w:val="000000"/>
          <w:sz w:val="22"/>
          <w:szCs w:val="22"/>
        </w:rPr>
        <w:t xml:space="preserve">150 </w:t>
      </w:r>
      <w:r w:rsidR="00C01A85" w:rsidRPr="00FF47C3">
        <w:rPr>
          <w:rFonts w:asciiTheme="majorBidi" w:hAnsiTheme="majorBidi" w:cstheme="majorBidi"/>
          <w:color w:val="000000"/>
          <w:sz w:val="22"/>
          <w:szCs w:val="22"/>
        </w:rPr>
        <w:t>mOsmol</w:t>
      </w:r>
      <w:r w:rsidR="00540BB8" w:rsidRPr="00FF47C3">
        <w:rPr>
          <w:rFonts w:asciiTheme="majorBidi" w:hAnsiTheme="majorBidi" w:cstheme="majorBidi"/>
          <w:color w:val="000000"/>
          <w:sz w:val="22"/>
          <w:szCs w:val="22"/>
        </w:rPr>
        <w:t>/kg.</w:t>
      </w:r>
      <w:r w:rsidR="0041327A" w:rsidRPr="00FF47C3">
        <w:rPr>
          <w:rFonts w:asciiTheme="majorBidi" w:hAnsiTheme="majorBidi" w:cstheme="majorBidi"/>
          <w:color w:val="000000"/>
          <w:sz w:val="22"/>
          <w:szCs w:val="22"/>
        </w:rPr>
        <w:t xml:space="preserve"> </w:t>
      </w:r>
      <w:r w:rsidR="00902AEF" w:rsidRPr="00FF47C3">
        <w:rPr>
          <w:rFonts w:asciiTheme="majorBidi" w:hAnsiTheme="majorBidi" w:cstheme="majorBidi"/>
          <w:color w:val="000000"/>
          <w:sz w:val="22"/>
          <w:szCs w:val="22"/>
        </w:rPr>
        <w:t>O</w:t>
      </w:r>
      <w:r w:rsidR="00540BB8" w:rsidRPr="00FF47C3">
        <w:rPr>
          <w:rFonts w:asciiTheme="majorBidi" w:hAnsiTheme="majorBidi" w:cstheme="majorBidi"/>
          <w:color w:val="000000"/>
          <w:sz w:val="22"/>
          <w:szCs w:val="22"/>
        </w:rPr>
        <w:t>smolality</w:t>
      </w:r>
      <w:r w:rsidR="0041327A" w:rsidRPr="00FF47C3">
        <w:rPr>
          <w:rFonts w:asciiTheme="majorBidi" w:hAnsiTheme="majorBidi" w:cstheme="majorBidi"/>
          <w:color w:val="000000"/>
          <w:sz w:val="22"/>
          <w:szCs w:val="22"/>
        </w:rPr>
        <w:t xml:space="preserve"> </w:t>
      </w:r>
      <w:r w:rsidR="00902AEF" w:rsidRPr="00FF47C3">
        <w:rPr>
          <w:rFonts w:asciiTheme="majorBidi" w:hAnsiTheme="majorBidi" w:cstheme="majorBidi"/>
          <w:color w:val="000000"/>
          <w:sz w:val="22"/>
          <w:szCs w:val="22"/>
        </w:rPr>
        <w:t xml:space="preserve">of all HBSS media </w:t>
      </w:r>
      <w:r w:rsidR="0041327A" w:rsidRPr="00FF47C3">
        <w:rPr>
          <w:rFonts w:asciiTheme="majorBidi" w:hAnsiTheme="majorBidi" w:cstheme="majorBidi"/>
          <w:color w:val="000000"/>
          <w:sz w:val="22"/>
          <w:szCs w:val="22"/>
        </w:rPr>
        <w:t xml:space="preserve">was </w:t>
      </w:r>
      <w:r w:rsidR="00E9488C" w:rsidRPr="00FF47C3">
        <w:rPr>
          <w:rFonts w:asciiTheme="majorBidi" w:hAnsiTheme="majorBidi" w:cstheme="majorBidi"/>
          <w:color w:val="000000"/>
          <w:sz w:val="22"/>
          <w:szCs w:val="22"/>
        </w:rPr>
        <w:t>validated</w:t>
      </w:r>
      <w:r w:rsidR="00540BB8" w:rsidRPr="00FF47C3">
        <w:rPr>
          <w:rFonts w:asciiTheme="majorBidi" w:hAnsiTheme="majorBidi" w:cstheme="majorBidi"/>
          <w:color w:val="000000"/>
          <w:sz w:val="22"/>
          <w:szCs w:val="22"/>
        </w:rPr>
        <w:t xml:space="preserve"> using </w:t>
      </w:r>
      <w:r w:rsidR="00902AEF" w:rsidRPr="00FF47C3">
        <w:rPr>
          <w:rFonts w:asciiTheme="majorBidi" w:hAnsiTheme="majorBidi" w:cstheme="majorBidi"/>
          <w:color w:val="000000"/>
          <w:sz w:val="22"/>
          <w:szCs w:val="22"/>
        </w:rPr>
        <w:t xml:space="preserve">an </w:t>
      </w:r>
      <w:r w:rsidR="00D55891" w:rsidRPr="00FF47C3">
        <w:rPr>
          <w:rFonts w:asciiTheme="majorBidi" w:hAnsiTheme="majorBidi" w:cstheme="majorBidi"/>
          <w:color w:val="000000"/>
          <w:sz w:val="22"/>
          <w:szCs w:val="22"/>
        </w:rPr>
        <w:t>Osmometer basic M (Löser Messtechnik</w:t>
      </w:r>
      <w:r w:rsidR="00E9488C" w:rsidRPr="00FF47C3">
        <w:rPr>
          <w:rFonts w:asciiTheme="majorBidi" w:hAnsiTheme="majorBidi" w:cstheme="majorBidi"/>
          <w:color w:val="000000"/>
          <w:sz w:val="22"/>
          <w:szCs w:val="22"/>
        </w:rPr>
        <w:t xml:space="preserve">, </w:t>
      </w:r>
      <w:r>
        <w:rPr>
          <w:rFonts w:asciiTheme="majorBidi" w:hAnsiTheme="majorBidi" w:cstheme="majorBidi"/>
          <w:color w:val="000000"/>
          <w:sz w:val="22"/>
          <w:szCs w:val="22"/>
        </w:rPr>
        <w:t>Germany</w:t>
      </w:r>
      <w:r w:rsidR="00D55891" w:rsidRPr="00A56266">
        <w:rPr>
          <w:rFonts w:asciiTheme="majorBidi" w:hAnsiTheme="majorBidi" w:cstheme="majorBidi"/>
          <w:color w:val="000000"/>
          <w:sz w:val="22"/>
          <w:szCs w:val="22"/>
        </w:rPr>
        <w:t>)</w:t>
      </w:r>
      <w:r w:rsidR="00E9488C" w:rsidRPr="00A56266">
        <w:rPr>
          <w:rFonts w:asciiTheme="majorBidi" w:hAnsiTheme="majorBidi" w:cstheme="majorBidi"/>
          <w:color w:val="000000"/>
          <w:sz w:val="22"/>
          <w:szCs w:val="22"/>
        </w:rPr>
        <w:t>. A</w:t>
      </w:r>
      <w:r w:rsidR="00CC5A29" w:rsidRPr="00A56266">
        <w:rPr>
          <w:rFonts w:asciiTheme="majorBidi" w:hAnsiTheme="majorBidi" w:cstheme="majorBidi"/>
          <w:color w:val="000000"/>
          <w:sz w:val="22"/>
          <w:szCs w:val="22"/>
        </w:rPr>
        <w:t xml:space="preserve">ll </w:t>
      </w:r>
      <w:r w:rsidR="00E9488C" w:rsidRPr="00A56266">
        <w:rPr>
          <w:rFonts w:asciiTheme="majorBidi" w:hAnsiTheme="majorBidi" w:cstheme="majorBidi"/>
          <w:color w:val="000000"/>
          <w:sz w:val="22"/>
          <w:szCs w:val="22"/>
        </w:rPr>
        <w:t xml:space="preserve">experimental </w:t>
      </w:r>
      <w:r w:rsidR="00CC5A29" w:rsidRPr="00A56266">
        <w:rPr>
          <w:rFonts w:asciiTheme="majorBidi" w:hAnsiTheme="majorBidi" w:cstheme="majorBidi"/>
          <w:color w:val="000000"/>
          <w:sz w:val="22"/>
          <w:szCs w:val="22"/>
        </w:rPr>
        <w:t xml:space="preserve">solutions </w:t>
      </w:r>
      <w:r w:rsidR="00540BB8" w:rsidRPr="00A56266">
        <w:rPr>
          <w:rFonts w:asciiTheme="majorBidi" w:hAnsiTheme="majorBidi" w:cstheme="majorBidi"/>
          <w:color w:val="000000"/>
          <w:sz w:val="22"/>
          <w:szCs w:val="22"/>
        </w:rPr>
        <w:t xml:space="preserve">were filtered </w:t>
      </w:r>
      <w:r w:rsidR="00592FE4" w:rsidRPr="00A56266">
        <w:rPr>
          <w:rFonts w:asciiTheme="majorBidi" w:hAnsiTheme="majorBidi" w:cstheme="majorBidi"/>
          <w:color w:val="000000"/>
          <w:sz w:val="22"/>
          <w:szCs w:val="22"/>
        </w:rPr>
        <w:t xml:space="preserve">through a </w:t>
      </w:r>
      <w:r w:rsidR="001E1FE2" w:rsidRPr="00A56266">
        <w:rPr>
          <w:rFonts w:asciiTheme="majorBidi" w:hAnsiTheme="majorBidi" w:cstheme="majorBidi"/>
          <w:color w:val="000000"/>
          <w:sz w:val="22"/>
          <w:szCs w:val="22"/>
        </w:rPr>
        <w:t>0.22</w:t>
      </w:r>
      <w:r w:rsidR="00592FE4" w:rsidRPr="00A56266">
        <w:rPr>
          <w:rFonts w:asciiTheme="majorBidi" w:hAnsiTheme="majorBidi" w:cstheme="majorBidi"/>
          <w:color w:val="000000"/>
          <w:sz w:val="22"/>
          <w:szCs w:val="22"/>
        </w:rPr>
        <w:t>µ</w:t>
      </w:r>
      <w:r w:rsidR="001E1FE2" w:rsidRPr="00A56266">
        <w:rPr>
          <w:rFonts w:asciiTheme="majorBidi" w:hAnsiTheme="majorBidi" w:cstheme="majorBidi"/>
          <w:color w:val="000000"/>
          <w:sz w:val="22"/>
          <w:szCs w:val="22"/>
        </w:rPr>
        <w:t>m filter.</w:t>
      </w:r>
      <w:r w:rsidR="00540BB8" w:rsidRPr="00A56266">
        <w:rPr>
          <w:rFonts w:asciiTheme="majorBidi" w:hAnsiTheme="majorBidi" w:cstheme="majorBidi"/>
          <w:color w:val="000000"/>
          <w:sz w:val="22"/>
          <w:szCs w:val="22"/>
        </w:rPr>
        <w:t xml:space="preserve"> </w:t>
      </w:r>
    </w:p>
    <w:p w14:paraId="709110EB" w14:textId="77777777" w:rsidR="001E1FE2" w:rsidRPr="00A56266" w:rsidRDefault="001E1FE2" w:rsidP="00A73D31">
      <w:pPr>
        <w:pStyle w:val="NormalWeb"/>
        <w:spacing w:before="0" w:beforeAutospacing="0" w:after="0" w:afterAutospacing="0" w:line="360" w:lineRule="auto"/>
        <w:rPr>
          <w:rFonts w:asciiTheme="majorBidi" w:hAnsiTheme="majorBidi" w:cstheme="majorBidi"/>
          <w:color w:val="000000"/>
          <w:sz w:val="22"/>
          <w:szCs w:val="22"/>
        </w:rPr>
      </w:pPr>
    </w:p>
    <w:p w14:paraId="0842F48C" w14:textId="77777777" w:rsidR="00DE2E62" w:rsidRPr="00A56266" w:rsidRDefault="004A1C94"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2.4 </w:t>
      </w:r>
      <w:r w:rsidR="00902AEF" w:rsidRPr="00A56266">
        <w:rPr>
          <w:rFonts w:asciiTheme="majorBidi" w:hAnsiTheme="majorBidi" w:cstheme="majorBidi"/>
          <w:color w:val="000000"/>
          <w:sz w:val="22"/>
          <w:szCs w:val="22"/>
        </w:rPr>
        <w:t>Peptide u</w:t>
      </w:r>
      <w:r w:rsidR="00DE2E62" w:rsidRPr="00A56266">
        <w:rPr>
          <w:rFonts w:asciiTheme="majorBidi" w:hAnsiTheme="majorBidi" w:cstheme="majorBidi"/>
          <w:color w:val="000000"/>
          <w:sz w:val="22"/>
          <w:szCs w:val="22"/>
        </w:rPr>
        <w:t>ptake assay</w:t>
      </w:r>
      <w:r w:rsidR="006A6553" w:rsidRPr="00A56266">
        <w:rPr>
          <w:rFonts w:asciiTheme="majorBidi" w:hAnsiTheme="majorBidi" w:cstheme="majorBidi"/>
          <w:color w:val="000000"/>
          <w:sz w:val="22"/>
          <w:szCs w:val="22"/>
        </w:rPr>
        <w:t>:</w:t>
      </w:r>
    </w:p>
    <w:p w14:paraId="0BAC4500" w14:textId="77777777" w:rsidR="006A6553" w:rsidRPr="00A56266" w:rsidRDefault="006A6553" w:rsidP="00A73D31">
      <w:pPr>
        <w:pStyle w:val="NormalWeb"/>
        <w:spacing w:before="0" w:beforeAutospacing="0" w:after="0" w:afterAutospacing="0" w:line="360" w:lineRule="auto"/>
        <w:rPr>
          <w:rFonts w:asciiTheme="majorBidi" w:hAnsiTheme="majorBidi" w:cstheme="majorBidi"/>
          <w:color w:val="000000"/>
          <w:sz w:val="22"/>
          <w:szCs w:val="22"/>
        </w:rPr>
      </w:pPr>
    </w:p>
    <w:p w14:paraId="6ADFD5EF" w14:textId="1181AB61" w:rsidR="0036448F" w:rsidRPr="00F16A9B" w:rsidRDefault="00DE2E62" w:rsidP="00A73D31">
      <w:pPr>
        <w:pStyle w:val="NormalWeb"/>
        <w:spacing w:before="0" w:beforeAutospacing="0" w:after="0" w:afterAutospacing="0" w:line="360" w:lineRule="auto"/>
        <w:rPr>
          <w:rFonts w:asciiTheme="majorBidi" w:hAnsiTheme="majorBidi" w:cstheme="majorBidi"/>
          <w:color w:val="000000"/>
          <w:sz w:val="22"/>
          <w:szCs w:val="22"/>
        </w:rPr>
      </w:pPr>
      <w:r w:rsidRPr="00A56266">
        <w:rPr>
          <w:rFonts w:asciiTheme="majorBidi" w:hAnsiTheme="majorBidi" w:cstheme="majorBidi"/>
          <w:color w:val="000000"/>
          <w:sz w:val="22"/>
          <w:szCs w:val="22"/>
        </w:rPr>
        <w:t xml:space="preserve">PepT2-Tmb cells were grown </w:t>
      </w:r>
      <w:r w:rsidR="00263EFE" w:rsidRPr="00A56266">
        <w:rPr>
          <w:rFonts w:asciiTheme="majorBidi" w:hAnsiTheme="majorBidi" w:cstheme="majorBidi"/>
          <w:color w:val="000000"/>
          <w:sz w:val="22"/>
          <w:szCs w:val="22"/>
        </w:rPr>
        <w:t>in full</w:t>
      </w:r>
      <w:r w:rsidR="00F6154C">
        <w:rPr>
          <w:rFonts w:asciiTheme="majorBidi" w:hAnsiTheme="majorBidi" w:cstheme="majorBidi"/>
          <w:color w:val="000000"/>
          <w:sz w:val="22"/>
          <w:szCs w:val="22"/>
        </w:rPr>
        <w:t xml:space="preserve"> L15</w:t>
      </w:r>
      <w:r w:rsidR="00263EFE" w:rsidRPr="00A56266">
        <w:rPr>
          <w:rFonts w:asciiTheme="majorBidi" w:hAnsiTheme="majorBidi" w:cstheme="majorBidi"/>
          <w:color w:val="000000"/>
          <w:sz w:val="22"/>
          <w:szCs w:val="22"/>
        </w:rPr>
        <w:t xml:space="preserve"> medium using </w:t>
      </w:r>
      <w:r w:rsidRPr="00A56266">
        <w:rPr>
          <w:rFonts w:asciiTheme="majorBidi" w:hAnsiTheme="majorBidi" w:cstheme="majorBidi"/>
          <w:color w:val="000000"/>
          <w:sz w:val="22"/>
          <w:szCs w:val="22"/>
        </w:rPr>
        <w:t>75T flasks</w:t>
      </w:r>
      <w:r w:rsidR="00263EFE" w:rsidRPr="00A56266">
        <w:rPr>
          <w:rFonts w:asciiTheme="majorBidi" w:hAnsiTheme="majorBidi" w:cstheme="majorBidi"/>
          <w:color w:val="000000"/>
          <w:sz w:val="22"/>
          <w:szCs w:val="22"/>
        </w:rPr>
        <w:t xml:space="preserve"> </w:t>
      </w:r>
      <w:r w:rsidR="00FC491A" w:rsidRPr="00A56266">
        <w:rPr>
          <w:rFonts w:asciiTheme="majorBidi" w:hAnsiTheme="majorBidi" w:cstheme="majorBidi"/>
          <w:color w:val="000000"/>
          <w:sz w:val="22"/>
          <w:szCs w:val="22"/>
        </w:rPr>
        <w:t>until</w:t>
      </w:r>
      <w:r w:rsidRPr="00A56266">
        <w:rPr>
          <w:rFonts w:asciiTheme="majorBidi" w:hAnsiTheme="majorBidi" w:cstheme="majorBidi"/>
          <w:color w:val="000000"/>
          <w:sz w:val="22"/>
          <w:szCs w:val="22"/>
        </w:rPr>
        <w:t xml:space="preserve"> 50-60% </w:t>
      </w:r>
      <w:r w:rsidR="00263EFE" w:rsidRPr="00A56266">
        <w:rPr>
          <w:rFonts w:asciiTheme="majorBidi" w:hAnsiTheme="majorBidi" w:cstheme="majorBidi"/>
          <w:color w:val="000000"/>
          <w:sz w:val="22"/>
          <w:szCs w:val="22"/>
        </w:rPr>
        <w:t xml:space="preserve">confluence </w:t>
      </w:r>
      <w:r w:rsidRPr="00A56266">
        <w:rPr>
          <w:rFonts w:asciiTheme="majorBidi" w:hAnsiTheme="majorBidi" w:cstheme="majorBidi"/>
          <w:color w:val="000000"/>
          <w:sz w:val="22"/>
          <w:szCs w:val="22"/>
        </w:rPr>
        <w:t xml:space="preserve">and transfected </w:t>
      </w:r>
      <w:r w:rsidR="004E061E" w:rsidRPr="00A56266">
        <w:rPr>
          <w:rFonts w:asciiTheme="majorBidi" w:hAnsiTheme="majorBidi" w:cstheme="majorBidi"/>
          <w:color w:val="000000"/>
          <w:sz w:val="22"/>
          <w:szCs w:val="22"/>
        </w:rPr>
        <w:t>with 10</w:t>
      </w:r>
      <w:r w:rsidR="00F16A9B">
        <w:rPr>
          <w:rFonts w:asciiTheme="majorBidi" w:hAnsiTheme="majorBidi" w:cstheme="majorBidi"/>
          <w:color w:val="000000"/>
          <w:sz w:val="22"/>
          <w:szCs w:val="22"/>
        </w:rPr>
        <w:t>µ</w:t>
      </w:r>
      <w:r w:rsidR="004E061E" w:rsidRPr="00A56266">
        <w:rPr>
          <w:rFonts w:asciiTheme="majorBidi" w:hAnsiTheme="majorBidi" w:cstheme="majorBidi"/>
          <w:color w:val="000000"/>
          <w:sz w:val="22"/>
          <w:szCs w:val="22"/>
        </w:rPr>
        <w:t xml:space="preserve">g </w:t>
      </w:r>
      <w:r w:rsidR="000E472A" w:rsidRPr="00A56266">
        <w:rPr>
          <w:rFonts w:asciiTheme="majorBidi" w:hAnsiTheme="majorBidi" w:cstheme="majorBidi"/>
          <w:color w:val="000000"/>
          <w:sz w:val="22"/>
          <w:szCs w:val="22"/>
        </w:rPr>
        <w:t>p</w:t>
      </w:r>
      <w:r w:rsidR="004E061E" w:rsidRPr="00A56266">
        <w:rPr>
          <w:rFonts w:asciiTheme="majorBidi" w:hAnsiTheme="majorBidi" w:cstheme="majorBidi"/>
          <w:color w:val="000000"/>
          <w:sz w:val="22"/>
          <w:szCs w:val="22"/>
        </w:rPr>
        <w:t xml:space="preserve">N1-GFP plasmid </w:t>
      </w:r>
      <w:r w:rsidR="00F16A9B" w:rsidRPr="00756DB6">
        <w:rPr>
          <w:rFonts w:asciiTheme="majorBidi" w:hAnsiTheme="majorBidi" w:cstheme="majorBidi"/>
          <w:color w:val="000000"/>
          <w:sz w:val="22"/>
          <w:szCs w:val="22"/>
        </w:rPr>
        <w:t>(Clontech</w:t>
      </w:r>
      <w:r w:rsidR="00F16A9B">
        <w:rPr>
          <w:rFonts w:asciiTheme="majorBidi" w:hAnsiTheme="majorBidi" w:cstheme="majorBidi"/>
          <w:color w:val="000000"/>
          <w:sz w:val="22"/>
          <w:szCs w:val="22"/>
        </w:rPr>
        <w:t xml:space="preserve"> </w:t>
      </w:r>
      <w:r w:rsidR="00F16A9B" w:rsidRPr="005B3278">
        <w:rPr>
          <w:rFonts w:asciiTheme="majorBidi" w:hAnsiTheme="majorBidi" w:cstheme="majorBidi"/>
          <w:color w:val="000000"/>
          <w:sz w:val="22"/>
          <w:szCs w:val="22"/>
        </w:rPr>
        <w:t>Takara Bio USA</w:t>
      </w:r>
      <w:r w:rsidR="00F16A9B">
        <w:rPr>
          <w:rFonts w:asciiTheme="majorBidi" w:hAnsiTheme="majorBidi" w:cstheme="majorBidi"/>
          <w:color w:val="000000"/>
          <w:sz w:val="22"/>
          <w:szCs w:val="22"/>
        </w:rPr>
        <w:t xml:space="preserve">) </w:t>
      </w:r>
      <w:r w:rsidR="004E061E" w:rsidRPr="00A56266">
        <w:rPr>
          <w:rFonts w:asciiTheme="majorBidi" w:hAnsiTheme="majorBidi" w:cstheme="majorBidi"/>
          <w:color w:val="000000"/>
          <w:sz w:val="22"/>
          <w:szCs w:val="22"/>
        </w:rPr>
        <w:t xml:space="preserve">using </w:t>
      </w:r>
      <w:r w:rsidRPr="00A56266">
        <w:rPr>
          <w:rFonts w:asciiTheme="majorBidi" w:hAnsiTheme="majorBidi" w:cstheme="majorBidi"/>
          <w:color w:val="000000"/>
          <w:sz w:val="22"/>
          <w:szCs w:val="22"/>
        </w:rPr>
        <w:t>1:4 DNA to Viafect transfection re</w:t>
      </w:r>
      <w:r w:rsidR="00E553CB" w:rsidRPr="00A56266">
        <w:rPr>
          <w:rFonts w:asciiTheme="majorBidi" w:hAnsiTheme="majorBidi" w:cstheme="majorBidi"/>
          <w:color w:val="000000"/>
          <w:sz w:val="22"/>
          <w:szCs w:val="22"/>
        </w:rPr>
        <w:t>a</w:t>
      </w:r>
      <w:r w:rsidRPr="00A56266">
        <w:rPr>
          <w:rFonts w:asciiTheme="majorBidi" w:hAnsiTheme="majorBidi" w:cstheme="majorBidi"/>
          <w:color w:val="000000"/>
          <w:sz w:val="22"/>
          <w:szCs w:val="22"/>
        </w:rPr>
        <w:t>gent ratio</w:t>
      </w:r>
      <w:r w:rsidR="00E553CB" w:rsidRPr="00A56266">
        <w:rPr>
          <w:rFonts w:asciiTheme="majorBidi" w:hAnsiTheme="majorBidi" w:cstheme="majorBidi"/>
          <w:color w:val="000000"/>
          <w:sz w:val="22"/>
          <w:szCs w:val="22"/>
        </w:rPr>
        <w:t xml:space="preserve"> to allow fluorescence normalization that accounts for differences in cell numbers between treatment and control wells</w:t>
      </w:r>
      <w:r w:rsidRPr="00F16A9B">
        <w:rPr>
          <w:rFonts w:asciiTheme="majorBidi" w:hAnsiTheme="majorBidi" w:cstheme="majorBidi"/>
          <w:color w:val="000000"/>
          <w:sz w:val="22"/>
          <w:szCs w:val="22"/>
        </w:rPr>
        <w:t xml:space="preserve">. 48 hours </w:t>
      </w:r>
      <w:r w:rsidR="006A3691" w:rsidRPr="00F16A9B">
        <w:rPr>
          <w:rFonts w:asciiTheme="majorBidi" w:hAnsiTheme="majorBidi" w:cstheme="majorBidi"/>
          <w:color w:val="000000"/>
          <w:sz w:val="22"/>
          <w:szCs w:val="22"/>
        </w:rPr>
        <w:t>post-</w:t>
      </w:r>
      <w:r w:rsidRPr="00F16A9B">
        <w:rPr>
          <w:rFonts w:asciiTheme="majorBidi" w:hAnsiTheme="majorBidi" w:cstheme="majorBidi"/>
          <w:color w:val="000000"/>
          <w:sz w:val="22"/>
          <w:szCs w:val="22"/>
        </w:rPr>
        <w:t>transfection, cell</w:t>
      </w:r>
      <w:r w:rsidR="00D863F0" w:rsidRPr="00F16A9B">
        <w:rPr>
          <w:rFonts w:asciiTheme="majorBidi" w:hAnsiTheme="majorBidi" w:cstheme="majorBidi"/>
          <w:color w:val="000000"/>
          <w:sz w:val="22"/>
          <w:szCs w:val="22"/>
        </w:rPr>
        <w:t>s</w:t>
      </w:r>
      <w:r w:rsidRPr="00F16A9B">
        <w:rPr>
          <w:rFonts w:asciiTheme="majorBidi" w:hAnsiTheme="majorBidi" w:cstheme="majorBidi"/>
          <w:color w:val="000000"/>
          <w:sz w:val="22"/>
          <w:szCs w:val="22"/>
        </w:rPr>
        <w:t xml:space="preserve"> were trypsinized and centrifuged at 700g for 5min at RT in 15 ml tubes. The cells were counted and </w:t>
      </w:r>
      <w:r w:rsidR="0036448F" w:rsidRPr="00F16A9B">
        <w:rPr>
          <w:rFonts w:asciiTheme="majorBidi" w:hAnsiTheme="majorBidi" w:cstheme="majorBidi"/>
          <w:color w:val="000000"/>
          <w:sz w:val="22"/>
          <w:szCs w:val="22"/>
        </w:rPr>
        <w:t>washed</w:t>
      </w:r>
      <w:r w:rsidRPr="00F16A9B">
        <w:rPr>
          <w:rFonts w:asciiTheme="majorBidi" w:hAnsiTheme="majorBidi" w:cstheme="majorBidi"/>
          <w:color w:val="000000"/>
          <w:sz w:val="22"/>
          <w:szCs w:val="22"/>
        </w:rPr>
        <w:t xml:space="preserve"> </w:t>
      </w:r>
      <w:r w:rsidR="0036448F" w:rsidRPr="00F16A9B">
        <w:rPr>
          <w:rFonts w:asciiTheme="majorBidi" w:hAnsiTheme="majorBidi" w:cstheme="majorBidi"/>
          <w:color w:val="000000"/>
          <w:sz w:val="22"/>
          <w:szCs w:val="22"/>
        </w:rPr>
        <w:t>with</w:t>
      </w:r>
      <w:r w:rsidRPr="00F16A9B">
        <w:rPr>
          <w:rFonts w:asciiTheme="majorBidi" w:hAnsiTheme="majorBidi" w:cstheme="majorBidi"/>
          <w:color w:val="000000"/>
          <w:sz w:val="22"/>
          <w:szCs w:val="22"/>
        </w:rPr>
        <w:t xml:space="preserve"> </w:t>
      </w:r>
      <w:r w:rsidR="006A3691" w:rsidRPr="00F16A9B">
        <w:rPr>
          <w:rFonts w:asciiTheme="majorBidi" w:hAnsiTheme="majorBidi" w:cstheme="majorBidi"/>
          <w:color w:val="000000"/>
          <w:sz w:val="22"/>
          <w:szCs w:val="22"/>
        </w:rPr>
        <w:t xml:space="preserve">normal </w:t>
      </w:r>
      <w:r w:rsidR="00CC5A29" w:rsidRPr="00F16A9B">
        <w:rPr>
          <w:rFonts w:asciiTheme="majorBidi" w:hAnsiTheme="majorBidi" w:cstheme="majorBidi"/>
          <w:color w:val="000000"/>
          <w:sz w:val="22"/>
          <w:szCs w:val="22"/>
        </w:rPr>
        <w:t>HBSS-20mM Hepes</w:t>
      </w:r>
      <w:r w:rsidR="00F16A9B">
        <w:rPr>
          <w:rFonts w:asciiTheme="majorBidi" w:hAnsiTheme="majorBidi" w:cstheme="majorBidi"/>
          <w:color w:val="000000"/>
          <w:sz w:val="22"/>
          <w:szCs w:val="22"/>
        </w:rPr>
        <w:t xml:space="preserve"> to eliminate serum residuals</w:t>
      </w:r>
      <w:r w:rsidR="00CC5A29" w:rsidRPr="00F16A9B">
        <w:rPr>
          <w:rFonts w:asciiTheme="majorBidi" w:hAnsiTheme="majorBidi" w:cstheme="majorBidi"/>
          <w:color w:val="000000"/>
          <w:sz w:val="22"/>
          <w:szCs w:val="22"/>
        </w:rPr>
        <w:t xml:space="preserve">, </w:t>
      </w:r>
      <w:r w:rsidR="0036448F" w:rsidRPr="00F16A9B">
        <w:rPr>
          <w:rFonts w:asciiTheme="majorBidi" w:hAnsiTheme="majorBidi" w:cstheme="majorBidi"/>
          <w:color w:val="000000"/>
          <w:sz w:val="22"/>
          <w:szCs w:val="22"/>
        </w:rPr>
        <w:t xml:space="preserve">centrifuged again and </w:t>
      </w:r>
      <w:r w:rsidR="003F676C" w:rsidRPr="00F16A9B">
        <w:rPr>
          <w:rFonts w:asciiTheme="majorBidi" w:hAnsiTheme="majorBidi" w:cstheme="majorBidi"/>
          <w:color w:val="000000"/>
          <w:sz w:val="22"/>
          <w:szCs w:val="22"/>
        </w:rPr>
        <w:t>re</w:t>
      </w:r>
      <w:r w:rsidR="0036448F" w:rsidRPr="00F16A9B">
        <w:rPr>
          <w:rFonts w:asciiTheme="majorBidi" w:hAnsiTheme="majorBidi" w:cstheme="majorBidi"/>
          <w:color w:val="000000"/>
          <w:sz w:val="22"/>
          <w:szCs w:val="22"/>
        </w:rPr>
        <w:t>suspend</w:t>
      </w:r>
      <w:r w:rsidR="003F676C" w:rsidRPr="00F16A9B">
        <w:rPr>
          <w:rFonts w:asciiTheme="majorBidi" w:hAnsiTheme="majorBidi" w:cstheme="majorBidi"/>
          <w:color w:val="000000"/>
          <w:sz w:val="22"/>
          <w:szCs w:val="22"/>
        </w:rPr>
        <w:t>ed</w:t>
      </w:r>
      <w:r w:rsidR="0036448F" w:rsidRPr="00F16A9B">
        <w:rPr>
          <w:rFonts w:asciiTheme="majorBidi" w:hAnsiTheme="majorBidi" w:cstheme="majorBidi"/>
          <w:color w:val="000000"/>
          <w:sz w:val="22"/>
          <w:szCs w:val="22"/>
        </w:rPr>
        <w:t xml:space="preserve"> in </w:t>
      </w:r>
      <w:r w:rsidR="003F676C" w:rsidRPr="00F16A9B">
        <w:rPr>
          <w:rFonts w:asciiTheme="majorBidi" w:hAnsiTheme="majorBidi" w:cstheme="majorBidi"/>
          <w:color w:val="000000"/>
          <w:sz w:val="22"/>
          <w:szCs w:val="22"/>
        </w:rPr>
        <w:t>experimental HBSS</w:t>
      </w:r>
      <w:r w:rsidR="0036448F" w:rsidRPr="00F16A9B">
        <w:rPr>
          <w:rFonts w:asciiTheme="majorBidi" w:hAnsiTheme="majorBidi" w:cstheme="majorBidi"/>
          <w:color w:val="000000"/>
          <w:sz w:val="22"/>
          <w:szCs w:val="22"/>
        </w:rPr>
        <w:t xml:space="preserve"> solutions (according to</w:t>
      </w:r>
      <w:r w:rsidR="004E061E" w:rsidRPr="00F16A9B">
        <w:rPr>
          <w:rFonts w:asciiTheme="majorBidi" w:hAnsiTheme="majorBidi" w:cstheme="majorBidi"/>
          <w:color w:val="000000"/>
          <w:sz w:val="22"/>
          <w:szCs w:val="22"/>
        </w:rPr>
        <w:t xml:space="preserve"> experiment</w:t>
      </w:r>
      <w:r w:rsidR="0036448F" w:rsidRPr="00F16A9B">
        <w:rPr>
          <w:rFonts w:asciiTheme="majorBidi" w:hAnsiTheme="majorBidi" w:cstheme="majorBidi"/>
          <w:color w:val="000000"/>
          <w:sz w:val="22"/>
          <w:szCs w:val="22"/>
        </w:rPr>
        <w:t xml:space="preserve">) </w:t>
      </w:r>
      <w:r w:rsidR="003F676C" w:rsidRPr="00F16A9B">
        <w:rPr>
          <w:rFonts w:asciiTheme="majorBidi" w:hAnsiTheme="majorBidi" w:cstheme="majorBidi"/>
          <w:color w:val="000000"/>
          <w:sz w:val="22"/>
          <w:szCs w:val="22"/>
        </w:rPr>
        <w:t xml:space="preserve">at a </w:t>
      </w:r>
      <w:r w:rsidR="0036448F" w:rsidRPr="00F16A9B">
        <w:rPr>
          <w:rFonts w:asciiTheme="majorBidi" w:hAnsiTheme="majorBidi" w:cstheme="majorBidi"/>
          <w:color w:val="000000"/>
          <w:sz w:val="22"/>
          <w:szCs w:val="22"/>
        </w:rPr>
        <w:t>final concentration of 0.8-1 * 10</w:t>
      </w:r>
      <w:r w:rsidR="0036448F" w:rsidRPr="00F16A9B">
        <w:rPr>
          <w:rFonts w:asciiTheme="majorBidi" w:hAnsiTheme="majorBidi" w:cstheme="majorBidi"/>
          <w:color w:val="000000"/>
          <w:sz w:val="22"/>
          <w:szCs w:val="22"/>
          <w:vertAlign w:val="superscript"/>
        </w:rPr>
        <w:t>6</w:t>
      </w:r>
      <w:r w:rsidR="0036448F" w:rsidRPr="00F16A9B">
        <w:rPr>
          <w:rFonts w:asciiTheme="majorBidi" w:hAnsiTheme="majorBidi" w:cstheme="majorBidi"/>
          <w:color w:val="000000"/>
          <w:sz w:val="22"/>
          <w:szCs w:val="22"/>
        </w:rPr>
        <w:t xml:space="preserve"> cells/ml.</w:t>
      </w:r>
      <w:r w:rsidR="00652B45" w:rsidRPr="00F16A9B">
        <w:rPr>
          <w:rFonts w:asciiTheme="majorBidi" w:hAnsiTheme="majorBidi" w:cstheme="majorBidi"/>
          <w:color w:val="000000"/>
          <w:sz w:val="22"/>
          <w:szCs w:val="22"/>
        </w:rPr>
        <w:t xml:space="preserve"> All experiments were </w:t>
      </w:r>
      <w:r w:rsidR="00CC5A29" w:rsidRPr="00F16A9B">
        <w:rPr>
          <w:rFonts w:asciiTheme="majorBidi" w:hAnsiTheme="majorBidi" w:cstheme="majorBidi"/>
          <w:color w:val="000000"/>
          <w:sz w:val="22"/>
          <w:szCs w:val="22"/>
        </w:rPr>
        <w:t xml:space="preserve">conducted with </w:t>
      </w:r>
      <w:r w:rsidR="00652B45" w:rsidRPr="00F16A9B">
        <w:rPr>
          <w:rFonts w:asciiTheme="majorBidi" w:hAnsiTheme="majorBidi" w:cstheme="majorBidi"/>
          <w:color w:val="000000"/>
          <w:sz w:val="22"/>
          <w:szCs w:val="22"/>
        </w:rPr>
        <w:t>cell</w:t>
      </w:r>
      <w:r w:rsidR="002D5BFD" w:rsidRPr="00F16A9B">
        <w:rPr>
          <w:rFonts w:asciiTheme="majorBidi" w:hAnsiTheme="majorBidi" w:cstheme="majorBidi"/>
          <w:color w:val="000000"/>
          <w:sz w:val="22"/>
          <w:szCs w:val="22"/>
        </w:rPr>
        <w:t>s at</w:t>
      </w:r>
      <w:r w:rsidR="00652B45" w:rsidRPr="00F16A9B">
        <w:rPr>
          <w:rFonts w:asciiTheme="majorBidi" w:hAnsiTheme="majorBidi" w:cstheme="majorBidi"/>
          <w:color w:val="000000"/>
          <w:sz w:val="22"/>
          <w:szCs w:val="22"/>
        </w:rPr>
        <w:t xml:space="preserve"> passage </w:t>
      </w:r>
      <w:r w:rsidR="00C66EA0" w:rsidRPr="00F16A9B">
        <w:rPr>
          <w:rFonts w:asciiTheme="majorBidi" w:hAnsiTheme="majorBidi" w:cstheme="majorBidi"/>
          <w:color w:val="000000"/>
          <w:sz w:val="22"/>
          <w:szCs w:val="22"/>
        </w:rPr>
        <w:t xml:space="preserve">numbers </w:t>
      </w:r>
      <w:r w:rsidR="00652B45" w:rsidRPr="00F16A9B">
        <w:rPr>
          <w:rFonts w:asciiTheme="majorBidi" w:hAnsiTheme="majorBidi" w:cstheme="majorBidi"/>
          <w:color w:val="000000"/>
          <w:sz w:val="22"/>
          <w:szCs w:val="22"/>
        </w:rPr>
        <w:t>between 40</w:t>
      </w:r>
      <w:r w:rsidR="00C66EA0" w:rsidRPr="00F16A9B">
        <w:rPr>
          <w:rFonts w:asciiTheme="majorBidi" w:hAnsiTheme="majorBidi" w:cstheme="majorBidi"/>
          <w:color w:val="000000"/>
          <w:sz w:val="22"/>
          <w:szCs w:val="22"/>
        </w:rPr>
        <w:t xml:space="preserve"> and </w:t>
      </w:r>
      <w:r w:rsidR="00652B45" w:rsidRPr="00F16A9B">
        <w:rPr>
          <w:rFonts w:asciiTheme="majorBidi" w:hAnsiTheme="majorBidi" w:cstheme="majorBidi"/>
          <w:color w:val="000000"/>
          <w:sz w:val="22"/>
          <w:szCs w:val="22"/>
        </w:rPr>
        <w:t xml:space="preserve">50. </w:t>
      </w:r>
    </w:p>
    <w:p w14:paraId="281F0FDC" w14:textId="09958A48" w:rsidR="00F52171" w:rsidRPr="00FF47C3" w:rsidRDefault="0036448F" w:rsidP="00A73D31">
      <w:pPr>
        <w:pStyle w:val="NormalWeb"/>
        <w:spacing w:before="0" w:beforeAutospacing="0" w:after="0" w:afterAutospacing="0" w:line="360" w:lineRule="auto"/>
        <w:rPr>
          <w:rFonts w:asciiTheme="majorBidi" w:hAnsiTheme="majorBidi" w:cstheme="majorBidi"/>
          <w:color w:val="000000"/>
          <w:sz w:val="22"/>
          <w:szCs w:val="22"/>
        </w:rPr>
      </w:pPr>
      <w:r w:rsidRPr="00F16A9B">
        <w:rPr>
          <w:rFonts w:asciiTheme="majorBidi" w:hAnsiTheme="majorBidi" w:cstheme="majorBidi"/>
          <w:color w:val="000000"/>
          <w:sz w:val="22"/>
          <w:szCs w:val="22"/>
        </w:rPr>
        <w:t xml:space="preserve">Prior to the assay, </w:t>
      </w:r>
      <w:r w:rsidR="00FB6F3E">
        <w:rPr>
          <w:rFonts w:asciiTheme="majorBidi" w:hAnsiTheme="majorBidi" w:cstheme="majorBidi"/>
          <w:color w:val="000000"/>
          <w:sz w:val="22"/>
          <w:szCs w:val="22"/>
        </w:rPr>
        <w:t xml:space="preserve">concentrated </w:t>
      </w:r>
      <w:r w:rsidR="00EA229A" w:rsidRPr="00F16A9B">
        <w:rPr>
          <w:rFonts w:asciiTheme="majorBidi" w:hAnsiTheme="majorBidi" w:cstheme="majorBidi"/>
          <w:color w:val="000000"/>
          <w:sz w:val="22"/>
          <w:szCs w:val="22"/>
        </w:rPr>
        <w:t xml:space="preserve">β-ala-Lys-AMCA </w:t>
      </w:r>
      <w:r w:rsidR="00A3206A" w:rsidRPr="00F16A9B">
        <w:rPr>
          <w:rFonts w:asciiTheme="majorBidi" w:hAnsiTheme="majorBidi" w:cstheme="majorBidi"/>
          <w:color w:val="000000"/>
          <w:sz w:val="22"/>
          <w:szCs w:val="22"/>
        </w:rPr>
        <w:t>solutions</w:t>
      </w:r>
      <w:r w:rsidR="0085526B" w:rsidRPr="00F16A9B">
        <w:rPr>
          <w:rFonts w:asciiTheme="majorBidi" w:hAnsiTheme="majorBidi" w:cstheme="majorBidi"/>
          <w:color w:val="000000"/>
          <w:sz w:val="22"/>
          <w:szCs w:val="22"/>
        </w:rPr>
        <w:t xml:space="preserve"> </w:t>
      </w:r>
      <w:r w:rsidRPr="00F16A9B">
        <w:rPr>
          <w:rFonts w:asciiTheme="majorBidi" w:hAnsiTheme="majorBidi" w:cstheme="majorBidi"/>
          <w:color w:val="000000"/>
          <w:sz w:val="22"/>
          <w:szCs w:val="22"/>
        </w:rPr>
        <w:t xml:space="preserve">were prepared in appropriate assay solutions to create </w:t>
      </w:r>
      <w:r w:rsidR="00EA229A">
        <w:rPr>
          <w:rFonts w:asciiTheme="majorBidi" w:hAnsiTheme="majorBidi" w:cstheme="majorBidi"/>
          <w:color w:val="000000"/>
          <w:sz w:val="22"/>
          <w:szCs w:val="22"/>
        </w:rPr>
        <w:t xml:space="preserve">the desired final concentration </w:t>
      </w:r>
      <w:r w:rsidR="008F74DF" w:rsidRPr="00F16A9B">
        <w:rPr>
          <w:rFonts w:asciiTheme="majorBidi" w:hAnsiTheme="majorBidi" w:cstheme="majorBidi"/>
          <w:color w:val="000000"/>
          <w:sz w:val="22"/>
          <w:szCs w:val="22"/>
        </w:rPr>
        <w:t>(</w:t>
      </w:r>
      <w:r w:rsidR="00BD7409" w:rsidRPr="00F16A9B">
        <w:rPr>
          <w:rFonts w:asciiTheme="majorBidi" w:hAnsiTheme="majorBidi" w:cstheme="majorBidi"/>
          <w:color w:val="000000"/>
          <w:sz w:val="22"/>
          <w:szCs w:val="22"/>
        </w:rPr>
        <w:t xml:space="preserve">final </w:t>
      </w:r>
      <w:r w:rsidR="008F74DF" w:rsidRPr="00F16A9B">
        <w:rPr>
          <w:rFonts w:asciiTheme="majorBidi" w:hAnsiTheme="majorBidi" w:cstheme="majorBidi"/>
          <w:color w:val="000000"/>
          <w:sz w:val="22"/>
          <w:szCs w:val="22"/>
        </w:rPr>
        <w:t xml:space="preserve">concentration range of </w:t>
      </w:r>
      <w:r w:rsidR="00CC5A29" w:rsidRPr="00F16A9B">
        <w:rPr>
          <w:rFonts w:asciiTheme="majorBidi" w:hAnsiTheme="majorBidi" w:cstheme="majorBidi"/>
          <w:color w:val="000000"/>
          <w:sz w:val="22"/>
          <w:szCs w:val="22"/>
        </w:rPr>
        <w:t>0</w:t>
      </w:r>
      <w:r w:rsidR="008F74DF" w:rsidRPr="00F16A9B">
        <w:rPr>
          <w:rFonts w:asciiTheme="majorBidi" w:hAnsiTheme="majorBidi" w:cstheme="majorBidi"/>
          <w:color w:val="000000"/>
          <w:sz w:val="22"/>
          <w:szCs w:val="22"/>
        </w:rPr>
        <w:t>-500</w:t>
      </w:r>
      <w:r w:rsidR="000168C1" w:rsidRPr="00F16A9B">
        <w:rPr>
          <w:rFonts w:asciiTheme="majorBidi" w:hAnsiTheme="majorBidi" w:cstheme="majorBidi"/>
          <w:color w:val="000000"/>
          <w:sz w:val="22"/>
          <w:szCs w:val="22"/>
        </w:rPr>
        <w:t>µ</w:t>
      </w:r>
      <w:r w:rsidR="008F74DF" w:rsidRPr="00F16A9B">
        <w:rPr>
          <w:rFonts w:asciiTheme="majorBidi" w:hAnsiTheme="majorBidi" w:cstheme="majorBidi"/>
          <w:color w:val="000000"/>
          <w:sz w:val="22"/>
          <w:szCs w:val="22"/>
        </w:rPr>
        <w:t>M)</w:t>
      </w:r>
      <w:r w:rsidR="003454EF" w:rsidRPr="00F16A9B">
        <w:rPr>
          <w:rFonts w:asciiTheme="majorBidi" w:hAnsiTheme="majorBidi" w:cstheme="majorBidi"/>
          <w:color w:val="000000"/>
          <w:sz w:val="22"/>
          <w:szCs w:val="22"/>
        </w:rPr>
        <w:t>.</w:t>
      </w:r>
      <w:r w:rsidR="003454EF" w:rsidRPr="00FF47C3">
        <w:rPr>
          <w:rFonts w:asciiTheme="majorBidi" w:hAnsiTheme="majorBidi" w:cstheme="majorBidi"/>
          <w:color w:val="000000"/>
          <w:sz w:val="22"/>
          <w:szCs w:val="22"/>
        </w:rPr>
        <w:t xml:space="preserve"> </w:t>
      </w:r>
      <w:r w:rsidR="0085526B" w:rsidRPr="00FF47C3">
        <w:rPr>
          <w:rFonts w:asciiTheme="majorBidi" w:hAnsiTheme="majorBidi" w:cstheme="majorBidi"/>
          <w:color w:val="000000"/>
          <w:sz w:val="22"/>
          <w:szCs w:val="22"/>
        </w:rPr>
        <w:t xml:space="preserve">Peptide </w:t>
      </w:r>
      <w:r w:rsidR="00E04650" w:rsidRPr="00FF47C3">
        <w:rPr>
          <w:rFonts w:asciiTheme="majorBidi" w:hAnsiTheme="majorBidi" w:cstheme="majorBidi"/>
          <w:color w:val="000000"/>
          <w:sz w:val="22"/>
          <w:szCs w:val="22"/>
        </w:rPr>
        <w:t xml:space="preserve">stock </w:t>
      </w:r>
      <w:r w:rsidR="0085526B" w:rsidRPr="00FF47C3">
        <w:rPr>
          <w:rFonts w:asciiTheme="majorBidi" w:hAnsiTheme="majorBidi" w:cstheme="majorBidi"/>
          <w:color w:val="000000"/>
          <w:sz w:val="22"/>
          <w:szCs w:val="22"/>
        </w:rPr>
        <w:t xml:space="preserve">solutions </w:t>
      </w:r>
      <w:r w:rsidR="00E04650" w:rsidRPr="00FF47C3">
        <w:rPr>
          <w:rFonts w:asciiTheme="majorBidi" w:hAnsiTheme="majorBidi" w:cstheme="majorBidi"/>
          <w:color w:val="000000"/>
          <w:sz w:val="22"/>
          <w:szCs w:val="22"/>
        </w:rPr>
        <w:t xml:space="preserve">(20µl) </w:t>
      </w:r>
      <w:r w:rsidRPr="00FF47C3">
        <w:rPr>
          <w:rFonts w:asciiTheme="majorBidi" w:hAnsiTheme="majorBidi" w:cstheme="majorBidi"/>
          <w:color w:val="000000"/>
          <w:sz w:val="22"/>
          <w:szCs w:val="22"/>
        </w:rPr>
        <w:t xml:space="preserve">were aliquoted </w:t>
      </w:r>
      <w:r w:rsidR="00E04650" w:rsidRPr="00FF47C3">
        <w:rPr>
          <w:rFonts w:asciiTheme="majorBidi" w:hAnsiTheme="majorBidi" w:cstheme="majorBidi"/>
          <w:color w:val="000000"/>
          <w:sz w:val="22"/>
          <w:szCs w:val="22"/>
        </w:rPr>
        <w:t>in</w:t>
      </w:r>
      <w:r w:rsidRPr="00FF47C3">
        <w:rPr>
          <w:rFonts w:asciiTheme="majorBidi" w:hAnsiTheme="majorBidi" w:cstheme="majorBidi"/>
          <w:color w:val="000000"/>
          <w:sz w:val="22"/>
          <w:szCs w:val="22"/>
        </w:rPr>
        <w:t xml:space="preserve">to </w:t>
      </w:r>
      <w:r w:rsidR="003454EF" w:rsidRPr="00FF47C3">
        <w:rPr>
          <w:rFonts w:asciiTheme="majorBidi" w:hAnsiTheme="majorBidi" w:cstheme="majorBidi"/>
          <w:color w:val="000000"/>
          <w:sz w:val="22"/>
          <w:szCs w:val="22"/>
        </w:rPr>
        <w:t xml:space="preserve">a </w:t>
      </w:r>
      <w:r w:rsidRPr="00FF47C3">
        <w:rPr>
          <w:rFonts w:asciiTheme="majorBidi" w:hAnsiTheme="majorBidi" w:cstheme="majorBidi"/>
          <w:color w:val="000000"/>
          <w:sz w:val="22"/>
          <w:szCs w:val="22"/>
        </w:rPr>
        <w:t>96 V-shape well</w:t>
      </w:r>
      <w:r w:rsidR="00AA6AAF" w:rsidRPr="00FF47C3">
        <w:rPr>
          <w:rFonts w:asciiTheme="majorBidi" w:hAnsiTheme="majorBidi" w:cstheme="majorBidi"/>
          <w:color w:val="000000"/>
          <w:sz w:val="22"/>
          <w:szCs w:val="22"/>
        </w:rPr>
        <w:t xml:space="preserve"> plate</w:t>
      </w:r>
      <w:r w:rsidRPr="00FF47C3">
        <w:rPr>
          <w:rFonts w:asciiTheme="majorBidi" w:hAnsiTheme="majorBidi" w:cstheme="majorBidi"/>
          <w:color w:val="000000"/>
          <w:sz w:val="22"/>
          <w:szCs w:val="22"/>
        </w:rPr>
        <w:t xml:space="preserve">. </w:t>
      </w:r>
      <w:r w:rsidR="00EA229A">
        <w:rPr>
          <w:rFonts w:asciiTheme="majorBidi" w:hAnsiTheme="majorBidi" w:cstheme="majorBidi"/>
          <w:color w:val="000000"/>
          <w:sz w:val="22"/>
          <w:szCs w:val="22"/>
        </w:rPr>
        <w:t>100</w:t>
      </w:r>
      <w:r w:rsidR="003454EF" w:rsidRPr="00FF47C3">
        <w:rPr>
          <w:rFonts w:asciiTheme="majorBidi" w:hAnsiTheme="majorBidi" w:cstheme="majorBidi"/>
          <w:color w:val="000000"/>
          <w:sz w:val="22"/>
          <w:szCs w:val="22"/>
        </w:rPr>
        <w:t xml:space="preserve">µl </w:t>
      </w:r>
      <w:r w:rsidRPr="00FF47C3">
        <w:rPr>
          <w:rFonts w:asciiTheme="majorBidi" w:hAnsiTheme="majorBidi" w:cstheme="majorBidi"/>
          <w:color w:val="000000"/>
          <w:sz w:val="22"/>
          <w:szCs w:val="22"/>
        </w:rPr>
        <w:t xml:space="preserve">of cell </w:t>
      </w:r>
      <w:r w:rsidR="00EA229A" w:rsidRPr="00EA229A">
        <w:rPr>
          <w:rFonts w:asciiTheme="majorBidi" w:hAnsiTheme="majorBidi" w:cstheme="majorBidi"/>
          <w:color w:val="000000"/>
          <w:sz w:val="22"/>
          <w:szCs w:val="22"/>
        </w:rPr>
        <w:t>suspen</w:t>
      </w:r>
      <w:r w:rsidR="00EA229A">
        <w:rPr>
          <w:rFonts w:asciiTheme="majorBidi" w:hAnsiTheme="majorBidi" w:cstheme="majorBidi"/>
          <w:color w:val="000000"/>
          <w:sz w:val="22"/>
          <w:szCs w:val="22"/>
        </w:rPr>
        <w:t>si</w:t>
      </w:r>
      <w:r w:rsidR="00EA229A" w:rsidRPr="00EA229A">
        <w:rPr>
          <w:rFonts w:asciiTheme="majorBidi" w:hAnsiTheme="majorBidi" w:cstheme="majorBidi"/>
          <w:color w:val="000000"/>
          <w:sz w:val="22"/>
          <w:szCs w:val="22"/>
        </w:rPr>
        <w:t>on</w:t>
      </w:r>
      <w:r w:rsidR="000C3153" w:rsidRPr="00FF47C3">
        <w:rPr>
          <w:rFonts w:asciiTheme="majorBidi" w:hAnsiTheme="majorBidi" w:cstheme="majorBidi"/>
          <w:color w:val="000000"/>
          <w:sz w:val="22"/>
          <w:szCs w:val="22"/>
        </w:rPr>
        <w:t xml:space="preserve"> </w:t>
      </w:r>
      <w:r w:rsidR="00492C6D" w:rsidRPr="00FF47C3">
        <w:rPr>
          <w:rFonts w:asciiTheme="majorBidi" w:hAnsiTheme="majorBidi" w:cstheme="majorBidi"/>
          <w:color w:val="000000"/>
          <w:sz w:val="22"/>
          <w:szCs w:val="22"/>
        </w:rPr>
        <w:t xml:space="preserve">were </w:t>
      </w:r>
      <w:r w:rsidR="008F74DF" w:rsidRPr="00FF47C3">
        <w:rPr>
          <w:rFonts w:asciiTheme="majorBidi" w:hAnsiTheme="majorBidi" w:cstheme="majorBidi"/>
          <w:color w:val="000000"/>
          <w:sz w:val="22"/>
          <w:szCs w:val="22"/>
        </w:rPr>
        <w:t xml:space="preserve">added to each well and incubated </w:t>
      </w:r>
      <w:r w:rsidR="00D4612B" w:rsidRPr="00FF47C3">
        <w:rPr>
          <w:rFonts w:asciiTheme="majorBidi" w:hAnsiTheme="majorBidi" w:cstheme="majorBidi"/>
          <w:color w:val="000000"/>
          <w:sz w:val="22"/>
          <w:szCs w:val="22"/>
        </w:rPr>
        <w:t xml:space="preserve">at 300 rpm on </w:t>
      </w:r>
      <w:r w:rsidR="003454EF" w:rsidRPr="00FF47C3">
        <w:rPr>
          <w:rFonts w:asciiTheme="majorBidi" w:hAnsiTheme="majorBidi" w:cstheme="majorBidi"/>
          <w:color w:val="000000"/>
          <w:sz w:val="22"/>
          <w:szCs w:val="22"/>
        </w:rPr>
        <w:t xml:space="preserve">a </w:t>
      </w:r>
      <w:r w:rsidR="00D4612B" w:rsidRPr="00FF47C3">
        <w:rPr>
          <w:rFonts w:asciiTheme="majorBidi" w:hAnsiTheme="majorBidi" w:cstheme="majorBidi"/>
          <w:color w:val="000000"/>
          <w:sz w:val="22"/>
          <w:szCs w:val="22"/>
        </w:rPr>
        <w:t>benchtop shaker</w:t>
      </w:r>
      <w:r w:rsidR="00D863F0" w:rsidRPr="00FF47C3">
        <w:rPr>
          <w:rFonts w:asciiTheme="majorBidi" w:hAnsiTheme="majorBidi" w:cstheme="majorBidi"/>
          <w:color w:val="000000"/>
          <w:sz w:val="22"/>
          <w:szCs w:val="22"/>
        </w:rPr>
        <w:t>,</w:t>
      </w:r>
      <w:r w:rsidR="00BD7409" w:rsidRPr="00FF47C3">
        <w:rPr>
          <w:rFonts w:asciiTheme="majorBidi" w:hAnsiTheme="majorBidi" w:cstheme="majorBidi"/>
          <w:color w:val="000000"/>
          <w:sz w:val="22"/>
          <w:szCs w:val="22"/>
        </w:rPr>
        <w:t xml:space="preserve"> at </w:t>
      </w:r>
      <w:r w:rsidR="00D863F0" w:rsidRPr="00FF47C3">
        <w:rPr>
          <w:rFonts w:asciiTheme="majorBidi" w:hAnsiTheme="majorBidi" w:cstheme="majorBidi"/>
          <w:color w:val="000000"/>
          <w:sz w:val="22"/>
          <w:szCs w:val="22"/>
        </w:rPr>
        <w:t xml:space="preserve">the </w:t>
      </w:r>
      <w:r w:rsidR="00BD7409" w:rsidRPr="00FF47C3">
        <w:rPr>
          <w:rFonts w:asciiTheme="majorBidi" w:hAnsiTheme="majorBidi" w:cstheme="majorBidi"/>
          <w:color w:val="000000"/>
          <w:sz w:val="22"/>
          <w:szCs w:val="22"/>
        </w:rPr>
        <w:t xml:space="preserve">appropriate </w:t>
      </w:r>
      <w:r w:rsidR="000C3153" w:rsidRPr="00FF47C3">
        <w:rPr>
          <w:rFonts w:asciiTheme="majorBidi" w:hAnsiTheme="majorBidi" w:cstheme="majorBidi"/>
          <w:color w:val="000000"/>
          <w:sz w:val="22"/>
          <w:szCs w:val="22"/>
        </w:rPr>
        <w:t xml:space="preserve">time and </w:t>
      </w:r>
      <w:r w:rsidR="00BD7409" w:rsidRPr="00FF47C3">
        <w:rPr>
          <w:rFonts w:asciiTheme="majorBidi" w:hAnsiTheme="majorBidi" w:cstheme="majorBidi"/>
          <w:color w:val="000000"/>
          <w:sz w:val="22"/>
          <w:szCs w:val="22"/>
        </w:rPr>
        <w:t>temperature according to experiment</w:t>
      </w:r>
      <w:r w:rsidR="000C3153" w:rsidRPr="00FF47C3">
        <w:rPr>
          <w:rFonts w:asciiTheme="majorBidi" w:hAnsiTheme="majorBidi" w:cstheme="majorBidi"/>
          <w:color w:val="000000"/>
          <w:sz w:val="22"/>
          <w:szCs w:val="22"/>
        </w:rPr>
        <w:t>al protocol</w:t>
      </w:r>
      <w:r w:rsidR="00D4612B" w:rsidRPr="00FF47C3">
        <w:rPr>
          <w:rFonts w:asciiTheme="majorBidi" w:hAnsiTheme="majorBidi" w:cstheme="majorBidi"/>
          <w:color w:val="000000"/>
          <w:sz w:val="22"/>
          <w:szCs w:val="22"/>
        </w:rPr>
        <w:t xml:space="preserve">. The assay was stopped </w:t>
      </w:r>
      <w:r w:rsidR="008F74DF" w:rsidRPr="00FF47C3">
        <w:rPr>
          <w:rFonts w:asciiTheme="majorBidi" w:hAnsiTheme="majorBidi" w:cstheme="majorBidi"/>
          <w:color w:val="000000"/>
          <w:sz w:val="22"/>
          <w:szCs w:val="22"/>
        </w:rPr>
        <w:t>by addition of 100</w:t>
      </w:r>
      <w:r w:rsidR="00AA6AAF" w:rsidRPr="00FF47C3">
        <w:rPr>
          <w:rFonts w:asciiTheme="majorBidi" w:hAnsiTheme="majorBidi" w:cstheme="majorBidi"/>
          <w:color w:val="000000"/>
          <w:sz w:val="22"/>
          <w:szCs w:val="22"/>
        </w:rPr>
        <w:t>µ</w:t>
      </w:r>
      <w:r w:rsidR="008F74DF" w:rsidRPr="00FF47C3">
        <w:rPr>
          <w:rFonts w:asciiTheme="majorBidi" w:hAnsiTheme="majorBidi" w:cstheme="majorBidi"/>
          <w:color w:val="000000"/>
          <w:sz w:val="22"/>
          <w:szCs w:val="22"/>
        </w:rPr>
        <w:t>l of ice cold HBSS. Plates were centrifuge</w:t>
      </w:r>
      <w:r w:rsidR="00925253" w:rsidRPr="00FF47C3">
        <w:rPr>
          <w:rFonts w:asciiTheme="majorBidi" w:hAnsiTheme="majorBidi" w:cstheme="majorBidi"/>
          <w:color w:val="000000"/>
          <w:sz w:val="22"/>
          <w:szCs w:val="22"/>
        </w:rPr>
        <w:t>d</w:t>
      </w:r>
      <w:r w:rsidR="008F74DF" w:rsidRPr="00FF47C3">
        <w:rPr>
          <w:rFonts w:asciiTheme="majorBidi" w:hAnsiTheme="majorBidi" w:cstheme="majorBidi"/>
          <w:color w:val="000000"/>
          <w:sz w:val="22"/>
          <w:szCs w:val="22"/>
        </w:rPr>
        <w:t xml:space="preserve"> at 500g for 5 min at 4°C. After centrifugation, 200</w:t>
      </w:r>
      <w:r w:rsidR="00AA6AAF" w:rsidRPr="00FF47C3">
        <w:rPr>
          <w:rFonts w:asciiTheme="majorBidi" w:hAnsiTheme="majorBidi" w:cstheme="majorBidi"/>
          <w:color w:val="000000"/>
          <w:sz w:val="22"/>
          <w:szCs w:val="22"/>
        </w:rPr>
        <w:t>µ</w:t>
      </w:r>
      <w:r w:rsidR="008F74DF" w:rsidRPr="00FF47C3">
        <w:rPr>
          <w:rFonts w:asciiTheme="majorBidi" w:hAnsiTheme="majorBidi" w:cstheme="majorBidi"/>
          <w:color w:val="000000"/>
          <w:sz w:val="22"/>
          <w:szCs w:val="22"/>
        </w:rPr>
        <w:t xml:space="preserve">l of the supernatant were </w:t>
      </w:r>
      <w:r w:rsidR="00702FB4" w:rsidRPr="00FF47C3">
        <w:rPr>
          <w:rFonts w:asciiTheme="majorBidi" w:hAnsiTheme="majorBidi" w:cstheme="majorBidi"/>
          <w:color w:val="000000"/>
          <w:sz w:val="22"/>
          <w:szCs w:val="22"/>
        </w:rPr>
        <w:t xml:space="preserve">carefully </w:t>
      </w:r>
      <w:r w:rsidR="008F74DF" w:rsidRPr="00FF47C3">
        <w:rPr>
          <w:rFonts w:asciiTheme="majorBidi" w:hAnsiTheme="majorBidi" w:cstheme="majorBidi"/>
          <w:color w:val="000000"/>
          <w:sz w:val="22"/>
          <w:szCs w:val="22"/>
        </w:rPr>
        <w:t xml:space="preserve">removed from each well </w:t>
      </w:r>
      <w:r w:rsidR="00D62502" w:rsidRPr="00FF47C3">
        <w:rPr>
          <w:rFonts w:asciiTheme="majorBidi" w:hAnsiTheme="majorBidi" w:cstheme="majorBidi"/>
          <w:color w:val="000000"/>
          <w:sz w:val="22"/>
          <w:szCs w:val="22"/>
        </w:rPr>
        <w:t xml:space="preserve">to prevent cell aspiration </w:t>
      </w:r>
      <w:r w:rsidR="008F74DF" w:rsidRPr="00FF47C3">
        <w:rPr>
          <w:rFonts w:asciiTheme="majorBidi" w:hAnsiTheme="majorBidi" w:cstheme="majorBidi"/>
          <w:color w:val="000000"/>
          <w:sz w:val="22"/>
          <w:szCs w:val="22"/>
        </w:rPr>
        <w:t xml:space="preserve">and </w:t>
      </w:r>
      <w:r w:rsidR="00705BE5" w:rsidRPr="00FF47C3">
        <w:rPr>
          <w:rFonts w:asciiTheme="majorBidi" w:hAnsiTheme="majorBidi" w:cstheme="majorBidi"/>
          <w:color w:val="000000"/>
          <w:sz w:val="22"/>
          <w:szCs w:val="22"/>
        </w:rPr>
        <w:t xml:space="preserve">cells were washed using </w:t>
      </w:r>
      <w:r w:rsidR="008F74DF" w:rsidRPr="00FF47C3">
        <w:rPr>
          <w:rFonts w:asciiTheme="majorBidi" w:hAnsiTheme="majorBidi" w:cstheme="majorBidi"/>
          <w:color w:val="000000"/>
          <w:sz w:val="22"/>
          <w:szCs w:val="22"/>
        </w:rPr>
        <w:t>200</w:t>
      </w:r>
      <w:r w:rsidR="00AA6AAF" w:rsidRPr="00FF47C3">
        <w:rPr>
          <w:rFonts w:asciiTheme="majorBidi" w:hAnsiTheme="majorBidi" w:cstheme="majorBidi"/>
          <w:color w:val="000000"/>
          <w:sz w:val="22"/>
          <w:szCs w:val="22"/>
        </w:rPr>
        <w:t>µ</w:t>
      </w:r>
      <w:r w:rsidR="008F74DF" w:rsidRPr="00FF47C3">
        <w:rPr>
          <w:rFonts w:asciiTheme="majorBidi" w:hAnsiTheme="majorBidi" w:cstheme="majorBidi"/>
          <w:color w:val="000000"/>
          <w:sz w:val="22"/>
          <w:szCs w:val="22"/>
        </w:rPr>
        <w:t xml:space="preserve">l of fresh ice cold HBSS. </w:t>
      </w:r>
      <w:r w:rsidR="00A3206A" w:rsidRPr="00FF47C3">
        <w:rPr>
          <w:rFonts w:asciiTheme="majorBidi" w:hAnsiTheme="majorBidi" w:cstheme="majorBidi"/>
          <w:color w:val="000000"/>
          <w:sz w:val="22"/>
          <w:szCs w:val="22"/>
        </w:rPr>
        <w:t xml:space="preserve">Centrifugation and washing </w:t>
      </w:r>
      <w:r w:rsidR="008F74DF" w:rsidRPr="00FF47C3">
        <w:rPr>
          <w:rFonts w:asciiTheme="majorBidi" w:hAnsiTheme="majorBidi" w:cstheme="majorBidi"/>
          <w:color w:val="000000"/>
          <w:sz w:val="22"/>
          <w:szCs w:val="22"/>
        </w:rPr>
        <w:t xml:space="preserve">steps were repeated for 3 </w:t>
      </w:r>
      <w:r w:rsidR="00705BE5" w:rsidRPr="00FF47C3">
        <w:rPr>
          <w:rFonts w:asciiTheme="majorBidi" w:hAnsiTheme="majorBidi" w:cstheme="majorBidi"/>
          <w:color w:val="000000"/>
          <w:sz w:val="22"/>
          <w:szCs w:val="22"/>
        </w:rPr>
        <w:t xml:space="preserve">additional </w:t>
      </w:r>
      <w:r w:rsidR="008F74DF" w:rsidRPr="00FF47C3">
        <w:rPr>
          <w:rFonts w:asciiTheme="majorBidi" w:hAnsiTheme="majorBidi" w:cstheme="majorBidi"/>
          <w:color w:val="000000"/>
          <w:sz w:val="22"/>
          <w:szCs w:val="22"/>
        </w:rPr>
        <w:t xml:space="preserve">times. </w:t>
      </w:r>
      <w:r w:rsidR="00705BE5" w:rsidRPr="00FF47C3">
        <w:rPr>
          <w:rFonts w:asciiTheme="majorBidi" w:hAnsiTheme="majorBidi" w:cstheme="majorBidi"/>
          <w:color w:val="000000"/>
          <w:sz w:val="22"/>
          <w:szCs w:val="22"/>
        </w:rPr>
        <w:t>Following</w:t>
      </w:r>
      <w:r w:rsidR="008F74DF" w:rsidRPr="00FF47C3">
        <w:rPr>
          <w:rFonts w:asciiTheme="majorBidi" w:hAnsiTheme="majorBidi" w:cstheme="majorBidi"/>
          <w:color w:val="000000"/>
          <w:sz w:val="22"/>
          <w:szCs w:val="22"/>
        </w:rPr>
        <w:t xml:space="preserve"> the fourth centrifugation</w:t>
      </w:r>
      <w:r w:rsidR="00A3206A" w:rsidRPr="00FF47C3">
        <w:rPr>
          <w:rFonts w:asciiTheme="majorBidi" w:hAnsiTheme="majorBidi" w:cstheme="majorBidi"/>
          <w:color w:val="000000"/>
          <w:sz w:val="22"/>
          <w:szCs w:val="22"/>
        </w:rPr>
        <w:t>,</w:t>
      </w:r>
      <w:r w:rsidR="008F74DF" w:rsidRPr="00FF47C3">
        <w:rPr>
          <w:rFonts w:asciiTheme="majorBidi" w:hAnsiTheme="majorBidi" w:cstheme="majorBidi"/>
          <w:color w:val="000000"/>
          <w:sz w:val="22"/>
          <w:szCs w:val="22"/>
        </w:rPr>
        <w:t xml:space="preserve"> 100</w:t>
      </w:r>
      <w:r w:rsidR="00AA6AAF" w:rsidRPr="00FF47C3">
        <w:rPr>
          <w:rFonts w:asciiTheme="majorBidi" w:hAnsiTheme="majorBidi" w:cstheme="majorBidi"/>
          <w:color w:val="000000"/>
          <w:sz w:val="22"/>
          <w:szCs w:val="22"/>
        </w:rPr>
        <w:t>µ</w:t>
      </w:r>
      <w:r w:rsidR="008F74DF" w:rsidRPr="00FF47C3">
        <w:rPr>
          <w:rFonts w:asciiTheme="majorBidi" w:hAnsiTheme="majorBidi" w:cstheme="majorBidi"/>
          <w:color w:val="000000"/>
          <w:sz w:val="22"/>
          <w:szCs w:val="22"/>
        </w:rPr>
        <w:t xml:space="preserve">l of the supernatant </w:t>
      </w:r>
      <w:r w:rsidR="000118C6" w:rsidRPr="00FF47C3">
        <w:rPr>
          <w:rFonts w:asciiTheme="majorBidi" w:hAnsiTheme="majorBidi" w:cstheme="majorBidi"/>
          <w:color w:val="000000"/>
          <w:sz w:val="22"/>
          <w:szCs w:val="22"/>
        </w:rPr>
        <w:t xml:space="preserve">was </w:t>
      </w:r>
      <w:r w:rsidR="009F1DA6" w:rsidRPr="00FF47C3">
        <w:rPr>
          <w:rFonts w:asciiTheme="majorBidi" w:hAnsiTheme="majorBidi" w:cstheme="majorBidi"/>
          <w:color w:val="000000"/>
          <w:sz w:val="22"/>
          <w:szCs w:val="22"/>
        </w:rPr>
        <w:t>carefully</w:t>
      </w:r>
      <w:r w:rsidR="008F74DF" w:rsidRPr="00FF47C3">
        <w:rPr>
          <w:rFonts w:asciiTheme="majorBidi" w:hAnsiTheme="majorBidi" w:cstheme="majorBidi"/>
          <w:color w:val="000000"/>
          <w:sz w:val="22"/>
          <w:szCs w:val="22"/>
        </w:rPr>
        <w:t xml:space="preserve"> </w:t>
      </w:r>
      <w:r w:rsidR="000118C6" w:rsidRPr="00FF47C3">
        <w:rPr>
          <w:rFonts w:asciiTheme="majorBidi" w:hAnsiTheme="majorBidi" w:cstheme="majorBidi"/>
          <w:color w:val="000000"/>
          <w:sz w:val="22"/>
          <w:szCs w:val="22"/>
        </w:rPr>
        <w:t xml:space="preserve">transferred </w:t>
      </w:r>
      <w:r w:rsidR="008F74DF" w:rsidRPr="00FF47C3">
        <w:rPr>
          <w:rFonts w:asciiTheme="majorBidi" w:hAnsiTheme="majorBidi" w:cstheme="majorBidi"/>
          <w:color w:val="000000"/>
          <w:sz w:val="22"/>
          <w:szCs w:val="22"/>
        </w:rPr>
        <w:t xml:space="preserve">to </w:t>
      </w:r>
      <w:r w:rsidR="000118C6" w:rsidRPr="00FF47C3">
        <w:rPr>
          <w:rFonts w:asciiTheme="majorBidi" w:hAnsiTheme="majorBidi" w:cstheme="majorBidi"/>
          <w:color w:val="000000"/>
          <w:sz w:val="22"/>
          <w:szCs w:val="22"/>
        </w:rPr>
        <w:t xml:space="preserve">96well </w:t>
      </w:r>
      <w:r w:rsidR="009F1DA6" w:rsidRPr="00FF47C3">
        <w:rPr>
          <w:rFonts w:asciiTheme="majorBidi" w:hAnsiTheme="majorBidi" w:cstheme="majorBidi"/>
          <w:color w:val="000000"/>
          <w:sz w:val="22"/>
          <w:szCs w:val="22"/>
        </w:rPr>
        <w:t xml:space="preserve">fluorimeter </w:t>
      </w:r>
      <w:r w:rsidR="000118C6" w:rsidRPr="00FF47C3">
        <w:rPr>
          <w:rFonts w:asciiTheme="majorBidi" w:hAnsiTheme="majorBidi" w:cstheme="majorBidi"/>
          <w:color w:val="000000"/>
          <w:sz w:val="22"/>
          <w:szCs w:val="22"/>
        </w:rPr>
        <w:t>plate</w:t>
      </w:r>
      <w:r w:rsidR="009F1DA6" w:rsidRPr="00FF47C3">
        <w:rPr>
          <w:rFonts w:asciiTheme="majorBidi" w:hAnsiTheme="majorBidi" w:cstheme="majorBidi"/>
          <w:color w:val="000000"/>
          <w:sz w:val="22"/>
          <w:szCs w:val="22"/>
        </w:rPr>
        <w:t xml:space="preserve"> </w:t>
      </w:r>
      <w:r w:rsidR="009F1DA6" w:rsidRPr="00FF47C3">
        <w:rPr>
          <w:rFonts w:asciiTheme="majorBidi" w:hAnsiTheme="majorBidi" w:cstheme="majorBidi"/>
          <w:color w:val="000000"/>
          <w:sz w:val="22"/>
          <w:szCs w:val="22"/>
        </w:rPr>
        <w:lastRenderedPageBreak/>
        <w:t>(</w:t>
      </w:r>
      <w:r w:rsidR="00EA229A" w:rsidRPr="00EA229A">
        <w:rPr>
          <w:rFonts w:asciiTheme="majorBidi" w:hAnsiTheme="majorBidi" w:cstheme="majorBidi"/>
          <w:color w:val="000000"/>
          <w:sz w:val="22"/>
          <w:szCs w:val="22"/>
        </w:rPr>
        <w:t>168055</w:t>
      </w:r>
      <w:r w:rsidR="00EA229A">
        <w:rPr>
          <w:rFonts w:asciiTheme="majorBidi" w:hAnsiTheme="majorBidi" w:cstheme="majorBidi"/>
          <w:color w:val="000000"/>
          <w:sz w:val="22"/>
          <w:szCs w:val="22"/>
        </w:rPr>
        <w:t xml:space="preserve">; Nunc, Thermo </w:t>
      </w:r>
      <w:r w:rsidR="004617C6">
        <w:rPr>
          <w:rFonts w:asciiTheme="majorBidi" w:hAnsiTheme="majorBidi" w:cstheme="majorBidi"/>
          <w:color w:val="000000"/>
          <w:sz w:val="22"/>
          <w:szCs w:val="22"/>
        </w:rPr>
        <w:t>F</w:t>
      </w:r>
      <w:r w:rsidR="00EA229A">
        <w:rPr>
          <w:rFonts w:asciiTheme="majorBidi" w:hAnsiTheme="majorBidi" w:cstheme="majorBidi"/>
          <w:color w:val="000000"/>
          <w:sz w:val="22"/>
          <w:szCs w:val="22"/>
        </w:rPr>
        <w:t xml:space="preserve">isher </w:t>
      </w:r>
      <w:r w:rsidR="003D068B">
        <w:rPr>
          <w:rFonts w:asciiTheme="majorBidi" w:hAnsiTheme="majorBidi" w:cstheme="majorBidi"/>
          <w:color w:val="000000"/>
          <w:sz w:val="22"/>
          <w:szCs w:val="22"/>
        </w:rPr>
        <w:t>S</w:t>
      </w:r>
      <w:r w:rsidR="00EA229A">
        <w:rPr>
          <w:rFonts w:asciiTheme="majorBidi" w:hAnsiTheme="majorBidi" w:cstheme="majorBidi"/>
          <w:color w:val="000000"/>
          <w:sz w:val="22"/>
          <w:szCs w:val="22"/>
        </w:rPr>
        <w:t>cientific</w:t>
      </w:r>
      <w:r w:rsidR="00753A3F">
        <w:rPr>
          <w:rFonts w:asciiTheme="majorBidi" w:hAnsiTheme="majorBidi" w:cstheme="majorBidi"/>
          <w:color w:val="000000"/>
          <w:sz w:val="22"/>
          <w:szCs w:val="22"/>
        </w:rPr>
        <w:t>)</w:t>
      </w:r>
      <w:r w:rsidR="000118C6" w:rsidRPr="00FF47C3">
        <w:rPr>
          <w:rFonts w:asciiTheme="majorBidi" w:hAnsiTheme="majorBidi" w:cstheme="majorBidi"/>
          <w:color w:val="000000"/>
          <w:sz w:val="22"/>
          <w:szCs w:val="22"/>
        </w:rPr>
        <w:t xml:space="preserve"> </w:t>
      </w:r>
      <w:r w:rsidR="008F74DF" w:rsidRPr="00FF47C3">
        <w:rPr>
          <w:rFonts w:asciiTheme="majorBidi" w:hAnsiTheme="majorBidi" w:cstheme="majorBidi"/>
          <w:color w:val="000000"/>
          <w:sz w:val="22"/>
          <w:szCs w:val="22"/>
        </w:rPr>
        <w:t xml:space="preserve">in order to </w:t>
      </w:r>
      <w:r w:rsidR="00CC1E84" w:rsidRPr="00FF47C3">
        <w:rPr>
          <w:rFonts w:asciiTheme="majorBidi" w:hAnsiTheme="majorBidi" w:cstheme="majorBidi"/>
          <w:color w:val="000000"/>
          <w:sz w:val="22"/>
          <w:szCs w:val="22"/>
        </w:rPr>
        <w:t>measure</w:t>
      </w:r>
      <w:r w:rsidR="008F74DF" w:rsidRPr="00FF47C3">
        <w:rPr>
          <w:rFonts w:asciiTheme="majorBidi" w:hAnsiTheme="majorBidi" w:cstheme="majorBidi"/>
          <w:color w:val="000000"/>
          <w:sz w:val="22"/>
          <w:szCs w:val="22"/>
        </w:rPr>
        <w:t xml:space="preserve"> the background </w:t>
      </w:r>
      <w:r w:rsidR="00CC1E84" w:rsidRPr="00FF47C3">
        <w:rPr>
          <w:rFonts w:asciiTheme="majorBidi" w:hAnsiTheme="majorBidi" w:cstheme="majorBidi"/>
          <w:color w:val="000000"/>
          <w:sz w:val="22"/>
          <w:szCs w:val="22"/>
        </w:rPr>
        <w:t xml:space="preserve">fluorescence </w:t>
      </w:r>
      <w:r w:rsidR="00EA229A">
        <w:rPr>
          <w:rFonts w:asciiTheme="majorBidi" w:hAnsiTheme="majorBidi" w:cstheme="majorBidi"/>
          <w:color w:val="000000"/>
          <w:sz w:val="22"/>
          <w:szCs w:val="22"/>
        </w:rPr>
        <w:t xml:space="preserve">of the medium </w:t>
      </w:r>
      <w:r w:rsidR="00CC1E84" w:rsidRPr="00FF47C3">
        <w:rPr>
          <w:rFonts w:asciiTheme="majorBidi" w:hAnsiTheme="majorBidi" w:cstheme="majorBidi"/>
          <w:color w:val="000000"/>
          <w:sz w:val="22"/>
          <w:szCs w:val="22"/>
        </w:rPr>
        <w:t xml:space="preserve">of </w:t>
      </w:r>
      <w:r w:rsidR="008F74DF" w:rsidRPr="00FF47C3">
        <w:rPr>
          <w:rFonts w:asciiTheme="majorBidi" w:hAnsiTheme="majorBidi" w:cstheme="majorBidi"/>
          <w:color w:val="000000"/>
          <w:sz w:val="22"/>
          <w:szCs w:val="22"/>
        </w:rPr>
        <w:t xml:space="preserve">each well. The cells were then </w:t>
      </w:r>
      <w:r w:rsidR="00322B7A" w:rsidRPr="00FF47C3">
        <w:rPr>
          <w:rFonts w:asciiTheme="majorBidi" w:hAnsiTheme="majorBidi" w:cstheme="majorBidi"/>
          <w:color w:val="000000"/>
          <w:sz w:val="22"/>
          <w:szCs w:val="22"/>
        </w:rPr>
        <w:t>resuspended</w:t>
      </w:r>
      <w:r w:rsidR="00F6154C">
        <w:rPr>
          <w:rFonts w:asciiTheme="majorBidi" w:hAnsiTheme="majorBidi" w:cstheme="majorBidi"/>
          <w:color w:val="000000"/>
          <w:sz w:val="22"/>
          <w:szCs w:val="22"/>
        </w:rPr>
        <w:t xml:space="preserve"> in the original V shape well</w:t>
      </w:r>
      <w:r w:rsidR="008F74DF" w:rsidRPr="00FF47C3">
        <w:rPr>
          <w:rFonts w:asciiTheme="majorBidi" w:hAnsiTheme="majorBidi" w:cstheme="majorBidi"/>
          <w:color w:val="000000"/>
          <w:sz w:val="22"/>
          <w:szCs w:val="22"/>
        </w:rPr>
        <w:t xml:space="preserve"> using </w:t>
      </w:r>
      <w:r w:rsidR="000118C6" w:rsidRPr="00FF47C3">
        <w:rPr>
          <w:rFonts w:asciiTheme="majorBidi" w:hAnsiTheme="majorBidi" w:cstheme="majorBidi"/>
          <w:color w:val="000000"/>
          <w:sz w:val="22"/>
          <w:szCs w:val="22"/>
        </w:rPr>
        <w:t xml:space="preserve">a </w:t>
      </w:r>
      <w:r w:rsidR="008F74DF" w:rsidRPr="00FF47C3">
        <w:rPr>
          <w:rFonts w:asciiTheme="majorBidi" w:hAnsiTheme="majorBidi" w:cstheme="majorBidi"/>
          <w:color w:val="000000"/>
          <w:sz w:val="22"/>
          <w:szCs w:val="22"/>
        </w:rPr>
        <w:t>pipett</w:t>
      </w:r>
      <w:r w:rsidR="00CC1E84" w:rsidRPr="00FF47C3">
        <w:rPr>
          <w:rFonts w:asciiTheme="majorBidi" w:hAnsiTheme="majorBidi" w:cstheme="majorBidi"/>
          <w:color w:val="000000"/>
          <w:sz w:val="22"/>
          <w:szCs w:val="22"/>
        </w:rPr>
        <w:t xml:space="preserve">e </w:t>
      </w:r>
      <w:r w:rsidR="008F74DF" w:rsidRPr="00FF47C3">
        <w:rPr>
          <w:rFonts w:asciiTheme="majorBidi" w:hAnsiTheme="majorBidi" w:cstheme="majorBidi"/>
          <w:color w:val="000000"/>
          <w:sz w:val="22"/>
          <w:szCs w:val="22"/>
        </w:rPr>
        <w:t>and 100</w:t>
      </w:r>
      <w:r w:rsidR="0083574D" w:rsidRPr="00FF47C3">
        <w:rPr>
          <w:rFonts w:asciiTheme="majorBidi" w:hAnsiTheme="majorBidi" w:cstheme="majorBidi"/>
          <w:color w:val="000000"/>
          <w:sz w:val="22"/>
          <w:szCs w:val="22"/>
        </w:rPr>
        <w:t>µ</w:t>
      </w:r>
      <w:r w:rsidR="008F74DF" w:rsidRPr="00FF47C3">
        <w:rPr>
          <w:rFonts w:asciiTheme="majorBidi" w:hAnsiTheme="majorBidi" w:cstheme="majorBidi"/>
          <w:color w:val="000000"/>
          <w:sz w:val="22"/>
          <w:szCs w:val="22"/>
        </w:rPr>
        <w:t xml:space="preserve">l of the </w:t>
      </w:r>
      <w:r w:rsidR="00322B7A" w:rsidRPr="00FF47C3">
        <w:rPr>
          <w:rFonts w:asciiTheme="majorBidi" w:hAnsiTheme="majorBidi" w:cstheme="majorBidi"/>
          <w:color w:val="000000"/>
          <w:sz w:val="22"/>
          <w:szCs w:val="22"/>
        </w:rPr>
        <w:t>cell suspension</w:t>
      </w:r>
      <w:r w:rsidR="008F74DF" w:rsidRPr="00FF47C3">
        <w:rPr>
          <w:rFonts w:asciiTheme="majorBidi" w:hAnsiTheme="majorBidi" w:cstheme="majorBidi"/>
          <w:color w:val="000000"/>
          <w:sz w:val="22"/>
          <w:szCs w:val="22"/>
        </w:rPr>
        <w:t xml:space="preserve"> </w:t>
      </w:r>
      <w:r w:rsidR="000118C6" w:rsidRPr="00FF47C3">
        <w:rPr>
          <w:rFonts w:asciiTheme="majorBidi" w:hAnsiTheme="majorBidi" w:cstheme="majorBidi"/>
          <w:color w:val="000000"/>
          <w:sz w:val="22"/>
          <w:szCs w:val="22"/>
        </w:rPr>
        <w:t xml:space="preserve">was </w:t>
      </w:r>
      <w:r w:rsidR="00322B7A" w:rsidRPr="00FF47C3">
        <w:rPr>
          <w:rFonts w:asciiTheme="majorBidi" w:hAnsiTheme="majorBidi" w:cstheme="majorBidi"/>
          <w:color w:val="000000"/>
          <w:sz w:val="22"/>
          <w:szCs w:val="22"/>
        </w:rPr>
        <w:t>transferred in</w:t>
      </w:r>
      <w:r w:rsidR="008F74DF" w:rsidRPr="00FF47C3">
        <w:rPr>
          <w:rFonts w:asciiTheme="majorBidi" w:hAnsiTheme="majorBidi" w:cstheme="majorBidi"/>
          <w:color w:val="000000"/>
          <w:sz w:val="22"/>
          <w:szCs w:val="22"/>
        </w:rPr>
        <w:t xml:space="preserve">to </w:t>
      </w:r>
      <w:r w:rsidR="007948AC" w:rsidRPr="00FF47C3">
        <w:rPr>
          <w:rFonts w:asciiTheme="majorBidi" w:hAnsiTheme="majorBidi" w:cstheme="majorBidi"/>
          <w:color w:val="000000"/>
          <w:sz w:val="22"/>
          <w:szCs w:val="22"/>
        </w:rPr>
        <w:t>a fluorimeter plate</w:t>
      </w:r>
      <w:r w:rsidR="008F74DF" w:rsidRPr="00FF47C3">
        <w:rPr>
          <w:rFonts w:asciiTheme="majorBidi" w:hAnsiTheme="majorBidi" w:cstheme="majorBidi"/>
          <w:color w:val="000000"/>
          <w:sz w:val="22"/>
          <w:szCs w:val="22"/>
        </w:rPr>
        <w:t xml:space="preserve"> for </w:t>
      </w:r>
      <w:r w:rsidR="007948AC" w:rsidRPr="00FF47C3">
        <w:rPr>
          <w:rFonts w:asciiTheme="majorBidi" w:hAnsiTheme="majorBidi" w:cstheme="majorBidi"/>
          <w:color w:val="000000"/>
          <w:sz w:val="22"/>
          <w:szCs w:val="22"/>
        </w:rPr>
        <w:t xml:space="preserve">the </w:t>
      </w:r>
      <w:r w:rsidR="008F74DF" w:rsidRPr="00FF47C3">
        <w:rPr>
          <w:rFonts w:asciiTheme="majorBidi" w:hAnsiTheme="majorBidi" w:cstheme="majorBidi"/>
          <w:color w:val="000000"/>
          <w:sz w:val="22"/>
          <w:szCs w:val="22"/>
        </w:rPr>
        <w:t>measurement</w:t>
      </w:r>
      <w:r w:rsidR="00CC1E84" w:rsidRPr="00FF47C3">
        <w:rPr>
          <w:rFonts w:asciiTheme="majorBidi" w:hAnsiTheme="majorBidi" w:cstheme="majorBidi"/>
          <w:color w:val="000000"/>
          <w:sz w:val="22"/>
          <w:szCs w:val="22"/>
        </w:rPr>
        <w:t xml:space="preserve"> of accumulated fluorescence</w:t>
      </w:r>
      <w:r w:rsidR="008F74DF" w:rsidRPr="00FF47C3">
        <w:rPr>
          <w:rFonts w:asciiTheme="majorBidi" w:hAnsiTheme="majorBidi" w:cstheme="majorBidi"/>
          <w:color w:val="000000"/>
          <w:sz w:val="22"/>
          <w:szCs w:val="22"/>
        </w:rPr>
        <w:t xml:space="preserve">. </w:t>
      </w:r>
      <w:r w:rsidR="003C6602" w:rsidRPr="00FF47C3">
        <w:rPr>
          <w:rFonts w:asciiTheme="majorBidi" w:hAnsiTheme="majorBidi" w:cstheme="majorBidi"/>
          <w:color w:val="000000"/>
          <w:sz w:val="22"/>
          <w:szCs w:val="22"/>
        </w:rPr>
        <w:t>B</w:t>
      </w:r>
      <w:r w:rsidR="008F74DF" w:rsidRPr="00FF47C3">
        <w:rPr>
          <w:rFonts w:asciiTheme="majorBidi" w:hAnsiTheme="majorBidi" w:cstheme="majorBidi"/>
          <w:color w:val="000000"/>
          <w:sz w:val="22"/>
          <w:szCs w:val="22"/>
        </w:rPr>
        <w:t>ackground</w:t>
      </w:r>
      <w:r w:rsidR="000118C6" w:rsidRPr="00FF47C3">
        <w:rPr>
          <w:rFonts w:asciiTheme="majorBidi" w:hAnsiTheme="majorBidi" w:cstheme="majorBidi"/>
          <w:color w:val="000000"/>
          <w:sz w:val="22"/>
          <w:szCs w:val="22"/>
        </w:rPr>
        <w:t xml:space="preserve"> </w:t>
      </w:r>
      <w:r w:rsidR="003C6602" w:rsidRPr="00FF47C3">
        <w:rPr>
          <w:rFonts w:asciiTheme="majorBidi" w:hAnsiTheme="majorBidi" w:cstheme="majorBidi"/>
          <w:color w:val="000000"/>
          <w:sz w:val="22"/>
          <w:szCs w:val="22"/>
        </w:rPr>
        <w:t xml:space="preserve">and </w:t>
      </w:r>
      <w:r w:rsidR="008F74DF" w:rsidRPr="00FF47C3">
        <w:rPr>
          <w:rFonts w:asciiTheme="majorBidi" w:hAnsiTheme="majorBidi" w:cstheme="majorBidi"/>
          <w:color w:val="000000"/>
          <w:sz w:val="22"/>
          <w:szCs w:val="22"/>
        </w:rPr>
        <w:t>cell</w:t>
      </w:r>
      <w:r w:rsidR="003C6602" w:rsidRPr="00FF47C3">
        <w:rPr>
          <w:rFonts w:asciiTheme="majorBidi" w:hAnsiTheme="majorBidi" w:cstheme="majorBidi"/>
          <w:color w:val="000000"/>
          <w:sz w:val="22"/>
          <w:szCs w:val="22"/>
        </w:rPr>
        <w:t xml:space="preserve"> fluorescence </w:t>
      </w:r>
      <w:r w:rsidR="000118C6" w:rsidRPr="00FF47C3">
        <w:rPr>
          <w:rFonts w:asciiTheme="majorBidi" w:hAnsiTheme="majorBidi" w:cstheme="majorBidi"/>
          <w:color w:val="000000"/>
          <w:sz w:val="22"/>
          <w:szCs w:val="22"/>
        </w:rPr>
        <w:t xml:space="preserve">was </w:t>
      </w:r>
      <w:r w:rsidR="008F74DF" w:rsidRPr="00FF47C3">
        <w:rPr>
          <w:rFonts w:asciiTheme="majorBidi" w:hAnsiTheme="majorBidi" w:cstheme="majorBidi"/>
          <w:color w:val="000000"/>
          <w:sz w:val="22"/>
          <w:szCs w:val="22"/>
        </w:rPr>
        <w:t xml:space="preserve">measured using a </w:t>
      </w:r>
      <w:r w:rsidR="0034775A" w:rsidRPr="00FF47C3">
        <w:rPr>
          <w:rFonts w:asciiTheme="majorBidi" w:hAnsiTheme="majorBidi" w:cstheme="majorBidi"/>
          <w:color w:val="000000"/>
          <w:sz w:val="22"/>
          <w:szCs w:val="22"/>
        </w:rPr>
        <w:t xml:space="preserve">Synergy Neo2 </w:t>
      </w:r>
      <w:r w:rsidR="003C6602" w:rsidRPr="00FF47C3">
        <w:rPr>
          <w:rFonts w:asciiTheme="majorBidi" w:hAnsiTheme="majorBidi" w:cstheme="majorBidi"/>
          <w:color w:val="000000"/>
          <w:sz w:val="22"/>
          <w:szCs w:val="22"/>
        </w:rPr>
        <w:t xml:space="preserve">plate reader </w:t>
      </w:r>
      <w:r w:rsidR="0034775A" w:rsidRPr="00FF47C3">
        <w:rPr>
          <w:rFonts w:asciiTheme="majorBidi" w:hAnsiTheme="majorBidi" w:cstheme="majorBidi"/>
          <w:color w:val="000000"/>
          <w:sz w:val="22"/>
          <w:szCs w:val="22"/>
        </w:rPr>
        <w:t>(Agilent</w:t>
      </w:r>
      <w:r w:rsidR="003C6602" w:rsidRPr="00FF47C3">
        <w:rPr>
          <w:rFonts w:asciiTheme="majorBidi" w:hAnsiTheme="majorBidi" w:cstheme="majorBidi"/>
          <w:color w:val="000000"/>
          <w:sz w:val="22"/>
          <w:szCs w:val="22"/>
        </w:rPr>
        <w:t xml:space="preserve">, </w:t>
      </w:r>
      <w:r w:rsidR="00EA229A">
        <w:rPr>
          <w:rFonts w:asciiTheme="majorBidi" w:hAnsiTheme="majorBidi" w:cstheme="majorBidi"/>
          <w:color w:val="000000"/>
          <w:sz w:val="22"/>
          <w:szCs w:val="22"/>
        </w:rPr>
        <w:t>CA, USA</w:t>
      </w:r>
      <w:r w:rsidR="0034775A" w:rsidRPr="00FF47C3">
        <w:rPr>
          <w:rFonts w:asciiTheme="majorBidi" w:hAnsiTheme="majorBidi" w:cstheme="majorBidi"/>
          <w:color w:val="000000"/>
          <w:sz w:val="22"/>
          <w:szCs w:val="22"/>
        </w:rPr>
        <w:t>)</w:t>
      </w:r>
      <w:r w:rsidR="0034775A" w:rsidRPr="00FF47C3" w:rsidDel="0034775A">
        <w:rPr>
          <w:rFonts w:asciiTheme="majorBidi" w:hAnsiTheme="majorBidi" w:cstheme="majorBidi"/>
          <w:color w:val="000000"/>
          <w:sz w:val="22"/>
          <w:szCs w:val="22"/>
        </w:rPr>
        <w:t xml:space="preserve"> </w:t>
      </w:r>
      <w:r w:rsidR="00F52171" w:rsidRPr="00FF47C3">
        <w:rPr>
          <w:rFonts w:asciiTheme="majorBidi" w:hAnsiTheme="majorBidi" w:cstheme="majorBidi"/>
          <w:color w:val="000000"/>
          <w:sz w:val="22"/>
          <w:szCs w:val="22"/>
        </w:rPr>
        <w:t>for AMCA (350/450) and for GFP (485/528) (</w:t>
      </w:r>
      <w:r w:rsidR="003C6602" w:rsidRPr="00FF47C3">
        <w:rPr>
          <w:rFonts w:asciiTheme="majorBidi" w:hAnsiTheme="majorBidi" w:cstheme="majorBidi"/>
          <w:color w:val="000000"/>
          <w:sz w:val="22"/>
          <w:szCs w:val="22"/>
        </w:rPr>
        <w:t>Excitation</w:t>
      </w:r>
      <w:r w:rsidR="00F52171" w:rsidRPr="00FF47C3">
        <w:rPr>
          <w:rFonts w:asciiTheme="majorBidi" w:hAnsiTheme="majorBidi" w:cstheme="majorBidi"/>
          <w:color w:val="000000"/>
          <w:sz w:val="22"/>
          <w:szCs w:val="22"/>
        </w:rPr>
        <w:t>/</w:t>
      </w:r>
      <w:r w:rsidR="003C6602" w:rsidRPr="00FF47C3">
        <w:rPr>
          <w:rFonts w:asciiTheme="majorBidi" w:hAnsiTheme="majorBidi" w:cstheme="majorBidi"/>
          <w:color w:val="000000"/>
          <w:sz w:val="22"/>
          <w:szCs w:val="22"/>
        </w:rPr>
        <w:t>Emission</w:t>
      </w:r>
      <w:r w:rsidR="00A56B5A">
        <w:rPr>
          <w:rFonts w:asciiTheme="majorBidi" w:hAnsiTheme="majorBidi" w:cstheme="majorBidi"/>
          <w:color w:val="000000"/>
          <w:sz w:val="22"/>
          <w:szCs w:val="22"/>
        </w:rPr>
        <w:t>). The peptide uptake assay is summarized in</w:t>
      </w:r>
      <w:r w:rsidR="003C6602" w:rsidRPr="00FF47C3">
        <w:rPr>
          <w:rFonts w:asciiTheme="majorBidi" w:hAnsiTheme="majorBidi" w:cstheme="majorBidi"/>
          <w:color w:val="000000"/>
          <w:sz w:val="22"/>
          <w:szCs w:val="22"/>
        </w:rPr>
        <w:t xml:space="preserve"> </w:t>
      </w:r>
      <w:r w:rsidR="00BE30BF" w:rsidRPr="00FF47C3">
        <w:rPr>
          <w:rFonts w:asciiTheme="majorBidi" w:hAnsiTheme="majorBidi" w:cstheme="majorBidi"/>
          <w:color w:val="000000"/>
          <w:sz w:val="22"/>
          <w:szCs w:val="22"/>
        </w:rPr>
        <w:t>Figure 1</w:t>
      </w:r>
      <w:r w:rsidR="00F52171" w:rsidRPr="00FF47C3">
        <w:rPr>
          <w:rFonts w:asciiTheme="majorBidi" w:hAnsiTheme="majorBidi" w:cstheme="majorBidi"/>
          <w:color w:val="000000"/>
          <w:sz w:val="22"/>
          <w:szCs w:val="22"/>
        </w:rPr>
        <w:t xml:space="preserve">. </w:t>
      </w:r>
    </w:p>
    <w:p w14:paraId="4AB04343" w14:textId="77777777" w:rsidR="00C85116" w:rsidRPr="00FF47C3" w:rsidRDefault="00C85116" w:rsidP="00A73D31">
      <w:pPr>
        <w:pStyle w:val="NormalWeb"/>
        <w:spacing w:before="0" w:beforeAutospacing="0" w:after="0" w:afterAutospacing="0" w:line="360" w:lineRule="auto"/>
        <w:rPr>
          <w:rFonts w:asciiTheme="majorBidi" w:hAnsiTheme="majorBidi" w:cstheme="majorBidi"/>
          <w:color w:val="000000"/>
          <w:sz w:val="22"/>
          <w:szCs w:val="22"/>
        </w:rPr>
      </w:pPr>
    </w:p>
    <w:p w14:paraId="43361384" w14:textId="77777777" w:rsidR="000E472A" w:rsidRPr="001C4AF0" w:rsidRDefault="004A1C94"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2.5 </w:t>
      </w:r>
      <w:r w:rsidR="000E472A" w:rsidRPr="001C4AF0">
        <w:rPr>
          <w:rFonts w:asciiTheme="majorBidi" w:hAnsiTheme="majorBidi" w:cstheme="majorBidi"/>
          <w:color w:val="000000"/>
          <w:sz w:val="22"/>
          <w:szCs w:val="22"/>
        </w:rPr>
        <w:t xml:space="preserve">Time </w:t>
      </w:r>
      <w:r w:rsidR="00331EB1" w:rsidRPr="001C4AF0">
        <w:rPr>
          <w:rFonts w:asciiTheme="majorBidi" w:hAnsiTheme="majorBidi" w:cstheme="majorBidi"/>
          <w:color w:val="000000"/>
          <w:sz w:val="22"/>
          <w:szCs w:val="22"/>
        </w:rPr>
        <w:t xml:space="preserve">optimization </w:t>
      </w:r>
      <w:r w:rsidR="000E472A" w:rsidRPr="001C4AF0">
        <w:rPr>
          <w:rFonts w:asciiTheme="majorBidi" w:hAnsiTheme="majorBidi" w:cstheme="majorBidi"/>
          <w:color w:val="000000"/>
          <w:sz w:val="22"/>
          <w:szCs w:val="22"/>
        </w:rPr>
        <w:t>assay:</w:t>
      </w:r>
    </w:p>
    <w:p w14:paraId="0C979768" w14:textId="77777777" w:rsidR="006A6553" w:rsidRPr="001C4AF0" w:rsidRDefault="006A6553" w:rsidP="00A73D31">
      <w:pPr>
        <w:pStyle w:val="NormalWeb"/>
        <w:spacing w:before="0" w:beforeAutospacing="0" w:after="0" w:afterAutospacing="0" w:line="360" w:lineRule="auto"/>
        <w:rPr>
          <w:rFonts w:asciiTheme="majorBidi" w:hAnsiTheme="majorBidi" w:cstheme="majorBidi"/>
          <w:color w:val="000000"/>
          <w:sz w:val="22"/>
          <w:szCs w:val="22"/>
        </w:rPr>
      </w:pPr>
    </w:p>
    <w:p w14:paraId="2E982C33" w14:textId="77777777" w:rsidR="004F4A73" w:rsidRPr="001C4AF0" w:rsidRDefault="00F07E23" w:rsidP="00A73D31">
      <w:pPr>
        <w:pStyle w:val="NormalWeb"/>
        <w:spacing w:before="0" w:beforeAutospacing="0" w:after="0" w:afterAutospacing="0" w:line="360" w:lineRule="auto"/>
        <w:rPr>
          <w:rFonts w:asciiTheme="majorBidi" w:hAnsiTheme="majorBidi" w:cstheme="majorBidi"/>
          <w:color w:val="000000"/>
          <w:sz w:val="22"/>
          <w:szCs w:val="22"/>
        </w:rPr>
      </w:pPr>
      <w:r w:rsidRPr="001139C5">
        <w:rPr>
          <w:rFonts w:asciiTheme="majorBidi" w:hAnsiTheme="majorBidi" w:cstheme="majorBidi"/>
          <w:color w:val="000000"/>
          <w:sz w:val="22"/>
          <w:szCs w:val="22"/>
        </w:rPr>
        <w:t>In order to determine the appropriate incubation time of the cells with the labeled di-peptide we performed</w:t>
      </w:r>
      <w:r>
        <w:rPr>
          <w:rFonts w:asciiTheme="majorBidi" w:hAnsiTheme="majorBidi" w:cstheme="majorBidi"/>
          <w:color w:val="000000"/>
          <w:sz w:val="22"/>
          <w:szCs w:val="22"/>
        </w:rPr>
        <w:t xml:space="preserve"> </w:t>
      </w:r>
      <w:r w:rsidR="009C4001">
        <w:rPr>
          <w:rFonts w:asciiTheme="majorBidi" w:hAnsiTheme="majorBidi" w:cstheme="majorBidi"/>
          <w:color w:val="000000"/>
          <w:sz w:val="22"/>
          <w:szCs w:val="22"/>
        </w:rPr>
        <w:t>an uptake assay that compared different incubation time.</w:t>
      </w:r>
      <w:r>
        <w:rPr>
          <w:rFonts w:asciiTheme="majorBidi" w:hAnsiTheme="majorBidi" w:cstheme="majorBidi"/>
          <w:color w:val="000000"/>
          <w:sz w:val="22"/>
          <w:szCs w:val="22"/>
        </w:rPr>
        <w:t xml:space="preserve"> </w:t>
      </w:r>
      <w:r w:rsidR="009C4001">
        <w:rPr>
          <w:rFonts w:asciiTheme="majorBidi" w:hAnsiTheme="majorBidi" w:cstheme="majorBidi"/>
          <w:color w:val="000000"/>
          <w:sz w:val="22"/>
          <w:szCs w:val="22"/>
        </w:rPr>
        <w:t xml:space="preserve">This calibration </w:t>
      </w:r>
      <w:r w:rsidR="000E472A" w:rsidRPr="00FF47C3">
        <w:rPr>
          <w:rFonts w:asciiTheme="majorBidi" w:hAnsiTheme="majorBidi" w:cstheme="majorBidi"/>
          <w:color w:val="000000"/>
          <w:sz w:val="22"/>
          <w:szCs w:val="22"/>
        </w:rPr>
        <w:t xml:space="preserve">was conducted using </w:t>
      </w:r>
      <w:r w:rsidR="000118C6" w:rsidRPr="00FF47C3">
        <w:rPr>
          <w:rFonts w:asciiTheme="majorBidi" w:hAnsiTheme="majorBidi" w:cstheme="majorBidi"/>
          <w:color w:val="000000"/>
          <w:sz w:val="22"/>
          <w:szCs w:val="22"/>
        </w:rPr>
        <w:t xml:space="preserve">a </w:t>
      </w:r>
      <w:r w:rsidR="000E472A" w:rsidRPr="00FF47C3">
        <w:rPr>
          <w:rFonts w:asciiTheme="majorBidi" w:hAnsiTheme="majorBidi" w:cstheme="majorBidi"/>
          <w:color w:val="000000"/>
          <w:sz w:val="22"/>
          <w:szCs w:val="22"/>
        </w:rPr>
        <w:t>fixed concentration of 125µ</w:t>
      </w:r>
      <w:r w:rsidR="00EA1695" w:rsidRPr="00FF47C3">
        <w:rPr>
          <w:rFonts w:asciiTheme="majorBidi" w:hAnsiTheme="majorBidi" w:cstheme="majorBidi"/>
          <w:color w:val="000000"/>
          <w:sz w:val="22"/>
          <w:szCs w:val="22"/>
        </w:rPr>
        <w:t>M</w:t>
      </w:r>
      <w:r w:rsidR="000E472A" w:rsidRPr="00FF47C3">
        <w:rPr>
          <w:rFonts w:asciiTheme="majorBidi" w:hAnsiTheme="majorBidi" w:cstheme="majorBidi"/>
          <w:color w:val="000000"/>
          <w:sz w:val="22"/>
          <w:szCs w:val="22"/>
        </w:rPr>
        <w:t xml:space="preserve"> of β-ala-Lys-AMCA</w:t>
      </w:r>
      <w:r w:rsidR="000E472A" w:rsidRPr="001C4AF0">
        <w:rPr>
          <w:rFonts w:asciiTheme="majorBidi" w:hAnsiTheme="majorBidi" w:cstheme="majorBidi"/>
          <w:color w:val="000000"/>
          <w:sz w:val="22"/>
          <w:szCs w:val="22"/>
        </w:rPr>
        <w:t xml:space="preserve">. Cells were incubated with the </w:t>
      </w:r>
      <w:r w:rsidR="00E005ED" w:rsidRPr="001C4AF0">
        <w:rPr>
          <w:rFonts w:asciiTheme="majorBidi" w:hAnsiTheme="majorBidi" w:cstheme="majorBidi"/>
          <w:color w:val="000000"/>
          <w:sz w:val="22"/>
          <w:szCs w:val="22"/>
        </w:rPr>
        <w:t>di-</w:t>
      </w:r>
      <w:r w:rsidR="000E472A" w:rsidRPr="001C4AF0">
        <w:rPr>
          <w:rFonts w:asciiTheme="majorBidi" w:hAnsiTheme="majorBidi" w:cstheme="majorBidi"/>
          <w:color w:val="000000"/>
          <w:sz w:val="22"/>
          <w:szCs w:val="22"/>
        </w:rPr>
        <w:t>peptide for 15, 30, 60 and 120 minutes</w:t>
      </w:r>
      <w:r w:rsidR="004F4A73" w:rsidRPr="001C4AF0">
        <w:rPr>
          <w:rFonts w:asciiTheme="majorBidi" w:hAnsiTheme="majorBidi" w:cstheme="majorBidi"/>
          <w:color w:val="000000"/>
          <w:sz w:val="22"/>
          <w:szCs w:val="22"/>
        </w:rPr>
        <w:t>. All incubation</w:t>
      </w:r>
      <w:r w:rsidR="000118C6" w:rsidRPr="001C4AF0">
        <w:rPr>
          <w:rFonts w:asciiTheme="majorBidi" w:hAnsiTheme="majorBidi" w:cstheme="majorBidi"/>
          <w:color w:val="000000"/>
          <w:sz w:val="22"/>
          <w:szCs w:val="22"/>
        </w:rPr>
        <w:t>s were</w:t>
      </w:r>
      <w:r w:rsidR="004F4A73" w:rsidRPr="001C4AF0">
        <w:rPr>
          <w:rFonts w:asciiTheme="majorBidi" w:hAnsiTheme="majorBidi" w:cstheme="majorBidi"/>
          <w:color w:val="000000"/>
          <w:sz w:val="22"/>
          <w:szCs w:val="22"/>
        </w:rPr>
        <w:t xml:space="preserve"> stopped by addition of 100µl of ice cold HBSS. Further washing and measur</w:t>
      </w:r>
      <w:r w:rsidR="007E732C" w:rsidRPr="001C4AF0">
        <w:rPr>
          <w:rFonts w:asciiTheme="majorBidi" w:hAnsiTheme="majorBidi" w:cstheme="majorBidi"/>
          <w:color w:val="000000"/>
          <w:sz w:val="22"/>
          <w:szCs w:val="22"/>
        </w:rPr>
        <w:t>e</w:t>
      </w:r>
      <w:r w:rsidR="004F4A73" w:rsidRPr="001C4AF0">
        <w:rPr>
          <w:rFonts w:asciiTheme="majorBidi" w:hAnsiTheme="majorBidi" w:cstheme="majorBidi"/>
          <w:color w:val="000000"/>
          <w:sz w:val="22"/>
          <w:szCs w:val="22"/>
        </w:rPr>
        <w:t xml:space="preserve">ments were conducted as described above. </w:t>
      </w:r>
    </w:p>
    <w:p w14:paraId="1EE47BF1" w14:textId="77777777" w:rsidR="004F4A73" w:rsidRPr="001C4AF0" w:rsidRDefault="004F4A73" w:rsidP="00A73D31">
      <w:pPr>
        <w:pStyle w:val="NormalWeb"/>
        <w:spacing w:before="0" w:beforeAutospacing="0" w:after="0" w:afterAutospacing="0" w:line="360" w:lineRule="auto"/>
        <w:rPr>
          <w:rFonts w:asciiTheme="majorBidi" w:hAnsiTheme="majorBidi" w:cstheme="majorBidi"/>
          <w:color w:val="000000"/>
          <w:sz w:val="22"/>
          <w:szCs w:val="22"/>
        </w:rPr>
      </w:pPr>
    </w:p>
    <w:p w14:paraId="3E73971B" w14:textId="77777777" w:rsidR="004F4A73" w:rsidRPr="001C4AF0" w:rsidRDefault="0037416F"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2.6 </w:t>
      </w:r>
      <w:r w:rsidR="004F4A73" w:rsidRPr="001C4AF0">
        <w:rPr>
          <w:rFonts w:asciiTheme="majorBidi" w:hAnsiTheme="majorBidi" w:cstheme="majorBidi"/>
          <w:color w:val="000000"/>
          <w:sz w:val="22"/>
          <w:szCs w:val="22"/>
        </w:rPr>
        <w:t>Temperature effect:</w:t>
      </w:r>
    </w:p>
    <w:p w14:paraId="7378B661" w14:textId="77777777" w:rsidR="006A6553" w:rsidRPr="001C4AF0" w:rsidRDefault="006A6553" w:rsidP="00A73D31">
      <w:pPr>
        <w:pStyle w:val="NormalWeb"/>
        <w:spacing w:before="0" w:beforeAutospacing="0" w:after="0" w:afterAutospacing="0" w:line="360" w:lineRule="auto"/>
        <w:rPr>
          <w:rFonts w:asciiTheme="majorBidi" w:hAnsiTheme="majorBidi" w:cstheme="majorBidi"/>
          <w:color w:val="000000"/>
          <w:sz w:val="22"/>
          <w:szCs w:val="22"/>
        </w:rPr>
      </w:pPr>
    </w:p>
    <w:p w14:paraId="78F9A3B1" w14:textId="150883B9" w:rsidR="00F55902" w:rsidRPr="00FF47C3" w:rsidRDefault="00F55902" w:rsidP="00A73D31">
      <w:pPr>
        <w:pStyle w:val="NormalWeb"/>
        <w:spacing w:before="0" w:beforeAutospacing="0" w:after="0" w:afterAutospacing="0" w:line="360" w:lineRule="auto"/>
        <w:rPr>
          <w:rFonts w:asciiTheme="majorBidi" w:hAnsiTheme="majorBidi" w:cstheme="majorBidi"/>
          <w:color w:val="000000"/>
          <w:sz w:val="22"/>
          <w:szCs w:val="22"/>
        </w:rPr>
      </w:pPr>
      <w:r w:rsidRPr="001C4AF0">
        <w:rPr>
          <w:rFonts w:asciiTheme="majorBidi" w:hAnsiTheme="majorBidi" w:cstheme="majorBidi"/>
          <w:color w:val="000000"/>
          <w:sz w:val="22"/>
          <w:szCs w:val="22"/>
        </w:rPr>
        <w:t xml:space="preserve">Temperature is a key element </w:t>
      </w:r>
      <w:r w:rsidR="00F27B07" w:rsidRPr="001C4AF0">
        <w:rPr>
          <w:rFonts w:asciiTheme="majorBidi" w:hAnsiTheme="majorBidi" w:cstheme="majorBidi"/>
          <w:color w:val="000000"/>
          <w:sz w:val="22"/>
          <w:szCs w:val="22"/>
        </w:rPr>
        <w:t>affecting</w:t>
      </w:r>
      <w:r w:rsidRPr="001C4AF0">
        <w:rPr>
          <w:rFonts w:asciiTheme="majorBidi" w:hAnsiTheme="majorBidi" w:cstheme="majorBidi"/>
          <w:color w:val="000000"/>
          <w:sz w:val="22"/>
          <w:szCs w:val="22"/>
        </w:rPr>
        <w:t xml:space="preserve"> protein activity, especially regarding active and secondary active transport</w:t>
      </w:r>
      <w:r w:rsidR="005D1A15" w:rsidRPr="001C4AF0">
        <w:rPr>
          <w:rFonts w:asciiTheme="majorBidi" w:hAnsiTheme="majorBidi" w:cstheme="majorBidi"/>
          <w:color w:val="000000"/>
          <w:sz w:val="22"/>
          <w:szCs w:val="22"/>
        </w:rPr>
        <w:t>.</w:t>
      </w:r>
      <w:r w:rsidRPr="001C4AF0">
        <w:rPr>
          <w:rFonts w:asciiTheme="majorBidi" w:hAnsiTheme="majorBidi" w:cstheme="majorBidi"/>
          <w:color w:val="000000"/>
          <w:sz w:val="22"/>
          <w:szCs w:val="22"/>
        </w:rPr>
        <w:t xml:space="preserve"> In order to understand the effect of</w:t>
      </w:r>
      <w:r w:rsidR="00AA6F72">
        <w:rPr>
          <w:rFonts w:asciiTheme="majorBidi" w:hAnsiTheme="majorBidi" w:cstheme="majorBidi"/>
          <w:color w:val="000000"/>
          <w:sz w:val="22"/>
          <w:szCs w:val="22"/>
        </w:rPr>
        <w:t xml:space="preserve"> environmental</w:t>
      </w:r>
      <w:r w:rsidRPr="00FF47C3">
        <w:rPr>
          <w:rFonts w:asciiTheme="majorBidi" w:hAnsiTheme="majorBidi" w:cstheme="majorBidi"/>
          <w:color w:val="000000"/>
          <w:sz w:val="22"/>
          <w:szCs w:val="22"/>
        </w:rPr>
        <w:t xml:space="preserve"> temperatur</w:t>
      </w:r>
      <w:r w:rsidR="00AA6F72">
        <w:rPr>
          <w:rFonts w:asciiTheme="majorBidi" w:hAnsiTheme="majorBidi" w:cstheme="majorBidi"/>
          <w:color w:val="000000"/>
          <w:sz w:val="22"/>
          <w:szCs w:val="22"/>
        </w:rPr>
        <w:t xml:space="preserve">e, in which fish are experiencing </w:t>
      </w:r>
      <w:r w:rsidRPr="00FF47C3">
        <w:rPr>
          <w:rFonts w:asciiTheme="majorBidi" w:hAnsiTheme="majorBidi" w:cstheme="majorBidi"/>
          <w:color w:val="000000"/>
          <w:sz w:val="22"/>
          <w:szCs w:val="22"/>
        </w:rPr>
        <w:t xml:space="preserve">on </w:t>
      </w:r>
      <w:r w:rsidR="00AA6F72">
        <w:rPr>
          <w:rFonts w:asciiTheme="majorBidi" w:hAnsiTheme="majorBidi" w:cstheme="majorBidi"/>
          <w:color w:val="000000"/>
          <w:sz w:val="22"/>
          <w:szCs w:val="22"/>
        </w:rPr>
        <w:t xml:space="preserve">the </w:t>
      </w:r>
      <w:r w:rsidRPr="00FF47C3">
        <w:rPr>
          <w:rFonts w:asciiTheme="majorBidi" w:hAnsiTheme="majorBidi" w:cstheme="majorBidi"/>
          <w:color w:val="000000"/>
          <w:sz w:val="22"/>
          <w:szCs w:val="22"/>
        </w:rPr>
        <w:t>transporter activity</w:t>
      </w:r>
      <w:r w:rsidR="00AA6F72">
        <w:rPr>
          <w:rFonts w:asciiTheme="majorBidi" w:hAnsiTheme="majorBidi" w:cstheme="majorBidi"/>
          <w:color w:val="000000"/>
          <w:sz w:val="22"/>
          <w:szCs w:val="22"/>
        </w:rPr>
        <w:t xml:space="preserve">, </w:t>
      </w:r>
      <w:r w:rsidR="006E10CE" w:rsidRPr="00FF47C3">
        <w:rPr>
          <w:rFonts w:asciiTheme="majorBidi" w:hAnsiTheme="majorBidi" w:cstheme="majorBidi"/>
          <w:color w:val="000000"/>
          <w:sz w:val="22"/>
          <w:szCs w:val="22"/>
        </w:rPr>
        <w:t>we</w:t>
      </w:r>
      <w:r w:rsidRPr="00FF47C3">
        <w:rPr>
          <w:rFonts w:asciiTheme="majorBidi" w:hAnsiTheme="majorBidi" w:cstheme="majorBidi"/>
          <w:color w:val="000000"/>
          <w:sz w:val="22"/>
          <w:szCs w:val="22"/>
        </w:rPr>
        <w:t xml:space="preserve"> adjusted</w:t>
      </w:r>
      <w:r w:rsidR="006E10CE" w:rsidRPr="00FF47C3">
        <w:rPr>
          <w:rFonts w:asciiTheme="majorBidi" w:hAnsiTheme="majorBidi" w:cstheme="majorBidi"/>
          <w:color w:val="000000"/>
          <w:sz w:val="22"/>
          <w:szCs w:val="22"/>
        </w:rPr>
        <w:t xml:space="preserve"> the</w:t>
      </w:r>
      <w:r w:rsidRPr="00FF47C3">
        <w:rPr>
          <w:rFonts w:asciiTheme="majorBidi" w:hAnsiTheme="majorBidi" w:cstheme="majorBidi"/>
          <w:color w:val="000000"/>
          <w:sz w:val="22"/>
          <w:szCs w:val="22"/>
        </w:rPr>
        <w:t xml:space="preserve"> </w:t>
      </w:r>
      <w:r w:rsidR="006E10CE" w:rsidRPr="00FF47C3">
        <w:rPr>
          <w:rFonts w:asciiTheme="majorBidi" w:hAnsiTheme="majorBidi" w:cstheme="majorBidi"/>
          <w:color w:val="000000"/>
          <w:sz w:val="22"/>
          <w:szCs w:val="22"/>
        </w:rPr>
        <w:t xml:space="preserve">temperature </w:t>
      </w:r>
      <w:r w:rsidR="00F6154C">
        <w:rPr>
          <w:rFonts w:asciiTheme="majorBidi" w:hAnsiTheme="majorBidi" w:cstheme="majorBidi"/>
          <w:color w:val="000000"/>
          <w:sz w:val="22"/>
          <w:szCs w:val="22"/>
        </w:rPr>
        <w:t xml:space="preserve">during the uptake assay </w:t>
      </w:r>
      <w:r w:rsidR="006E10CE" w:rsidRPr="00FF47C3">
        <w:rPr>
          <w:rFonts w:asciiTheme="majorBidi" w:hAnsiTheme="majorBidi" w:cstheme="majorBidi"/>
          <w:color w:val="000000"/>
          <w:sz w:val="22"/>
          <w:szCs w:val="22"/>
        </w:rPr>
        <w:t xml:space="preserve">in our </w:t>
      </w:r>
      <w:r w:rsidR="001475E7" w:rsidRPr="00FF47C3">
        <w:rPr>
          <w:rFonts w:asciiTheme="majorBidi" w:hAnsiTheme="majorBidi" w:cstheme="majorBidi"/>
          <w:i/>
          <w:iCs/>
          <w:color w:val="000000"/>
          <w:sz w:val="22"/>
          <w:szCs w:val="22"/>
        </w:rPr>
        <w:t>in</w:t>
      </w:r>
      <w:r w:rsidR="0029009B">
        <w:rPr>
          <w:rFonts w:asciiTheme="majorBidi" w:hAnsiTheme="majorBidi" w:cstheme="majorBidi"/>
          <w:i/>
          <w:iCs/>
          <w:color w:val="000000"/>
          <w:sz w:val="22"/>
          <w:szCs w:val="22"/>
        </w:rPr>
        <w:t>-</w:t>
      </w:r>
      <w:r w:rsidR="006E10CE" w:rsidRPr="00FF47C3">
        <w:rPr>
          <w:rFonts w:asciiTheme="majorBidi" w:hAnsiTheme="majorBidi" w:cstheme="majorBidi"/>
          <w:i/>
          <w:iCs/>
          <w:color w:val="000000"/>
          <w:sz w:val="22"/>
          <w:szCs w:val="22"/>
        </w:rPr>
        <w:t>vitro</w:t>
      </w:r>
      <w:r w:rsidR="00F6154C">
        <w:rPr>
          <w:rFonts w:asciiTheme="majorBidi" w:hAnsiTheme="majorBidi" w:cstheme="majorBidi"/>
          <w:color w:val="000000"/>
          <w:sz w:val="22"/>
          <w:szCs w:val="22"/>
        </w:rPr>
        <w:t xml:space="preserve"> </w:t>
      </w:r>
      <w:r w:rsidRPr="00FF47C3">
        <w:rPr>
          <w:rFonts w:asciiTheme="majorBidi" w:hAnsiTheme="majorBidi" w:cstheme="majorBidi"/>
          <w:color w:val="000000"/>
          <w:sz w:val="22"/>
          <w:szCs w:val="22"/>
        </w:rPr>
        <w:t>system.</w:t>
      </w:r>
      <w:r w:rsidR="006E10CE" w:rsidRPr="00FF47C3">
        <w:rPr>
          <w:rFonts w:asciiTheme="majorBidi" w:hAnsiTheme="majorBidi" w:cstheme="majorBidi"/>
          <w:color w:val="000000"/>
          <w:sz w:val="22"/>
          <w:szCs w:val="22"/>
        </w:rPr>
        <w:t xml:space="preserve"> </w:t>
      </w:r>
      <w:r w:rsidR="00AA6F72">
        <w:rPr>
          <w:rFonts w:asciiTheme="majorBidi" w:hAnsiTheme="majorBidi" w:cstheme="majorBidi"/>
          <w:color w:val="000000"/>
          <w:sz w:val="22"/>
          <w:szCs w:val="22"/>
        </w:rPr>
        <w:t>W</w:t>
      </w:r>
      <w:r w:rsidR="00AA6F72" w:rsidRPr="00FF47C3">
        <w:rPr>
          <w:rFonts w:asciiTheme="majorBidi" w:hAnsiTheme="majorBidi" w:cstheme="majorBidi"/>
          <w:color w:val="000000"/>
          <w:sz w:val="22"/>
          <w:szCs w:val="22"/>
        </w:rPr>
        <w:t xml:space="preserve">e </w:t>
      </w:r>
      <w:r w:rsidRPr="00FF47C3">
        <w:rPr>
          <w:rFonts w:asciiTheme="majorBidi" w:hAnsiTheme="majorBidi" w:cstheme="majorBidi"/>
          <w:color w:val="000000"/>
          <w:sz w:val="22"/>
          <w:szCs w:val="22"/>
        </w:rPr>
        <w:t>test</w:t>
      </w:r>
      <w:r w:rsidR="006E10CE" w:rsidRPr="00FF47C3">
        <w:rPr>
          <w:rFonts w:asciiTheme="majorBidi" w:hAnsiTheme="majorBidi" w:cstheme="majorBidi"/>
          <w:color w:val="000000"/>
          <w:sz w:val="22"/>
          <w:szCs w:val="22"/>
        </w:rPr>
        <w:t>ed</w:t>
      </w:r>
      <w:r w:rsidRPr="00FF47C3">
        <w:rPr>
          <w:rFonts w:asciiTheme="majorBidi" w:hAnsiTheme="majorBidi" w:cstheme="majorBidi"/>
          <w:color w:val="000000"/>
          <w:sz w:val="22"/>
          <w:szCs w:val="22"/>
        </w:rPr>
        <w:t xml:space="preserve"> the activity of PepT2 </w:t>
      </w:r>
      <w:r w:rsidR="006E10CE" w:rsidRPr="00FF47C3">
        <w:rPr>
          <w:rFonts w:asciiTheme="majorBidi" w:hAnsiTheme="majorBidi" w:cstheme="majorBidi"/>
          <w:color w:val="000000"/>
          <w:sz w:val="22"/>
          <w:szCs w:val="22"/>
        </w:rPr>
        <w:t>by performing</w:t>
      </w:r>
      <w:r w:rsidRPr="00FF47C3">
        <w:rPr>
          <w:rFonts w:asciiTheme="majorBidi" w:hAnsiTheme="majorBidi" w:cstheme="majorBidi"/>
          <w:color w:val="000000"/>
          <w:sz w:val="22"/>
          <w:szCs w:val="22"/>
        </w:rPr>
        <w:t xml:space="preserve"> uptake assays </w:t>
      </w:r>
      <w:r w:rsidR="006E10CE" w:rsidRPr="00FF47C3">
        <w:rPr>
          <w:rFonts w:asciiTheme="majorBidi" w:hAnsiTheme="majorBidi" w:cstheme="majorBidi"/>
          <w:color w:val="000000"/>
          <w:sz w:val="22"/>
          <w:szCs w:val="22"/>
        </w:rPr>
        <w:t>at</w:t>
      </w:r>
      <w:r w:rsidRPr="00FF47C3">
        <w:rPr>
          <w:rFonts w:asciiTheme="majorBidi" w:hAnsiTheme="majorBidi" w:cstheme="majorBidi"/>
          <w:color w:val="000000"/>
          <w:sz w:val="22"/>
          <w:szCs w:val="22"/>
        </w:rPr>
        <w:t xml:space="preserve"> three different temperatures</w:t>
      </w:r>
      <w:r w:rsidR="006E10CE"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15°C</w:t>
      </w:r>
      <w:r w:rsidR="006E10CE"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25°C and 35°C. These three temperature conditions were chosen to represent the wide range of temperatures that tilapia </w:t>
      </w:r>
      <w:r w:rsidR="006E10CE" w:rsidRPr="00FF47C3">
        <w:rPr>
          <w:rFonts w:asciiTheme="majorBidi" w:hAnsiTheme="majorBidi" w:cstheme="majorBidi"/>
          <w:color w:val="000000"/>
          <w:sz w:val="22"/>
          <w:szCs w:val="22"/>
        </w:rPr>
        <w:t xml:space="preserve">commonly </w:t>
      </w:r>
      <w:r w:rsidRPr="00FF47C3">
        <w:rPr>
          <w:rFonts w:asciiTheme="majorBidi" w:hAnsiTheme="majorBidi" w:cstheme="majorBidi"/>
          <w:color w:val="000000"/>
          <w:sz w:val="22"/>
          <w:szCs w:val="22"/>
        </w:rPr>
        <w:t xml:space="preserve">experience in </w:t>
      </w:r>
      <w:r w:rsidR="00F968AF" w:rsidRPr="00FF47C3">
        <w:rPr>
          <w:rFonts w:asciiTheme="majorBidi" w:hAnsiTheme="majorBidi" w:cstheme="majorBidi"/>
          <w:color w:val="000000"/>
          <w:sz w:val="22"/>
          <w:szCs w:val="22"/>
        </w:rPr>
        <w:t xml:space="preserve">their </w:t>
      </w:r>
      <w:r w:rsidRPr="00FF47C3">
        <w:rPr>
          <w:rFonts w:asciiTheme="majorBidi" w:hAnsiTheme="majorBidi" w:cstheme="majorBidi"/>
          <w:color w:val="000000"/>
          <w:sz w:val="22"/>
          <w:szCs w:val="22"/>
        </w:rPr>
        <w:t>natural</w:t>
      </w:r>
      <w:r w:rsidR="00F968AF" w:rsidRPr="00FF47C3">
        <w:rPr>
          <w:rFonts w:asciiTheme="majorBidi" w:hAnsiTheme="majorBidi" w:cstheme="majorBidi"/>
          <w:color w:val="000000"/>
          <w:sz w:val="22"/>
          <w:szCs w:val="22"/>
        </w:rPr>
        <w:t xml:space="preserve"> habitats</w:t>
      </w:r>
      <w:r w:rsidRPr="00FF47C3">
        <w:rPr>
          <w:rFonts w:asciiTheme="majorBidi" w:hAnsiTheme="majorBidi" w:cstheme="majorBidi"/>
          <w:color w:val="000000"/>
          <w:sz w:val="22"/>
          <w:szCs w:val="22"/>
        </w:rPr>
        <w:t>, as well as in aquaculture environments.</w:t>
      </w:r>
    </w:p>
    <w:p w14:paraId="1C09B244" w14:textId="623AC3BE" w:rsidR="00BC183C" w:rsidRDefault="00BC183C">
      <w:pPr>
        <w:rPr>
          <w:rFonts w:asciiTheme="majorBidi" w:eastAsia="Times New Roman" w:hAnsiTheme="majorBidi" w:cstheme="majorBidi"/>
          <w:color w:val="000000"/>
        </w:rPr>
      </w:pPr>
      <w:r>
        <w:rPr>
          <w:rFonts w:asciiTheme="majorBidi" w:hAnsiTheme="majorBidi" w:cstheme="majorBidi"/>
          <w:color w:val="000000"/>
        </w:rPr>
        <w:br w:type="page"/>
      </w:r>
    </w:p>
    <w:p w14:paraId="037436FB" w14:textId="77777777" w:rsidR="004F4A73" w:rsidRPr="00FF47C3" w:rsidRDefault="004F4A73" w:rsidP="00A73D31">
      <w:pPr>
        <w:pStyle w:val="NormalWeb"/>
        <w:spacing w:before="0" w:beforeAutospacing="0" w:after="0" w:afterAutospacing="0" w:line="360" w:lineRule="auto"/>
        <w:rPr>
          <w:rFonts w:asciiTheme="majorBidi" w:hAnsiTheme="majorBidi" w:cstheme="majorBidi"/>
          <w:color w:val="000000"/>
          <w:sz w:val="22"/>
          <w:szCs w:val="22"/>
        </w:rPr>
      </w:pPr>
    </w:p>
    <w:p w14:paraId="3B08A302" w14:textId="77777777" w:rsidR="004F4A73" w:rsidRPr="00FF47C3" w:rsidRDefault="0037416F"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2.7 </w:t>
      </w:r>
      <w:r w:rsidR="004F4A73" w:rsidRPr="00FF47C3">
        <w:rPr>
          <w:rFonts w:asciiTheme="majorBidi" w:hAnsiTheme="majorBidi" w:cstheme="majorBidi"/>
          <w:color w:val="000000"/>
          <w:sz w:val="22"/>
          <w:szCs w:val="22"/>
        </w:rPr>
        <w:t>Osmolality effect:</w:t>
      </w:r>
    </w:p>
    <w:p w14:paraId="5562686E" w14:textId="77777777" w:rsidR="006A6553" w:rsidRPr="00FF47C3" w:rsidRDefault="006A6553" w:rsidP="00A73D31">
      <w:pPr>
        <w:pStyle w:val="NormalWeb"/>
        <w:spacing w:before="0" w:beforeAutospacing="0" w:after="0" w:afterAutospacing="0" w:line="360" w:lineRule="auto"/>
        <w:rPr>
          <w:rFonts w:asciiTheme="majorBidi" w:hAnsiTheme="majorBidi" w:cstheme="majorBidi"/>
          <w:color w:val="000000"/>
          <w:sz w:val="22"/>
          <w:szCs w:val="22"/>
        </w:rPr>
      </w:pPr>
    </w:p>
    <w:p w14:paraId="3B4D2299" w14:textId="35DC845D" w:rsidR="00F968AF" w:rsidRPr="00CF0454" w:rsidRDefault="00AA6F72" w:rsidP="00A73D31">
      <w:pPr>
        <w:pStyle w:val="NormalWeb"/>
        <w:spacing w:before="0" w:beforeAutospacing="0" w:after="0" w:afterAutospacing="0" w:line="360" w:lineRule="auto"/>
        <w:rPr>
          <w:rFonts w:asciiTheme="majorBidi" w:hAnsiTheme="majorBidi" w:cstheme="majorBidi"/>
          <w:color w:val="000000"/>
          <w:sz w:val="22"/>
          <w:szCs w:val="22"/>
        </w:rPr>
      </w:pPr>
      <w:r w:rsidRPr="001C4AF0">
        <w:rPr>
          <w:rFonts w:asciiTheme="majorBidi" w:hAnsiTheme="majorBidi" w:cstheme="majorBidi"/>
          <w:color w:val="000000"/>
          <w:sz w:val="22"/>
          <w:szCs w:val="22"/>
        </w:rPr>
        <w:t xml:space="preserve">Although PepT2 is </w:t>
      </w:r>
      <w:r w:rsidR="00E72314" w:rsidRPr="001C4AF0">
        <w:rPr>
          <w:rFonts w:asciiTheme="majorBidi" w:hAnsiTheme="majorBidi" w:cstheme="majorBidi"/>
          <w:color w:val="000000"/>
          <w:sz w:val="22"/>
          <w:szCs w:val="22"/>
        </w:rPr>
        <w:t>a</w:t>
      </w:r>
      <w:r w:rsidRPr="001C4AF0">
        <w:rPr>
          <w:rFonts w:asciiTheme="majorBidi" w:hAnsiTheme="majorBidi" w:cstheme="majorBidi"/>
          <w:color w:val="000000"/>
          <w:sz w:val="22"/>
          <w:szCs w:val="22"/>
        </w:rPr>
        <w:t xml:space="preserve"> </w:t>
      </w:r>
      <w:r w:rsidR="00E72314" w:rsidRPr="001C4AF0">
        <w:rPr>
          <w:rFonts w:asciiTheme="majorBidi" w:hAnsiTheme="majorBidi" w:cstheme="majorBidi"/>
          <w:color w:val="000000"/>
          <w:sz w:val="22"/>
          <w:szCs w:val="22"/>
        </w:rPr>
        <w:t>proton</w:t>
      </w:r>
      <w:r w:rsidRPr="001C4AF0">
        <w:rPr>
          <w:rFonts w:asciiTheme="majorBidi" w:hAnsiTheme="majorBidi" w:cstheme="majorBidi"/>
          <w:color w:val="000000"/>
          <w:sz w:val="22"/>
          <w:szCs w:val="22"/>
        </w:rPr>
        <w:t xml:space="preserve"> dependent transporter, </w:t>
      </w:r>
      <w:r w:rsidR="00E72314" w:rsidRPr="001C4AF0">
        <w:rPr>
          <w:rFonts w:asciiTheme="majorBidi" w:hAnsiTheme="majorBidi" w:cstheme="majorBidi"/>
          <w:color w:val="000000"/>
          <w:sz w:val="22"/>
          <w:szCs w:val="22"/>
        </w:rPr>
        <w:t xml:space="preserve">ions </w:t>
      </w:r>
      <w:r w:rsidR="008F3A3E" w:rsidRPr="001C4AF0">
        <w:rPr>
          <w:rFonts w:asciiTheme="majorBidi" w:hAnsiTheme="majorBidi" w:cstheme="majorBidi"/>
          <w:color w:val="000000"/>
          <w:sz w:val="22"/>
          <w:szCs w:val="22"/>
        </w:rPr>
        <w:t>l</w:t>
      </w:r>
      <w:r w:rsidRPr="001C4AF0">
        <w:rPr>
          <w:rFonts w:asciiTheme="majorBidi" w:hAnsiTheme="majorBidi" w:cstheme="majorBidi"/>
          <w:color w:val="000000"/>
          <w:sz w:val="22"/>
          <w:szCs w:val="22"/>
        </w:rPr>
        <w:t>evels had</w:t>
      </w:r>
      <w:r w:rsidR="008F3A3E" w:rsidRPr="001C4AF0">
        <w:rPr>
          <w:rFonts w:asciiTheme="majorBidi" w:hAnsiTheme="majorBidi" w:cstheme="majorBidi"/>
          <w:color w:val="000000"/>
          <w:sz w:val="22"/>
          <w:szCs w:val="22"/>
        </w:rPr>
        <w:t xml:space="preserve"> different effects on peptide transport </w:t>
      </w:r>
      <w:r w:rsidR="00CF0454" w:rsidRPr="001C4AF0">
        <w:rPr>
          <w:rFonts w:asciiTheme="majorBidi" w:hAnsiTheme="majorBidi" w:cstheme="majorBidi"/>
          <w:color w:val="000000"/>
          <w:sz w:val="22"/>
          <w:szCs w:val="22"/>
        </w:rPr>
        <w:fldChar w:fldCharType="begin" w:fldLock="1"/>
      </w:r>
      <w:r w:rsidR="00955D9E" w:rsidRPr="001C4AF0">
        <w:rPr>
          <w:rFonts w:asciiTheme="majorBidi" w:hAnsiTheme="majorBidi" w:cstheme="majorBidi"/>
          <w:color w:val="000000"/>
          <w:sz w:val="22"/>
          <w:szCs w:val="22"/>
        </w:rPr>
        <w:instrText>ADDIN CSL_CITATION {"citationItems":[{"id":"ITEM-1","itemData":{"ISBN":"0021-9258 (Print)\\r0021-9258 (Linking)","ISSN":"00219258","PMID":"6643475","abstract":"We examined the role of pH gradient and membrane potential in dipeptide transport in purified intestinal and renal brush-border membrane vesicles which were predominantly oriented right-side out. With an intravesicular pH of 7.5, changes in extravesicular pH significantly affected the transport of glycyl-L-proline and L-carnosine, and optimal dipeptide transport occurred at an extravesicular pH of 5.5-6.0 in both intestine and kidney. When the extravesicular pH was 5.5, glycyl-L-proline transport was accelerated 2-fold by the presence of an inward proton gradient. A valinomycin-induced K+ diffusion potential (interior-negative) stimulated glycyl-L-proline transport, and the stimulation was observed in the presence and absence of Na+. A carbonyl cyanide p-trifluoromethoxyphenylhydrazone-induced H+ diffusion potential (interior-positive) reduced dipeptide transport. It is suggested that glycyl-L-proline and proton(s) are cotransported in intestinal and renal brush-border membrane vesicles, and that the process results in a net transfer of positive charge.","author":[{"dropping-particle":"","family":"Ganapathy","given":"Vadivel","non-dropping-particle":"","parse-names":false,"suffix":""},{"dropping-particle":"","family":"Leibach","given":"Frederick H.","non-dropping-particle":"","parse-names":false,"suffix":""}],"container-title":"Journal of Biological Chemistry","id":"ITEM-1","issue":"23","issued":{"date-parts":[["1983"]]},"page":"14189-14192","title":"Role of pH gradient and membrane potential in dipeptide transport in intestinal and renal brush-border membrane vesicles from the rabbit. Studies with L-carnosine and glycyl-L-proline","type":"article-journal","volume":"258"},"uris":["http://www.mendeley.com/documents/?uuid=7ac4ae3b-b251-42a3-a094-98ff345d5864"]}],"mendeley":{"formattedCitation":"(Ganapathy and Leibach, 1983)","plainTextFormattedCitation":"(Ganapathy and Leibach, 1983)","previouslyFormattedCitation":"(Ganapathy and Leibach, 1983)"},"properties":{"noteIndex":0},"schema":"https://github.com/citation-style-language/schema/raw/master/csl-citation.json"}</w:instrText>
      </w:r>
      <w:r w:rsidR="00CF0454" w:rsidRPr="001C4AF0">
        <w:rPr>
          <w:rFonts w:asciiTheme="majorBidi" w:hAnsiTheme="majorBidi" w:cstheme="majorBidi"/>
          <w:color w:val="000000"/>
          <w:sz w:val="22"/>
          <w:szCs w:val="22"/>
        </w:rPr>
        <w:fldChar w:fldCharType="separate"/>
      </w:r>
      <w:r w:rsidR="00CF0454" w:rsidRPr="001C4AF0">
        <w:rPr>
          <w:rFonts w:asciiTheme="majorBidi" w:hAnsiTheme="majorBidi" w:cstheme="majorBidi"/>
          <w:noProof/>
          <w:color w:val="000000"/>
          <w:sz w:val="22"/>
          <w:szCs w:val="22"/>
        </w:rPr>
        <w:t>(Ganapathy and Leibach, 1983)</w:t>
      </w:r>
      <w:r w:rsidR="00CF0454" w:rsidRPr="001C4AF0">
        <w:rPr>
          <w:rFonts w:asciiTheme="majorBidi" w:hAnsiTheme="majorBidi" w:cstheme="majorBidi"/>
          <w:color w:val="000000"/>
          <w:sz w:val="22"/>
          <w:szCs w:val="22"/>
        </w:rPr>
        <w:fldChar w:fldCharType="end"/>
      </w:r>
      <w:r w:rsidR="00CF0454" w:rsidRPr="001C4AF0">
        <w:rPr>
          <w:rFonts w:asciiTheme="majorBidi" w:hAnsiTheme="majorBidi" w:cstheme="majorBidi"/>
          <w:color w:val="000000"/>
          <w:sz w:val="22"/>
          <w:szCs w:val="22"/>
        </w:rPr>
        <w:t>,</w:t>
      </w:r>
      <w:r w:rsidR="00CF0454">
        <w:rPr>
          <w:rFonts w:asciiTheme="majorBidi" w:hAnsiTheme="majorBidi" w:cstheme="majorBidi"/>
          <w:color w:val="000000"/>
          <w:sz w:val="22"/>
          <w:szCs w:val="22"/>
        </w:rPr>
        <w:t xml:space="preserve"> </w:t>
      </w:r>
      <w:r w:rsidR="00F55902" w:rsidRPr="00CF0454">
        <w:rPr>
          <w:rFonts w:asciiTheme="majorBidi" w:hAnsiTheme="majorBidi" w:cstheme="majorBidi"/>
          <w:color w:val="000000"/>
          <w:sz w:val="22"/>
          <w:szCs w:val="22"/>
        </w:rPr>
        <w:t>In order to study the effect of osmolality on the PepT2 activity, we conducted uptake assay</w:t>
      </w:r>
      <w:r w:rsidR="00F06B47" w:rsidRPr="00CF0454">
        <w:rPr>
          <w:rFonts w:asciiTheme="majorBidi" w:hAnsiTheme="majorBidi" w:cstheme="majorBidi"/>
          <w:color w:val="000000"/>
          <w:sz w:val="22"/>
          <w:szCs w:val="22"/>
        </w:rPr>
        <w:t>s</w:t>
      </w:r>
      <w:r w:rsidR="00F55902" w:rsidRPr="00CF0454">
        <w:rPr>
          <w:rFonts w:asciiTheme="majorBidi" w:hAnsiTheme="majorBidi" w:cstheme="majorBidi"/>
          <w:color w:val="000000"/>
          <w:sz w:val="22"/>
          <w:szCs w:val="22"/>
        </w:rPr>
        <w:t xml:space="preserve"> </w:t>
      </w:r>
      <w:r w:rsidR="00F06B47" w:rsidRPr="00CF0454">
        <w:rPr>
          <w:rFonts w:asciiTheme="majorBidi" w:hAnsiTheme="majorBidi" w:cstheme="majorBidi"/>
          <w:color w:val="000000"/>
          <w:sz w:val="22"/>
          <w:szCs w:val="22"/>
        </w:rPr>
        <w:t>at various</w:t>
      </w:r>
      <w:r w:rsidR="00F55902" w:rsidRPr="00CF0454">
        <w:rPr>
          <w:rFonts w:asciiTheme="majorBidi" w:hAnsiTheme="majorBidi" w:cstheme="majorBidi"/>
          <w:color w:val="000000"/>
          <w:sz w:val="22"/>
          <w:szCs w:val="22"/>
        </w:rPr>
        <w:t xml:space="preserve"> osmolality conditions.</w:t>
      </w:r>
      <w:r w:rsidR="009D35F6" w:rsidRPr="00CF0454">
        <w:rPr>
          <w:rFonts w:asciiTheme="majorBidi" w:hAnsiTheme="majorBidi" w:cstheme="majorBidi"/>
          <w:color w:val="000000"/>
          <w:sz w:val="22"/>
          <w:szCs w:val="22"/>
        </w:rPr>
        <w:t xml:space="preserve"> To this end, cell suspensions and</w:t>
      </w:r>
      <w:r w:rsidR="00F55902" w:rsidRPr="00CF0454">
        <w:rPr>
          <w:rFonts w:asciiTheme="majorBidi" w:hAnsiTheme="majorBidi" w:cstheme="majorBidi"/>
          <w:color w:val="000000"/>
          <w:sz w:val="22"/>
          <w:szCs w:val="22"/>
        </w:rPr>
        <w:t xml:space="preserve"> β-ala-Lys-AMCA </w:t>
      </w:r>
      <w:r w:rsidR="004F4A73" w:rsidRPr="00CF0454">
        <w:rPr>
          <w:rFonts w:asciiTheme="majorBidi" w:hAnsiTheme="majorBidi" w:cstheme="majorBidi"/>
          <w:color w:val="000000"/>
          <w:sz w:val="22"/>
          <w:szCs w:val="22"/>
        </w:rPr>
        <w:t xml:space="preserve">concentrations </w:t>
      </w:r>
      <w:r w:rsidR="00F55902" w:rsidRPr="00CF0454">
        <w:rPr>
          <w:rFonts w:asciiTheme="majorBidi" w:hAnsiTheme="majorBidi" w:cstheme="majorBidi"/>
          <w:color w:val="000000"/>
          <w:sz w:val="22"/>
          <w:szCs w:val="22"/>
        </w:rPr>
        <w:t xml:space="preserve">were prepared </w:t>
      </w:r>
      <w:r w:rsidR="004F4A73" w:rsidRPr="00CF0454">
        <w:rPr>
          <w:rFonts w:asciiTheme="majorBidi" w:hAnsiTheme="majorBidi" w:cstheme="majorBidi"/>
          <w:color w:val="000000"/>
          <w:sz w:val="22"/>
          <w:szCs w:val="22"/>
        </w:rPr>
        <w:t xml:space="preserve">in four different </w:t>
      </w:r>
      <w:r w:rsidR="009C694D" w:rsidRPr="00CF0454">
        <w:rPr>
          <w:rFonts w:asciiTheme="majorBidi" w:hAnsiTheme="majorBidi" w:cstheme="majorBidi"/>
          <w:color w:val="000000"/>
          <w:sz w:val="22"/>
          <w:szCs w:val="22"/>
        </w:rPr>
        <w:t>osmolality-</w:t>
      </w:r>
      <w:r w:rsidR="00F55902" w:rsidRPr="00CF0454">
        <w:rPr>
          <w:rFonts w:asciiTheme="majorBidi" w:hAnsiTheme="majorBidi" w:cstheme="majorBidi"/>
          <w:color w:val="000000"/>
          <w:sz w:val="22"/>
          <w:szCs w:val="22"/>
        </w:rPr>
        <w:t xml:space="preserve">adjusted HBSS </w:t>
      </w:r>
      <w:r w:rsidR="004F4A73" w:rsidRPr="00CF0454">
        <w:rPr>
          <w:rFonts w:asciiTheme="majorBidi" w:hAnsiTheme="majorBidi" w:cstheme="majorBidi"/>
          <w:color w:val="000000"/>
          <w:sz w:val="22"/>
          <w:szCs w:val="22"/>
        </w:rPr>
        <w:t>solutions</w:t>
      </w:r>
      <w:r w:rsidR="009D35F6" w:rsidRPr="00CF0454">
        <w:rPr>
          <w:rFonts w:asciiTheme="majorBidi" w:hAnsiTheme="majorBidi" w:cstheme="majorBidi"/>
          <w:color w:val="000000"/>
          <w:sz w:val="22"/>
          <w:szCs w:val="22"/>
        </w:rPr>
        <w:t xml:space="preserve"> representing hyper- and hypo-osmotic conditions</w:t>
      </w:r>
      <w:r w:rsidR="00F55902" w:rsidRPr="00CF0454">
        <w:rPr>
          <w:rFonts w:asciiTheme="majorBidi" w:hAnsiTheme="majorBidi" w:cstheme="majorBidi"/>
          <w:color w:val="000000"/>
          <w:sz w:val="22"/>
          <w:szCs w:val="22"/>
        </w:rPr>
        <w:t xml:space="preserve">. </w:t>
      </w:r>
      <w:r w:rsidR="007F17AF" w:rsidRPr="00CF0454">
        <w:rPr>
          <w:rFonts w:asciiTheme="majorBidi" w:hAnsiTheme="majorBidi" w:cstheme="majorBidi"/>
          <w:color w:val="000000"/>
          <w:sz w:val="22"/>
          <w:szCs w:val="22"/>
        </w:rPr>
        <w:t>Aiming to avoid cell volume effects due to the osmotic pressure of the HBSS solutions, final</w:t>
      </w:r>
      <w:r w:rsidR="00F55902" w:rsidRPr="00CF0454">
        <w:rPr>
          <w:rFonts w:asciiTheme="majorBidi" w:hAnsiTheme="majorBidi" w:cstheme="majorBidi"/>
          <w:color w:val="000000"/>
          <w:sz w:val="22"/>
          <w:szCs w:val="22"/>
        </w:rPr>
        <w:t xml:space="preserve"> washes</w:t>
      </w:r>
      <w:r w:rsidR="00F32DFD">
        <w:rPr>
          <w:rFonts w:asciiTheme="majorBidi" w:hAnsiTheme="majorBidi" w:cstheme="majorBidi"/>
          <w:color w:val="000000"/>
          <w:sz w:val="22"/>
          <w:szCs w:val="22"/>
        </w:rPr>
        <w:t xml:space="preserve"> </w:t>
      </w:r>
      <w:r w:rsidR="007F17AF" w:rsidRPr="00CF0454">
        <w:rPr>
          <w:rFonts w:asciiTheme="majorBidi" w:hAnsiTheme="majorBidi" w:cstheme="majorBidi"/>
          <w:color w:val="000000"/>
          <w:sz w:val="22"/>
          <w:szCs w:val="22"/>
        </w:rPr>
        <w:t xml:space="preserve">and fluorescence reads </w:t>
      </w:r>
      <w:r w:rsidR="00F32DFD">
        <w:rPr>
          <w:rFonts w:asciiTheme="majorBidi" w:hAnsiTheme="majorBidi" w:cstheme="majorBidi"/>
          <w:color w:val="000000"/>
          <w:sz w:val="22"/>
          <w:szCs w:val="22"/>
        </w:rPr>
        <w:t>of all treatments</w:t>
      </w:r>
      <w:r w:rsidR="00F32DFD" w:rsidRPr="00CF0454">
        <w:rPr>
          <w:rFonts w:asciiTheme="majorBidi" w:hAnsiTheme="majorBidi" w:cstheme="majorBidi"/>
          <w:color w:val="000000"/>
          <w:sz w:val="22"/>
          <w:szCs w:val="22"/>
        </w:rPr>
        <w:t xml:space="preserve"> </w:t>
      </w:r>
      <w:r w:rsidR="00F55902" w:rsidRPr="00CF0454">
        <w:rPr>
          <w:rFonts w:asciiTheme="majorBidi" w:hAnsiTheme="majorBidi" w:cstheme="majorBidi"/>
          <w:color w:val="000000"/>
          <w:sz w:val="22"/>
          <w:szCs w:val="22"/>
        </w:rPr>
        <w:t>were done with ice cold, 300 mOsmol/kg HBSS.</w:t>
      </w:r>
    </w:p>
    <w:p w14:paraId="19350ADF" w14:textId="77777777" w:rsidR="00F55902" w:rsidRPr="00CF0454" w:rsidRDefault="00F55902" w:rsidP="00A73D31">
      <w:pPr>
        <w:pStyle w:val="NormalWeb"/>
        <w:spacing w:before="0" w:beforeAutospacing="0" w:after="0" w:afterAutospacing="0" w:line="360" w:lineRule="auto"/>
        <w:rPr>
          <w:rFonts w:asciiTheme="majorBidi" w:hAnsiTheme="majorBidi" w:cstheme="majorBidi"/>
          <w:color w:val="000000"/>
          <w:sz w:val="22"/>
          <w:szCs w:val="22"/>
        </w:rPr>
      </w:pPr>
    </w:p>
    <w:p w14:paraId="22EEC4D6" w14:textId="77777777" w:rsidR="00F52171" w:rsidRPr="00CF0454" w:rsidRDefault="0037416F"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2.8 </w:t>
      </w:r>
      <w:r w:rsidR="00F52171" w:rsidRPr="00CF0454">
        <w:rPr>
          <w:rFonts w:asciiTheme="majorBidi" w:hAnsiTheme="majorBidi" w:cstheme="majorBidi"/>
          <w:color w:val="000000"/>
          <w:sz w:val="22"/>
          <w:szCs w:val="22"/>
        </w:rPr>
        <w:t>Uptake rate calculation</w:t>
      </w:r>
      <w:r w:rsidR="004F4A73" w:rsidRPr="00CF0454">
        <w:rPr>
          <w:rFonts w:asciiTheme="majorBidi" w:hAnsiTheme="majorBidi" w:cstheme="majorBidi"/>
          <w:color w:val="000000"/>
          <w:sz w:val="22"/>
          <w:szCs w:val="22"/>
        </w:rPr>
        <w:t xml:space="preserve"> and statistic</w:t>
      </w:r>
      <w:r w:rsidR="00F968AF" w:rsidRPr="00CF0454">
        <w:rPr>
          <w:rFonts w:asciiTheme="majorBidi" w:hAnsiTheme="majorBidi" w:cstheme="majorBidi"/>
          <w:color w:val="000000"/>
          <w:sz w:val="22"/>
          <w:szCs w:val="22"/>
        </w:rPr>
        <w:t>al</w:t>
      </w:r>
      <w:r w:rsidR="004F4A73" w:rsidRPr="00CF0454">
        <w:rPr>
          <w:rFonts w:asciiTheme="majorBidi" w:hAnsiTheme="majorBidi" w:cstheme="majorBidi"/>
          <w:color w:val="000000"/>
          <w:sz w:val="22"/>
          <w:szCs w:val="22"/>
        </w:rPr>
        <w:t xml:space="preserve"> analysis</w:t>
      </w:r>
      <w:r w:rsidR="00F52171" w:rsidRPr="00CF0454">
        <w:rPr>
          <w:rFonts w:asciiTheme="majorBidi" w:hAnsiTheme="majorBidi" w:cstheme="majorBidi"/>
          <w:color w:val="000000"/>
          <w:sz w:val="22"/>
          <w:szCs w:val="22"/>
        </w:rPr>
        <w:t>:</w:t>
      </w:r>
    </w:p>
    <w:p w14:paraId="3D020595" w14:textId="77777777" w:rsidR="009C694D" w:rsidRPr="00CF0454" w:rsidRDefault="009C694D" w:rsidP="00A73D31">
      <w:pPr>
        <w:pStyle w:val="NormalWeb"/>
        <w:spacing w:before="0" w:beforeAutospacing="0" w:after="0" w:afterAutospacing="0" w:line="360" w:lineRule="auto"/>
        <w:rPr>
          <w:rFonts w:asciiTheme="majorBidi" w:hAnsiTheme="majorBidi" w:cstheme="majorBidi"/>
          <w:color w:val="000000"/>
          <w:sz w:val="22"/>
          <w:szCs w:val="22"/>
        </w:rPr>
      </w:pPr>
    </w:p>
    <w:p w14:paraId="119CF5AE" w14:textId="4FB1E554" w:rsidR="003C0192" w:rsidRPr="00CF0454" w:rsidRDefault="00637D61" w:rsidP="00A73D31">
      <w:pPr>
        <w:spacing w:line="360" w:lineRule="auto"/>
        <w:rPr>
          <w:rFonts w:asciiTheme="majorBidi" w:hAnsiTheme="majorBidi" w:cstheme="majorBidi"/>
        </w:rPr>
      </w:pPr>
      <w:r w:rsidRPr="00CF0454">
        <w:rPr>
          <w:rFonts w:asciiTheme="majorBidi" w:hAnsiTheme="majorBidi" w:cstheme="majorBidi"/>
          <w:color w:val="000000"/>
        </w:rPr>
        <w:t>B</w:t>
      </w:r>
      <w:r w:rsidR="00BD7409" w:rsidRPr="00CF0454">
        <w:rPr>
          <w:rFonts w:asciiTheme="majorBidi" w:hAnsiTheme="majorBidi" w:cstheme="majorBidi"/>
          <w:color w:val="000000"/>
        </w:rPr>
        <w:t>ackground well measurement</w:t>
      </w:r>
      <w:r w:rsidR="00D26B95">
        <w:rPr>
          <w:rFonts w:asciiTheme="majorBidi" w:hAnsiTheme="majorBidi" w:cstheme="majorBidi"/>
          <w:color w:val="000000"/>
        </w:rPr>
        <w:t>s</w:t>
      </w:r>
      <w:r w:rsidR="00BD7409" w:rsidRPr="00CF0454">
        <w:rPr>
          <w:rFonts w:asciiTheme="majorBidi" w:hAnsiTheme="majorBidi" w:cstheme="majorBidi"/>
          <w:color w:val="000000"/>
        </w:rPr>
        <w:t xml:space="preserve"> at emission </w:t>
      </w:r>
      <w:r w:rsidR="0090227E" w:rsidRPr="00CF0454">
        <w:rPr>
          <w:rFonts w:asciiTheme="majorBidi" w:hAnsiTheme="majorBidi" w:cstheme="majorBidi"/>
          <w:color w:val="000000"/>
        </w:rPr>
        <w:t>wavelengths</w:t>
      </w:r>
      <w:r w:rsidR="00BD7409" w:rsidRPr="00CF0454">
        <w:rPr>
          <w:rFonts w:asciiTheme="majorBidi" w:hAnsiTheme="majorBidi" w:cstheme="majorBidi"/>
          <w:color w:val="000000"/>
        </w:rPr>
        <w:t xml:space="preserve"> w</w:t>
      </w:r>
      <w:r w:rsidR="0090227E" w:rsidRPr="00CF0454">
        <w:rPr>
          <w:rFonts w:asciiTheme="majorBidi" w:hAnsiTheme="majorBidi" w:cstheme="majorBidi"/>
          <w:color w:val="000000"/>
        </w:rPr>
        <w:t>ere</w:t>
      </w:r>
      <w:r w:rsidR="00BD7409" w:rsidRPr="00CF0454">
        <w:rPr>
          <w:rFonts w:asciiTheme="majorBidi" w:hAnsiTheme="majorBidi" w:cstheme="majorBidi"/>
          <w:color w:val="000000"/>
        </w:rPr>
        <w:t xml:space="preserve"> subtracted from the </w:t>
      </w:r>
      <w:r w:rsidR="00096D89" w:rsidRPr="00CF0454">
        <w:rPr>
          <w:rFonts w:asciiTheme="majorBidi" w:hAnsiTheme="majorBidi" w:cstheme="majorBidi"/>
          <w:color w:val="000000"/>
        </w:rPr>
        <w:t>corresponding cell-</w:t>
      </w:r>
      <w:r w:rsidR="00F52171" w:rsidRPr="00CF0454">
        <w:rPr>
          <w:rFonts w:asciiTheme="majorBidi" w:hAnsiTheme="majorBidi" w:cstheme="majorBidi"/>
          <w:color w:val="000000"/>
        </w:rPr>
        <w:t>containing well</w:t>
      </w:r>
      <w:r w:rsidR="00BD7409" w:rsidRPr="00CF0454">
        <w:rPr>
          <w:rFonts w:asciiTheme="majorBidi" w:hAnsiTheme="majorBidi" w:cstheme="majorBidi"/>
          <w:color w:val="000000"/>
        </w:rPr>
        <w:t xml:space="preserve"> </w:t>
      </w:r>
      <w:r w:rsidR="00F52171" w:rsidRPr="00CF0454">
        <w:rPr>
          <w:rFonts w:asciiTheme="majorBidi" w:hAnsiTheme="majorBidi" w:cstheme="majorBidi"/>
          <w:color w:val="000000"/>
        </w:rPr>
        <w:t>measurement</w:t>
      </w:r>
      <w:r w:rsidR="00D62702" w:rsidRPr="00CF0454">
        <w:rPr>
          <w:rFonts w:asciiTheme="majorBidi" w:hAnsiTheme="majorBidi" w:cstheme="majorBidi"/>
          <w:color w:val="000000"/>
        </w:rPr>
        <w:t>s</w:t>
      </w:r>
      <w:r w:rsidRPr="00CF0454">
        <w:rPr>
          <w:rFonts w:asciiTheme="majorBidi" w:hAnsiTheme="majorBidi" w:cstheme="majorBidi"/>
          <w:color w:val="000000"/>
        </w:rPr>
        <w:t xml:space="preserve"> for each replicate</w:t>
      </w:r>
      <w:r w:rsidR="004F4A73" w:rsidRPr="00CF0454">
        <w:rPr>
          <w:rFonts w:asciiTheme="majorBidi" w:hAnsiTheme="majorBidi" w:cstheme="majorBidi"/>
          <w:color w:val="000000"/>
        </w:rPr>
        <w:t xml:space="preserve">. </w:t>
      </w:r>
      <w:r w:rsidR="00F52171" w:rsidRPr="00CF0454">
        <w:rPr>
          <w:rFonts w:asciiTheme="majorBidi" w:hAnsiTheme="majorBidi" w:cstheme="majorBidi"/>
          <w:color w:val="000000"/>
        </w:rPr>
        <w:t xml:space="preserve">AMCA </w:t>
      </w:r>
      <w:r w:rsidR="00096D89" w:rsidRPr="00CF0454">
        <w:rPr>
          <w:rFonts w:asciiTheme="majorBidi" w:hAnsiTheme="majorBidi" w:cstheme="majorBidi"/>
          <w:color w:val="000000"/>
        </w:rPr>
        <w:t xml:space="preserve">fluorescence was normalized by calculating the </w:t>
      </w:r>
      <w:r w:rsidRPr="00CF0454">
        <w:rPr>
          <w:rFonts w:asciiTheme="majorBidi" w:hAnsiTheme="majorBidi" w:cstheme="majorBidi"/>
          <w:color w:val="000000"/>
        </w:rPr>
        <w:t xml:space="preserve">AMCA to GFP fluorescence </w:t>
      </w:r>
      <w:r w:rsidR="00096D89" w:rsidRPr="00CF0454">
        <w:rPr>
          <w:rFonts w:asciiTheme="majorBidi" w:hAnsiTheme="majorBidi" w:cstheme="majorBidi"/>
          <w:color w:val="000000"/>
        </w:rPr>
        <w:t xml:space="preserve">ratio for each well to account for variation in </w:t>
      </w:r>
      <w:r w:rsidR="004F4A73" w:rsidRPr="00CF0454">
        <w:rPr>
          <w:rFonts w:asciiTheme="majorBidi" w:hAnsiTheme="majorBidi" w:cstheme="majorBidi"/>
          <w:color w:val="000000"/>
        </w:rPr>
        <w:t>cell</w:t>
      </w:r>
      <w:r w:rsidR="00096D89" w:rsidRPr="00CF0454">
        <w:rPr>
          <w:rFonts w:asciiTheme="majorBidi" w:hAnsiTheme="majorBidi" w:cstheme="majorBidi"/>
          <w:color w:val="000000"/>
        </w:rPr>
        <w:t xml:space="preserve"> number</w:t>
      </w:r>
      <w:r w:rsidR="00701042" w:rsidRPr="00CF0454">
        <w:rPr>
          <w:rFonts w:asciiTheme="majorBidi" w:hAnsiTheme="majorBidi" w:cstheme="majorBidi"/>
          <w:color w:val="000000"/>
        </w:rPr>
        <w:t>,</w:t>
      </w:r>
      <w:r w:rsidR="00D62702" w:rsidRPr="00CF0454">
        <w:rPr>
          <w:rFonts w:asciiTheme="majorBidi" w:hAnsiTheme="majorBidi" w:cstheme="majorBidi"/>
          <w:color w:val="000000"/>
        </w:rPr>
        <w:t xml:space="preserve"> </w:t>
      </w:r>
      <w:r w:rsidR="00F52171" w:rsidRPr="00CF0454">
        <w:rPr>
          <w:rFonts w:asciiTheme="majorBidi" w:hAnsiTheme="majorBidi" w:cstheme="majorBidi"/>
          <w:color w:val="000000"/>
        </w:rPr>
        <w:t xml:space="preserve">and the average ratio of the control group </w:t>
      </w:r>
      <w:r w:rsidR="00096D89" w:rsidRPr="00CF0454">
        <w:rPr>
          <w:rFonts w:asciiTheme="majorBidi" w:hAnsiTheme="majorBidi" w:cstheme="majorBidi"/>
          <w:color w:val="000000"/>
        </w:rPr>
        <w:t>(</w:t>
      </w:r>
      <w:r w:rsidR="00CF0454">
        <w:rPr>
          <w:rFonts w:asciiTheme="majorBidi" w:hAnsiTheme="majorBidi" w:cstheme="majorBidi"/>
          <w:color w:val="000000"/>
        </w:rPr>
        <w:t>no substrate</w:t>
      </w:r>
      <w:r w:rsidR="00096D89" w:rsidRPr="00CF0454">
        <w:rPr>
          <w:rFonts w:asciiTheme="majorBidi" w:hAnsiTheme="majorBidi" w:cstheme="majorBidi"/>
          <w:color w:val="000000"/>
        </w:rPr>
        <w:t xml:space="preserve">) </w:t>
      </w:r>
      <w:r w:rsidR="00F52171" w:rsidRPr="00CF0454">
        <w:rPr>
          <w:rFonts w:asciiTheme="majorBidi" w:hAnsiTheme="majorBidi" w:cstheme="majorBidi"/>
          <w:color w:val="000000"/>
        </w:rPr>
        <w:t xml:space="preserve">was </w:t>
      </w:r>
      <w:r w:rsidR="00CC1E84" w:rsidRPr="00CF0454">
        <w:rPr>
          <w:rFonts w:asciiTheme="majorBidi" w:hAnsiTheme="majorBidi" w:cstheme="majorBidi"/>
          <w:color w:val="000000"/>
        </w:rPr>
        <w:t>subtracted</w:t>
      </w:r>
      <w:r w:rsidR="00096D89" w:rsidRPr="00CF0454">
        <w:rPr>
          <w:rFonts w:asciiTheme="majorBidi" w:hAnsiTheme="majorBidi" w:cstheme="majorBidi"/>
          <w:color w:val="000000"/>
        </w:rPr>
        <w:t xml:space="preserve"> from each cell-containing well </w:t>
      </w:r>
      <w:r w:rsidR="00F32DFD">
        <w:rPr>
          <w:rFonts w:asciiTheme="majorBidi" w:hAnsiTheme="majorBidi" w:cstheme="majorBidi"/>
          <w:color w:val="000000"/>
        </w:rPr>
        <w:t>ratio</w:t>
      </w:r>
      <w:r w:rsidR="00F52171" w:rsidRPr="00CF0454">
        <w:rPr>
          <w:rFonts w:asciiTheme="majorBidi" w:hAnsiTheme="majorBidi" w:cstheme="majorBidi"/>
          <w:color w:val="000000"/>
        </w:rPr>
        <w:t>.</w:t>
      </w:r>
      <w:r w:rsidR="003C0192" w:rsidRPr="00CF0454">
        <w:rPr>
          <w:rFonts w:asciiTheme="majorBidi" w:hAnsiTheme="majorBidi" w:cstheme="majorBidi"/>
          <w:color w:val="000000"/>
        </w:rPr>
        <w:t xml:space="preserve"> </w:t>
      </w:r>
      <w:r w:rsidR="000118A2" w:rsidRPr="00CF0454">
        <w:rPr>
          <w:rFonts w:asciiTheme="majorBidi" w:hAnsiTheme="majorBidi" w:cstheme="majorBidi"/>
          <w:color w:val="000000"/>
        </w:rPr>
        <w:t>Mich</w:t>
      </w:r>
      <w:r w:rsidR="00096D89" w:rsidRPr="00CF0454">
        <w:rPr>
          <w:rFonts w:asciiTheme="majorBidi" w:hAnsiTheme="majorBidi" w:cstheme="majorBidi"/>
          <w:color w:val="000000"/>
        </w:rPr>
        <w:t>a</w:t>
      </w:r>
      <w:r w:rsidR="000118A2" w:rsidRPr="00CF0454">
        <w:rPr>
          <w:rFonts w:asciiTheme="majorBidi" w:hAnsiTheme="majorBidi" w:cstheme="majorBidi"/>
          <w:color w:val="000000"/>
        </w:rPr>
        <w:t xml:space="preserve">elis Menten curves were fitted </w:t>
      </w:r>
      <w:r w:rsidR="00E72314">
        <w:rPr>
          <w:rFonts w:asciiTheme="majorBidi" w:hAnsiTheme="majorBidi" w:cstheme="majorBidi"/>
          <w:color w:val="000000"/>
        </w:rPr>
        <w:t xml:space="preserve">for transport rate data, </w:t>
      </w:r>
      <w:r w:rsidR="000118A2" w:rsidRPr="00FF47C3">
        <w:rPr>
          <w:rFonts w:asciiTheme="majorBidi" w:hAnsiTheme="majorBidi" w:cstheme="majorBidi"/>
          <w:color w:val="000000"/>
        </w:rPr>
        <w:t>using non-linear regression in JMP</w:t>
      </w:r>
      <w:r w:rsidR="003C0192" w:rsidRPr="00FF47C3">
        <w:rPr>
          <w:rFonts w:asciiTheme="majorBidi" w:hAnsiTheme="majorBidi" w:cstheme="majorBidi"/>
          <w:color w:val="000000"/>
        </w:rPr>
        <w:t xml:space="preserve"> </w:t>
      </w:r>
      <w:r w:rsidR="00D62702" w:rsidRPr="00CF0454">
        <w:rPr>
          <w:rFonts w:asciiTheme="majorBidi" w:hAnsiTheme="majorBidi" w:cstheme="majorBidi"/>
          <w:color w:val="000000"/>
        </w:rPr>
        <w:t>a</w:t>
      </w:r>
      <w:r w:rsidR="00D9027C" w:rsidRPr="00CF0454">
        <w:rPr>
          <w:rFonts w:asciiTheme="majorBidi" w:hAnsiTheme="majorBidi" w:cstheme="majorBidi"/>
          <w:color w:val="000000"/>
        </w:rPr>
        <w:t>nd analysis of means (ANOM) was p</w:t>
      </w:r>
      <w:r w:rsidR="00701042" w:rsidRPr="00CF0454">
        <w:rPr>
          <w:rFonts w:asciiTheme="majorBidi" w:hAnsiTheme="majorBidi" w:cstheme="majorBidi"/>
          <w:color w:val="000000"/>
        </w:rPr>
        <w:t>e</w:t>
      </w:r>
      <w:r w:rsidR="00D9027C" w:rsidRPr="00CF0454">
        <w:rPr>
          <w:rFonts w:asciiTheme="majorBidi" w:hAnsiTheme="majorBidi" w:cstheme="majorBidi"/>
          <w:color w:val="000000"/>
        </w:rPr>
        <w:t>rformed for c</w:t>
      </w:r>
      <w:r w:rsidR="000118A2" w:rsidRPr="00CF0454">
        <w:rPr>
          <w:rFonts w:asciiTheme="majorBidi" w:hAnsiTheme="majorBidi" w:cstheme="majorBidi"/>
          <w:color w:val="000000"/>
        </w:rPr>
        <w:t>urves parameters</w:t>
      </w:r>
      <w:r w:rsidR="00D62702" w:rsidRPr="00CF0454">
        <w:rPr>
          <w:rFonts w:asciiTheme="majorBidi" w:hAnsiTheme="majorBidi" w:cstheme="majorBidi"/>
          <w:color w:val="000000"/>
        </w:rPr>
        <w:t xml:space="preserve"> comparison</w:t>
      </w:r>
      <w:r w:rsidR="00D9027C" w:rsidRPr="00CF0454">
        <w:rPr>
          <w:rFonts w:asciiTheme="majorBidi" w:hAnsiTheme="majorBidi" w:cstheme="majorBidi"/>
          <w:color w:val="000000"/>
        </w:rPr>
        <w:t>.</w:t>
      </w:r>
      <w:r w:rsidR="00D62702" w:rsidRPr="00CF0454">
        <w:rPr>
          <w:rFonts w:asciiTheme="majorBidi" w:hAnsiTheme="majorBidi" w:cstheme="majorBidi"/>
          <w:color w:val="000000"/>
        </w:rPr>
        <w:t xml:space="preserve"> </w:t>
      </w:r>
      <w:r w:rsidR="00F02A08" w:rsidRPr="00CF0454">
        <w:rPr>
          <w:rFonts w:asciiTheme="majorBidi" w:hAnsiTheme="majorBidi" w:cstheme="majorBidi"/>
          <w:color w:val="000000"/>
        </w:rPr>
        <w:t xml:space="preserve">Graph prism </w:t>
      </w:r>
      <w:r w:rsidR="00096D89" w:rsidRPr="00CF0454">
        <w:rPr>
          <w:rFonts w:asciiTheme="majorBidi" w:hAnsiTheme="majorBidi" w:cstheme="majorBidi"/>
          <w:color w:val="000000"/>
        </w:rPr>
        <w:t>(</w:t>
      </w:r>
      <w:r w:rsidR="005D1A15" w:rsidRPr="00CF0454">
        <w:rPr>
          <w:rFonts w:asciiTheme="majorBidi" w:hAnsiTheme="majorBidi" w:cstheme="majorBidi"/>
          <w:color w:val="000000"/>
        </w:rPr>
        <w:t>Graphpad</w:t>
      </w:r>
      <w:r w:rsidR="00096D89" w:rsidRPr="00CF0454">
        <w:rPr>
          <w:rFonts w:asciiTheme="majorBidi" w:hAnsiTheme="majorBidi" w:cstheme="majorBidi"/>
          <w:color w:val="000000"/>
        </w:rPr>
        <w:t xml:space="preserve">) </w:t>
      </w:r>
      <w:r w:rsidR="00D9027C" w:rsidRPr="00CF0454">
        <w:rPr>
          <w:rFonts w:asciiTheme="majorBidi" w:hAnsiTheme="majorBidi" w:cstheme="majorBidi"/>
          <w:color w:val="000000"/>
        </w:rPr>
        <w:t>and JMP programs were</w:t>
      </w:r>
      <w:r w:rsidR="00F02A08" w:rsidRPr="00CF0454">
        <w:rPr>
          <w:rFonts w:asciiTheme="majorBidi" w:hAnsiTheme="majorBidi" w:cstheme="majorBidi"/>
          <w:color w:val="000000"/>
        </w:rPr>
        <w:t xml:space="preserve"> used for </w:t>
      </w:r>
      <w:r w:rsidR="004172BC" w:rsidRPr="00CF0454">
        <w:rPr>
          <w:rFonts w:asciiTheme="majorBidi" w:hAnsiTheme="majorBidi" w:cstheme="majorBidi"/>
          <w:color w:val="000000"/>
        </w:rPr>
        <w:t xml:space="preserve">data </w:t>
      </w:r>
      <w:r w:rsidR="00F02A08" w:rsidRPr="00CF0454">
        <w:rPr>
          <w:rFonts w:asciiTheme="majorBidi" w:hAnsiTheme="majorBidi" w:cstheme="majorBidi"/>
          <w:color w:val="000000"/>
        </w:rPr>
        <w:t>visualization.</w:t>
      </w:r>
    </w:p>
    <w:p w14:paraId="58F1EDC2" w14:textId="49CD4E2F" w:rsidR="00F32DFD" w:rsidRDefault="00F32DFD" w:rsidP="00BC183C">
      <w:pPr>
        <w:ind w:firstLine="0"/>
        <w:rPr>
          <w:rFonts w:asciiTheme="majorBidi" w:eastAsia="Times New Roman" w:hAnsiTheme="majorBidi" w:cstheme="majorBidi"/>
          <w:b/>
          <w:bCs/>
          <w:color w:val="000000"/>
          <w:u w:val="single"/>
        </w:rPr>
      </w:pPr>
    </w:p>
    <w:p w14:paraId="0B33DB4F" w14:textId="77777777" w:rsidR="00BC183C" w:rsidRDefault="00BC183C" w:rsidP="00BC183C">
      <w:pPr>
        <w:ind w:firstLine="0"/>
        <w:rPr>
          <w:rFonts w:asciiTheme="majorBidi" w:eastAsia="Times New Roman" w:hAnsiTheme="majorBidi" w:cstheme="majorBidi"/>
          <w:b/>
          <w:bCs/>
          <w:color w:val="000000"/>
          <w:u w:val="single"/>
        </w:rPr>
      </w:pPr>
    </w:p>
    <w:p w14:paraId="3B428B27" w14:textId="77777777" w:rsidR="00602D00" w:rsidRPr="00CF0454" w:rsidRDefault="00192DD5" w:rsidP="00A73D31">
      <w:pPr>
        <w:pStyle w:val="NormalWeb"/>
        <w:spacing w:before="0" w:beforeAutospacing="0" w:after="0" w:afterAutospacing="0" w:line="360" w:lineRule="auto"/>
        <w:rPr>
          <w:rFonts w:asciiTheme="majorBidi" w:hAnsiTheme="majorBidi" w:cstheme="majorBidi"/>
          <w:b/>
          <w:bCs/>
          <w:color w:val="000000"/>
          <w:sz w:val="22"/>
          <w:szCs w:val="22"/>
          <w:u w:val="single"/>
        </w:rPr>
      </w:pPr>
      <w:r>
        <w:rPr>
          <w:rFonts w:asciiTheme="majorBidi" w:hAnsiTheme="majorBidi" w:cstheme="majorBidi"/>
          <w:b/>
          <w:bCs/>
          <w:color w:val="000000"/>
          <w:sz w:val="22"/>
          <w:szCs w:val="22"/>
          <w:u w:val="single"/>
        </w:rPr>
        <w:t xml:space="preserve">3. </w:t>
      </w:r>
      <w:r w:rsidR="00602D00" w:rsidRPr="00CF0454">
        <w:rPr>
          <w:rFonts w:asciiTheme="majorBidi" w:hAnsiTheme="majorBidi" w:cstheme="majorBidi"/>
          <w:b/>
          <w:bCs/>
          <w:color w:val="000000"/>
          <w:sz w:val="22"/>
          <w:szCs w:val="22"/>
          <w:u w:val="single"/>
        </w:rPr>
        <w:t>Results:</w:t>
      </w:r>
    </w:p>
    <w:p w14:paraId="02E11D4E" w14:textId="77777777" w:rsidR="001C0BE3" w:rsidRPr="00CF0454" w:rsidRDefault="001C0BE3" w:rsidP="00A73D31">
      <w:pPr>
        <w:pStyle w:val="NormalWeb"/>
        <w:spacing w:before="0" w:beforeAutospacing="0" w:after="0" w:afterAutospacing="0" w:line="360" w:lineRule="auto"/>
        <w:rPr>
          <w:rFonts w:asciiTheme="majorBidi" w:hAnsiTheme="majorBidi" w:cstheme="majorBidi"/>
          <w:b/>
          <w:bCs/>
          <w:color w:val="000000"/>
          <w:sz w:val="22"/>
          <w:szCs w:val="22"/>
          <w:u w:val="single"/>
        </w:rPr>
      </w:pPr>
    </w:p>
    <w:p w14:paraId="112DED6A" w14:textId="77777777" w:rsidR="00752A4C" w:rsidRPr="00CF0454" w:rsidRDefault="00192DD5"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3.1 </w:t>
      </w:r>
      <w:r w:rsidR="00073C41" w:rsidRPr="00CF0454">
        <w:rPr>
          <w:rFonts w:asciiTheme="majorBidi" w:hAnsiTheme="majorBidi" w:cstheme="majorBidi"/>
          <w:color w:val="000000"/>
          <w:sz w:val="22"/>
          <w:szCs w:val="22"/>
        </w:rPr>
        <w:t>PepT2 f</w:t>
      </w:r>
      <w:r w:rsidR="00752A4C" w:rsidRPr="00CF0454">
        <w:rPr>
          <w:rFonts w:asciiTheme="majorBidi" w:hAnsiTheme="majorBidi" w:cstheme="majorBidi"/>
          <w:color w:val="000000"/>
          <w:sz w:val="22"/>
          <w:szCs w:val="22"/>
        </w:rPr>
        <w:t>unctionality verification:</w:t>
      </w:r>
    </w:p>
    <w:p w14:paraId="29F9B834" w14:textId="77777777" w:rsidR="006A6553" w:rsidRPr="00CF0454" w:rsidRDefault="006A6553" w:rsidP="00A73D31">
      <w:pPr>
        <w:pStyle w:val="NormalWeb"/>
        <w:spacing w:before="0" w:beforeAutospacing="0" w:after="0" w:afterAutospacing="0" w:line="360" w:lineRule="auto"/>
        <w:rPr>
          <w:rFonts w:asciiTheme="majorBidi" w:hAnsiTheme="majorBidi" w:cstheme="majorBidi"/>
          <w:color w:val="000000"/>
          <w:sz w:val="22"/>
          <w:szCs w:val="22"/>
          <w:u w:val="single"/>
        </w:rPr>
      </w:pPr>
    </w:p>
    <w:p w14:paraId="6C1C7250" w14:textId="77777777" w:rsidR="00752A4C" w:rsidRPr="00CF0454" w:rsidRDefault="00752A4C" w:rsidP="00A73D31">
      <w:pPr>
        <w:pStyle w:val="NormalWeb"/>
        <w:spacing w:before="0" w:beforeAutospacing="0" w:after="0" w:afterAutospacing="0" w:line="360" w:lineRule="auto"/>
        <w:rPr>
          <w:rFonts w:asciiTheme="majorBidi" w:hAnsiTheme="majorBidi" w:cstheme="majorBidi"/>
          <w:color w:val="000000"/>
          <w:sz w:val="22"/>
          <w:szCs w:val="22"/>
        </w:rPr>
      </w:pPr>
      <w:r w:rsidRPr="00CF0454">
        <w:rPr>
          <w:rFonts w:asciiTheme="majorBidi" w:hAnsiTheme="majorBidi" w:cstheme="majorBidi"/>
          <w:color w:val="000000"/>
          <w:sz w:val="22"/>
          <w:szCs w:val="22"/>
        </w:rPr>
        <w:t xml:space="preserve">In order to </w:t>
      </w:r>
      <w:r w:rsidR="00173420" w:rsidRPr="00CF0454">
        <w:rPr>
          <w:rFonts w:asciiTheme="majorBidi" w:hAnsiTheme="majorBidi" w:cstheme="majorBidi"/>
          <w:color w:val="000000"/>
          <w:sz w:val="22"/>
          <w:szCs w:val="22"/>
        </w:rPr>
        <w:t xml:space="preserve">verify PepT2 </w:t>
      </w:r>
      <w:r w:rsidRPr="00CF0454">
        <w:rPr>
          <w:rFonts w:asciiTheme="majorBidi" w:hAnsiTheme="majorBidi" w:cstheme="majorBidi"/>
          <w:color w:val="000000"/>
          <w:sz w:val="22"/>
          <w:szCs w:val="22"/>
        </w:rPr>
        <w:t xml:space="preserve">functionality in the </w:t>
      </w:r>
      <w:r w:rsidR="0003004D" w:rsidRPr="00CF0454">
        <w:rPr>
          <w:rFonts w:asciiTheme="majorBidi" w:hAnsiTheme="majorBidi" w:cstheme="majorBidi"/>
          <w:color w:val="000000"/>
          <w:sz w:val="22"/>
          <w:szCs w:val="22"/>
        </w:rPr>
        <w:t xml:space="preserve">transgenic </w:t>
      </w:r>
      <w:r w:rsidRPr="00CF0454">
        <w:rPr>
          <w:rFonts w:asciiTheme="majorBidi" w:hAnsiTheme="majorBidi" w:cstheme="majorBidi"/>
          <w:color w:val="000000"/>
          <w:sz w:val="22"/>
          <w:szCs w:val="22"/>
        </w:rPr>
        <w:t xml:space="preserve">cells we conducted an </w:t>
      </w:r>
      <w:r w:rsidR="000037AC" w:rsidRPr="00CF0454">
        <w:rPr>
          <w:rFonts w:asciiTheme="majorBidi" w:hAnsiTheme="majorBidi" w:cstheme="majorBidi"/>
          <w:color w:val="000000"/>
          <w:sz w:val="22"/>
          <w:szCs w:val="22"/>
        </w:rPr>
        <w:t>uptake</w:t>
      </w:r>
      <w:r w:rsidRPr="00CF0454">
        <w:rPr>
          <w:rFonts w:asciiTheme="majorBidi" w:hAnsiTheme="majorBidi" w:cstheme="majorBidi"/>
          <w:color w:val="000000"/>
          <w:sz w:val="22"/>
          <w:szCs w:val="22"/>
        </w:rPr>
        <w:t xml:space="preserve"> test</w:t>
      </w:r>
      <w:r w:rsidR="008A26CA" w:rsidRPr="00CF0454">
        <w:rPr>
          <w:rFonts w:asciiTheme="majorBidi" w:hAnsiTheme="majorBidi" w:cstheme="majorBidi"/>
          <w:color w:val="000000"/>
          <w:sz w:val="22"/>
          <w:szCs w:val="22"/>
        </w:rPr>
        <w:t xml:space="preserve"> under optimal conditions.</w:t>
      </w:r>
      <w:r w:rsidR="006150F3" w:rsidRPr="00CF0454">
        <w:rPr>
          <w:rFonts w:asciiTheme="majorBidi" w:hAnsiTheme="majorBidi" w:cstheme="majorBidi"/>
          <w:color w:val="000000"/>
          <w:sz w:val="22"/>
          <w:szCs w:val="22"/>
        </w:rPr>
        <w:t xml:space="preserve"> </w:t>
      </w:r>
      <w:r w:rsidR="004E3E4C" w:rsidRPr="00CF0454">
        <w:rPr>
          <w:rFonts w:asciiTheme="majorBidi" w:hAnsiTheme="majorBidi" w:cstheme="majorBidi"/>
          <w:color w:val="000000"/>
          <w:sz w:val="22"/>
          <w:szCs w:val="22"/>
        </w:rPr>
        <w:t xml:space="preserve">Naïve </w:t>
      </w:r>
      <w:r w:rsidR="007B0163" w:rsidRPr="00CF0454">
        <w:rPr>
          <w:rFonts w:asciiTheme="majorBidi" w:hAnsiTheme="majorBidi" w:cstheme="majorBidi"/>
          <w:color w:val="000000"/>
          <w:sz w:val="22"/>
          <w:szCs w:val="22"/>
        </w:rPr>
        <w:t xml:space="preserve">Tmb </w:t>
      </w:r>
      <w:r w:rsidR="0003004D" w:rsidRPr="00CF0454">
        <w:rPr>
          <w:rFonts w:asciiTheme="majorBidi" w:hAnsiTheme="majorBidi" w:cstheme="majorBidi"/>
          <w:color w:val="000000"/>
          <w:sz w:val="22"/>
          <w:szCs w:val="22"/>
        </w:rPr>
        <w:t>(</w:t>
      </w:r>
      <w:r w:rsidR="004E3E4C" w:rsidRPr="00CF0454">
        <w:rPr>
          <w:rFonts w:asciiTheme="majorBidi" w:hAnsiTheme="majorBidi" w:cstheme="majorBidi"/>
          <w:color w:val="000000"/>
          <w:sz w:val="22"/>
          <w:szCs w:val="22"/>
        </w:rPr>
        <w:t>untransfected</w:t>
      </w:r>
      <w:r w:rsidR="0003004D" w:rsidRPr="00CF0454">
        <w:rPr>
          <w:rFonts w:asciiTheme="majorBidi" w:hAnsiTheme="majorBidi" w:cstheme="majorBidi"/>
          <w:color w:val="000000"/>
          <w:sz w:val="22"/>
          <w:szCs w:val="22"/>
        </w:rPr>
        <w:t xml:space="preserve">) </w:t>
      </w:r>
      <w:r w:rsidR="007B0163" w:rsidRPr="00CF0454">
        <w:rPr>
          <w:rFonts w:asciiTheme="majorBidi" w:hAnsiTheme="majorBidi" w:cstheme="majorBidi"/>
          <w:color w:val="000000"/>
          <w:sz w:val="22"/>
          <w:szCs w:val="22"/>
        </w:rPr>
        <w:t xml:space="preserve">and PepT2-Tmb </w:t>
      </w:r>
      <w:r w:rsidR="0003004D" w:rsidRPr="00CF0454">
        <w:rPr>
          <w:rFonts w:asciiTheme="majorBidi" w:hAnsiTheme="majorBidi" w:cstheme="majorBidi"/>
          <w:color w:val="000000"/>
          <w:sz w:val="22"/>
          <w:szCs w:val="22"/>
        </w:rPr>
        <w:t xml:space="preserve">(transgenic) </w:t>
      </w:r>
      <w:r w:rsidR="000037AC" w:rsidRPr="00CF0454">
        <w:rPr>
          <w:rFonts w:asciiTheme="majorBidi" w:hAnsiTheme="majorBidi" w:cstheme="majorBidi"/>
          <w:color w:val="000000"/>
          <w:sz w:val="22"/>
          <w:szCs w:val="22"/>
        </w:rPr>
        <w:t>cells</w:t>
      </w:r>
      <w:r w:rsidR="0003004D" w:rsidRPr="00CF0454">
        <w:rPr>
          <w:rFonts w:asciiTheme="majorBidi" w:hAnsiTheme="majorBidi" w:cstheme="majorBidi"/>
          <w:color w:val="000000"/>
          <w:sz w:val="22"/>
          <w:szCs w:val="22"/>
        </w:rPr>
        <w:t xml:space="preserve"> </w:t>
      </w:r>
      <w:r w:rsidR="008A26CA" w:rsidRPr="00CF0454">
        <w:rPr>
          <w:rFonts w:asciiTheme="majorBidi" w:hAnsiTheme="majorBidi" w:cstheme="majorBidi"/>
          <w:color w:val="000000"/>
          <w:sz w:val="22"/>
          <w:szCs w:val="22"/>
        </w:rPr>
        <w:t>were exposed to HBSS and β-ala-Lys-AMCA (125µM)-containing HBSS for 2 hours and visualized using</w:t>
      </w:r>
      <w:r w:rsidR="006150F3" w:rsidRPr="00CF0454">
        <w:rPr>
          <w:rFonts w:asciiTheme="majorBidi" w:hAnsiTheme="majorBidi" w:cstheme="majorBidi"/>
          <w:color w:val="000000"/>
          <w:sz w:val="22"/>
          <w:szCs w:val="22"/>
        </w:rPr>
        <w:t xml:space="preserve"> </w:t>
      </w:r>
      <w:r w:rsidR="000037AC" w:rsidRPr="00CF0454">
        <w:rPr>
          <w:rFonts w:asciiTheme="majorBidi" w:hAnsiTheme="majorBidi" w:cstheme="majorBidi"/>
          <w:color w:val="000000"/>
          <w:sz w:val="22"/>
          <w:szCs w:val="22"/>
        </w:rPr>
        <w:t xml:space="preserve">a </w:t>
      </w:r>
      <w:r w:rsidR="00CB2855" w:rsidRPr="00CF0454">
        <w:rPr>
          <w:rFonts w:asciiTheme="majorBidi" w:hAnsiTheme="majorBidi" w:cstheme="majorBidi"/>
          <w:color w:val="000000"/>
          <w:sz w:val="22"/>
          <w:szCs w:val="22"/>
        </w:rPr>
        <w:t>fluorescence microscope.</w:t>
      </w:r>
      <w:r w:rsidR="007B0163" w:rsidRPr="00CF0454">
        <w:rPr>
          <w:rFonts w:asciiTheme="majorBidi" w:hAnsiTheme="majorBidi" w:cstheme="majorBidi"/>
          <w:color w:val="000000"/>
          <w:sz w:val="22"/>
          <w:szCs w:val="22"/>
        </w:rPr>
        <w:t xml:space="preserve"> While </w:t>
      </w:r>
      <w:r w:rsidR="0003004D" w:rsidRPr="00CF0454">
        <w:rPr>
          <w:rFonts w:asciiTheme="majorBidi" w:hAnsiTheme="majorBidi" w:cstheme="majorBidi"/>
          <w:color w:val="000000"/>
          <w:sz w:val="22"/>
          <w:szCs w:val="22"/>
        </w:rPr>
        <w:t xml:space="preserve">Tmb </w:t>
      </w:r>
      <w:r w:rsidR="007B0163" w:rsidRPr="00CF0454">
        <w:rPr>
          <w:rFonts w:asciiTheme="majorBidi" w:hAnsiTheme="majorBidi" w:cstheme="majorBidi"/>
          <w:color w:val="000000"/>
          <w:sz w:val="22"/>
          <w:szCs w:val="22"/>
        </w:rPr>
        <w:t>cell</w:t>
      </w:r>
      <w:r w:rsidR="00CB2855" w:rsidRPr="00CF0454">
        <w:rPr>
          <w:rFonts w:asciiTheme="majorBidi" w:hAnsiTheme="majorBidi" w:cstheme="majorBidi"/>
          <w:color w:val="000000"/>
          <w:sz w:val="22"/>
          <w:szCs w:val="22"/>
        </w:rPr>
        <w:t>s</w:t>
      </w:r>
      <w:r w:rsidR="007B0163" w:rsidRPr="00CF0454">
        <w:rPr>
          <w:rFonts w:asciiTheme="majorBidi" w:hAnsiTheme="majorBidi" w:cstheme="majorBidi"/>
          <w:color w:val="000000"/>
          <w:sz w:val="22"/>
          <w:szCs w:val="22"/>
        </w:rPr>
        <w:t xml:space="preserve"> did not show any fluorescence accumulation, PepT2-tmb </w:t>
      </w:r>
      <w:r w:rsidR="004E3E4C" w:rsidRPr="00CF0454">
        <w:rPr>
          <w:rFonts w:asciiTheme="majorBidi" w:hAnsiTheme="majorBidi" w:cstheme="majorBidi"/>
          <w:color w:val="000000"/>
          <w:sz w:val="22"/>
          <w:szCs w:val="22"/>
        </w:rPr>
        <w:t xml:space="preserve">cells exhibited high cytoplasmic fluorescence supportive of peptide </w:t>
      </w:r>
      <w:r w:rsidR="007B0163" w:rsidRPr="00CF0454">
        <w:rPr>
          <w:rFonts w:asciiTheme="majorBidi" w:hAnsiTheme="majorBidi" w:cstheme="majorBidi"/>
          <w:color w:val="000000"/>
          <w:sz w:val="22"/>
          <w:szCs w:val="22"/>
        </w:rPr>
        <w:t>accumulat</w:t>
      </w:r>
      <w:r w:rsidR="004E3E4C" w:rsidRPr="00CF0454">
        <w:rPr>
          <w:rFonts w:asciiTheme="majorBidi" w:hAnsiTheme="majorBidi" w:cstheme="majorBidi"/>
          <w:color w:val="000000"/>
          <w:sz w:val="22"/>
          <w:szCs w:val="22"/>
        </w:rPr>
        <w:t>ion</w:t>
      </w:r>
      <w:r w:rsidR="00CB2855" w:rsidRPr="00CF0454">
        <w:rPr>
          <w:rFonts w:asciiTheme="majorBidi" w:hAnsiTheme="majorBidi" w:cstheme="majorBidi"/>
          <w:color w:val="000000"/>
          <w:sz w:val="22"/>
          <w:szCs w:val="22"/>
        </w:rPr>
        <w:t xml:space="preserve"> </w:t>
      </w:r>
      <w:r w:rsidR="00D62702" w:rsidRPr="00CF0454">
        <w:rPr>
          <w:rFonts w:asciiTheme="majorBidi" w:hAnsiTheme="majorBidi" w:cstheme="majorBidi"/>
          <w:color w:val="000000"/>
          <w:sz w:val="22"/>
          <w:szCs w:val="22"/>
        </w:rPr>
        <w:t>(Figure 2)</w:t>
      </w:r>
      <w:r w:rsidR="0017206E" w:rsidRPr="00CF0454">
        <w:rPr>
          <w:rFonts w:asciiTheme="majorBidi" w:hAnsiTheme="majorBidi" w:cstheme="majorBidi"/>
          <w:color w:val="000000"/>
          <w:sz w:val="22"/>
          <w:szCs w:val="22"/>
        </w:rPr>
        <w:t>.</w:t>
      </w:r>
    </w:p>
    <w:p w14:paraId="1A5A5596" w14:textId="0A4D12B7" w:rsidR="00C85116" w:rsidRPr="00CF0454" w:rsidRDefault="00C85116" w:rsidP="00A73D31">
      <w:pPr>
        <w:pStyle w:val="NormalWeb"/>
        <w:spacing w:before="0" w:beforeAutospacing="0" w:after="0" w:afterAutospacing="0" w:line="360" w:lineRule="auto"/>
        <w:rPr>
          <w:rFonts w:asciiTheme="majorBidi" w:hAnsiTheme="majorBidi" w:cstheme="majorBidi"/>
          <w:color w:val="000000"/>
          <w:sz w:val="22"/>
          <w:szCs w:val="22"/>
        </w:rPr>
      </w:pPr>
    </w:p>
    <w:p w14:paraId="16920BF9" w14:textId="77777777" w:rsidR="00C85116" w:rsidRPr="00CF0454" w:rsidRDefault="00C85116" w:rsidP="00A73D31">
      <w:pPr>
        <w:pStyle w:val="NormalWeb"/>
        <w:spacing w:before="0" w:beforeAutospacing="0" w:after="0" w:afterAutospacing="0" w:line="360" w:lineRule="auto"/>
        <w:rPr>
          <w:rFonts w:asciiTheme="majorBidi" w:hAnsiTheme="majorBidi" w:cstheme="majorBidi"/>
          <w:color w:val="000000"/>
          <w:sz w:val="22"/>
          <w:szCs w:val="22"/>
        </w:rPr>
      </w:pPr>
    </w:p>
    <w:p w14:paraId="7BE216EF" w14:textId="77777777" w:rsidR="00752A4C" w:rsidRPr="00CF0454" w:rsidRDefault="00752A4C" w:rsidP="00A73D31">
      <w:pPr>
        <w:pStyle w:val="NormalWeb"/>
        <w:spacing w:before="0" w:beforeAutospacing="0" w:after="0" w:afterAutospacing="0" w:line="360" w:lineRule="auto"/>
        <w:rPr>
          <w:rFonts w:asciiTheme="majorBidi" w:hAnsiTheme="majorBidi" w:cstheme="majorBidi"/>
          <w:color w:val="000000"/>
          <w:sz w:val="22"/>
          <w:szCs w:val="22"/>
        </w:rPr>
      </w:pPr>
    </w:p>
    <w:p w14:paraId="678B492B" w14:textId="77777777" w:rsidR="00667DCC" w:rsidRDefault="00667DCC" w:rsidP="00A73D31">
      <w:pPr>
        <w:rPr>
          <w:rFonts w:asciiTheme="majorBidi" w:eastAsia="Times New Roman" w:hAnsiTheme="majorBidi" w:cstheme="majorBidi"/>
          <w:color w:val="000000"/>
        </w:rPr>
      </w:pPr>
      <w:r>
        <w:rPr>
          <w:rFonts w:asciiTheme="majorBidi" w:eastAsia="Times New Roman" w:hAnsiTheme="majorBidi" w:cstheme="majorBidi"/>
          <w:color w:val="000000"/>
        </w:rPr>
        <w:br w:type="page"/>
      </w:r>
    </w:p>
    <w:p w14:paraId="6B2FDABD" w14:textId="77777777" w:rsidR="00FF47C3" w:rsidRDefault="00FF47C3" w:rsidP="00A73D31">
      <w:pPr>
        <w:spacing w:line="360" w:lineRule="auto"/>
        <w:ind w:firstLine="0"/>
        <w:rPr>
          <w:rFonts w:asciiTheme="majorBidi" w:eastAsia="Times New Roman" w:hAnsiTheme="majorBidi" w:cstheme="majorBidi"/>
          <w:color w:val="000000"/>
        </w:rPr>
      </w:pPr>
    </w:p>
    <w:p w14:paraId="63798847" w14:textId="77777777" w:rsidR="00CD681F" w:rsidRPr="00FF47C3" w:rsidRDefault="00192DD5"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3.2 </w:t>
      </w:r>
      <w:r w:rsidR="008F47E1" w:rsidRPr="00FF47C3">
        <w:rPr>
          <w:rFonts w:asciiTheme="majorBidi" w:hAnsiTheme="majorBidi" w:cstheme="majorBidi"/>
          <w:color w:val="000000"/>
          <w:sz w:val="22"/>
          <w:szCs w:val="22"/>
        </w:rPr>
        <w:t>Calibration of incubation time for the u</w:t>
      </w:r>
      <w:r w:rsidR="00CD681F" w:rsidRPr="00FF47C3">
        <w:rPr>
          <w:rFonts w:asciiTheme="majorBidi" w:hAnsiTheme="majorBidi" w:cstheme="majorBidi"/>
          <w:color w:val="000000"/>
          <w:sz w:val="22"/>
          <w:szCs w:val="22"/>
        </w:rPr>
        <w:t>pt</w:t>
      </w:r>
      <w:r w:rsidR="006150F3" w:rsidRPr="00FF47C3">
        <w:rPr>
          <w:rFonts w:asciiTheme="majorBidi" w:hAnsiTheme="majorBidi" w:cstheme="majorBidi"/>
          <w:color w:val="000000"/>
          <w:sz w:val="22"/>
          <w:szCs w:val="22"/>
        </w:rPr>
        <w:t>a</w:t>
      </w:r>
      <w:r w:rsidR="00CD681F" w:rsidRPr="00FF47C3">
        <w:rPr>
          <w:rFonts w:asciiTheme="majorBidi" w:hAnsiTheme="majorBidi" w:cstheme="majorBidi"/>
          <w:color w:val="000000"/>
          <w:sz w:val="22"/>
          <w:szCs w:val="22"/>
        </w:rPr>
        <w:t>ke assay:</w:t>
      </w:r>
    </w:p>
    <w:p w14:paraId="486DE63B" w14:textId="77777777" w:rsidR="006A6553" w:rsidRPr="00FF47C3" w:rsidRDefault="006A6553" w:rsidP="00A73D31">
      <w:pPr>
        <w:pStyle w:val="NormalWeb"/>
        <w:spacing w:before="0" w:beforeAutospacing="0" w:after="0" w:afterAutospacing="0" w:line="360" w:lineRule="auto"/>
        <w:ind w:firstLine="0"/>
        <w:rPr>
          <w:rFonts w:asciiTheme="majorBidi" w:hAnsiTheme="majorBidi" w:cstheme="majorBidi"/>
          <w:color w:val="000000"/>
          <w:sz w:val="22"/>
          <w:szCs w:val="22"/>
        </w:rPr>
      </w:pPr>
    </w:p>
    <w:p w14:paraId="3B26487D" w14:textId="29BBB191" w:rsidR="00B31DE8" w:rsidRPr="00FF47C3" w:rsidRDefault="00C72EA0" w:rsidP="00A73D31">
      <w:pPr>
        <w:pStyle w:val="NormalWeb"/>
        <w:spacing w:before="0" w:beforeAutospacing="0" w:after="0" w:afterAutospacing="0" w:line="360" w:lineRule="auto"/>
        <w:rPr>
          <w:rFonts w:asciiTheme="majorBidi" w:hAnsiTheme="majorBidi" w:cstheme="majorBidi"/>
          <w:color w:val="000000"/>
          <w:sz w:val="22"/>
          <w:szCs w:val="22"/>
        </w:rPr>
      </w:pPr>
      <w:r w:rsidRPr="00FF47C3">
        <w:rPr>
          <w:rFonts w:asciiTheme="majorBidi" w:hAnsiTheme="majorBidi" w:cstheme="majorBidi"/>
          <w:color w:val="000000"/>
          <w:sz w:val="22"/>
          <w:szCs w:val="22"/>
        </w:rPr>
        <w:t>In order to determine the appropriate incubation time of the cells with the labeled di</w:t>
      </w:r>
      <w:r w:rsidR="00062DD1"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peptide we </w:t>
      </w:r>
      <w:r w:rsidR="00062DD1" w:rsidRPr="00FF47C3">
        <w:rPr>
          <w:rFonts w:asciiTheme="majorBidi" w:hAnsiTheme="majorBidi" w:cstheme="majorBidi"/>
          <w:color w:val="000000"/>
          <w:sz w:val="22"/>
          <w:szCs w:val="22"/>
        </w:rPr>
        <w:t>performed</w:t>
      </w:r>
      <w:r w:rsidRPr="00FF47C3">
        <w:rPr>
          <w:rFonts w:asciiTheme="majorBidi" w:hAnsiTheme="majorBidi" w:cstheme="majorBidi"/>
          <w:color w:val="000000"/>
          <w:sz w:val="22"/>
          <w:szCs w:val="22"/>
        </w:rPr>
        <w:t xml:space="preserve"> an uptake assay under </w:t>
      </w:r>
      <w:r w:rsidR="00667DCC">
        <w:rPr>
          <w:rFonts w:asciiTheme="majorBidi" w:hAnsiTheme="majorBidi" w:cstheme="majorBidi"/>
          <w:color w:val="000000"/>
          <w:sz w:val="22"/>
          <w:szCs w:val="22"/>
        </w:rPr>
        <w:t>normal</w:t>
      </w:r>
      <w:r w:rsidR="00667DCC" w:rsidRPr="00FF47C3">
        <w:rPr>
          <w:rFonts w:asciiTheme="majorBidi" w:hAnsiTheme="majorBidi" w:cstheme="majorBidi"/>
          <w:color w:val="000000"/>
          <w:sz w:val="22"/>
          <w:szCs w:val="22"/>
        </w:rPr>
        <w:t xml:space="preserve"> </w:t>
      </w:r>
      <w:r w:rsidRPr="00FF47C3">
        <w:rPr>
          <w:rFonts w:asciiTheme="majorBidi" w:hAnsiTheme="majorBidi" w:cstheme="majorBidi"/>
          <w:color w:val="000000"/>
          <w:sz w:val="22"/>
          <w:szCs w:val="22"/>
        </w:rPr>
        <w:t>conditions (300 mOsmol/kg</w:t>
      </w:r>
      <w:r w:rsidR="004D2FC8"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25°C)</w:t>
      </w:r>
      <w:r w:rsidR="00D62702" w:rsidRPr="00FF47C3">
        <w:rPr>
          <w:rFonts w:asciiTheme="majorBidi" w:hAnsiTheme="majorBidi" w:cstheme="majorBidi"/>
          <w:color w:val="000000"/>
          <w:sz w:val="22"/>
          <w:szCs w:val="22"/>
        </w:rPr>
        <w:t xml:space="preserve"> for different incubation periods.</w:t>
      </w:r>
      <w:r w:rsidRPr="00FF47C3">
        <w:rPr>
          <w:rFonts w:asciiTheme="majorBidi" w:hAnsiTheme="majorBidi" w:cstheme="majorBidi"/>
          <w:color w:val="000000"/>
          <w:sz w:val="22"/>
          <w:szCs w:val="22"/>
        </w:rPr>
        <w:t xml:space="preserve"> </w:t>
      </w:r>
      <w:r w:rsidR="001E52A3" w:rsidRPr="00FF47C3">
        <w:rPr>
          <w:rFonts w:asciiTheme="majorBidi" w:hAnsiTheme="majorBidi" w:cstheme="majorBidi"/>
          <w:color w:val="000000"/>
          <w:sz w:val="22"/>
          <w:szCs w:val="22"/>
        </w:rPr>
        <w:t xml:space="preserve">Florescence </w:t>
      </w:r>
      <w:r w:rsidRPr="00FF47C3">
        <w:rPr>
          <w:rFonts w:asciiTheme="majorBidi" w:hAnsiTheme="majorBidi" w:cstheme="majorBidi"/>
          <w:color w:val="000000"/>
          <w:sz w:val="22"/>
          <w:szCs w:val="22"/>
        </w:rPr>
        <w:t>ac</w:t>
      </w:r>
      <w:r w:rsidR="00C1478A" w:rsidRPr="00FF47C3">
        <w:rPr>
          <w:rFonts w:asciiTheme="majorBidi" w:hAnsiTheme="majorBidi" w:cstheme="majorBidi"/>
          <w:color w:val="000000"/>
          <w:sz w:val="22"/>
          <w:szCs w:val="22"/>
        </w:rPr>
        <w:t>cumulat</w:t>
      </w:r>
      <w:r w:rsidR="001E52A3" w:rsidRPr="00FF47C3">
        <w:rPr>
          <w:rFonts w:asciiTheme="majorBidi" w:hAnsiTheme="majorBidi" w:cstheme="majorBidi"/>
          <w:color w:val="000000"/>
          <w:sz w:val="22"/>
          <w:szCs w:val="22"/>
        </w:rPr>
        <w:t>ion</w:t>
      </w:r>
      <w:r w:rsidR="00C1478A" w:rsidRPr="00FF47C3">
        <w:rPr>
          <w:rFonts w:asciiTheme="majorBidi" w:hAnsiTheme="majorBidi" w:cstheme="majorBidi"/>
          <w:color w:val="000000"/>
          <w:sz w:val="22"/>
          <w:szCs w:val="22"/>
        </w:rPr>
        <w:t xml:space="preserve"> </w:t>
      </w:r>
      <w:r w:rsidR="00D432AB" w:rsidRPr="00FF47C3">
        <w:rPr>
          <w:rFonts w:asciiTheme="majorBidi" w:hAnsiTheme="majorBidi" w:cstheme="majorBidi"/>
          <w:color w:val="000000"/>
          <w:sz w:val="22"/>
          <w:szCs w:val="22"/>
        </w:rPr>
        <w:t xml:space="preserve">in the cells </w:t>
      </w:r>
      <w:r w:rsidR="001E52A3" w:rsidRPr="00FF47C3">
        <w:rPr>
          <w:rFonts w:asciiTheme="majorBidi" w:hAnsiTheme="majorBidi" w:cstheme="majorBidi"/>
          <w:color w:val="000000"/>
          <w:sz w:val="22"/>
          <w:szCs w:val="22"/>
        </w:rPr>
        <w:t xml:space="preserve">significantly </w:t>
      </w:r>
      <w:r w:rsidR="00D432AB" w:rsidRPr="00FF47C3">
        <w:rPr>
          <w:rFonts w:asciiTheme="majorBidi" w:hAnsiTheme="majorBidi" w:cstheme="majorBidi"/>
          <w:color w:val="000000"/>
          <w:sz w:val="22"/>
          <w:szCs w:val="22"/>
        </w:rPr>
        <w:t xml:space="preserve">increased with incubation time (Figure </w:t>
      </w:r>
      <w:r w:rsidR="00D62702" w:rsidRPr="00FF47C3">
        <w:rPr>
          <w:rFonts w:asciiTheme="majorBidi" w:hAnsiTheme="majorBidi" w:cstheme="majorBidi"/>
          <w:color w:val="000000"/>
          <w:sz w:val="22"/>
          <w:szCs w:val="22"/>
        </w:rPr>
        <w:t>3A</w:t>
      </w:r>
      <w:r w:rsidR="00D432AB" w:rsidRPr="00FF47C3">
        <w:rPr>
          <w:rFonts w:asciiTheme="majorBidi" w:hAnsiTheme="majorBidi" w:cstheme="majorBidi"/>
          <w:color w:val="000000"/>
          <w:sz w:val="22"/>
          <w:szCs w:val="22"/>
        </w:rPr>
        <w:t>).</w:t>
      </w:r>
      <w:r w:rsidR="00C5711C" w:rsidRPr="00FF47C3">
        <w:rPr>
          <w:rFonts w:asciiTheme="majorBidi" w:hAnsiTheme="majorBidi" w:cstheme="majorBidi"/>
          <w:color w:val="000000"/>
          <w:sz w:val="22"/>
          <w:szCs w:val="22"/>
        </w:rPr>
        <w:t xml:space="preserve"> </w:t>
      </w:r>
      <w:r w:rsidRPr="00FF47C3">
        <w:rPr>
          <w:rFonts w:asciiTheme="majorBidi" w:hAnsiTheme="majorBidi" w:cstheme="majorBidi"/>
          <w:color w:val="000000"/>
          <w:sz w:val="22"/>
          <w:szCs w:val="22"/>
        </w:rPr>
        <w:t>However</w:t>
      </w:r>
      <w:r w:rsidR="00F84A36"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u</w:t>
      </w:r>
      <w:r w:rsidR="00C5711C" w:rsidRPr="00FF47C3">
        <w:rPr>
          <w:rFonts w:asciiTheme="majorBidi" w:hAnsiTheme="majorBidi" w:cstheme="majorBidi"/>
          <w:color w:val="000000"/>
          <w:sz w:val="22"/>
          <w:szCs w:val="22"/>
        </w:rPr>
        <w:t xml:space="preserve">ptake rate calculations showed </w:t>
      </w:r>
      <w:r w:rsidR="00A24BFE" w:rsidRPr="00FF47C3">
        <w:rPr>
          <w:rFonts w:asciiTheme="majorBidi" w:hAnsiTheme="majorBidi" w:cstheme="majorBidi"/>
          <w:color w:val="000000"/>
          <w:sz w:val="22"/>
          <w:szCs w:val="22"/>
        </w:rPr>
        <w:t xml:space="preserve">a </w:t>
      </w:r>
      <w:r w:rsidR="00C5711C" w:rsidRPr="00FF47C3">
        <w:rPr>
          <w:rFonts w:asciiTheme="majorBidi" w:hAnsiTheme="majorBidi" w:cstheme="majorBidi"/>
          <w:color w:val="000000"/>
          <w:sz w:val="22"/>
          <w:szCs w:val="22"/>
        </w:rPr>
        <w:t>significant</w:t>
      </w:r>
      <w:r w:rsidR="00A24BFE" w:rsidRPr="00FF47C3">
        <w:rPr>
          <w:rFonts w:asciiTheme="majorBidi" w:hAnsiTheme="majorBidi" w:cstheme="majorBidi"/>
          <w:color w:val="000000"/>
          <w:sz w:val="22"/>
          <w:szCs w:val="22"/>
        </w:rPr>
        <w:t>ly</w:t>
      </w:r>
      <w:r w:rsidR="00C5711C" w:rsidRPr="00FF47C3">
        <w:rPr>
          <w:rFonts w:asciiTheme="majorBidi" w:hAnsiTheme="majorBidi" w:cstheme="majorBidi"/>
          <w:color w:val="000000"/>
          <w:sz w:val="22"/>
          <w:szCs w:val="22"/>
        </w:rPr>
        <w:t xml:space="preserve"> decreased </w:t>
      </w:r>
      <w:r w:rsidR="001E52A3" w:rsidRPr="00FF47C3">
        <w:rPr>
          <w:rFonts w:asciiTheme="majorBidi" w:hAnsiTheme="majorBidi" w:cstheme="majorBidi"/>
          <w:color w:val="000000"/>
          <w:sz w:val="22"/>
          <w:szCs w:val="22"/>
        </w:rPr>
        <w:t xml:space="preserve">uptake </w:t>
      </w:r>
      <w:r w:rsidR="00C5711C" w:rsidRPr="00FF47C3">
        <w:rPr>
          <w:rFonts w:asciiTheme="majorBidi" w:hAnsiTheme="majorBidi" w:cstheme="majorBidi"/>
          <w:color w:val="000000"/>
          <w:sz w:val="22"/>
          <w:szCs w:val="22"/>
        </w:rPr>
        <w:t xml:space="preserve">rate </w:t>
      </w:r>
      <w:r w:rsidR="00A24BFE" w:rsidRPr="00FF47C3">
        <w:rPr>
          <w:rFonts w:asciiTheme="majorBidi" w:hAnsiTheme="majorBidi" w:cstheme="majorBidi"/>
          <w:color w:val="000000"/>
          <w:sz w:val="22"/>
          <w:szCs w:val="22"/>
        </w:rPr>
        <w:t xml:space="preserve">at </w:t>
      </w:r>
      <w:r w:rsidR="00C5711C" w:rsidRPr="00FF47C3">
        <w:rPr>
          <w:rFonts w:asciiTheme="majorBidi" w:hAnsiTheme="majorBidi" w:cstheme="majorBidi"/>
          <w:color w:val="000000"/>
          <w:sz w:val="22"/>
          <w:szCs w:val="22"/>
        </w:rPr>
        <w:t>30, 60 and 120 minute treatments compare</w:t>
      </w:r>
      <w:r w:rsidR="00CF6AAA" w:rsidRPr="00FF47C3">
        <w:rPr>
          <w:rFonts w:asciiTheme="majorBidi" w:hAnsiTheme="majorBidi" w:cstheme="majorBidi"/>
          <w:color w:val="000000"/>
          <w:sz w:val="22"/>
          <w:szCs w:val="22"/>
        </w:rPr>
        <w:t>d</w:t>
      </w:r>
      <w:r w:rsidR="00C5711C" w:rsidRPr="00FF47C3">
        <w:rPr>
          <w:rFonts w:asciiTheme="majorBidi" w:hAnsiTheme="majorBidi" w:cstheme="majorBidi"/>
          <w:color w:val="000000"/>
          <w:sz w:val="22"/>
          <w:szCs w:val="22"/>
        </w:rPr>
        <w:t xml:space="preserve"> to the 15 minutes treatment</w:t>
      </w:r>
      <w:r w:rsidR="00D62702" w:rsidRPr="00FF47C3">
        <w:rPr>
          <w:rFonts w:asciiTheme="majorBidi" w:hAnsiTheme="majorBidi" w:cstheme="majorBidi"/>
          <w:color w:val="000000"/>
          <w:sz w:val="22"/>
          <w:szCs w:val="22"/>
        </w:rPr>
        <w:t xml:space="preserve"> (Figure 3B)</w:t>
      </w:r>
      <w:r w:rsidR="001E52A3" w:rsidRPr="00FF47C3">
        <w:rPr>
          <w:rFonts w:asciiTheme="majorBidi" w:hAnsiTheme="majorBidi" w:cstheme="majorBidi"/>
          <w:color w:val="000000"/>
          <w:sz w:val="22"/>
          <w:szCs w:val="22"/>
        </w:rPr>
        <w:t xml:space="preserve"> suggesting a saturation effect</w:t>
      </w:r>
      <w:r w:rsidR="00C5711C" w:rsidRPr="00FF47C3">
        <w:rPr>
          <w:rFonts w:asciiTheme="majorBidi" w:hAnsiTheme="majorBidi" w:cstheme="majorBidi"/>
          <w:color w:val="000000"/>
          <w:sz w:val="22"/>
          <w:szCs w:val="22"/>
        </w:rPr>
        <w:t xml:space="preserve">. </w:t>
      </w:r>
      <w:r w:rsidR="001E52A3" w:rsidRPr="00FF47C3">
        <w:rPr>
          <w:rFonts w:asciiTheme="majorBidi" w:hAnsiTheme="majorBidi" w:cstheme="majorBidi"/>
          <w:color w:val="000000"/>
          <w:sz w:val="22"/>
          <w:szCs w:val="22"/>
        </w:rPr>
        <w:t>Aiming t</w:t>
      </w:r>
      <w:r w:rsidR="00B31DE8" w:rsidRPr="00FF47C3">
        <w:rPr>
          <w:rFonts w:asciiTheme="majorBidi" w:hAnsiTheme="majorBidi" w:cstheme="majorBidi"/>
          <w:color w:val="000000"/>
          <w:sz w:val="22"/>
          <w:szCs w:val="22"/>
        </w:rPr>
        <w:t xml:space="preserve">o </w:t>
      </w:r>
      <w:r w:rsidR="00A36013" w:rsidRPr="00FF47C3">
        <w:rPr>
          <w:rFonts w:asciiTheme="majorBidi" w:hAnsiTheme="majorBidi" w:cstheme="majorBidi"/>
          <w:color w:val="000000"/>
          <w:sz w:val="22"/>
          <w:szCs w:val="22"/>
        </w:rPr>
        <w:t>a</w:t>
      </w:r>
      <w:r w:rsidR="00B31DE8" w:rsidRPr="00FF47C3">
        <w:rPr>
          <w:rFonts w:asciiTheme="majorBidi" w:hAnsiTheme="majorBidi" w:cstheme="majorBidi"/>
          <w:color w:val="000000"/>
          <w:sz w:val="22"/>
          <w:szCs w:val="22"/>
        </w:rPr>
        <w:t xml:space="preserve">void </w:t>
      </w:r>
      <w:r w:rsidR="001E52A3" w:rsidRPr="00FF47C3">
        <w:rPr>
          <w:rFonts w:asciiTheme="majorBidi" w:hAnsiTheme="majorBidi" w:cstheme="majorBidi"/>
          <w:color w:val="000000"/>
          <w:sz w:val="22"/>
          <w:szCs w:val="22"/>
        </w:rPr>
        <w:t xml:space="preserve">experimental bias by </w:t>
      </w:r>
      <w:r w:rsidR="00A24BFE" w:rsidRPr="00FF47C3">
        <w:rPr>
          <w:rFonts w:asciiTheme="majorBidi" w:hAnsiTheme="majorBidi" w:cstheme="majorBidi"/>
          <w:color w:val="000000"/>
          <w:sz w:val="22"/>
          <w:szCs w:val="22"/>
        </w:rPr>
        <w:t>saturation</w:t>
      </w:r>
      <w:r w:rsidR="001E52A3" w:rsidRPr="00FF47C3">
        <w:rPr>
          <w:rFonts w:asciiTheme="majorBidi" w:hAnsiTheme="majorBidi" w:cstheme="majorBidi"/>
          <w:color w:val="000000"/>
          <w:sz w:val="22"/>
          <w:szCs w:val="22"/>
        </w:rPr>
        <w:t>,</w:t>
      </w:r>
      <w:r w:rsidR="00B31DE8" w:rsidRPr="00FF47C3">
        <w:rPr>
          <w:rFonts w:asciiTheme="majorBidi" w:hAnsiTheme="majorBidi" w:cstheme="majorBidi"/>
          <w:color w:val="000000"/>
          <w:sz w:val="22"/>
          <w:szCs w:val="22"/>
        </w:rPr>
        <w:t xml:space="preserve"> and </w:t>
      </w:r>
      <w:r w:rsidR="001E52A3" w:rsidRPr="00FF47C3">
        <w:rPr>
          <w:rFonts w:asciiTheme="majorBidi" w:hAnsiTheme="majorBidi" w:cstheme="majorBidi"/>
          <w:color w:val="000000"/>
          <w:sz w:val="22"/>
          <w:szCs w:val="22"/>
        </w:rPr>
        <w:t xml:space="preserve">to </w:t>
      </w:r>
      <w:r w:rsidR="00B31DE8" w:rsidRPr="00FF47C3">
        <w:rPr>
          <w:rFonts w:asciiTheme="majorBidi" w:hAnsiTheme="majorBidi" w:cstheme="majorBidi"/>
          <w:color w:val="000000"/>
          <w:sz w:val="22"/>
          <w:szCs w:val="22"/>
        </w:rPr>
        <w:t>p</w:t>
      </w:r>
      <w:r w:rsidR="00CF6AAA" w:rsidRPr="00FF47C3">
        <w:rPr>
          <w:rFonts w:asciiTheme="majorBidi" w:hAnsiTheme="majorBidi" w:cstheme="majorBidi"/>
          <w:color w:val="000000"/>
          <w:sz w:val="22"/>
          <w:szCs w:val="22"/>
        </w:rPr>
        <w:t>e</w:t>
      </w:r>
      <w:r w:rsidR="00B31DE8" w:rsidRPr="00FF47C3">
        <w:rPr>
          <w:rFonts w:asciiTheme="majorBidi" w:hAnsiTheme="majorBidi" w:cstheme="majorBidi"/>
          <w:color w:val="000000"/>
          <w:sz w:val="22"/>
          <w:szCs w:val="22"/>
        </w:rPr>
        <w:t xml:space="preserve">rform the assay </w:t>
      </w:r>
      <w:r w:rsidR="00A24BFE" w:rsidRPr="00FF47C3">
        <w:rPr>
          <w:rFonts w:asciiTheme="majorBidi" w:hAnsiTheme="majorBidi" w:cstheme="majorBidi"/>
          <w:color w:val="000000"/>
          <w:sz w:val="22"/>
          <w:szCs w:val="22"/>
        </w:rPr>
        <w:t xml:space="preserve">at </w:t>
      </w:r>
      <w:r w:rsidR="001E52A3" w:rsidRPr="00FF47C3">
        <w:rPr>
          <w:rFonts w:asciiTheme="majorBidi" w:hAnsiTheme="majorBidi" w:cstheme="majorBidi"/>
          <w:color w:val="000000"/>
          <w:sz w:val="22"/>
          <w:szCs w:val="22"/>
        </w:rPr>
        <w:t>an optimal</w:t>
      </w:r>
      <w:r w:rsidR="00B31DE8" w:rsidRPr="00FF47C3">
        <w:rPr>
          <w:rFonts w:asciiTheme="majorBidi" w:hAnsiTheme="majorBidi" w:cstheme="majorBidi"/>
          <w:color w:val="000000"/>
          <w:sz w:val="22"/>
          <w:szCs w:val="22"/>
        </w:rPr>
        <w:t xml:space="preserve"> substrate </w:t>
      </w:r>
      <w:r w:rsidR="00A24BFE" w:rsidRPr="00FF47C3">
        <w:rPr>
          <w:rFonts w:asciiTheme="majorBidi" w:hAnsiTheme="majorBidi" w:cstheme="majorBidi"/>
          <w:color w:val="000000"/>
          <w:sz w:val="22"/>
          <w:szCs w:val="22"/>
        </w:rPr>
        <w:t>to</w:t>
      </w:r>
      <w:r w:rsidR="0085526B" w:rsidRPr="00FF47C3">
        <w:rPr>
          <w:rFonts w:asciiTheme="majorBidi" w:hAnsiTheme="majorBidi" w:cstheme="majorBidi"/>
          <w:color w:val="000000"/>
          <w:sz w:val="22"/>
          <w:szCs w:val="22"/>
        </w:rPr>
        <w:t xml:space="preserve"> </w:t>
      </w:r>
      <w:r w:rsidR="00080C1B" w:rsidRPr="00FF47C3">
        <w:rPr>
          <w:rFonts w:asciiTheme="majorBidi" w:hAnsiTheme="majorBidi" w:cstheme="majorBidi"/>
          <w:color w:val="000000"/>
          <w:sz w:val="22"/>
          <w:szCs w:val="22"/>
        </w:rPr>
        <w:t>the</w:t>
      </w:r>
      <w:r w:rsidR="00B31DE8" w:rsidRPr="00FF47C3">
        <w:rPr>
          <w:rFonts w:asciiTheme="majorBidi" w:hAnsiTheme="majorBidi" w:cstheme="majorBidi"/>
          <w:color w:val="000000"/>
          <w:sz w:val="22"/>
          <w:szCs w:val="22"/>
        </w:rPr>
        <w:t xml:space="preserve"> transporter </w:t>
      </w:r>
      <w:r w:rsidR="001E52A3" w:rsidRPr="00FF47C3">
        <w:rPr>
          <w:rFonts w:asciiTheme="majorBidi" w:hAnsiTheme="majorBidi" w:cstheme="majorBidi"/>
          <w:color w:val="000000"/>
          <w:sz w:val="22"/>
          <w:szCs w:val="22"/>
        </w:rPr>
        <w:t xml:space="preserve">ratio </w:t>
      </w:r>
      <w:r w:rsidR="00B31DE8" w:rsidRPr="00FF47C3">
        <w:rPr>
          <w:rFonts w:asciiTheme="majorBidi" w:hAnsiTheme="majorBidi" w:cstheme="majorBidi"/>
          <w:color w:val="000000"/>
          <w:sz w:val="22"/>
          <w:szCs w:val="22"/>
        </w:rPr>
        <w:t>(according to Michaelis Menten model assumptions)</w:t>
      </w:r>
      <w:r w:rsidR="00996375" w:rsidRPr="00FF47C3">
        <w:rPr>
          <w:rFonts w:asciiTheme="majorBidi" w:hAnsiTheme="majorBidi" w:cstheme="majorBidi"/>
          <w:color w:val="000000"/>
          <w:sz w:val="22"/>
          <w:szCs w:val="22"/>
        </w:rPr>
        <w:t>,</w:t>
      </w:r>
      <w:r w:rsidR="00B31DE8" w:rsidRPr="00FF47C3">
        <w:rPr>
          <w:rFonts w:asciiTheme="majorBidi" w:hAnsiTheme="majorBidi" w:cstheme="majorBidi"/>
          <w:color w:val="000000"/>
          <w:sz w:val="22"/>
          <w:szCs w:val="22"/>
        </w:rPr>
        <w:t xml:space="preserve"> we </w:t>
      </w:r>
      <w:r w:rsidR="00792DB2" w:rsidRPr="00FF47C3">
        <w:rPr>
          <w:rFonts w:asciiTheme="majorBidi" w:hAnsiTheme="majorBidi" w:cstheme="majorBidi"/>
          <w:color w:val="000000"/>
          <w:sz w:val="22"/>
          <w:szCs w:val="22"/>
        </w:rPr>
        <w:t>selected the</w:t>
      </w:r>
      <w:r w:rsidR="00B31DE8" w:rsidRPr="00FF47C3">
        <w:rPr>
          <w:rFonts w:asciiTheme="majorBidi" w:hAnsiTheme="majorBidi" w:cstheme="majorBidi"/>
          <w:color w:val="000000"/>
          <w:sz w:val="22"/>
          <w:szCs w:val="22"/>
        </w:rPr>
        <w:t xml:space="preserve"> 15 minutes</w:t>
      </w:r>
      <w:r w:rsidR="00A24BFE" w:rsidRPr="00FF47C3">
        <w:rPr>
          <w:rFonts w:asciiTheme="majorBidi" w:hAnsiTheme="majorBidi" w:cstheme="majorBidi"/>
          <w:color w:val="000000"/>
          <w:sz w:val="22"/>
          <w:szCs w:val="22"/>
        </w:rPr>
        <w:t xml:space="preserve"> </w:t>
      </w:r>
      <w:r w:rsidR="00792DB2" w:rsidRPr="00FF47C3">
        <w:rPr>
          <w:rFonts w:asciiTheme="majorBidi" w:hAnsiTheme="majorBidi" w:cstheme="majorBidi"/>
          <w:color w:val="000000"/>
          <w:sz w:val="22"/>
          <w:szCs w:val="22"/>
        </w:rPr>
        <w:t>incubation time for</w:t>
      </w:r>
      <w:r w:rsidR="00A24BFE" w:rsidRPr="00FF47C3">
        <w:rPr>
          <w:rFonts w:asciiTheme="majorBidi" w:hAnsiTheme="majorBidi" w:cstheme="majorBidi"/>
          <w:color w:val="000000"/>
          <w:sz w:val="22"/>
          <w:szCs w:val="22"/>
        </w:rPr>
        <w:t xml:space="preserve"> all subsequent experiments</w:t>
      </w:r>
      <w:r w:rsidR="00B31DE8" w:rsidRPr="00FF47C3">
        <w:rPr>
          <w:rFonts w:asciiTheme="majorBidi" w:hAnsiTheme="majorBidi" w:cstheme="majorBidi"/>
          <w:color w:val="000000"/>
          <w:sz w:val="22"/>
          <w:szCs w:val="22"/>
        </w:rPr>
        <w:t>.</w:t>
      </w:r>
    </w:p>
    <w:p w14:paraId="46F2164D" w14:textId="77777777" w:rsidR="006A6553" w:rsidRPr="00FF47C3" w:rsidRDefault="006A6553" w:rsidP="00A73D31">
      <w:pPr>
        <w:pStyle w:val="NormalWeb"/>
        <w:spacing w:before="0" w:beforeAutospacing="0" w:after="0" w:afterAutospacing="0" w:line="360" w:lineRule="auto"/>
        <w:rPr>
          <w:rFonts w:asciiTheme="majorBidi" w:hAnsiTheme="majorBidi" w:cstheme="majorBidi"/>
          <w:color w:val="000000"/>
          <w:sz w:val="22"/>
          <w:szCs w:val="22"/>
        </w:rPr>
      </w:pPr>
    </w:p>
    <w:p w14:paraId="504E6914" w14:textId="77777777" w:rsidR="00B31DE8" w:rsidRPr="00FF47C3" w:rsidRDefault="00192DD5"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3.3 </w:t>
      </w:r>
      <w:r w:rsidR="00B31DE8" w:rsidRPr="00FF47C3">
        <w:rPr>
          <w:rFonts w:asciiTheme="majorBidi" w:hAnsiTheme="majorBidi" w:cstheme="majorBidi"/>
          <w:color w:val="000000"/>
          <w:sz w:val="22"/>
          <w:szCs w:val="22"/>
        </w:rPr>
        <w:t>Temperature effect</w:t>
      </w:r>
      <w:r w:rsidR="00D62702" w:rsidRPr="00FF47C3">
        <w:rPr>
          <w:rFonts w:asciiTheme="majorBidi" w:hAnsiTheme="majorBidi" w:cstheme="majorBidi"/>
          <w:color w:val="000000"/>
          <w:sz w:val="22"/>
          <w:szCs w:val="22"/>
        </w:rPr>
        <w:t>:</w:t>
      </w:r>
    </w:p>
    <w:p w14:paraId="6B220DB0" w14:textId="77777777" w:rsidR="00C1478A" w:rsidRPr="00FF47C3" w:rsidRDefault="00C1478A" w:rsidP="00A73D31">
      <w:pPr>
        <w:pStyle w:val="NormalWeb"/>
        <w:spacing w:before="0" w:beforeAutospacing="0" w:after="0" w:afterAutospacing="0" w:line="360" w:lineRule="auto"/>
        <w:rPr>
          <w:rFonts w:asciiTheme="majorBidi" w:hAnsiTheme="majorBidi" w:cstheme="majorBidi"/>
          <w:color w:val="000000"/>
          <w:sz w:val="22"/>
          <w:szCs w:val="22"/>
        </w:rPr>
      </w:pPr>
    </w:p>
    <w:p w14:paraId="14740895" w14:textId="05F0BEC7" w:rsidR="00F55902" w:rsidRPr="00FF47C3" w:rsidRDefault="002C3934" w:rsidP="00A73D31">
      <w:pPr>
        <w:pStyle w:val="NormalWeb"/>
        <w:spacing w:before="0" w:beforeAutospacing="0" w:after="0" w:afterAutospacing="0" w:line="360" w:lineRule="auto"/>
        <w:rPr>
          <w:rFonts w:asciiTheme="majorBidi" w:hAnsiTheme="majorBidi" w:cstheme="majorBidi"/>
          <w:color w:val="000000"/>
          <w:sz w:val="22"/>
          <w:szCs w:val="22"/>
        </w:rPr>
      </w:pPr>
      <w:r w:rsidRPr="00FF47C3">
        <w:rPr>
          <w:rFonts w:asciiTheme="majorBidi" w:hAnsiTheme="majorBidi" w:cstheme="majorBidi"/>
          <w:color w:val="000000"/>
          <w:sz w:val="22"/>
          <w:szCs w:val="22"/>
        </w:rPr>
        <w:t>The transport rate curves for a</w:t>
      </w:r>
      <w:r w:rsidR="00AA45B6" w:rsidRPr="00FF47C3">
        <w:rPr>
          <w:rFonts w:asciiTheme="majorBidi" w:hAnsiTheme="majorBidi" w:cstheme="majorBidi"/>
          <w:color w:val="000000"/>
          <w:sz w:val="22"/>
          <w:szCs w:val="22"/>
        </w:rPr>
        <w:t>ll three temperature</w:t>
      </w:r>
      <w:r w:rsidR="00BF3898" w:rsidRPr="00FF47C3">
        <w:rPr>
          <w:rFonts w:asciiTheme="majorBidi" w:hAnsiTheme="majorBidi" w:cstheme="majorBidi"/>
          <w:color w:val="000000"/>
          <w:sz w:val="22"/>
          <w:szCs w:val="22"/>
        </w:rPr>
        <w:t>s tested</w:t>
      </w:r>
      <w:r w:rsidR="00AA45B6" w:rsidRPr="00FF47C3">
        <w:rPr>
          <w:rFonts w:asciiTheme="majorBidi" w:hAnsiTheme="majorBidi" w:cstheme="majorBidi"/>
          <w:color w:val="000000"/>
          <w:sz w:val="22"/>
          <w:szCs w:val="22"/>
        </w:rPr>
        <w:t xml:space="preserve"> </w:t>
      </w:r>
      <w:r w:rsidR="008552CE" w:rsidRPr="00FF47C3">
        <w:rPr>
          <w:rFonts w:asciiTheme="majorBidi" w:hAnsiTheme="majorBidi" w:cstheme="majorBidi"/>
          <w:color w:val="000000"/>
          <w:sz w:val="22"/>
          <w:szCs w:val="22"/>
        </w:rPr>
        <w:t xml:space="preserve">strongly </w:t>
      </w:r>
      <w:r w:rsidRPr="00FF47C3">
        <w:rPr>
          <w:rFonts w:asciiTheme="majorBidi" w:hAnsiTheme="majorBidi" w:cstheme="majorBidi"/>
          <w:color w:val="000000"/>
          <w:sz w:val="22"/>
          <w:szCs w:val="22"/>
        </w:rPr>
        <w:t>fitted the Michaelis Menten model (R</w:t>
      </w:r>
      <w:r w:rsidRPr="00FF47C3">
        <w:rPr>
          <w:rFonts w:asciiTheme="majorBidi" w:hAnsiTheme="majorBidi" w:cstheme="majorBidi"/>
          <w:color w:val="000000"/>
          <w:sz w:val="22"/>
          <w:szCs w:val="22"/>
          <w:vertAlign w:val="superscript"/>
        </w:rPr>
        <w:t>2</w:t>
      </w:r>
      <w:r w:rsidRPr="00FF47C3">
        <w:rPr>
          <w:rFonts w:asciiTheme="majorBidi" w:hAnsiTheme="majorBidi" w:cstheme="majorBidi"/>
          <w:color w:val="000000"/>
          <w:sz w:val="22"/>
          <w:szCs w:val="22"/>
        </w:rPr>
        <w:t>=0.94)</w:t>
      </w:r>
      <w:r w:rsidR="00D62702" w:rsidRPr="00FF47C3">
        <w:rPr>
          <w:rFonts w:asciiTheme="majorBidi" w:hAnsiTheme="majorBidi" w:cstheme="majorBidi"/>
          <w:color w:val="000000"/>
          <w:sz w:val="22"/>
          <w:szCs w:val="22"/>
        </w:rPr>
        <w:t>. Temperature</w:t>
      </w:r>
      <w:r w:rsidR="00F55902" w:rsidRPr="00FF47C3">
        <w:rPr>
          <w:rFonts w:asciiTheme="majorBidi" w:hAnsiTheme="majorBidi" w:cstheme="majorBidi"/>
          <w:color w:val="000000"/>
          <w:sz w:val="22"/>
          <w:szCs w:val="22"/>
        </w:rPr>
        <w:t xml:space="preserve"> treatments affected the maximal transport rate of β-</w:t>
      </w:r>
      <w:r w:rsidR="007F2AD1" w:rsidRPr="00FF47C3">
        <w:rPr>
          <w:rFonts w:asciiTheme="majorBidi" w:hAnsiTheme="majorBidi" w:cstheme="majorBidi"/>
          <w:color w:val="000000"/>
          <w:sz w:val="22"/>
          <w:szCs w:val="22"/>
        </w:rPr>
        <w:t>Ala</w:t>
      </w:r>
      <w:r w:rsidR="00F55902" w:rsidRPr="00FF47C3">
        <w:rPr>
          <w:rFonts w:asciiTheme="majorBidi" w:hAnsiTheme="majorBidi" w:cstheme="majorBidi"/>
          <w:color w:val="000000"/>
          <w:sz w:val="22"/>
          <w:szCs w:val="22"/>
        </w:rPr>
        <w:t>-Lys-AMCA by the PepT2 expressing cells</w:t>
      </w:r>
      <w:r w:rsidR="00D62702" w:rsidRPr="00FF47C3">
        <w:rPr>
          <w:rFonts w:asciiTheme="majorBidi" w:hAnsiTheme="majorBidi" w:cstheme="majorBidi"/>
          <w:color w:val="000000"/>
          <w:sz w:val="22"/>
          <w:szCs w:val="22"/>
        </w:rPr>
        <w:t xml:space="preserve"> (</w:t>
      </w:r>
      <w:r w:rsidR="00D62702" w:rsidRPr="005A172A">
        <w:rPr>
          <w:rFonts w:asciiTheme="majorBidi" w:hAnsiTheme="majorBidi" w:cstheme="majorBidi"/>
          <w:color w:val="000000"/>
          <w:sz w:val="22"/>
          <w:szCs w:val="22"/>
        </w:rPr>
        <w:t>Figure</w:t>
      </w:r>
      <w:r w:rsidR="00D62702" w:rsidRPr="00FF47C3">
        <w:rPr>
          <w:rFonts w:asciiTheme="majorBidi" w:hAnsiTheme="majorBidi" w:cstheme="majorBidi"/>
          <w:color w:val="000000"/>
          <w:sz w:val="22"/>
          <w:szCs w:val="22"/>
        </w:rPr>
        <w:t xml:space="preserve"> 4)</w:t>
      </w:r>
      <w:r w:rsidR="00F55902" w:rsidRPr="00FF47C3">
        <w:rPr>
          <w:rFonts w:asciiTheme="majorBidi" w:hAnsiTheme="majorBidi" w:cstheme="majorBidi"/>
          <w:color w:val="000000"/>
          <w:sz w:val="22"/>
          <w:szCs w:val="22"/>
        </w:rPr>
        <w:t xml:space="preserve">. </w:t>
      </w:r>
      <w:r w:rsidR="00AA45B6" w:rsidRPr="00FF47C3">
        <w:rPr>
          <w:rFonts w:asciiTheme="majorBidi" w:hAnsiTheme="majorBidi" w:cstheme="majorBidi"/>
          <w:color w:val="000000"/>
          <w:sz w:val="22"/>
          <w:szCs w:val="22"/>
        </w:rPr>
        <w:t>Vmax of the transport significantly increas</w:t>
      </w:r>
      <w:r w:rsidR="00D8721E" w:rsidRPr="00FF47C3">
        <w:rPr>
          <w:rFonts w:asciiTheme="majorBidi" w:hAnsiTheme="majorBidi" w:cstheme="majorBidi"/>
          <w:color w:val="000000"/>
          <w:sz w:val="22"/>
          <w:szCs w:val="22"/>
        </w:rPr>
        <w:t>ed</w:t>
      </w:r>
      <w:r w:rsidR="00AA45B6" w:rsidRPr="00FF47C3">
        <w:rPr>
          <w:rFonts w:asciiTheme="majorBidi" w:hAnsiTheme="majorBidi" w:cstheme="majorBidi"/>
          <w:color w:val="000000"/>
          <w:sz w:val="22"/>
          <w:szCs w:val="22"/>
        </w:rPr>
        <w:t xml:space="preserve"> with higher incubation temperature</w:t>
      </w:r>
      <w:r w:rsidR="005A172A">
        <w:rPr>
          <w:rFonts w:asciiTheme="majorBidi" w:hAnsiTheme="majorBidi" w:cstheme="majorBidi"/>
          <w:color w:val="000000"/>
          <w:sz w:val="22"/>
          <w:szCs w:val="22"/>
        </w:rPr>
        <w:t xml:space="preserve"> </w:t>
      </w:r>
      <w:r w:rsidR="005A172A" w:rsidRPr="00FF47C3">
        <w:rPr>
          <w:rFonts w:asciiTheme="majorBidi" w:hAnsiTheme="majorBidi" w:cstheme="majorBidi"/>
          <w:color w:val="000000"/>
          <w:sz w:val="22"/>
          <w:szCs w:val="22"/>
        </w:rPr>
        <w:t>(</w:t>
      </w:r>
      <w:r w:rsidR="005A172A">
        <w:rPr>
          <w:rFonts w:asciiTheme="majorBidi" w:hAnsiTheme="majorBidi" w:cstheme="majorBidi"/>
          <w:color w:val="000000"/>
          <w:sz w:val="22"/>
          <w:szCs w:val="22"/>
        </w:rPr>
        <w:t>0.25±0.05, 0.47±0.06 and 0.69±0.07 RFU*minute</w:t>
      </w:r>
      <w:r w:rsidR="005A172A">
        <w:rPr>
          <w:rFonts w:asciiTheme="majorBidi" w:hAnsiTheme="majorBidi" w:cstheme="majorBidi"/>
          <w:color w:val="000000"/>
          <w:sz w:val="22"/>
          <w:szCs w:val="22"/>
          <w:vertAlign w:val="superscript"/>
        </w:rPr>
        <w:t>-</w:t>
      </w:r>
      <w:r w:rsidR="005A172A" w:rsidRPr="005A172A">
        <w:rPr>
          <w:rFonts w:asciiTheme="majorBidi" w:hAnsiTheme="majorBidi" w:cstheme="majorBidi"/>
          <w:color w:val="000000"/>
          <w:sz w:val="22"/>
          <w:szCs w:val="22"/>
          <w:vertAlign w:val="superscript"/>
        </w:rPr>
        <w:t>1</w:t>
      </w:r>
      <w:r w:rsidR="005A172A">
        <w:rPr>
          <w:rFonts w:asciiTheme="majorBidi" w:hAnsiTheme="majorBidi" w:cstheme="majorBidi"/>
          <w:color w:val="000000"/>
          <w:sz w:val="22"/>
          <w:szCs w:val="22"/>
        </w:rPr>
        <w:t xml:space="preserve"> for </w:t>
      </w:r>
      <w:r w:rsidR="005A172A" w:rsidRPr="00FF47C3">
        <w:rPr>
          <w:rFonts w:asciiTheme="majorBidi" w:hAnsiTheme="majorBidi" w:cstheme="majorBidi"/>
          <w:color w:val="000000"/>
          <w:sz w:val="22"/>
          <w:szCs w:val="22"/>
        </w:rPr>
        <w:t>15°C, 25°C and 35°C</w:t>
      </w:r>
      <w:r w:rsidR="005A172A" w:rsidRPr="005A172A">
        <w:rPr>
          <w:rFonts w:asciiTheme="majorBidi" w:hAnsiTheme="majorBidi" w:cstheme="majorBidi"/>
          <w:color w:val="000000"/>
          <w:sz w:val="22"/>
          <w:szCs w:val="22"/>
        </w:rPr>
        <w:t xml:space="preserve"> </w:t>
      </w:r>
      <w:r w:rsidR="005A172A">
        <w:rPr>
          <w:rFonts w:asciiTheme="majorBidi" w:hAnsiTheme="majorBidi" w:cstheme="majorBidi"/>
          <w:color w:val="000000"/>
          <w:sz w:val="22"/>
          <w:szCs w:val="22"/>
        </w:rPr>
        <w:t xml:space="preserve">treatments respectively. </w:t>
      </w:r>
      <w:r w:rsidR="005A172A" w:rsidRPr="005A172A">
        <w:rPr>
          <w:rFonts w:asciiTheme="majorBidi" w:hAnsiTheme="majorBidi" w:cstheme="majorBidi"/>
          <w:color w:val="000000"/>
          <w:sz w:val="22"/>
          <w:szCs w:val="22"/>
        </w:rPr>
        <w:t>Figure</w:t>
      </w:r>
      <w:r w:rsidR="005A172A" w:rsidRPr="00FF47C3">
        <w:rPr>
          <w:rFonts w:asciiTheme="majorBidi" w:hAnsiTheme="majorBidi" w:cstheme="majorBidi"/>
          <w:color w:val="000000"/>
          <w:sz w:val="22"/>
          <w:szCs w:val="22"/>
        </w:rPr>
        <w:t xml:space="preserve"> 4</w:t>
      </w:r>
      <w:r w:rsidR="005A172A">
        <w:rPr>
          <w:rFonts w:asciiTheme="majorBidi" w:hAnsiTheme="majorBidi" w:cstheme="majorBidi"/>
          <w:color w:val="000000"/>
          <w:sz w:val="22"/>
          <w:szCs w:val="22"/>
        </w:rPr>
        <w:t>B</w:t>
      </w:r>
      <w:r w:rsidR="005A172A" w:rsidRPr="00FF47C3">
        <w:rPr>
          <w:rFonts w:asciiTheme="majorBidi" w:hAnsiTheme="majorBidi" w:cstheme="majorBidi"/>
          <w:color w:val="000000"/>
          <w:sz w:val="22"/>
          <w:szCs w:val="22"/>
        </w:rPr>
        <w:t>)</w:t>
      </w:r>
      <w:r w:rsidR="00C83805" w:rsidRPr="00FF47C3">
        <w:rPr>
          <w:rFonts w:asciiTheme="majorBidi" w:hAnsiTheme="majorBidi" w:cstheme="majorBidi"/>
          <w:color w:val="000000"/>
          <w:sz w:val="22"/>
          <w:szCs w:val="22"/>
        </w:rPr>
        <w:t xml:space="preserve">, while </w:t>
      </w:r>
      <w:r w:rsidR="00BE30BF" w:rsidRPr="00FF47C3">
        <w:rPr>
          <w:rFonts w:asciiTheme="majorBidi" w:hAnsiTheme="majorBidi" w:cstheme="majorBidi"/>
          <w:color w:val="000000"/>
          <w:sz w:val="22"/>
          <w:szCs w:val="22"/>
        </w:rPr>
        <w:t>Km</w:t>
      </w:r>
      <w:r w:rsidR="00AA45B6" w:rsidRPr="00FF47C3">
        <w:rPr>
          <w:rFonts w:asciiTheme="majorBidi" w:hAnsiTheme="majorBidi" w:cstheme="majorBidi"/>
          <w:color w:val="000000"/>
          <w:sz w:val="22"/>
          <w:szCs w:val="22"/>
        </w:rPr>
        <w:t xml:space="preserve"> was not significantly affected by incubation temperature</w:t>
      </w:r>
      <w:r w:rsidR="00F55902" w:rsidRPr="00FF47C3">
        <w:rPr>
          <w:rFonts w:asciiTheme="majorBidi" w:hAnsiTheme="majorBidi" w:cstheme="majorBidi"/>
          <w:color w:val="000000"/>
          <w:sz w:val="22"/>
          <w:szCs w:val="22"/>
        </w:rPr>
        <w:t xml:space="preserve"> </w:t>
      </w:r>
      <w:r w:rsidR="00C83805" w:rsidRPr="00FF47C3">
        <w:rPr>
          <w:rFonts w:asciiTheme="majorBidi" w:hAnsiTheme="majorBidi" w:cstheme="majorBidi"/>
          <w:color w:val="000000"/>
          <w:sz w:val="22"/>
          <w:szCs w:val="22"/>
        </w:rPr>
        <w:t>(</w:t>
      </w:r>
      <w:r w:rsidR="005A172A">
        <w:rPr>
          <w:rFonts w:asciiTheme="majorBidi" w:hAnsiTheme="majorBidi" w:cstheme="majorBidi"/>
          <w:color w:val="000000"/>
          <w:sz w:val="22"/>
          <w:szCs w:val="22"/>
        </w:rPr>
        <w:t xml:space="preserve">184.8±74.4, 178.2±40.3 and 223.8±39.5 µM for </w:t>
      </w:r>
      <w:r w:rsidR="005A172A" w:rsidRPr="00FF47C3">
        <w:rPr>
          <w:rFonts w:asciiTheme="majorBidi" w:hAnsiTheme="majorBidi" w:cstheme="majorBidi"/>
          <w:color w:val="000000"/>
          <w:sz w:val="22"/>
          <w:szCs w:val="22"/>
        </w:rPr>
        <w:t>15°C, 25°C and 35°C</w:t>
      </w:r>
      <w:r w:rsidR="005A172A" w:rsidRPr="005A172A">
        <w:rPr>
          <w:rFonts w:asciiTheme="majorBidi" w:hAnsiTheme="majorBidi" w:cstheme="majorBidi"/>
          <w:color w:val="000000"/>
          <w:sz w:val="22"/>
          <w:szCs w:val="22"/>
        </w:rPr>
        <w:t xml:space="preserve"> </w:t>
      </w:r>
      <w:r w:rsidR="005A172A">
        <w:rPr>
          <w:rFonts w:asciiTheme="majorBidi" w:hAnsiTheme="majorBidi" w:cstheme="majorBidi"/>
          <w:color w:val="000000"/>
          <w:sz w:val="22"/>
          <w:szCs w:val="22"/>
        </w:rPr>
        <w:t xml:space="preserve">treatments respectively. </w:t>
      </w:r>
      <w:r w:rsidR="00C83805" w:rsidRPr="00FF47C3">
        <w:rPr>
          <w:rFonts w:asciiTheme="majorBidi" w:hAnsiTheme="majorBidi" w:cstheme="majorBidi"/>
          <w:color w:val="000000"/>
          <w:sz w:val="22"/>
          <w:szCs w:val="22"/>
        </w:rPr>
        <w:t>Figure 4B).</w:t>
      </w:r>
    </w:p>
    <w:p w14:paraId="0F2D6084" w14:textId="77777777" w:rsidR="00487071" w:rsidRDefault="00192DD5"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3.4 </w:t>
      </w:r>
      <w:r w:rsidR="00487071" w:rsidRPr="00503F9B">
        <w:rPr>
          <w:rFonts w:asciiTheme="majorBidi" w:hAnsiTheme="majorBidi" w:cstheme="majorBidi"/>
          <w:color w:val="000000"/>
          <w:sz w:val="22"/>
          <w:szCs w:val="22"/>
        </w:rPr>
        <w:t>Salinity effect:</w:t>
      </w:r>
    </w:p>
    <w:p w14:paraId="55FC567B" w14:textId="77777777" w:rsidR="006A6553" w:rsidRPr="00503F9B" w:rsidRDefault="006A6553" w:rsidP="00A73D31">
      <w:pPr>
        <w:pStyle w:val="NormalWeb"/>
        <w:spacing w:before="0" w:beforeAutospacing="0" w:after="0" w:afterAutospacing="0" w:line="360" w:lineRule="auto"/>
        <w:rPr>
          <w:rFonts w:asciiTheme="majorBidi" w:hAnsiTheme="majorBidi" w:cstheme="majorBidi"/>
          <w:color w:val="000000"/>
          <w:sz w:val="22"/>
          <w:szCs w:val="22"/>
        </w:rPr>
      </w:pPr>
    </w:p>
    <w:p w14:paraId="4C8E91FC" w14:textId="072A9A78" w:rsidR="001C4AF0" w:rsidRDefault="00FB4C24" w:rsidP="00A73D31">
      <w:pPr>
        <w:pStyle w:val="NormalWeb"/>
        <w:spacing w:before="0" w:beforeAutospacing="0" w:after="0" w:afterAutospacing="0" w:line="360" w:lineRule="auto"/>
        <w:rPr>
          <w:rFonts w:asciiTheme="majorBidi" w:hAnsiTheme="majorBidi" w:cstheme="majorBidi"/>
          <w:color w:val="000000"/>
          <w:sz w:val="22"/>
          <w:szCs w:val="22"/>
        </w:rPr>
      </w:pPr>
      <w:r w:rsidRPr="00503F9B">
        <w:rPr>
          <w:rFonts w:asciiTheme="majorBidi" w:hAnsiTheme="majorBidi" w:cstheme="majorBidi"/>
          <w:color w:val="000000"/>
          <w:sz w:val="22"/>
          <w:szCs w:val="22"/>
        </w:rPr>
        <w:t xml:space="preserve">The transport rate curves for 150, 300 and 600 mOsmol/kg treatments </w:t>
      </w:r>
      <w:r w:rsidR="009E754D" w:rsidRPr="00503F9B">
        <w:rPr>
          <w:rFonts w:asciiTheme="majorBidi" w:hAnsiTheme="majorBidi" w:cstheme="majorBidi"/>
          <w:color w:val="000000"/>
          <w:sz w:val="22"/>
          <w:szCs w:val="22"/>
        </w:rPr>
        <w:t xml:space="preserve">significantly </w:t>
      </w:r>
      <w:r w:rsidRPr="00503F9B">
        <w:rPr>
          <w:rFonts w:asciiTheme="majorBidi" w:hAnsiTheme="majorBidi" w:cstheme="majorBidi"/>
          <w:color w:val="000000"/>
          <w:sz w:val="22"/>
          <w:szCs w:val="22"/>
        </w:rPr>
        <w:t>fitted the Michaelis</w:t>
      </w:r>
      <w:r w:rsidR="006A6553" w:rsidRPr="00503F9B">
        <w:rPr>
          <w:rFonts w:asciiTheme="majorBidi" w:hAnsiTheme="majorBidi" w:cstheme="majorBidi"/>
          <w:color w:val="000000"/>
          <w:sz w:val="22"/>
          <w:szCs w:val="22"/>
        </w:rPr>
        <w:t>-</w:t>
      </w:r>
      <w:r w:rsidRPr="00503F9B">
        <w:rPr>
          <w:rFonts w:asciiTheme="majorBidi" w:hAnsiTheme="majorBidi" w:cstheme="majorBidi"/>
          <w:color w:val="000000"/>
          <w:sz w:val="22"/>
          <w:szCs w:val="22"/>
        </w:rPr>
        <w:t>Menten model (R</w:t>
      </w:r>
      <w:r w:rsidRPr="00503F9B">
        <w:rPr>
          <w:rFonts w:asciiTheme="majorBidi" w:hAnsiTheme="majorBidi" w:cstheme="majorBidi"/>
          <w:color w:val="000000"/>
          <w:sz w:val="22"/>
          <w:szCs w:val="22"/>
          <w:vertAlign w:val="superscript"/>
        </w:rPr>
        <w:t>2</w:t>
      </w:r>
      <w:r w:rsidRPr="00503F9B">
        <w:rPr>
          <w:rFonts w:asciiTheme="majorBidi" w:hAnsiTheme="majorBidi" w:cstheme="majorBidi"/>
          <w:color w:val="000000"/>
          <w:sz w:val="22"/>
          <w:szCs w:val="22"/>
        </w:rPr>
        <w:t>=0.97</w:t>
      </w:r>
      <w:r w:rsidR="00212B06">
        <w:rPr>
          <w:rFonts w:asciiTheme="majorBidi" w:hAnsiTheme="majorBidi" w:cstheme="majorBidi"/>
          <w:color w:val="000000"/>
          <w:sz w:val="22"/>
          <w:szCs w:val="22"/>
        </w:rPr>
        <w:t>; Vmax: 0.5±0.12, 1.36±0.06 and 1.45±0.11 RFU*minute</w:t>
      </w:r>
      <w:r w:rsidR="00212B06">
        <w:rPr>
          <w:rFonts w:asciiTheme="majorBidi" w:hAnsiTheme="majorBidi" w:cstheme="majorBidi"/>
          <w:color w:val="000000"/>
          <w:sz w:val="22"/>
          <w:szCs w:val="22"/>
          <w:vertAlign w:val="superscript"/>
        </w:rPr>
        <w:t>-</w:t>
      </w:r>
      <w:r w:rsidR="00212B06" w:rsidRPr="005A172A">
        <w:rPr>
          <w:rFonts w:asciiTheme="majorBidi" w:hAnsiTheme="majorBidi" w:cstheme="majorBidi"/>
          <w:color w:val="000000"/>
          <w:sz w:val="22"/>
          <w:szCs w:val="22"/>
          <w:vertAlign w:val="superscript"/>
        </w:rPr>
        <w:t>1</w:t>
      </w:r>
      <w:r w:rsidR="00212B06">
        <w:rPr>
          <w:rFonts w:asciiTheme="majorBidi" w:hAnsiTheme="majorBidi" w:cstheme="majorBidi"/>
          <w:color w:val="000000"/>
          <w:sz w:val="22"/>
          <w:szCs w:val="22"/>
        </w:rPr>
        <w:t>, Km: 347.2±155.5, 178.78±19.78 and 341.4±51.89 µM, respectively</w:t>
      </w:r>
      <w:r w:rsidRPr="00503F9B">
        <w:rPr>
          <w:rFonts w:asciiTheme="majorBidi" w:hAnsiTheme="majorBidi" w:cstheme="majorBidi"/>
          <w:color w:val="000000"/>
          <w:sz w:val="22"/>
          <w:szCs w:val="22"/>
        </w:rPr>
        <w:t>), while t</w:t>
      </w:r>
      <w:r w:rsidR="00470DF0" w:rsidRPr="00503F9B">
        <w:rPr>
          <w:rFonts w:asciiTheme="majorBidi" w:hAnsiTheme="majorBidi" w:cstheme="majorBidi"/>
          <w:color w:val="000000"/>
          <w:sz w:val="22"/>
          <w:szCs w:val="22"/>
        </w:rPr>
        <w:t xml:space="preserve">he data of the 900 mOsmol/kg treatment did </w:t>
      </w:r>
      <w:r w:rsidRPr="00503F9B">
        <w:rPr>
          <w:rFonts w:asciiTheme="majorBidi" w:hAnsiTheme="majorBidi" w:cstheme="majorBidi"/>
          <w:color w:val="000000"/>
          <w:sz w:val="22"/>
          <w:szCs w:val="22"/>
        </w:rPr>
        <w:t xml:space="preserve">not significantly fit this </w:t>
      </w:r>
      <w:r w:rsidR="00470DF0" w:rsidRPr="00503F9B">
        <w:rPr>
          <w:rFonts w:asciiTheme="majorBidi" w:hAnsiTheme="majorBidi" w:cstheme="majorBidi"/>
          <w:color w:val="000000"/>
          <w:sz w:val="22"/>
          <w:szCs w:val="22"/>
        </w:rPr>
        <w:t>model</w:t>
      </w:r>
      <w:r w:rsidR="00C83805" w:rsidRPr="00503F9B">
        <w:rPr>
          <w:rFonts w:asciiTheme="majorBidi" w:hAnsiTheme="majorBidi" w:cstheme="majorBidi"/>
          <w:color w:val="000000"/>
          <w:sz w:val="22"/>
          <w:szCs w:val="22"/>
        </w:rPr>
        <w:t xml:space="preserve"> (figure 5)</w:t>
      </w:r>
      <w:r w:rsidR="00D8721E" w:rsidRPr="00503F9B">
        <w:rPr>
          <w:rFonts w:asciiTheme="majorBidi" w:hAnsiTheme="majorBidi" w:cstheme="majorBidi"/>
          <w:color w:val="000000"/>
          <w:sz w:val="22"/>
          <w:szCs w:val="22"/>
        </w:rPr>
        <w:t>.</w:t>
      </w:r>
      <w:r w:rsidR="00470DF0" w:rsidRPr="00503F9B">
        <w:rPr>
          <w:rFonts w:asciiTheme="majorBidi" w:hAnsiTheme="majorBidi" w:cstheme="majorBidi"/>
          <w:color w:val="000000"/>
          <w:sz w:val="22"/>
          <w:szCs w:val="22"/>
        </w:rPr>
        <w:t xml:space="preserve"> </w:t>
      </w:r>
      <w:r w:rsidR="00C83805" w:rsidRPr="00503F9B">
        <w:rPr>
          <w:rFonts w:asciiTheme="majorBidi" w:hAnsiTheme="majorBidi" w:cstheme="majorBidi"/>
          <w:color w:val="000000"/>
          <w:sz w:val="22"/>
          <w:szCs w:val="22"/>
        </w:rPr>
        <w:t>While</w:t>
      </w:r>
      <w:r w:rsidR="00A10614" w:rsidRPr="00503F9B">
        <w:rPr>
          <w:rFonts w:asciiTheme="majorBidi" w:hAnsiTheme="majorBidi" w:cstheme="majorBidi"/>
          <w:color w:val="000000"/>
          <w:sz w:val="22"/>
          <w:szCs w:val="22"/>
        </w:rPr>
        <w:t xml:space="preserve"> hyper-osmotic conditions </w:t>
      </w:r>
      <w:r w:rsidR="00D8721E" w:rsidRPr="00503F9B">
        <w:rPr>
          <w:rFonts w:asciiTheme="majorBidi" w:hAnsiTheme="majorBidi" w:cstheme="majorBidi"/>
          <w:color w:val="000000"/>
          <w:sz w:val="22"/>
          <w:szCs w:val="22"/>
        </w:rPr>
        <w:t xml:space="preserve">(600 mOsmol/kg) </w:t>
      </w:r>
      <w:r w:rsidR="00A10614" w:rsidRPr="00503F9B">
        <w:rPr>
          <w:rFonts w:asciiTheme="majorBidi" w:hAnsiTheme="majorBidi" w:cstheme="majorBidi"/>
          <w:color w:val="000000"/>
          <w:sz w:val="22"/>
          <w:szCs w:val="22"/>
        </w:rPr>
        <w:t>significant</w:t>
      </w:r>
      <w:r w:rsidR="00D8721E" w:rsidRPr="00503F9B">
        <w:rPr>
          <w:rFonts w:asciiTheme="majorBidi" w:hAnsiTheme="majorBidi" w:cstheme="majorBidi"/>
          <w:color w:val="000000"/>
          <w:sz w:val="22"/>
          <w:szCs w:val="22"/>
        </w:rPr>
        <w:t>ly</w:t>
      </w:r>
      <w:r w:rsidR="00A10614" w:rsidRPr="00503F9B">
        <w:rPr>
          <w:rFonts w:asciiTheme="majorBidi" w:hAnsiTheme="majorBidi" w:cstheme="majorBidi"/>
          <w:color w:val="000000"/>
          <w:sz w:val="22"/>
          <w:szCs w:val="22"/>
        </w:rPr>
        <w:t xml:space="preserve"> elevat</w:t>
      </w:r>
      <w:r w:rsidR="00D8721E" w:rsidRPr="00503F9B">
        <w:rPr>
          <w:rFonts w:asciiTheme="majorBidi" w:hAnsiTheme="majorBidi" w:cstheme="majorBidi"/>
          <w:color w:val="000000"/>
          <w:sz w:val="22"/>
          <w:szCs w:val="22"/>
        </w:rPr>
        <w:t>ed</w:t>
      </w:r>
      <w:r w:rsidR="00A10614" w:rsidRPr="00503F9B">
        <w:rPr>
          <w:rFonts w:asciiTheme="majorBidi" w:hAnsiTheme="majorBidi" w:cstheme="majorBidi"/>
          <w:color w:val="000000"/>
          <w:sz w:val="22"/>
          <w:szCs w:val="22"/>
        </w:rPr>
        <w:t xml:space="preserve"> </w:t>
      </w:r>
      <w:r w:rsidR="00D8721E" w:rsidRPr="00503F9B">
        <w:rPr>
          <w:rFonts w:asciiTheme="majorBidi" w:hAnsiTheme="majorBidi" w:cstheme="majorBidi"/>
          <w:color w:val="000000"/>
          <w:sz w:val="22"/>
          <w:szCs w:val="22"/>
        </w:rPr>
        <w:t>the</w:t>
      </w:r>
      <w:r w:rsidR="00A10614" w:rsidRPr="00503F9B">
        <w:rPr>
          <w:rFonts w:asciiTheme="majorBidi" w:hAnsiTheme="majorBidi" w:cstheme="majorBidi"/>
          <w:color w:val="000000"/>
          <w:sz w:val="22"/>
          <w:szCs w:val="22"/>
        </w:rPr>
        <w:t xml:space="preserve"> Km</w:t>
      </w:r>
      <w:r w:rsidR="00B76276" w:rsidRPr="00503F9B">
        <w:rPr>
          <w:rFonts w:asciiTheme="majorBidi" w:hAnsiTheme="majorBidi" w:cstheme="majorBidi"/>
          <w:color w:val="000000"/>
          <w:sz w:val="22"/>
          <w:szCs w:val="22"/>
        </w:rPr>
        <w:t xml:space="preserve"> but not Vmax</w:t>
      </w:r>
      <w:r w:rsidR="00A10614" w:rsidRPr="00503F9B">
        <w:rPr>
          <w:rFonts w:asciiTheme="majorBidi" w:hAnsiTheme="majorBidi" w:cstheme="majorBidi"/>
          <w:color w:val="000000"/>
          <w:sz w:val="22"/>
          <w:szCs w:val="22"/>
        </w:rPr>
        <w:t>,</w:t>
      </w:r>
      <w:r w:rsidR="00503F9B">
        <w:rPr>
          <w:rFonts w:asciiTheme="majorBidi" w:hAnsiTheme="majorBidi" w:cstheme="majorBidi"/>
          <w:color w:val="000000"/>
          <w:sz w:val="22"/>
          <w:szCs w:val="22"/>
        </w:rPr>
        <w:t xml:space="preserve"> </w:t>
      </w:r>
      <w:r w:rsidR="00D8721E" w:rsidRPr="00503F9B">
        <w:rPr>
          <w:rFonts w:asciiTheme="majorBidi" w:hAnsiTheme="majorBidi" w:cstheme="majorBidi"/>
          <w:color w:val="000000"/>
          <w:sz w:val="22"/>
          <w:szCs w:val="22"/>
        </w:rPr>
        <w:t xml:space="preserve">hypo-osmotic </w:t>
      </w:r>
      <w:r w:rsidR="00B76276" w:rsidRPr="00503F9B">
        <w:rPr>
          <w:rFonts w:asciiTheme="majorBidi" w:hAnsiTheme="majorBidi" w:cstheme="majorBidi"/>
          <w:color w:val="000000"/>
          <w:sz w:val="22"/>
          <w:szCs w:val="22"/>
        </w:rPr>
        <w:t>HBSS</w:t>
      </w:r>
      <w:r w:rsidR="00A10614" w:rsidRPr="00503F9B">
        <w:rPr>
          <w:rFonts w:asciiTheme="majorBidi" w:hAnsiTheme="majorBidi" w:cstheme="majorBidi"/>
          <w:color w:val="000000"/>
          <w:sz w:val="22"/>
          <w:szCs w:val="22"/>
        </w:rPr>
        <w:t xml:space="preserve"> </w:t>
      </w:r>
      <w:r w:rsidR="00D8721E" w:rsidRPr="00503F9B">
        <w:rPr>
          <w:rFonts w:asciiTheme="majorBidi" w:hAnsiTheme="majorBidi" w:cstheme="majorBidi"/>
          <w:color w:val="000000"/>
          <w:sz w:val="22"/>
          <w:szCs w:val="22"/>
        </w:rPr>
        <w:t>(</w:t>
      </w:r>
      <w:r w:rsidR="00A10614" w:rsidRPr="00503F9B">
        <w:rPr>
          <w:rFonts w:asciiTheme="majorBidi" w:hAnsiTheme="majorBidi" w:cstheme="majorBidi"/>
          <w:color w:val="000000"/>
          <w:sz w:val="22"/>
          <w:szCs w:val="22"/>
        </w:rPr>
        <w:t>150 mOsmol/kg</w:t>
      </w:r>
      <w:r w:rsidR="00D8721E" w:rsidRPr="00503F9B">
        <w:rPr>
          <w:rFonts w:asciiTheme="majorBidi" w:hAnsiTheme="majorBidi" w:cstheme="majorBidi"/>
          <w:color w:val="000000"/>
          <w:sz w:val="22"/>
          <w:szCs w:val="22"/>
        </w:rPr>
        <w:t>)</w:t>
      </w:r>
      <w:r w:rsidR="00A10614" w:rsidRPr="00503F9B">
        <w:rPr>
          <w:rFonts w:asciiTheme="majorBidi" w:hAnsiTheme="majorBidi" w:cstheme="majorBidi"/>
          <w:color w:val="000000"/>
          <w:sz w:val="22"/>
          <w:szCs w:val="22"/>
        </w:rPr>
        <w:t xml:space="preserve"> media </w:t>
      </w:r>
      <w:r w:rsidR="00D8721E" w:rsidRPr="00503F9B">
        <w:rPr>
          <w:rFonts w:asciiTheme="majorBidi" w:hAnsiTheme="majorBidi" w:cstheme="majorBidi"/>
          <w:color w:val="000000"/>
          <w:sz w:val="22"/>
          <w:szCs w:val="22"/>
        </w:rPr>
        <w:t xml:space="preserve">significantly </w:t>
      </w:r>
      <w:r w:rsidR="00A10614" w:rsidRPr="00503F9B">
        <w:rPr>
          <w:rFonts w:asciiTheme="majorBidi" w:hAnsiTheme="majorBidi" w:cstheme="majorBidi"/>
          <w:color w:val="000000"/>
          <w:sz w:val="22"/>
          <w:szCs w:val="22"/>
        </w:rPr>
        <w:t>affected the Vmax</w:t>
      </w:r>
      <w:r w:rsidR="00B76276" w:rsidRPr="00503F9B">
        <w:rPr>
          <w:rFonts w:asciiTheme="majorBidi" w:hAnsiTheme="majorBidi" w:cstheme="majorBidi"/>
          <w:color w:val="000000"/>
          <w:sz w:val="22"/>
          <w:szCs w:val="22"/>
        </w:rPr>
        <w:t xml:space="preserve"> but not </w:t>
      </w:r>
      <w:r w:rsidR="006E3CFF" w:rsidRPr="00503F9B">
        <w:rPr>
          <w:rFonts w:asciiTheme="majorBidi" w:hAnsiTheme="majorBidi" w:cstheme="majorBidi"/>
          <w:color w:val="000000"/>
          <w:sz w:val="22"/>
          <w:szCs w:val="22"/>
        </w:rPr>
        <w:t xml:space="preserve">the </w:t>
      </w:r>
      <w:r w:rsidR="00B76276" w:rsidRPr="00503F9B">
        <w:rPr>
          <w:rFonts w:asciiTheme="majorBidi" w:hAnsiTheme="majorBidi" w:cstheme="majorBidi"/>
          <w:color w:val="000000"/>
          <w:sz w:val="22"/>
          <w:szCs w:val="22"/>
        </w:rPr>
        <w:t>Km</w:t>
      </w:r>
      <w:r w:rsidR="00A10614" w:rsidRPr="00503F9B">
        <w:rPr>
          <w:rFonts w:asciiTheme="majorBidi" w:hAnsiTheme="majorBidi" w:cstheme="majorBidi"/>
          <w:color w:val="000000"/>
          <w:sz w:val="22"/>
          <w:szCs w:val="22"/>
        </w:rPr>
        <w:t xml:space="preserve"> of the transporter </w:t>
      </w:r>
      <w:r w:rsidR="00C83805" w:rsidRPr="00503F9B">
        <w:rPr>
          <w:rFonts w:asciiTheme="majorBidi" w:hAnsiTheme="majorBidi" w:cstheme="majorBidi"/>
          <w:color w:val="000000"/>
          <w:sz w:val="22"/>
          <w:szCs w:val="22"/>
        </w:rPr>
        <w:t>(Figure 5B)</w:t>
      </w:r>
      <w:r w:rsidR="00A10614" w:rsidRPr="00503F9B">
        <w:rPr>
          <w:rFonts w:asciiTheme="majorBidi" w:hAnsiTheme="majorBidi" w:cstheme="majorBidi"/>
          <w:color w:val="000000"/>
          <w:sz w:val="22"/>
          <w:szCs w:val="22"/>
        </w:rPr>
        <w:t>.</w:t>
      </w:r>
    </w:p>
    <w:p w14:paraId="4F1C7B3D" w14:textId="77777777" w:rsidR="00FF47C3" w:rsidRDefault="00FF47C3" w:rsidP="00A73D31">
      <w:pPr>
        <w:spacing w:line="360" w:lineRule="auto"/>
        <w:rPr>
          <w:rFonts w:asciiTheme="majorBidi" w:eastAsia="Times New Roman" w:hAnsiTheme="majorBidi" w:cstheme="majorBidi"/>
          <w:color w:val="000000"/>
        </w:rPr>
      </w:pPr>
    </w:p>
    <w:p w14:paraId="12B0C38E" w14:textId="77777777" w:rsidR="005F1A17" w:rsidRPr="00FF47C3" w:rsidRDefault="008509AC" w:rsidP="00A73D31">
      <w:pPr>
        <w:pStyle w:val="NormalWeb"/>
        <w:spacing w:before="0" w:beforeAutospacing="0" w:after="0" w:afterAutospacing="0" w:line="360" w:lineRule="auto"/>
        <w:rPr>
          <w:rFonts w:asciiTheme="majorBidi" w:hAnsiTheme="majorBidi" w:cstheme="majorBidi"/>
          <w:b/>
          <w:bCs/>
          <w:color w:val="000000"/>
          <w:sz w:val="22"/>
          <w:szCs w:val="22"/>
        </w:rPr>
      </w:pPr>
      <w:r>
        <w:rPr>
          <w:rFonts w:asciiTheme="minorHAnsi" w:hAnsiTheme="minorHAnsi"/>
          <w:b/>
          <w:bCs/>
          <w:color w:val="000000"/>
          <w:sz w:val="22"/>
          <w:szCs w:val="22"/>
        </w:rPr>
        <w:t xml:space="preserve">4. </w:t>
      </w:r>
      <w:r w:rsidR="005F1A17" w:rsidRPr="00FF47C3">
        <w:rPr>
          <w:rFonts w:asciiTheme="majorBidi" w:hAnsiTheme="majorBidi" w:cstheme="majorBidi"/>
          <w:b/>
          <w:bCs/>
          <w:color w:val="000000"/>
          <w:sz w:val="22"/>
          <w:szCs w:val="22"/>
        </w:rPr>
        <w:t>Discussion:</w:t>
      </w:r>
    </w:p>
    <w:p w14:paraId="224AE3BF" w14:textId="1E6B6502" w:rsidR="00F45C73" w:rsidRDefault="000715EE"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M</w:t>
      </w:r>
      <w:r w:rsidRPr="0021220C">
        <w:rPr>
          <w:rFonts w:asciiTheme="majorBidi" w:hAnsiTheme="majorBidi" w:cstheme="majorBidi"/>
          <w:color w:val="000000"/>
          <w:sz w:val="22"/>
          <w:szCs w:val="22"/>
        </w:rPr>
        <w:t xml:space="preserve">echanisms that underlay different physiological acclimation and adaptation pathways </w:t>
      </w:r>
      <w:r w:rsidR="00BC7CF8">
        <w:rPr>
          <w:rFonts w:asciiTheme="majorBidi" w:hAnsiTheme="majorBidi" w:cstheme="majorBidi"/>
          <w:color w:val="000000"/>
          <w:sz w:val="22"/>
          <w:szCs w:val="22"/>
        </w:rPr>
        <w:t xml:space="preserve">to environmental changes </w:t>
      </w:r>
      <w:r w:rsidRPr="0021220C">
        <w:rPr>
          <w:rFonts w:asciiTheme="majorBidi" w:hAnsiTheme="majorBidi" w:cstheme="majorBidi"/>
          <w:color w:val="000000"/>
          <w:sz w:val="22"/>
          <w:szCs w:val="22"/>
        </w:rPr>
        <w:t>remain largely unknown due to the complexity of their study at the whole-organism level</w:t>
      </w:r>
      <w:r>
        <w:rPr>
          <w:rFonts w:asciiTheme="majorBidi" w:hAnsiTheme="majorBidi" w:cstheme="majorBidi"/>
          <w:color w:val="000000"/>
          <w:sz w:val="22"/>
          <w:szCs w:val="22"/>
        </w:rPr>
        <w:t xml:space="preserve">. This complexity further </w:t>
      </w:r>
      <w:r w:rsidR="00B967C0">
        <w:rPr>
          <w:rFonts w:asciiTheme="majorBidi" w:hAnsiTheme="majorBidi" w:cstheme="majorBidi"/>
          <w:color w:val="000000"/>
          <w:sz w:val="22"/>
          <w:szCs w:val="22"/>
        </w:rPr>
        <w:t>exceed</w:t>
      </w:r>
      <w:r w:rsidR="004D1F48">
        <w:rPr>
          <w:rFonts w:asciiTheme="majorBidi" w:hAnsiTheme="majorBidi" w:cstheme="majorBidi"/>
          <w:color w:val="000000"/>
          <w:sz w:val="22"/>
          <w:szCs w:val="22"/>
        </w:rPr>
        <w:t>s</w:t>
      </w:r>
      <w:r w:rsidR="00B967C0">
        <w:rPr>
          <w:rFonts w:asciiTheme="majorBidi" w:hAnsiTheme="majorBidi" w:cstheme="majorBidi"/>
          <w:color w:val="000000"/>
          <w:sz w:val="22"/>
          <w:szCs w:val="22"/>
        </w:rPr>
        <w:t xml:space="preserve"> </w:t>
      </w:r>
      <w:r>
        <w:rPr>
          <w:rFonts w:asciiTheme="majorBidi" w:hAnsiTheme="majorBidi" w:cstheme="majorBidi"/>
          <w:color w:val="000000"/>
          <w:sz w:val="22"/>
          <w:szCs w:val="22"/>
        </w:rPr>
        <w:t>in fish d</w:t>
      </w:r>
      <w:r w:rsidRPr="000715EE">
        <w:rPr>
          <w:rFonts w:asciiTheme="majorBidi" w:hAnsiTheme="majorBidi" w:cstheme="majorBidi"/>
          <w:color w:val="000000"/>
          <w:sz w:val="22"/>
          <w:szCs w:val="22"/>
        </w:rPr>
        <w:t xml:space="preserve">ue to the aquatic environmental conditions and </w:t>
      </w:r>
      <w:r>
        <w:rPr>
          <w:rFonts w:asciiTheme="majorBidi" w:hAnsiTheme="majorBidi" w:cstheme="majorBidi"/>
          <w:color w:val="000000"/>
          <w:sz w:val="22"/>
          <w:szCs w:val="22"/>
        </w:rPr>
        <w:t>their</w:t>
      </w:r>
      <w:r w:rsidRPr="000715EE">
        <w:rPr>
          <w:rFonts w:asciiTheme="majorBidi" w:hAnsiTheme="majorBidi" w:cstheme="majorBidi"/>
          <w:color w:val="000000"/>
          <w:sz w:val="22"/>
          <w:szCs w:val="22"/>
        </w:rPr>
        <w:t xml:space="preserve"> distinct physiological characteristics</w:t>
      </w:r>
      <w:r>
        <w:rPr>
          <w:rFonts w:asciiTheme="majorBidi" w:hAnsiTheme="majorBidi" w:cstheme="majorBidi"/>
          <w:color w:val="000000"/>
          <w:sz w:val="22"/>
          <w:szCs w:val="22"/>
        </w:rPr>
        <w:t xml:space="preserve">. </w:t>
      </w:r>
      <w:r w:rsidR="00BF313A" w:rsidRPr="008509AC">
        <w:rPr>
          <w:rFonts w:asciiTheme="majorBidi" w:hAnsiTheme="majorBidi" w:cstheme="majorBidi"/>
          <w:color w:val="000000"/>
          <w:sz w:val="22"/>
          <w:szCs w:val="22"/>
        </w:rPr>
        <w:t>Many t</w:t>
      </w:r>
      <w:r w:rsidR="00F83FDA" w:rsidRPr="008509AC">
        <w:rPr>
          <w:rFonts w:asciiTheme="majorBidi" w:hAnsiTheme="majorBidi" w:cstheme="majorBidi"/>
          <w:color w:val="000000"/>
          <w:sz w:val="22"/>
          <w:szCs w:val="22"/>
        </w:rPr>
        <w:t>eleost fish</w:t>
      </w:r>
      <w:r w:rsidR="00BF313A" w:rsidRPr="008509AC">
        <w:rPr>
          <w:rFonts w:asciiTheme="majorBidi" w:hAnsiTheme="majorBidi" w:cstheme="majorBidi"/>
          <w:color w:val="000000"/>
          <w:sz w:val="22"/>
          <w:szCs w:val="22"/>
        </w:rPr>
        <w:t>es</w:t>
      </w:r>
      <w:r w:rsidR="00F83FDA" w:rsidRPr="008509AC">
        <w:rPr>
          <w:rFonts w:asciiTheme="majorBidi" w:hAnsiTheme="majorBidi" w:cstheme="majorBidi"/>
          <w:color w:val="000000"/>
          <w:sz w:val="22"/>
          <w:szCs w:val="22"/>
        </w:rPr>
        <w:t xml:space="preserve"> are subjected </w:t>
      </w:r>
      <w:r w:rsidR="00E66B00" w:rsidRPr="008509AC">
        <w:rPr>
          <w:rFonts w:asciiTheme="majorBidi" w:hAnsiTheme="majorBidi" w:cstheme="majorBidi"/>
          <w:color w:val="000000"/>
          <w:sz w:val="22"/>
          <w:szCs w:val="22"/>
        </w:rPr>
        <w:t xml:space="preserve">to various environmental </w:t>
      </w:r>
      <w:r w:rsidR="00E66B00" w:rsidRPr="008509AC">
        <w:rPr>
          <w:rFonts w:asciiTheme="majorBidi" w:hAnsiTheme="majorBidi" w:cstheme="majorBidi"/>
          <w:color w:val="000000"/>
          <w:sz w:val="22"/>
          <w:szCs w:val="22"/>
        </w:rPr>
        <w:lastRenderedPageBreak/>
        <w:t xml:space="preserve">changes </w:t>
      </w:r>
      <w:r w:rsidR="00BF313A" w:rsidRPr="008509AC">
        <w:rPr>
          <w:rFonts w:asciiTheme="majorBidi" w:hAnsiTheme="majorBidi" w:cstheme="majorBidi"/>
          <w:color w:val="000000"/>
          <w:sz w:val="22"/>
          <w:szCs w:val="22"/>
        </w:rPr>
        <w:t>throughout their life</w:t>
      </w:r>
      <w:r w:rsidR="00FE45C9" w:rsidRPr="008509AC">
        <w:rPr>
          <w:rFonts w:asciiTheme="majorBidi" w:hAnsiTheme="majorBidi" w:cstheme="majorBidi"/>
          <w:color w:val="000000"/>
          <w:sz w:val="22"/>
          <w:szCs w:val="22"/>
        </w:rPr>
        <w:t>,</w:t>
      </w:r>
      <w:r w:rsidR="00F83FDA" w:rsidRPr="008509AC">
        <w:rPr>
          <w:rFonts w:asciiTheme="majorBidi" w:hAnsiTheme="majorBidi" w:cstheme="majorBidi"/>
          <w:color w:val="000000"/>
          <w:sz w:val="22"/>
          <w:szCs w:val="22"/>
        </w:rPr>
        <w:t xml:space="preserve"> such as water salinity and temperature</w:t>
      </w:r>
      <w:r w:rsidR="00BC7CF8">
        <w:rPr>
          <w:rFonts w:asciiTheme="majorBidi" w:hAnsiTheme="majorBidi" w:cstheme="majorBidi"/>
          <w:color w:val="000000"/>
          <w:sz w:val="22"/>
          <w:szCs w:val="22"/>
        </w:rPr>
        <w:t xml:space="preserve"> </w:t>
      </w:r>
      <w:r w:rsidR="00B967C0">
        <w:rPr>
          <w:rFonts w:asciiTheme="majorBidi" w:hAnsiTheme="majorBidi" w:cstheme="majorBidi"/>
          <w:color w:val="000000"/>
          <w:sz w:val="22"/>
          <w:szCs w:val="22"/>
        </w:rPr>
        <w:t>that</w:t>
      </w:r>
      <w:r w:rsidR="00F83FDA" w:rsidRPr="008509AC">
        <w:rPr>
          <w:rFonts w:asciiTheme="majorBidi" w:hAnsiTheme="majorBidi" w:cstheme="majorBidi"/>
          <w:color w:val="000000"/>
          <w:sz w:val="22"/>
          <w:szCs w:val="22"/>
        </w:rPr>
        <w:t xml:space="preserve"> induce </w:t>
      </w:r>
      <w:r w:rsidR="00E70ED9" w:rsidRPr="008509AC">
        <w:rPr>
          <w:rFonts w:asciiTheme="majorBidi" w:hAnsiTheme="majorBidi" w:cstheme="majorBidi"/>
          <w:color w:val="000000"/>
          <w:sz w:val="22"/>
          <w:szCs w:val="22"/>
        </w:rPr>
        <w:t xml:space="preserve">many </w:t>
      </w:r>
      <w:r w:rsidR="00F83FDA" w:rsidRPr="008509AC">
        <w:rPr>
          <w:rFonts w:asciiTheme="majorBidi" w:hAnsiTheme="majorBidi" w:cstheme="majorBidi"/>
          <w:color w:val="000000"/>
          <w:sz w:val="22"/>
          <w:szCs w:val="22"/>
        </w:rPr>
        <w:t xml:space="preserve">different physiological </w:t>
      </w:r>
      <w:r w:rsidR="00E66B00" w:rsidRPr="008509AC">
        <w:rPr>
          <w:rFonts w:asciiTheme="majorBidi" w:hAnsiTheme="majorBidi" w:cstheme="majorBidi"/>
          <w:color w:val="000000"/>
          <w:sz w:val="22"/>
          <w:szCs w:val="22"/>
        </w:rPr>
        <w:t xml:space="preserve">responses </w:t>
      </w:r>
      <w:r w:rsidR="00204508">
        <w:rPr>
          <w:rFonts w:asciiTheme="majorBidi" w:hAnsiTheme="majorBidi" w:cstheme="majorBidi"/>
          <w:color w:val="000000"/>
          <w:sz w:val="22"/>
          <w:szCs w:val="22"/>
        </w:rPr>
        <w:t>to</w:t>
      </w:r>
      <w:r w:rsidR="00F83FDA" w:rsidRPr="008509AC">
        <w:rPr>
          <w:rFonts w:asciiTheme="majorBidi" w:hAnsiTheme="majorBidi" w:cstheme="majorBidi"/>
          <w:color w:val="000000"/>
          <w:sz w:val="22"/>
          <w:szCs w:val="22"/>
        </w:rPr>
        <w:t xml:space="preserve"> maintain homeostasis</w:t>
      </w:r>
      <w:r w:rsidR="00BC7CF8">
        <w:rPr>
          <w:rFonts w:asciiTheme="majorBidi" w:hAnsiTheme="majorBidi" w:cstheme="majorBidi"/>
          <w:color w:val="000000"/>
          <w:sz w:val="22"/>
          <w:szCs w:val="22"/>
        </w:rPr>
        <w:t xml:space="preserve">, setting them as </w:t>
      </w:r>
      <w:r w:rsidR="005C6785">
        <w:rPr>
          <w:rFonts w:asciiTheme="majorBidi" w:hAnsiTheme="majorBidi" w:cstheme="majorBidi"/>
          <w:color w:val="000000"/>
          <w:sz w:val="22"/>
          <w:szCs w:val="22"/>
        </w:rPr>
        <w:t xml:space="preserve">interesting </w:t>
      </w:r>
      <w:r w:rsidR="00BC7CF8">
        <w:rPr>
          <w:rFonts w:asciiTheme="majorBidi" w:hAnsiTheme="majorBidi" w:cstheme="majorBidi"/>
          <w:color w:val="000000"/>
          <w:sz w:val="22"/>
          <w:szCs w:val="22"/>
        </w:rPr>
        <w:t xml:space="preserve">research subjects for evolutionary and </w:t>
      </w:r>
      <w:r w:rsidR="00FC5669">
        <w:rPr>
          <w:rFonts w:asciiTheme="majorBidi" w:hAnsiTheme="majorBidi" w:cstheme="majorBidi"/>
          <w:color w:val="000000"/>
          <w:sz w:val="22"/>
          <w:szCs w:val="22"/>
        </w:rPr>
        <w:t xml:space="preserve">ecophysiology </w:t>
      </w:r>
      <w:r w:rsidR="00BC7CF8">
        <w:rPr>
          <w:rFonts w:asciiTheme="majorBidi" w:hAnsiTheme="majorBidi" w:cstheme="majorBidi"/>
          <w:color w:val="000000"/>
          <w:sz w:val="22"/>
          <w:szCs w:val="22"/>
        </w:rPr>
        <w:t>research. However, most fish are consider</w:t>
      </w:r>
      <w:r w:rsidR="008614CC">
        <w:rPr>
          <w:rFonts w:asciiTheme="majorBidi" w:hAnsiTheme="majorBidi" w:cstheme="majorBidi"/>
          <w:color w:val="000000"/>
          <w:sz w:val="22"/>
          <w:szCs w:val="22"/>
        </w:rPr>
        <w:t>ed</w:t>
      </w:r>
      <w:r w:rsidR="00BC7CF8">
        <w:rPr>
          <w:rFonts w:asciiTheme="majorBidi" w:hAnsiTheme="majorBidi" w:cstheme="majorBidi"/>
          <w:color w:val="000000"/>
          <w:sz w:val="22"/>
          <w:szCs w:val="22"/>
        </w:rPr>
        <w:t xml:space="preserve"> as</w:t>
      </w:r>
      <w:r w:rsidR="00F83FDA" w:rsidRPr="008509AC">
        <w:rPr>
          <w:rFonts w:asciiTheme="majorBidi" w:hAnsiTheme="majorBidi" w:cstheme="majorBidi"/>
          <w:color w:val="000000"/>
          <w:sz w:val="22"/>
          <w:szCs w:val="22"/>
        </w:rPr>
        <w:t xml:space="preserve"> </w:t>
      </w:r>
      <w:r w:rsidR="00BC7CF8" w:rsidRPr="00B30770">
        <w:rPr>
          <w:rFonts w:asciiTheme="majorBidi" w:hAnsiTheme="majorBidi" w:cstheme="majorBidi"/>
          <w:color w:val="000000"/>
          <w:sz w:val="22"/>
          <w:szCs w:val="22"/>
        </w:rPr>
        <w:t>"non-model" organisms</w:t>
      </w:r>
      <w:r w:rsidR="00204508">
        <w:rPr>
          <w:rFonts w:asciiTheme="majorBidi" w:hAnsiTheme="majorBidi" w:cstheme="majorBidi"/>
          <w:color w:val="000000"/>
          <w:sz w:val="22"/>
          <w:szCs w:val="22"/>
        </w:rPr>
        <w:t xml:space="preserve"> </w:t>
      </w:r>
      <w:r w:rsidR="00FC5669">
        <w:rPr>
          <w:rFonts w:asciiTheme="majorBidi" w:hAnsiTheme="majorBidi" w:cstheme="majorBidi"/>
          <w:color w:val="000000"/>
          <w:sz w:val="22"/>
          <w:szCs w:val="22"/>
        </w:rPr>
        <w:t>and therefore</w:t>
      </w:r>
      <w:r w:rsidR="00EE33CB">
        <w:rPr>
          <w:rFonts w:asciiTheme="majorBidi" w:hAnsiTheme="majorBidi" w:cstheme="majorBidi"/>
          <w:color w:val="000000"/>
          <w:sz w:val="22"/>
          <w:szCs w:val="22"/>
        </w:rPr>
        <w:t xml:space="preserve">, there are </w:t>
      </w:r>
      <w:r w:rsidR="00BC7CF8">
        <w:rPr>
          <w:rFonts w:asciiTheme="majorBidi" w:hAnsiTheme="majorBidi" w:cstheme="majorBidi"/>
          <w:color w:val="000000"/>
          <w:sz w:val="22"/>
          <w:szCs w:val="22"/>
        </w:rPr>
        <w:t xml:space="preserve">limited </w:t>
      </w:r>
      <w:r w:rsidR="00EE33CB">
        <w:rPr>
          <w:rFonts w:asciiTheme="majorBidi" w:hAnsiTheme="majorBidi" w:cstheme="majorBidi"/>
          <w:color w:val="000000"/>
          <w:sz w:val="22"/>
          <w:szCs w:val="22"/>
        </w:rPr>
        <w:t>scientific</w:t>
      </w:r>
      <w:r w:rsidR="00BC7CF8">
        <w:rPr>
          <w:rFonts w:asciiTheme="majorBidi" w:hAnsiTheme="majorBidi" w:cstheme="majorBidi"/>
          <w:color w:val="000000"/>
          <w:sz w:val="22"/>
          <w:szCs w:val="22"/>
        </w:rPr>
        <w:t xml:space="preserve"> resources </w:t>
      </w:r>
      <w:r w:rsidR="00EE33CB">
        <w:rPr>
          <w:rFonts w:asciiTheme="majorBidi" w:hAnsiTheme="majorBidi" w:cstheme="majorBidi"/>
          <w:color w:val="000000"/>
          <w:sz w:val="22"/>
          <w:szCs w:val="22"/>
        </w:rPr>
        <w:t xml:space="preserve">that can support advanced </w:t>
      </w:r>
      <w:r w:rsidR="00FC5669">
        <w:rPr>
          <w:rFonts w:asciiTheme="majorBidi" w:hAnsiTheme="majorBidi" w:cstheme="majorBidi"/>
          <w:color w:val="000000"/>
          <w:sz w:val="22"/>
          <w:szCs w:val="22"/>
        </w:rPr>
        <w:t xml:space="preserve">ecophysiology </w:t>
      </w:r>
      <w:r w:rsidR="00EE33CB">
        <w:rPr>
          <w:rFonts w:asciiTheme="majorBidi" w:hAnsiTheme="majorBidi" w:cstheme="majorBidi"/>
          <w:color w:val="000000"/>
          <w:sz w:val="22"/>
          <w:szCs w:val="22"/>
        </w:rPr>
        <w:t>research.</w:t>
      </w:r>
      <w:r w:rsidR="00A75B00">
        <w:rPr>
          <w:rFonts w:asciiTheme="majorBidi" w:hAnsiTheme="majorBidi" w:cstheme="majorBidi"/>
          <w:color w:val="000000"/>
          <w:sz w:val="22"/>
          <w:szCs w:val="22"/>
        </w:rPr>
        <w:t xml:space="preserve"> </w:t>
      </w:r>
      <w:r w:rsidR="005E2D13" w:rsidRPr="008509AC">
        <w:rPr>
          <w:rFonts w:asciiTheme="majorBidi" w:hAnsiTheme="majorBidi" w:cstheme="majorBidi"/>
          <w:color w:val="000000"/>
          <w:sz w:val="22"/>
          <w:szCs w:val="22"/>
        </w:rPr>
        <w:t xml:space="preserve">Hence, </w:t>
      </w:r>
      <w:r w:rsidR="006369C3" w:rsidRPr="008509AC">
        <w:rPr>
          <w:rFonts w:asciiTheme="majorBidi" w:hAnsiTheme="majorBidi" w:cstheme="majorBidi"/>
          <w:color w:val="000000"/>
          <w:sz w:val="22"/>
          <w:szCs w:val="22"/>
        </w:rPr>
        <w:t xml:space="preserve">it is necessary </w:t>
      </w:r>
      <w:r w:rsidR="001E247F" w:rsidRPr="008509AC">
        <w:rPr>
          <w:rFonts w:asciiTheme="majorBidi" w:hAnsiTheme="majorBidi" w:cstheme="majorBidi"/>
          <w:color w:val="000000"/>
          <w:sz w:val="22"/>
          <w:szCs w:val="22"/>
        </w:rPr>
        <w:t xml:space="preserve">to establish appropriate </w:t>
      </w:r>
      <w:r w:rsidR="005E2D13" w:rsidRPr="008509AC">
        <w:rPr>
          <w:rFonts w:asciiTheme="majorBidi" w:hAnsiTheme="majorBidi" w:cstheme="majorBidi"/>
          <w:i/>
          <w:iCs/>
          <w:color w:val="000000"/>
          <w:sz w:val="22"/>
          <w:szCs w:val="22"/>
        </w:rPr>
        <w:t>in</w:t>
      </w:r>
      <w:r w:rsidR="0029009B">
        <w:rPr>
          <w:rFonts w:asciiTheme="majorBidi" w:hAnsiTheme="majorBidi" w:cstheme="majorBidi"/>
          <w:i/>
          <w:iCs/>
          <w:color w:val="000000"/>
          <w:sz w:val="22"/>
          <w:szCs w:val="22"/>
        </w:rPr>
        <w:t>-</w:t>
      </w:r>
      <w:r w:rsidR="005E2D13" w:rsidRPr="008509AC">
        <w:rPr>
          <w:rFonts w:asciiTheme="majorBidi" w:hAnsiTheme="majorBidi" w:cstheme="majorBidi"/>
          <w:i/>
          <w:iCs/>
          <w:color w:val="000000"/>
          <w:sz w:val="22"/>
          <w:szCs w:val="22"/>
        </w:rPr>
        <w:t>vitro</w:t>
      </w:r>
      <w:r w:rsidR="005E2D13" w:rsidRPr="008509AC">
        <w:rPr>
          <w:rFonts w:asciiTheme="majorBidi" w:hAnsiTheme="majorBidi" w:cstheme="majorBidi"/>
          <w:color w:val="000000"/>
          <w:sz w:val="22"/>
          <w:szCs w:val="22"/>
        </w:rPr>
        <w:t xml:space="preserve"> </w:t>
      </w:r>
      <w:r w:rsidR="001E247F" w:rsidRPr="008509AC">
        <w:rPr>
          <w:rFonts w:asciiTheme="majorBidi" w:hAnsiTheme="majorBidi" w:cstheme="majorBidi"/>
          <w:color w:val="000000"/>
          <w:sz w:val="22"/>
          <w:szCs w:val="22"/>
        </w:rPr>
        <w:t>experimen</w:t>
      </w:r>
      <w:r w:rsidR="00E15D6F" w:rsidRPr="008509AC">
        <w:rPr>
          <w:rFonts w:asciiTheme="majorBidi" w:hAnsiTheme="majorBidi" w:cstheme="majorBidi"/>
          <w:color w:val="000000"/>
          <w:sz w:val="22"/>
          <w:szCs w:val="22"/>
        </w:rPr>
        <w:t>tal systems</w:t>
      </w:r>
      <w:r w:rsidR="00296260" w:rsidRPr="008509AC">
        <w:rPr>
          <w:rFonts w:asciiTheme="majorBidi" w:hAnsiTheme="majorBidi" w:cstheme="majorBidi"/>
          <w:color w:val="000000"/>
          <w:sz w:val="22"/>
          <w:szCs w:val="22"/>
        </w:rPr>
        <w:t>,</w:t>
      </w:r>
      <w:r w:rsidR="00F45C73" w:rsidRPr="008509AC">
        <w:rPr>
          <w:rFonts w:asciiTheme="majorBidi" w:hAnsiTheme="majorBidi" w:cstheme="majorBidi"/>
          <w:color w:val="000000"/>
          <w:sz w:val="22"/>
          <w:szCs w:val="22"/>
        </w:rPr>
        <w:t xml:space="preserve"> that will allow to </w:t>
      </w:r>
      <w:r w:rsidR="00E70ED9" w:rsidRPr="008509AC">
        <w:rPr>
          <w:rFonts w:asciiTheme="majorBidi" w:hAnsiTheme="majorBidi" w:cstheme="majorBidi"/>
          <w:color w:val="000000"/>
          <w:sz w:val="22"/>
          <w:szCs w:val="22"/>
        </w:rPr>
        <w:t xml:space="preserve">uncover </w:t>
      </w:r>
      <w:r w:rsidR="00EE33CB">
        <w:rPr>
          <w:rFonts w:asciiTheme="majorBidi" w:hAnsiTheme="majorBidi" w:cstheme="majorBidi"/>
          <w:color w:val="000000"/>
          <w:sz w:val="22"/>
          <w:szCs w:val="22"/>
        </w:rPr>
        <w:t xml:space="preserve"> molecular and cellular</w:t>
      </w:r>
      <w:r w:rsidR="005E2D13" w:rsidRPr="008509AC">
        <w:rPr>
          <w:rFonts w:asciiTheme="majorBidi" w:hAnsiTheme="majorBidi" w:cstheme="majorBidi"/>
          <w:color w:val="000000"/>
          <w:sz w:val="22"/>
          <w:szCs w:val="22"/>
        </w:rPr>
        <w:t xml:space="preserve"> </w:t>
      </w:r>
      <w:r w:rsidR="00E70ED9" w:rsidRPr="008509AC">
        <w:rPr>
          <w:rFonts w:asciiTheme="majorBidi" w:hAnsiTheme="majorBidi" w:cstheme="majorBidi"/>
          <w:color w:val="000000"/>
          <w:sz w:val="22"/>
          <w:szCs w:val="22"/>
        </w:rPr>
        <w:t>mechanisms that underl</w:t>
      </w:r>
      <w:r w:rsidR="0015218A">
        <w:rPr>
          <w:rFonts w:asciiTheme="majorBidi" w:hAnsiTheme="majorBidi" w:cstheme="majorBidi"/>
          <w:color w:val="000000"/>
          <w:sz w:val="22"/>
          <w:szCs w:val="22"/>
        </w:rPr>
        <w:t>a</w:t>
      </w:r>
      <w:r w:rsidR="00E70ED9" w:rsidRPr="008509AC">
        <w:rPr>
          <w:rFonts w:asciiTheme="majorBidi" w:hAnsiTheme="majorBidi" w:cstheme="majorBidi"/>
          <w:color w:val="000000"/>
          <w:sz w:val="22"/>
          <w:szCs w:val="22"/>
        </w:rPr>
        <w:t xml:space="preserve">y </w:t>
      </w:r>
      <w:r w:rsidR="00F45C73" w:rsidRPr="008509AC">
        <w:rPr>
          <w:rFonts w:asciiTheme="majorBidi" w:hAnsiTheme="majorBidi" w:cstheme="majorBidi"/>
          <w:color w:val="000000"/>
          <w:sz w:val="22"/>
          <w:szCs w:val="22"/>
        </w:rPr>
        <w:t xml:space="preserve">different </w:t>
      </w:r>
      <w:r w:rsidR="00E70ED9" w:rsidRPr="008509AC">
        <w:rPr>
          <w:rFonts w:asciiTheme="majorBidi" w:hAnsiTheme="majorBidi" w:cstheme="majorBidi"/>
          <w:color w:val="000000"/>
          <w:sz w:val="22"/>
          <w:szCs w:val="22"/>
        </w:rPr>
        <w:t xml:space="preserve">acclimation and adaptation </w:t>
      </w:r>
      <w:r w:rsidR="00F45C73" w:rsidRPr="008509AC">
        <w:rPr>
          <w:rFonts w:asciiTheme="majorBidi" w:hAnsiTheme="majorBidi" w:cstheme="majorBidi"/>
          <w:color w:val="000000"/>
          <w:sz w:val="22"/>
          <w:szCs w:val="22"/>
        </w:rPr>
        <w:t>phenomena relevant to</w:t>
      </w:r>
      <w:r w:rsidR="00B967C0">
        <w:rPr>
          <w:rFonts w:asciiTheme="majorBidi" w:hAnsiTheme="majorBidi" w:cstheme="majorBidi"/>
          <w:color w:val="000000"/>
          <w:sz w:val="22"/>
          <w:szCs w:val="22"/>
        </w:rPr>
        <w:t xml:space="preserve"> </w:t>
      </w:r>
      <w:r w:rsidR="00B967C0" w:rsidRPr="00B30770">
        <w:rPr>
          <w:rFonts w:asciiTheme="majorBidi" w:hAnsiTheme="majorBidi" w:cstheme="majorBidi"/>
          <w:color w:val="000000"/>
          <w:sz w:val="22"/>
          <w:szCs w:val="22"/>
        </w:rPr>
        <w:t>"non-model"</w:t>
      </w:r>
      <w:r w:rsidR="00B967C0">
        <w:rPr>
          <w:rFonts w:asciiTheme="majorBidi" w:hAnsiTheme="majorBidi" w:cstheme="majorBidi"/>
          <w:color w:val="000000"/>
          <w:sz w:val="22"/>
          <w:szCs w:val="22"/>
        </w:rPr>
        <w:t xml:space="preserve"> </w:t>
      </w:r>
      <w:r w:rsidR="00B967C0" w:rsidRPr="00B30770">
        <w:rPr>
          <w:rFonts w:asciiTheme="majorBidi" w:hAnsiTheme="majorBidi" w:cstheme="majorBidi"/>
          <w:color w:val="000000"/>
          <w:sz w:val="22"/>
          <w:szCs w:val="22"/>
        </w:rPr>
        <w:t>organisms</w:t>
      </w:r>
      <w:r w:rsidR="00F45C73" w:rsidRPr="008509AC">
        <w:rPr>
          <w:rFonts w:asciiTheme="majorBidi" w:hAnsiTheme="majorBidi" w:cstheme="majorBidi"/>
          <w:color w:val="000000"/>
          <w:sz w:val="22"/>
          <w:szCs w:val="22"/>
        </w:rPr>
        <w:t xml:space="preserve"> </w:t>
      </w:r>
      <w:r w:rsidR="00F45C73" w:rsidRPr="008509AC">
        <w:rPr>
          <w:rFonts w:asciiTheme="majorBidi" w:hAnsiTheme="majorBidi" w:cstheme="majorBidi"/>
          <w:color w:val="000000"/>
          <w:sz w:val="22"/>
          <w:szCs w:val="22"/>
        </w:rPr>
        <w:fldChar w:fldCharType="begin" w:fldLock="1"/>
      </w:r>
      <w:r w:rsidR="00F45C73" w:rsidRPr="008509AC">
        <w:rPr>
          <w:rFonts w:asciiTheme="majorBidi" w:hAnsiTheme="majorBidi" w:cstheme="majorBidi"/>
          <w:color w:val="000000"/>
          <w:sz w:val="22"/>
          <w:szCs w:val="22"/>
        </w:rPr>
        <w:instrText>ADDIN CSL_CITATION {"citationItems":[{"id":"ITEM-1","itemData":{"DOI":"10.1242/jeb.000141","ISBN":"0022-0949","ISSN":"0022-0949","PMID":"17449824","abstract":"All organisms are adapted to well-defined extracellular salinity ranges. Osmoregulatory mechanisms spanning all levels of biological organization, from molecules to behavior, are central to salinity adaptation. Functional genomics and proteomics approaches represent powerful tools for gaining insight into the molecular basis of salinity adaptation and euryhalinity in animals. In this review, we discuss our experience in applying such tools to so-called 'non-model' species, including euryhaline animals that are well-suited for studies of salinity adaptation. Suppression subtractive hybridization, RACE-PCR and mass spectrometry-driven proteomics can be used to identify genes and proteins involved in salinity adaptation or other environmental stress responses in tilapia, sharks and sponges. For protein identification in non-model species, algorithms based on sequence homology searches such as MSBLASTP2 are most powerful. Subsequent gene ontology and pathway analysis can then utilize sets of identified genes and proteins for modeling molecular mechanisms of environmental adaptation. Current limitations for proteomics in non-model species can be overcome by improving sequence coverage, N- and C-terminal sequencing and analysis of intact proteins. Dependence on information about biochemical pathways and gene ontology databases for model species represents a more severe barrier for work with non-model species. To minimize such dependence, focusing on a single biological process (rather than attempting to describe the system as a whole) is key when applying 'omics' approaches to non-model organisms.","author":[{"dropping-particle":"","family":"Kültz","given":"Dietmar","non-dropping-particle":"","parse-names":false,"suffix":""},{"dropping-particle":"","family":"Fiol","given":"Diego F","non-dropping-particle":"","parse-names":false,"suffix":""},{"dropping-particle":"","family":"Valkova","given":"Nelly","non-dropping-particle":"","parse-names":false,"suffix":""},{"dropping-particle":"","family":"Gomez-Jimenez","given":"Silvia","non-dropping-particle":"","parse-names":false,"suffix":""},{"dropping-particle":"","family":"Chan","given":"Stephanie Y","non-dropping-particle":"","parse-names":false,"suffix":""},{"dropping-particle":"","family":"Lee","given":"Jinoo","non-dropping-particle":"","parse-names":false,"suffix":""}],"container-title":"The Journal of experimental biology","id":"ITEM-1","issue":"Pt 9","issued":{"date-parts":[["2007"]]},"page":"1593-1601","title":"Functional genomics and proteomics of the cellular osmotic stress response in 'non-model' organisms.","type":"article-journal","volume":"210"},"uris":["http://www.mendeley.com/documents/?uuid=2f1bec0f-43d2-4508-a01d-0ddeaa18c251"]}],"mendeley":{"formattedCitation":"(Kültz et al., 2007)","plainTextFormattedCitation":"(Kültz et al., 2007)","previouslyFormattedCitation":"(Kültz et al., 2007)"},"properties":{"noteIndex":0},"schema":"https://github.com/citation-style-language/schema/raw/master/csl-citation.json"}</w:instrText>
      </w:r>
      <w:r w:rsidR="00F45C73" w:rsidRPr="008509AC">
        <w:rPr>
          <w:rFonts w:asciiTheme="majorBidi" w:hAnsiTheme="majorBidi" w:cstheme="majorBidi"/>
          <w:color w:val="000000"/>
          <w:sz w:val="22"/>
          <w:szCs w:val="22"/>
        </w:rPr>
        <w:fldChar w:fldCharType="separate"/>
      </w:r>
      <w:r w:rsidR="00F45C73" w:rsidRPr="008509AC">
        <w:rPr>
          <w:rFonts w:asciiTheme="majorBidi" w:hAnsiTheme="majorBidi" w:cstheme="majorBidi"/>
          <w:noProof/>
          <w:color w:val="000000"/>
          <w:sz w:val="22"/>
          <w:szCs w:val="22"/>
        </w:rPr>
        <w:t>(Kültz et al., 2007)</w:t>
      </w:r>
      <w:r w:rsidR="00F45C73" w:rsidRPr="008509AC">
        <w:rPr>
          <w:rFonts w:asciiTheme="majorBidi" w:hAnsiTheme="majorBidi" w:cstheme="majorBidi"/>
          <w:color w:val="000000"/>
          <w:sz w:val="22"/>
          <w:szCs w:val="22"/>
        </w:rPr>
        <w:fldChar w:fldCharType="end"/>
      </w:r>
      <w:r w:rsidR="00537220" w:rsidRPr="008509AC">
        <w:rPr>
          <w:rFonts w:asciiTheme="majorBidi" w:hAnsiTheme="majorBidi" w:cstheme="majorBidi"/>
          <w:color w:val="000000"/>
          <w:sz w:val="22"/>
          <w:szCs w:val="22"/>
        </w:rPr>
        <w:t>.</w:t>
      </w:r>
      <w:r w:rsidR="00F45C73" w:rsidRPr="008509AC">
        <w:rPr>
          <w:rFonts w:asciiTheme="majorBidi" w:hAnsiTheme="majorBidi" w:cstheme="majorBidi"/>
          <w:color w:val="000000"/>
          <w:sz w:val="22"/>
          <w:szCs w:val="22"/>
        </w:rPr>
        <w:t xml:space="preserve"> </w:t>
      </w:r>
      <w:r w:rsidR="00204508">
        <w:rPr>
          <w:rFonts w:asciiTheme="majorBidi" w:hAnsiTheme="majorBidi" w:cstheme="majorBidi"/>
          <w:color w:val="000000"/>
          <w:sz w:val="22"/>
          <w:szCs w:val="22"/>
        </w:rPr>
        <w:t xml:space="preserve">These </w:t>
      </w:r>
      <w:r w:rsidR="00FA50E8" w:rsidRPr="008509AC">
        <w:rPr>
          <w:rFonts w:asciiTheme="majorBidi" w:hAnsiTheme="majorBidi" w:cstheme="majorBidi"/>
          <w:i/>
          <w:iCs/>
          <w:color w:val="000000"/>
          <w:sz w:val="22"/>
          <w:szCs w:val="22"/>
        </w:rPr>
        <w:t>in</w:t>
      </w:r>
      <w:r w:rsidR="0029009B">
        <w:rPr>
          <w:rFonts w:asciiTheme="majorBidi" w:hAnsiTheme="majorBidi" w:cstheme="majorBidi"/>
          <w:i/>
          <w:iCs/>
          <w:color w:val="000000"/>
          <w:sz w:val="22"/>
          <w:szCs w:val="22"/>
        </w:rPr>
        <w:t>-</w:t>
      </w:r>
      <w:r w:rsidR="00FA50E8" w:rsidRPr="008509AC">
        <w:rPr>
          <w:rFonts w:asciiTheme="majorBidi" w:hAnsiTheme="majorBidi" w:cstheme="majorBidi"/>
          <w:i/>
          <w:iCs/>
          <w:color w:val="000000"/>
          <w:sz w:val="22"/>
          <w:szCs w:val="22"/>
        </w:rPr>
        <w:t>vitro</w:t>
      </w:r>
      <w:r w:rsidR="00FA50E8" w:rsidRPr="008509AC">
        <w:rPr>
          <w:rFonts w:asciiTheme="majorBidi" w:hAnsiTheme="majorBidi" w:cstheme="majorBidi"/>
          <w:color w:val="000000"/>
          <w:sz w:val="22"/>
          <w:szCs w:val="22"/>
        </w:rPr>
        <w:t xml:space="preserve"> systems</w:t>
      </w:r>
      <w:r w:rsidR="00204508">
        <w:rPr>
          <w:rFonts w:asciiTheme="majorBidi" w:hAnsiTheme="majorBidi" w:cstheme="majorBidi"/>
          <w:color w:val="000000"/>
          <w:sz w:val="22"/>
          <w:szCs w:val="22"/>
        </w:rPr>
        <w:t xml:space="preserve"> will</w:t>
      </w:r>
      <w:r w:rsidR="00FA50E8" w:rsidRPr="008509AC">
        <w:rPr>
          <w:rFonts w:asciiTheme="majorBidi" w:hAnsiTheme="majorBidi" w:cstheme="majorBidi"/>
          <w:color w:val="000000"/>
          <w:sz w:val="22"/>
          <w:szCs w:val="22"/>
        </w:rPr>
        <w:t xml:space="preserve"> </w:t>
      </w:r>
      <w:r w:rsidR="008509AC">
        <w:rPr>
          <w:rFonts w:asciiTheme="majorBidi" w:hAnsiTheme="majorBidi" w:cstheme="majorBidi"/>
          <w:color w:val="000000"/>
          <w:sz w:val="22"/>
          <w:szCs w:val="22"/>
        </w:rPr>
        <w:t xml:space="preserve">provide </w:t>
      </w:r>
      <w:r w:rsidR="008509AC" w:rsidRPr="008509AC">
        <w:rPr>
          <w:rFonts w:asciiTheme="majorBidi" w:hAnsiTheme="majorBidi" w:cstheme="majorBidi"/>
          <w:color w:val="000000"/>
          <w:sz w:val="22"/>
          <w:szCs w:val="22"/>
        </w:rPr>
        <w:t>accurate and reliable approaches</w:t>
      </w:r>
      <w:r w:rsidR="008509AC">
        <w:rPr>
          <w:rFonts w:asciiTheme="majorBidi" w:hAnsiTheme="majorBidi" w:cstheme="majorBidi"/>
          <w:color w:val="000000"/>
          <w:sz w:val="22"/>
          <w:szCs w:val="22"/>
        </w:rPr>
        <w:t xml:space="preserve"> to</w:t>
      </w:r>
      <w:r w:rsidR="00F45C73" w:rsidRPr="008509AC">
        <w:rPr>
          <w:rFonts w:asciiTheme="majorBidi" w:hAnsiTheme="majorBidi" w:cstheme="majorBidi"/>
          <w:color w:val="000000"/>
          <w:sz w:val="22"/>
          <w:szCs w:val="22"/>
        </w:rPr>
        <w:t xml:space="preserve"> address physiological questions </w:t>
      </w:r>
      <w:r w:rsidR="00E70ED9" w:rsidRPr="008509AC">
        <w:rPr>
          <w:rFonts w:asciiTheme="majorBidi" w:hAnsiTheme="majorBidi" w:cstheme="majorBidi"/>
          <w:color w:val="000000"/>
          <w:sz w:val="22"/>
          <w:szCs w:val="22"/>
        </w:rPr>
        <w:t xml:space="preserve">in </w:t>
      </w:r>
      <w:r w:rsidR="00F45C73" w:rsidRPr="008509AC">
        <w:rPr>
          <w:rFonts w:asciiTheme="majorBidi" w:hAnsiTheme="majorBidi" w:cstheme="majorBidi"/>
          <w:color w:val="000000"/>
          <w:sz w:val="22"/>
          <w:szCs w:val="22"/>
        </w:rPr>
        <w:t>the relevant context of environment-physiology interactions</w:t>
      </w:r>
      <w:r w:rsidR="00204508">
        <w:rPr>
          <w:rFonts w:asciiTheme="majorBidi" w:hAnsiTheme="majorBidi" w:cstheme="majorBidi"/>
          <w:color w:val="000000"/>
          <w:sz w:val="22"/>
          <w:szCs w:val="22"/>
        </w:rPr>
        <w:t>,</w:t>
      </w:r>
      <w:r w:rsidR="00E70ED9" w:rsidRPr="008509AC">
        <w:rPr>
          <w:rFonts w:asciiTheme="majorBidi" w:hAnsiTheme="majorBidi" w:cstheme="majorBidi"/>
          <w:color w:val="000000"/>
          <w:sz w:val="22"/>
          <w:szCs w:val="22"/>
        </w:rPr>
        <w:t xml:space="preserve"> based on the </w:t>
      </w:r>
      <w:r w:rsidR="004B5493" w:rsidRPr="008509AC">
        <w:rPr>
          <w:rFonts w:asciiTheme="majorBidi" w:hAnsiTheme="majorBidi" w:cstheme="majorBidi"/>
          <w:color w:val="000000"/>
          <w:sz w:val="22"/>
          <w:szCs w:val="22"/>
        </w:rPr>
        <w:t>natural</w:t>
      </w:r>
      <w:r w:rsidR="00E70ED9" w:rsidRPr="008509AC">
        <w:rPr>
          <w:rFonts w:asciiTheme="majorBidi" w:hAnsiTheme="majorBidi" w:cstheme="majorBidi"/>
          <w:color w:val="000000"/>
          <w:sz w:val="22"/>
          <w:szCs w:val="22"/>
        </w:rPr>
        <w:t xml:space="preserve"> genomic background of the </w:t>
      </w:r>
      <w:r w:rsidR="00204508" w:rsidRPr="008509AC">
        <w:rPr>
          <w:rFonts w:asciiTheme="majorBidi" w:hAnsiTheme="majorBidi" w:cstheme="majorBidi"/>
          <w:color w:val="000000"/>
          <w:sz w:val="22"/>
          <w:szCs w:val="22"/>
        </w:rPr>
        <w:t xml:space="preserve">studied </w:t>
      </w:r>
      <w:r w:rsidR="00E70ED9" w:rsidRPr="008509AC">
        <w:rPr>
          <w:rFonts w:asciiTheme="majorBidi" w:hAnsiTheme="majorBidi" w:cstheme="majorBidi"/>
          <w:color w:val="000000"/>
          <w:sz w:val="22"/>
          <w:szCs w:val="22"/>
        </w:rPr>
        <w:t>species</w:t>
      </w:r>
      <w:r w:rsidR="00F45C73" w:rsidRPr="008509AC">
        <w:rPr>
          <w:rFonts w:asciiTheme="majorBidi" w:hAnsiTheme="majorBidi" w:cstheme="majorBidi"/>
          <w:color w:val="000000"/>
          <w:sz w:val="22"/>
          <w:szCs w:val="22"/>
        </w:rPr>
        <w:t>.</w:t>
      </w:r>
    </w:p>
    <w:p w14:paraId="2E0FE2F7" w14:textId="77777777" w:rsidR="00192DD5" w:rsidRPr="008509AC" w:rsidRDefault="00192DD5" w:rsidP="00A73D31">
      <w:pPr>
        <w:pStyle w:val="NormalWeb"/>
        <w:spacing w:before="0" w:beforeAutospacing="0" w:after="0" w:afterAutospacing="0" w:line="360" w:lineRule="auto"/>
        <w:rPr>
          <w:rFonts w:asciiTheme="majorBidi" w:hAnsiTheme="majorBidi" w:cstheme="majorBidi"/>
          <w:color w:val="000000"/>
          <w:sz w:val="22"/>
          <w:szCs w:val="22"/>
        </w:rPr>
      </w:pPr>
    </w:p>
    <w:p w14:paraId="3282E9A2" w14:textId="000C38FD" w:rsidR="008509AC" w:rsidRDefault="00FF47C3" w:rsidP="00A73D31">
      <w:pPr>
        <w:pStyle w:val="NormalWeb"/>
        <w:spacing w:before="0" w:beforeAutospacing="0" w:after="0" w:afterAutospacing="0" w:line="360" w:lineRule="auto"/>
        <w:rPr>
          <w:rFonts w:asciiTheme="majorBidi" w:hAnsiTheme="majorBidi" w:cstheme="majorBidi"/>
          <w:color w:val="000000"/>
          <w:sz w:val="22"/>
          <w:szCs w:val="22"/>
        </w:rPr>
      </w:pPr>
      <w:r w:rsidRPr="00085EC8">
        <w:rPr>
          <w:rFonts w:asciiTheme="majorBidi" w:hAnsiTheme="majorBidi" w:cstheme="majorBidi"/>
          <w:color w:val="000000"/>
          <w:sz w:val="22"/>
          <w:szCs w:val="22"/>
        </w:rPr>
        <w:t>4.1</w:t>
      </w:r>
      <w:r>
        <w:rPr>
          <w:rFonts w:asciiTheme="majorBidi" w:hAnsiTheme="majorBidi" w:cstheme="majorBidi"/>
          <w:i/>
          <w:iCs/>
          <w:color w:val="000000"/>
          <w:sz w:val="22"/>
          <w:szCs w:val="22"/>
        </w:rPr>
        <w:t xml:space="preserve"> </w:t>
      </w:r>
      <w:r w:rsidR="008509AC" w:rsidRPr="00085EC8">
        <w:rPr>
          <w:rFonts w:asciiTheme="majorBidi" w:hAnsiTheme="majorBidi" w:cstheme="majorBidi"/>
          <w:i/>
          <w:iCs/>
          <w:color w:val="000000"/>
          <w:sz w:val="22"/>
          <w:szCs w:val="22"/>
        </w:rPr>
        <w:t>in</w:t>
      </w:r>
      <w:r w:rsidR="00627581">
        <w:rPr>
          <w:rFonts w:asciiTheme="majorBidi" w:hAnsiTheme="majorBidi" w:cstheme="majorBidi"/>
          <w:i/>
          <w:iCs/>
          <w:color w:val="000000"/>
          <w:sz w:val="22"/>
          <w:szCs w:val="22"/>
        </w:rPr>
        <w:t>-</w:t>
      </w:r>
      <w:r w:rsidR="008509AC" w:rsidRPr="00204508">
        <w:rPr>
          <w:rFonts w:asciiTheme="majorBidi" w:hAnsiTheme="majorBidi" w:cstheme="majorBidi"/>
          <w:i/>
          <w:iCs/>
          <w:color w:val="000000"/>
          <w:sz w:val="22"/>
          <w:szCs w:val="22"/>
        </w:rPr>
        <w:t>vitro</w:t>
      </w:r>
      <w:r w:rsidR="008509AC">
        <w:rPr>
          <w:rFonts w:asciiTheme="majorBidi" w:hAnsiTheme="majorBidi" w:cstheme="majorBidi"/>
          <w:color w:val="000000"/>
          <w:sz w:val="22"/>
          <w:szCs w:val="22"/>
        </w:rPr>
        <w:t xml:space="preserve"> vs</w:t>
      </w:r>
      <w:r w:rsidR="00627581">
        <w:rPr>
          <w:rFonts w:asciiTheme="majorBidi" w:hAnsiTheme="majorBidi" w:cstheme="majorBidi"/>
          <w:color w:val="000000"/>
          <w:sz w:val="22"/>
          <w:szCs w:val="22"/>
        </w:rPr>
        <w:t>.</w:t>
      </w:r>
      <w:r w:rsidR="008509AC">
        <w:rPr>
          <w:rFonts w:asciiTheme="majorBidi" w:hAnsiTheme="majorBidi" w:cstheme="majorBidi"/>
          <w:color w:val="000000"/>
          <w:sz w:val="22"/>
          <w:szCs w:val="22"/>
        </w:rPr>
        <w:t xml:space="preserve"> </w:t>
      </w:r>
      <w:r w:rsidR="008509AC" w:rsidRPr="00FF47C3">
        <w:rPr>
          <w:rFonts w:asciiTheme="majorBidi" w:hAnsiTheme="majorBidi" w:cstheme="majorBidi"/>
          <w:i/>
          <w:iCs/>
          <w:color w:val="000000"/>
          <w:sz w:val="22"/>
          <w:szCs w:val="22"/>
        </w:rPr>
        <w:t>in</w:t>
      </w:r>
      <w:r w:rsidR="00627581">
        <w:rPr>
          <w:rFonts w:asciiTheme="majorBidi" w:hAnsiTheme="majorBidi" w:cstheme="majorBidi"/>
          <w:i/>
          <w:iCs/>
          <w:color w:val="000000"/>
          <w:sz w:val="22"/>
          <w:szCs w:val="22"/>
        </w:rPr>
        <w:t>-</w:t>
      </w:r>
      <w:r w:rsidR="008509AC" w:rsidRPr="00FF47C3">
        <w:rPr>
          <w:rFonts w:asciiTheme="majorBidi" w:hAnsiTheme="majorBidi" w:cstheme="majorBidi"/>
          <w:i/>
          <w:iCs/>
          <w:color w:val="000000"/>
          <w:sz w:val="22"/>
          <w:szCs w:val="22"/>
        </w:rPr>
        <w:t>situ</w:t>
      </w:r>
      <w:r w:rsidR="00815434">
        <w:rPr>
          <w:rFonts w:asciiTheme="majorBidi" w:hAnsiTheme="majorBidi" w:cstheme="majorBidi"/>
          <w:color w:val="000000"/>
          <w:sz w:val="22"/>
          <w:szCs w:val="22"/>
        </w:rPr>
        <w:t xml:space="preserve"> experimental systems</w:t>
      </w:r>
    </w:p>
    <w:p w14:paraId="2034C8D8" w14:textId="0AB834C2" w:rsidR="00192DD5" w:rsidRDefault="00DE2D9D"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The h</w:t>
      </w:r>
      <w:r w:rsidR="00621227" w:rsidRPr="008509AC">
        <w:rPr>
          <w:rFonts w:asciiTheme="majorBidi" w:hAnsiTheme="majorBidi" w:cstheme="majorBidi"/>
          <w:color w:val="000000"/>
          <w:sz w:val="22"/>
          <w:szCs w:val="22"/>
        </w:rPr>
        <w:t xml:space="preserve">omologous </w:t>
      </w:r>
      <w:r w:rsidR="004A622C" w:rsidRPr="008509AC">
        <w:rPr>
          <w:rFonts w:asciiTheme="majorBidi" w:hAnsiTheme="majorBidi" w:cstheme="majorBidi"/>
          <w:color w:val="000000"/>
          <w:sz w:val="22"/>
          <w:szCs w:val="22"/>
        </w:rPr>
        <w:t xml:space="preserve">cell-based </w:t>
      </w:r>
      <w:r w:rsidR="00621227" w:rsidRPr="008509AC">
        <w:rPr>
          <w:rFonts w:asciiTheme="majorBidi" w:hAnsiTheme="majorBidi" w:cstheme="majorBidi"/>
          <w:color w:val="000000"/>
          <w:sz w:val="22"/>
          <w:szCs w:val="22"/>
        </w:rPr>
        <w:t>expression system</w:t>
      </w:r>
      <w:r>
        <w:rPr>
          <w:rFonts w:asciiTheme="majorBidi" w:hAnsiTheme="majorBidi" w:cstheme="majorBidi"/>
          <w:color w:val="000000"/>
          <w:sz w:val="22"/>
          <w:szCs w:val="22"/>
        </w:rPr>
        <w:t xml:space="preserve"> described here</w:t>
      </w:r>
      <w:r w:rsidR="00621227" w:rsidRPr="008509AC">
        <w:rPr>
          <w:rFonts w:asciiTheme="majorBidi" w:hAnsiTheme="majorBidi" w:cstheme="majorBidi"/>
          <w:color w:val="000000"/>
          <w:sz w:val="22"/>
          <w:szCs w:val="22"/>
        </w:rPr>
        <w:t xml:space="preserve">, based on </w:t>
      </w:r>
      <w:r w:rsidR="00E70ED9" w:rsidRPr="008509AC">
        <w:rPr>
          <w:rFonts w:asciiTheme="majorBidi" w:hAnsiTheme="majorBidi" w:cstheme="majorBidi"/>
          <w:color w:val="000000"/>
          <w:sz w:val="22"/>
          <w:szCs w:val="22"/>
        </w:rPr>
        <w:t xml:space="preserve">a </w:t>
      </w:r>
      <w:r w:rsidR="004A622C" w:rsidRPr="008509AC">
        <w:rPr>
          <w:rFonts w:asciiTheme="majorBidi" w:hAnsiTheme="majorBidi" w:cstheme="majorBidi"/>
          <w:color w:val="000000"/>
          <w:sz w:val="22"/>
          <w:szCs w:val="22"/>
        </w:rPr>
        <w:t xml:space="preserve">Mozambique tilapia </w:t>
      </w:r>
      <w:r w:rsidR="00621227" w:rsidRPr="008509AC">
        <w:rPr>
          <w:rFonts w:asciiTheme="majorBidi" w:hAnsiTheme="majorBidi" w:cstheme="majorBidi"/>
          <w:color w:val="000000"/>
          <w:sz w:val="22"/>
          <w:szCs w:val="22"/>
        </w:rPr>
        <w:t>cell line</w:t>
      </w:r>
      <w:r w:rsidR="00753BD9" w:rsidRPr="008509AC">
        <w:rPr>
          <w:rFonts w:asciiTheme="majorBidi" w:hAnsiTheme="majorBidi" w:cstheme="majorBidi"/>
          <w:color w:val="000000"/>
          <w:sz w:val="22"/>
          <w:szCs w:val="22"/>
        </w:rPr>
        <w:t>,</w:t>
      </w:r>
      <w:r w:rsidR="00621227" w:rsidRPr="008509AC">
        <w:rPr>
          <w:rFonts w:asciiTheme="majorBidi" w:hAnsiTheme="majorBidi" w:cstheme="majorBidi"/>
          <w:color w:val="000000"/>
          <w:sz w:val="22"/>
          <w:szCs w:val="22"/>
        </w:rPr>
        <w:t xml:space="preserve"> </w:t>
      </w:r>
      <w:r w:rsidR="00232448" w:rsidRPr="008509AC">
        <w:rPr>
          <w:rFonts w:asciiTheme="majorBidi" w:hAnsiTheme="majorBidi" w:cstheme="majorBidi"/>
          <w:color w:val="000000"/>
          <w:sz w:val="22"/>
          <w:szCs w:val="22"/>
        </w:rPr>
        <w:t>i</w:t>
      </w:r>
      <w:r w:rsidR="008765D8" w:rsidRPr="008509AC">
        <w:rPr>
          <w:rFonts w:asciiTheme="majorBidi" w:hAnsiTheme="majorBidi" w:cstheme="majorBidi"/>
          <w:color w:val="000000"/>
          <w:sz w:val="22"/>
          <w:szCs w:val="22"/>
        </w:rPr>
        <w:t>s a</w:t>
      </w:r>
      <w:r w:rsidR="004A622C" w:rsidRPr="008509AC">
        <w:rPr>
          <w:rFonts w:asciiTheme="majorBidi" w:hAnsiTheme="majorBidi" w:cstheme="majorBidi"/>
          <w:color w:val="000000"/>
          <w:sz w:val="22"/>
          <w:szCs w:val="22"/>
        </w:rPr>
        <w:t>n optimal</w:t>
      </w:r>
      <w:r w:rsidR="008765D8" w:rsidRPr="008509AC">
        <w:rPr>
          <w:rFonts w:asciiTheme="majorBidi" w:hAnsiTheme="majorBidi" w:cstheme="majorBidi"/>
          <w:color w:val="000000"/>
          <w:sz w:val="22"/>
          <w:szCs w:val="22"/>
        </w:rPr>
        <w:t xml:space="preserve"> research tool</w:t>
      </w:r>
      <w:r w:rsidR="0063186F" w:rsidRPr="008509AC">
        <w:rPr>
          <w:rFonts w:asciiTheme="majorBidi" w:hAnsiTheme="majorBidi" w:cstheme="majorBidi"/>
          <w:color w:val="000000"/>
          <w:sz w:val="22"/>
          <w:szCs w:val="22"/>
        </w:rPr>
        <w:t xml:space="preserve"> </w:t>
      </w:r>
      <w:r w:rsidR="004A622C" w:rsidRPr="008509AC">
        <w:rPr>
          <w:rFonts w:asciiTheme="majorBidi" w:hAnsiTheme="majorBidi" w:cstheme="majorBidi"/>
          <w:color w:val="000000"/>
          <w:sz w:val="22"/>
          <w:szCs w:val="22"/>
        </w:rPr>
        <w:t xml:space="preserve">to </w:t>
      </w:r>
      <w:r>
        <w:rPr>
          <w:rFonts w:asciiTheme="majorBidi" w:hAnsiTheme="majorBidi" w:cstheme="majorBidi"/>
          <w:color w:val="000000"/>
          <w:sz w:val="22"/>
          <w:szCs w:val="22"/>
        </w:rPr>
        <w:t>study</w:t>
      </w:r>
      <w:r w:rsidR="00E649CF">
        <w:rPr>
          <w:rFonts w:asciiTheme="majorBidi" w:hAnsiTheme="majorBidi" w:cstheme="majorBidi"/>
          <w:color w:val="000000"/>
          <w:sz w:val="22"/>
          <w:szCs w:val="22"/>
        </w:rPr>
        <w:t xml:space="preserve"> </w:t>
      </w:r>
      <w:r w:rsidR="004F3381" w:rsidRPr="008509AC">
        <w:rPr>
          <w:rFonts w:asciiTheme="majorBidi" w:hAnsiTheme="majorBidi" w:cstheme="majorBidi"/>
          <w:color w:val="000000"/>
          <w:sz w:val="22"/>
          <w:szCs w:val="22"/>
        </w:rPr>
        <w:t xml:space="preserve">transporter activity </w:t>
      </w:r>
      <w:r w:rsidR="004A622C" w:rsidRPr="008509AC">
        <w:rPr>
          <w:rFonts w:asciiTheme="majorBidi" w:hAnsiTheme="majorBidi" w:cstheme="majorBidi"/>
          <w:color w:val="000000"/>
          <w:sz w:val="22"/>
          <w:szCs w:val="22"/>
        </w:rPr>
        <w:t xml:space="preserve">under various </w:t>
      </w:r>
      <w:r>
        <w:rPr>
          <w:rFonts w:asciiTheme="majorBidi" w:hAnsiTheme="majorBidi" w:cstheme="majorBidi"/>
          <w:color w:val="000000"/>
          <w:sz w:val="22"/>
          <w:szCs w:val="22"/>
        </w:rPr>
        <w:t xml:space="preserve">fish-relevant </w:t>
      </w:r>
      <w:r w:rsidR="004A622C" w:rsidRPr="008509AC">
        <w:rPr>
          <w:rFonts w:asciiTheme="majorBidi" w:hAnsiTheme="majorBidi" w:cstheme="majorBidi"/>
          <w:color w:val="000000"/>
          <w:sz w:val="22"/>
          <w:szCs w:val="22"/>
        </w:rPr>
        <w:t>environmental conditions</w:t>
      </w:r>
      <w:r w:rsidR="004F3381" w:rsidRPr="008509AC">
        <w:rPr>
          <w:rFonts w:asciiTheme="majorBidi" w:hAnsiTheme="majorBidi" w:cstheme="majorBidi"/>
          <w:color w:val="000000"/>
          <w:sz w:val="22"/>
          <w:szCs w:val="22"/>
        </w:rPr>
        <w:t xml:space="preserve"> and characterization of </w:t>
      </w:r>
      <w:r w:rsidR="004A622C" w:rsidRPr="008509AC">
        <w:rPr>
          <w:rFonts w:asciiTheme="majorBidi" w:hAnsiTheme="majorBidi" w:cstheme="majorBidi"/>
          <w:color w:val="000000"/>
          <w:sz w:val="22"/>
          <w:szCs w:val="22"/>
        </w:rPr>
        <w:t xml:space="preserve">transporter </w:t>
      </w:r>
      <w:r w:rsidR="004F3381" w:rsidRPr="008509AC">
        <w:rPr>
          <w:rFonts w:asciiTheme="majorBidi" w:hAnsiTheme="majorBidi" w:cstheme="majorBidi"/>
          <w:color w:val="000000"/>
          <w:sz w:val="22"/>
          <w:szCs w:val="22"/>
        </w:rPr>
        <w:t>paralogs.</w:t>
      </w:r>
      <w:r w:rsidR="0046110D" w:rsidRPr="008509AC">
        <w:rPr>
          <w:rFonts w:asciiTheme="majorBidi" w:hAnsiTheme="majorBidi" w:cstheme="majorBidi"/>
          <w:color w:val="000000"/>
          <w:sz w:val="22"/>
          <w:szCs w:val="22"/>
        </w:rPr>
        <w:t xml:space="preserve"> </w:t>
      </w:r>
      <w:r w:rsidR="00EA3990" w:rsidRPr="008509AC">
        <w:rPr>
          <w:rFonts w:asciiTheme="majorBidi" w:hAnsiTheme="majorBidi" w:cstheme="majorBidi"/>
          <w:color w:val="000000"/>
          <w:sz w:val="22"/>
          <w:szCs w:val="22"/>
        </w:rPr>
        <w:t xml:space="preserve">This </w:t>
      </w:r>
      <w:r w:rsidR="00D908E1" w:rsidRPr="008509AC">
        <w:rPr>
          <w:rFonts w:asciiTheme="majorBidi" w:hAnsiTheme="majorBidi" w:cstheme="majorBidi"/>
          <w:color w:val="000000"/>
          <w:sz w:val="22"/>
          <w:szCs w:val="22"/>
        </w:rPr>
        <w:t>expression system</w:t>
      </w:r>
      <w:r w:rsidR="0046110D" w:rsidRPr="008509AC">
        <w:rPr>
          <w:rFonts w:asciiTheme="majorBidi" w:hAnsiTheme="majorBidi" w:cstheme="majorBidi"/>
          <w:color w:val="000000"/>
          <w:sz w:val="22"/>
          <w:szCs w:val="22"/>
        </w:rPr>
        <w:t xml:space="preserve"> allow</w:t>
      </w:r>
      <w:r w:rsidR="00232448" w:rsidRPr="008509AC">
        <w:rPr>
          <w:rFonts w:asciiTheme="majorBidi" w:hAnsiTheme="majorBidi" w:cstheme="majorBidi"/>
          <w:color w:val="000000"/>
          <w:sz w:val="22"/>
          <w:szCs w:val="22"/>
        </w:rPr>
        <w:t>s</w:t>
      </w:r>
      <w:r w:rsidR="0006425C" w:rsidRPr="008509AC">
        <w:rPr>
          <w:rFonts w:asciiTheme="majorBidi" w:hAnsiTheme="majorBidi" w:cstheme="majorBidi"/>
          <w:color w:val="000000"/>
          <w:sz w:val="22"/>
          <w:szCs w:val="22"/>
        </w:rPr>
        <w:t xml:space="preserve"> </w:t>
      </w:r>
      <w:r w:rsidR="00232448" w:rsidRPr="008509AC">
        <w:rPr>
          <w:rFonts w:asciiTheme="majorBidi" w:hAnsiTheme="majorBidi" w:cstheme="majorBidi"/>
          <w:color w:val="000000"/>
          <w:sz w:val="22"/>
          <w:szCs w:val="22"/>
        </w:rPr>
        <w:t>a more</w:t>
      </w:r>
      <w:r w:rsidR="0046110D" w:rsidRPr="008509AC">
        <w:rPr>
          <w:rFonts w:asciiTheme="majorBidi" w:hAnsiTheme="majorBidi" w:cstheme="majorBidi"/>
          <w:color w:val="000000"/>
          <w:sz w:val="22"/>
          <w:szCs w:val="22"/>
        </w:rPr>
        <w:t xml:space="preserve"> controlled environment </w:t>
      </w:r>
      <w:r w:rsidR="0006425C" w:rsidRPr="008509AC">
        <w:rPr>
          <w:rFonts w:asciiTheme="majorBidi" w:hAnsiTheme="majorBidi" w:cstheme="majorBidi"/>
          <w:color w:val="000000"/>
          <w:sz w:val="22"/>
          <w:szCs w:val="22"/>
        </w:rPr>
        <w:t xml:space="preserve">and </w:t>
      </w:r>
      <w:r w:rsidR="00EA3990" w:rsidRPr="008509AC">
        <w:rPr>
          <w:rFonts w:asciiTheme="majorBidi" w:hAnsiTheme="majorBidi" w:cstheme="majorBidi"/>
          <w:color w:val="000000"/>
          <w:sz w:val="22"/>
          <w:szCs w:val="22"/>
        </w:rPr>
        <w:t xml:space="preserve">higher </w:t>
      </w:r>
      <w:r w:rsidR="0006425C" w:rsidRPr="008509AC">
        <w:rPr>
          <w:rFonts w:asciiTheme="majorBidi" w:hAnsiTheme="majorBidi" w:cstheme="majorBidi"/>
          <w:color w:val="000000"/>
          <w:sz w:val="22"/>
          <w:szCs w:val="22"/>
        </w:rPr>
        <w:t xml:space="preserve">experimental reproducibility </w:t>
      </w:r>
      <w:r w:rsidR="0046110D" w:rsidRPr="008509AC">
        <w:rPr>
          <w:rFonts w:asciiTheme="majorBidi" w:hAnsiTheme="majorBidi" w:cstheme="majorBidi"/>
          <w:color w:val="000000"/>
          <w:sz w:val="22"/>
          <w:szCs w:val="22"/>
        </w:rPr>
        <w:t>th</w:t>
      </w:r>
      <w:r w:rsidR="00232448" w:rsidRPr="008509AC">
        <w:rPr>
          <w:rFonts w:asciiTheme="majorBidi" w:hAnsiTheme="majorBidi" w:cstheme="majorBidi"/>
          <w:color w:val="000000"/>
          <w:sz w:val="22"/>
          <w:szCs w:val="22"/>
        </w:rPr>
        <w:t>a</w:t>
      </w:r>
      <w:r w:rsidR="0046110D" w:rsidRPr="008509AC">
        <w:rPr>
          <w:rFonts w:asciiTheme="majorBidi" w:hAnsiTheme="majorBidi" w:cstheme="majorBidi"/>
          <w:color w:val="000000"/>
          <w:sz w:val="22"/>
          <w:szCs w:val="22"/>
        </w:rPr>
        <w:t xml:space="preserve">n </w:t>
      </w:r>
      <w:r w:rsidR="0046110D" w:rsidRPr="008509AC">
        <w:rPr>
          <w:rFonts w:asciiTheme="majorBidi" w:hAnsiTheme="majorBidi" w:cstheme="majorBidi"/>
          <w:i/>
          <w:iCs/>
          <w:color w:val="000000"/>
          <w:sz w:val="22"/>
          <w:szCs w:val="22"/>
        </w:rPr>
        <w:t>in</w:t>
      </w:r>
      <w:r w:rsidR="00627581">
        <w:rPr>
          <w:rFonts w:asciiTheme="majorBidi" w:hAnsiTheme="majorBidi" w:cstheme="majorBidi"/>
          <w:i/>
          <w:iCs/>
          <w:color w:val="000000"/>
          <w:sz w:val="22"/>
          <w:szCs w:val="22"/>
        </w:rPr>
        <w:t>-</w:t>
      </w:r>
      <w:r w:rsidR="0046110D" w:rsidRPr="008509AC">
        <w:rPr>
          <w:rFonts w:asciiTheme="majorBidi" w:hAnsiTheme="majorBidi" w:cstheme="majorBidi"/>
          <w:i/>
          <w:iCs/>
          <w:color w:val="000000"/>
          <w:sz w:val="22"/>
          <w:szCs w:val="22"/>
        </w:rPr>
        <w:t>vivo</w:t>
      </w:r>
      <w:r w:rsidR="0046110D" w:rsidRPr="008509AC">
        <w:rPr>
          <w:rFonts w:asciiTheme="majorBidi" w:hAnsiTheme="majorBidi" w:cstheme="majorBidi"/>
          <w:color w:val="000000"/>
          <w:sz w:val="22"/>
          <w:szCs w:val="22"/>
        </w:rPr>
        <w:t xml:space="preserve"> </w:t>
      </w:r>
      <w:r w:rsidR="00EA3990" w:rsidRPr="008509AC">
        <w:rPr>
          <w:rFonts w:asciiTheme="majorBidi" w:hAnsiTheme="majorBidi" w:cstheme="majorBidi"/>
          <w:color w:val="000000"/>
          <w:sz w:val="22"/>
          <w:szCs w:val="22"/>
        </w:rPr>
        <w:t>or</w:t>
      </w:r>
      <w:r w:rsidR="0046110D" w:rsidRPr="008509AC">
        <w:rPr>
          <w:rFonts w:asciiTheme="majorBidi" w:hAnsiTheme="majorBidi" w:cstheme="majorBidi"/>
          <w:color w:val="000000"/>
          <w:sz w:val="22"/>
          <w:szCs w:val="22"/>
        </w:rPr>
        <w:t xml:space="preserve"> </w:t>
      </w:r>
      <w:r w:rsidR="00316017" w:rsidRPr="008509AC">
        <w:rPr>
          <w:rFonts w:asciiTheme="majorBidi" w:hAnsiTheme="majorBidi" w:cstheme="majorBidi"/>
          <w:i/>
          <w:iCs/>
          <w:color w:val="000000"/>
          <w:sz w:val="22"/>
          <w:szCs w:val="22"/>
        </w:rPr>
        <w:t>in-situ</w:t>
      </w:r>
      <w:r w:rsidR="0046110D" w:rsidRPr="008509AC">
        <w:rPr>
          <w:rFonts w:asciiTheme="majorBidi" w:hAnsiTheme="majorBidi" w:cstheme="majorBidi"/>
          <w:color w:val="000000"/>
          <w:sz w:val="22"/>
          <w:szCs w:val="22"/>
        </w:rPr>
        <w:t xml:space="preserve"> methods</w:t>
      </w:r>
      <w:r w:rsidR="00D45DD3" w:rsidRPr="008509AC">
        <w:rPr>
          <w:rFonts w:asciiTheme="majorBidi" w:hAnsiTheme="majorBidi" w:cstheme="majorBidi"/>
          <w:color w:val="000000"/>
          <w:sz w:val="22"/>
          <w:szCs w:val="22"/>
        </w:rPr>
        <w:t>.</w:t>
      </w:r>
      <w:r w:rsidR="0046110D" w:rsidRPr="008509AC">
        <w:rPr>
          <w:rFonts w:asciiTheme="majorBidi" w:hAnsiTheme="majorBidi" w:cstheme="majorBidi"/>
          <w:color w:val="000000"/>
          <w:sz w:val="22"/>
          <w:szCs w:val="22"/>
        </w:rPr>
        <w:t xml:space="preserve"> </w:t>
      </w:r>
      <w:r w:rsidR="00BF7B3D">
        <w:rPr>
          <w:rFonts w:asciiTheme="majorBidi" w:hAnsiTheme="majorBidi" w:cstheme="majorBidi"/>
          <w:color w:val="000000"/>
          <w:sz w:val="22"/>
          <w:szCs w:val="22"/>
        </w:rPr>
        <w:t>When using</w:t>
      </w:r>
      <w:r w:rsidR="00BF7B3D" w:rsidRPr="008509AC">
        <w:rPr>
          <w:rFonts w:asciiTheme="majorBidi" w:hAnsiTheme="majorBidi" w:cstheme="majorBidi"/>
          <w:color w:val="000000"/>
          <w:sz w:val="22"/>
          <w:szCs w:val="22"/>
        </w:rPr>
        <w:t xml:space="preserve"> </w:t>
      </w:r>
      <w:r w:rsidR="00D45DD3" w:rsidRPr="008509AC">
        <w:rPr>
          <w:rFonts w:asciiTheme="majorBidi" w:hAnsiTheme="majorBidi" w:cstheme="majorBidi"/>
          <w:i/>
          <w:iCs/>
          <w:color w:val="000000"/>
          <w:sz w:val="22"/>
          <w:szCs w:val="22"/>
        </w:rPr>
        <w:t>in-situ</w:t>
      </w:r>
      <w:r w:rsidR="00D45DD3" w:rsidRPr="008509AC">
        <w:rPr>
          <w:rFonts w:asciiTheme="majorBidi" w:hAnsiTheme="majorBidi" w:cstheme="majorBidi"/>
          <w:color w:val="000000"/>
          <w:sz w:val="22"/>
          <w:szCs w:val="22"/>
        </w:rPr>
        <w:t xml:space="preserve"> systems </w:t>
      </w:r>
      <w:r w:rsidR="0046110D" w:rsidRPr="008509AC">
        <w:rPr>
          <w:rFonts w:asciiTheme="majorBidi" w:hAnsiTheme="majorBidi" w:cstheme="majorBidi"/>
          <w:color w:val="000000"/>
          <w:sz w:val="22"/>
          <w:szCs w:val="22"/>
        </w:rPr>
        <w:t xml:space="preserve">such as </w:t>
      </w:r>
      <w:r w:rsidR="008765D8" w:rsidRPr="008509AC">
        <w:rPr>
          <w:rFonts w:asciiTheme="majorBidi" w:hAnsiTheme="majorBidi" w:cstheme="majorBidi"/>
          <w:color w:val="000000"/>
          <w:sz w:val="22"/>
          <w:szCs w:val="22"/>
        </w:rPr>
        <w:t xml:space="preserve">the </w:t>
      </w:r>
      <w:r w:rsidR="0013406E" w:rsidRPr="008509AC">
        <w:rPr>
          <w:rFonts w:asciiTheme="majorBidi" w:hAnsiTheme="majorBidi" w:cstheme="majorBidi"/>
          <w:color w:val="000000"/>
          <w:sz w:val="22"/>
          <w:szCs w:val="22"/>
        </w:rPr>
        <w:t xml:space="preserve">previously used </w:t>
      </w:r>
      <w:r w:rsidR="0046110D" w:rsidRPr="008509AC">
        <w:rPr>
          <w:rFonts w:asciiTheme="majorBidi" w:hAnsiTheme="majorBidi" w:cstheme="majorBidi"/>
          <w:color w:val="000000"/>
          <w:sz w:val="22"/>
          <w:szCs w:val="22"/>
        </w:rPr>
        <w:t>inverted gut sac</w:t>
      </w:r>
      <w:r w:rsidR="0013406E" w:rsidRPr="008509AC">
        <w:rPr>
          <w:rFonts w:asciiTheme="majorBidi" w:hAnsiTheme="majorBidi" w:cstheme="majorBidi"/>
          <w:color w:val="000000"/>
          <w:sz w:val="22"/>
          <w:szCs w:val="22"/>
        </w:rPr>
        <w:t xml:space="preserve"> </w:t>
      </w:r>
      <w:r w:rsidR="005C4569" w:rsidRPr="008509AC">
        <w:rPr>
          <w:rFonts w:asciiTheme="majorBidi" w:hAnsiTheme="majorBidi" w:cstheme="majorBidi"/>
          <w:color w:val="000000"/>
          <w:sz w:val="22"/>
          <w:szCs w:val="22"/>
        </w:rPr>
        <w:t>(Bucking and Schulte, 2012; Con et al., 2017)</w:t>
      </w:r>
      <w:r w:rsidR="00D45DD3" w:rsidRPr="008509AC">
        <w:rPr>
          <w:rFonts w:asciiTheme="majorBidi" w:hAnsiTheme="majorBidi" w:cstheme="majorBidi"/>
          <w:color w:val="000000"/>
          <w:sz w:val="22"/>
          <w:szCs w:val="22"/>
        </w:rPr>
        <w:t>,</w:t>
      </w:r>
      <w:r w:rsidR="0046110D" w:rsidRPr="008509AC">
        <w:rPr>
          <w:rFonts w:asciiTheme="majorBidi" w:hAnsiTheme="majorBidi" w:cstheme="majorBidi"/>
          <w:color w:val="000000"/>
          <w:sz w:val="22"/>
          <w:szCs w:val="22"/>
        </w:rPr>
        <w:t xml:space="preserve"> </w:t>
      </w:r>
      <w:r w:rsidR="0006425C" w:rsidRPr="008509AC">
        <w:rPr>
          <w:rFonts w:asciiTheme="majorBidi" w:hAnsiTheme="majorBidi" w:cstheme="majorBidi"/>
          <w:color w:val="000000"/>
          <w:sz w:val="22"/>
          <w:szCs w:val="22"/>
        </w:rPr>
        <w:t xml:space="preserve">genetic and </w:t>
      </w:r>
      <w:r w:rsidR="0046110D" w:rsidRPr="008509AC">
        <w:rPr>
          <w:rFonts w:asciiTheme="majorBidi" w:hAnsiTheme="majorBidi" w:cstheme="majorBidi"/>
          <w:color w:val="000000"/>
          <w:sz w:val="22"/>
          <w:szCs w:val="22"/>
        </w:rPr>
        <w:t>expression variations</w:t>
      </w:r>
      <w:r w:rsidR="00BF7B3D">
        <w:rPr>
          <w:rFonts w:asciiTheme="majorBidi" w:hAnsiTheme="majorBidi" w:cstheme="majorBidi"/>
          <w:color w:val="000000"/>
          <w:sz w:val="22"/>
          <w:szCs w:val="22"/>
        </w:rPr>
        <w:t xml:space="preserve"> </w:t>
      </w:r>
      <w:r w:rsidR="005B70FC">
        <w:rPr>
          <w:rFonts w:asciiTheme="majorBidi" w:hAnsiTheme="majorBidi" w:cstheme="majorBidi"/>
          <w:color w:val="000000"/>
          <w:sz w:val="22"/>
          <w:szCs w:val="22"/>
        </w:rPr>
        <w:t>arise</w:t>
      </w:r>
      <w:r w:rsidR="00206E6C">
        <w:rPr>
          <w:rFonts w:asciiTheme="majorBidi" w:hAnsiTheme="majorBidi" w:cstheme="majorBidi"/>
          <w:color w:val="000000"/>
          <w:sz w:val="22"/>
          <w:szCs w:val="22"/>
        </w:rPr>
        <w:t xml:space="preserve"> </w:t>
      </w:r>
      <w:r w:rsidR="0046110D" w:rsidRPr="008509AC">
        <w:rPr>
          <w:rFonts w:asciiTheme="majorBidi" w:hAnsiTheme="majorBidi" w:cstheme="majorBidi"/>
          <w:color w:val="000000"/>
          <w:sz w:val="22"/>
          <w:szCs w:val="22"/>
        </w:rPr>
        <w:t>f</w:t>
      </w:r>
      <w:r w:rsidR="008765D8" w:rsidRPr="008509AC">
        <w:rPr>
          <w:rFonts w:asciiTheme="majorBidi" w:hAnsiTheme="majorBidi" w:cstheme="majorBidi"/>
          <w:color w:val="000000"/>
          <w:sz w:val="22"/>
          <w:szCs w:val="22"/>
        </w:rPr>
        <w:t>r</w:t>
      </w:r>
      <w:r w:rsidR="0046110D" w:rsidRPr="008509AC">
        <w:rPr>
          <w:rFonts w:asciiTheme="majorBidi" w:hAnsiTheme="majorBidi" w:cstheme="majorBidi"/>
          <w:color w:val="000000"/>
          <w:sz w:val="22"/>
          <w:szCs w:val="22"/>
        </w:rPr>
        <w:t xml:space="preserve">om individual differences </w:t>
      </w:r>
      <w:r w:rsidR="0006425C" w:rsidRPr="008509AC">
        <w:rPr>
          <w:rFonts w:asciiTheme="majorBidi" w:hAnsiTheme="majorBidi" w:cstheme="majorBidi"/>
          <w:color w:val="000000"/>
          <w:sz w:val="22"/>
          <w:szCs w:val="22"/>
        </w:rPr>
        <w:t xml:space="preserve">at </w:t>
      </w:r>
      <w:r w:rsidR="0046110D" w:rsidRPr="008509AC">
        <w:rPr>
          <w:rFonts w:asciiTheme="majorBidi" w:hAnsiTheme="majorBidi" w:cstheme="majorBidi"/>
          <w:color w:val="000000"/>
          <w:sz w:val="22"/>
          <w:szCs w:val="22"/>
        </w:rPr>
        <w:t>multiple regulat</w:t>
      </w:r>
      <w:r w:rsidR="0006425C" w:rsidRPr="008509AC">
        <w:rPr>
          <w:rFonts w:asciiTheme="majorBidi" w:hAnsiTheme="majorBidi" w:cstheme="majorBidi"/>
          <w:color w:val="000000"/>
          <w:sz w:val="22"/>
          <w:szCs w:val="22"/>
        </w:rPr>
        <w:t>ory</w:t>
      </w:r>
      <w:r w:rsidR="0046110D" w:rsidRPr="008509AC">
        <w:rPr>
          <w:rFonts w:asciiTheme="majorBidi" w:hAnsiTheme="majorBidi" w:cstheme="majorBidi"/>
          <w:color w:val="000000"/>
          <w:sz w:val="22"/>
          <w:szCs w:val="22"/>
        </w:rPr>
        <w:t xml:space="preserve"> levels</w:t>
      </w:r>
      <w:r w:rsidR="00BF7B3D">
        <w:rPr>
          <w:rFonts w:asciiTheme="majorBidi" w:hAnsiTheme="majorBidi" w:cstheme="majorBidi"/>
          <w:color w:val="000000"/>
          <w:sz w:val="22"/>
          <w:szCs w:val="22"/>
        </w:rPr>
        <w:t>. These</w:t>
      </w:r>
      <w:r w:rsidR="00206E6C">
        <w:rPr>
          <w:rFonts w:asciiTheme="majorBidi" w:hAnsiTheme="majorBidi" w:cstheme="majorBidi"/>
          <w:color w:val="000000"/>
          <w:sz w:val="22"/>
          <w:szCs w:val="22"/>
        </w:rPr>
        <w:t>,</w:t>
      </w:r>
      <w:r w:rsidR="00BF7B3D">
        <w:rPr>
          <w:rFonts w:asciiTheme="majorBidi" w:hAnsiTheme="majorBidi" w:cstheme="majorBidi"/>
          <w:color w:val="000000"/>
          <w:sz w:val="22"/>
          <w:szCs w:val="22"/>
        </w:rPr>
        <w:t xml:space="preserve"> in turn</w:t>
      </w:r>
      <w:r w:rsidR="005B70FC">
        <w:rPr>
          <w:rFonts w:asciiTheme="majorBidi" w:hAnsiTheme="majorBidi" w:cstheme="majorBidi"/>
          <w:color w:val="000000"/>
          <w:sz w:val="22"/>
          <w:szCs w:val="22"/>
        </w:rPr>
        <w:t>,</w:t>
      </w:r>
      <w:r w:rsidR="00E649CF">
        <w:rPr>
          <w:rFonts w:asciiTheme="majorBidi" w:hAnsiTheme="majorBidi" w:cstheme="majorBidi"/>
          <w:color w:val="000000"/>
          <w:sz w:val="22"/>
          <w:szCs w:val="22"/>
        </w:rPr>
        <w:t xml:space="preserve"> increase the </w:t>
      </w:r>
      <w:r w:rsidR="00E649CF" w:rsidRPr="008509AC">
        <w:rPr>
          <w:rFonts w:asciiTheme="majorBidi" w:hAnsiTheme="majorBidi" w:cstheme="majorBidi"/>
          <w:color w:val="000000"/>
          <w:sz w:val="22"/>
          <w:szCs w:val="22"/>
        </w:rPr>
        <w:t>number of sacrificed animals</w:t>
      </w:r>
      <w:r w:rsidR="00BF7B3D">
        <w:rPr>
          <w:rFonts w:asciiTheme="majorBidi" w:hAnsiTheme="majorBidi" w:cstheme="majorBidi"/>
          <w:color w:val="000000"/>
          <w:sz w:val="22"/>
          <w:szCs w:val="22"/>
        </w:rPr>
        <w:t xml:space="preserve"> necessary </w:t>
      </w:r>
      <w:r w:rsidR="0046110D" w:rsidRPr="008509AC">
        <w:rPr>
          <w:rFonts w:asciiTheme="majorBidi" w:hAnsiTheme="majorBidi" w:cstheme="majorBidi"/>
          <w:color w:val="000000"/>
          <w:sz w:val="22"/>
          <w:szCs w:val="22"/>
        </w:rPr>
        <w:t xml:space="preserve">to </w:t>
      </w:r>
      <w:r w:rsidR="005B70FC">
        <w:rPr>
          <w:rFonts w:asciiTheme="majorBidi" w:hAnsiTheme="majorBidi" w:cstheme="majorBidi"/>
          <w:color w:val="000000"/>
          <w:sz w:val="22"/>
          <w:szCs w:val="22"/>
        </w:rPr>
        <w:t xml:space="preserve">ensure correct </w:t>
      </w:r>
      <w:r w:rsidR="0006425C" w:rsidRPr="008509AC">
        <w:rPr>
          <w:rFonts w:asciiTheme="majorBidi" w:hAnsiTheme="majorBidi" w:cstheme="majorBidi"/>
          <w:color w:val="000000"/>
          <w:sz w:val="22"/>
          <w:szCs w:val="22"/>
        </w:rPr>
        <w:t xml:space="preserve">statistical analyses </w:t>
      </w:r>
      <w:r w:rsidR="005B70FC" w:rsidRPr="008509AC">
        <w:rPr>
          <w:rFonts w:asciiTheme="majorBidi" w:hAnsiTheme="majorBidi" w:cstheme="majorBidi"/>
          <w:color w:val="000000"/>
          <w:sz w:val="22"/>
          <w:szCs w:val="22"/>
        </w:rPr>
        <w:t xml:space="preserve">and </w:t>
      </w:r>
      <w:r w:rsidR="005B70FC">
        <w:rPr>
          <w:rFonts w:asciiTheme="majorBidi" w:hAnsiTheme="majorBidi" w:cstheme="majorBidi"/>
          <w:color w:val="000000"/>
          <w:sz w:val="22"/>
          <w:szCs w:val="22"/>
        </w:rPr>
        <w:t xml:space="preserve">to </w:t>
      </w:r>
      <w:r w:rsidR="00206E6C">
        <w:rPr>
          <w:rFonts w:asciiTheme="majorBidi" w:hAnsiTheme="majorBidi" w:cstheme="majorBidi"/>
          <w:color w:val="000000"/>
          <w:sz w:val="22"/>
          <w:szCs w:val="22"/>
        </w:rPr>
        <w:t>maintain</w:t>
      </w:r>
      <w:r w:rsidR="00206E6C" w:rsidRPr="008509AC">
        <w:rPr>
          <w:rFonts w:asciiTheme="majorBidi" w:hAnsiTheme="majorBidi" w:cstheme="majorBidi"/>
          <w:color w:val="000000"/>
          <w:sz w:val="22"/>
          <w:szCs w:val="22"/>
        </w:rPr>
        <w:t xml:space="preserve"> </w:t>
      </w:r>
      <w:r w:rsidR="0046110D" w:rsidRPr="008509AC">
        <w:rPr>
          <w:rFonts w:asciiTheme="majorBidi" w:hAnsiTheme="majorBidi" w:cstheme="majorBidi"/>
          <w:color w:val="000000"/>
          <w:sz w:val="22"/>
          <w:szCs w:val="22"/>
        </w:rPr>
        <w:t xml:space="preserve">consistency between experiments. Moreover, if the transporter of choice is part of a </w:t>
      </w:r>
      <w:r w:rsidR="00096E2A" w:rsidRPr="008509AC">
        <w:rPr>
          <w:rFonts w:asciiTheme="majorBidi" w:hAnsiTheme="majorBidi" w:cstheme="majorBidi"/>
          <w:color w:val="000000"/>
          <w:sz w:val="22"/>
          <w:szCs w:val="22"/>
        </w:rPr>
        <w:t>multiple</w:t>
      </w:r>
      <w:r w:rsidR="00096E2A">
        <w:rPr>
          <w:rFonts w:asciiTheme="majorBidi" w:hAnsiTheme="majorBidi" w:cstheme="majorBidi"/>
          <w:color w:val="000000"/>
          <w:sz w:val="22"/>
          <w:szCs w:val="22"/>
        </w:rPr>
        <w:t>-</w:t>
      </w:r>
      <w:r w:rsidR="0046110D" w:rsidRPr="008509AC">
        <w:rPr>
          <w:rFonts w:asciiTheme="majorBidi" w:hAnsiTheme="majorBidi" w:cstheme="majorBidi"/>
          <w:color w:val="000000"/>
          <w:sz w:val="22"/>
          <w:szCs w:val="22"/>
        </w:rPr>
        <w:t>transporter</w:t>
      </w:r>
      <w:r w:rsidR="00096E2A">
        <w:rPr>
          <w:rFonts w:asciiTheme="majorBidi" w:hAnsiTheme="majorBidi" w:cstheme="majorBidi"/>
          <w:color w:val="000000"/>
          <w:sz w:val="22"/>
          <w:szCs w:val="22"/>
        </w:rPr>
        <w:t xml:space="preserve">s </w:t>
      </w:r>
      <w:r w:rsidR="0046110D" w:rsidRPr="008509AC">
        <w:rPr>
          <w:rFonts w:asciiTheme="majorBidi" w:hAnsiTheme="majorBidi" w:cstheme="majorBidi"/>
          <w:color w:val="000000"/>
          <w:sz w:val="22"/>
          <w:szCs w:val="22"/>
        </w:rPr>
        <w:t>absorption mechanism, such as PepT2 that co-express</w:t>
      </w:r>
      <w:r w:rsidR="0006425C" w:rsidRPr="008509AC">
        <w:rPr>
          <w:rFonts w:asciiTheme="majorBidi" w:hAnsiTheme="majorBidi" w:cstheme="majorBidi"/>
          <w:color w:val="000000"/>
          <w:sz w:val="22"/>
          <w:szCs w:val="22"/>
        </w:rPr>
        <w:t>es</w:t>
      </w:r>
      <w:r w:rsidR="0046110D" w:rsidRPr="008509AC">
        <w:rPr>
          <w:rFonts w:asciiTheme="majorBidi" w:hAnsiTheme="majorBidi" w:cstheme="majorBidi"/>
          <w:color w:val="000000"/>
          <w:sz w:val="22"/>
          <w:szCs w:val="22"/>
        </w:rPr>
        <w:t xml:space="preserve"> with PepT1 variants in the intestine</w:t>
      </w:r>
      <w:r w:rsidR="004661E4" w:rsidRPr="008509AC">
        <w:rPr>
          <w:rFonts w:asciiTheme="majorBidi" w:hAnsiTheme="majorBidi" w:cstheme="majorBidi"/>
          <w:color w:val="000000"/>
          <w:sz w:val="22"/>
          <w:szCs w:val="22"/>
        </w:rPr>
        <w:t xml:space="preserve"> of fish</w:t>
      </w:r>
      <w:r w:rsidR="0046110D" w:rsidRPr="008509AC">
        <w:rPr>
          <w:rFonts w:asciiTheme="majorBidi" w:hAnsiTheme="majorBidi" w:cstheme="majorBidi"/>
          <w:color w:val="000000"/>
          <w:sz w:val="22"/>
          <w:szCs w:val="22"/>
        </w:rPr>
        <w:t xml:space="preserve">, the ability to study </w:t>
      </w:r>
      <w:r w:rsidR="0006425C" w:rsidRPr="008509AC">
        <w:rPr>
          <w:rFonts w:asciiTheme="majorBidi" w:hAnsiTheme="majorBidi" w:cstheme="majorBidi"/>
          <w:color w:val="000000"/>
          <w:sz w:val="22"/>
          <w:szCs w:val="22"/>
        </w:rPr>
        <w:t>the function of a specific</w:t>
      </w:r>
      <w:r w:rsidR="0046110D" w:rsidRPr="008509AC">
        <w:rPr>
          <w:rFonts w:asciiTheme="majorBidi" w:hAnsiTheme="majorBidi" w:cstheme="majorBidi"/>
          <w:color w:val="000000"/>
          <w:sz w:val="22"/>
          <w:szCs w:val="22"/>
        </w:rPr>
        <w:t xml:space="preserve"> transporter </w:t>
      </w:r>
      <w:r w:rsidR="005B70FC">
        <w:rPr>
          <w:rFonts w:asciiTheme="majorBidi" w:hAnsiTheme="majorBidi" w:cstheme="majorBidi"/>
          <w:color w:val="000000"/>
          <w:sz w:val="22"/>
          <w:szCs w:val="22"/>
        </w:rPr>
        <w:t xml:space="preserve">in </w:t>
      </w:r>
      <w:r w:rsidR="005B70FC" w:rsidRPr="00212B06">
        <w:rPr>
          <w:rFonts w:asciiTheme="majorBidi" w:hAnsiTheme="majorBidi" w:cstheme="majorBidi"/>
          <w:i/>
          <w:iCs/>
          <w:color w:val="000000"/>
        </w:rPr>
        <w:t xml:space="preserve">in-situ </w:t>
      </w:r>
      <w:r w:rsidR="005B70FC">
        <w:rPr>
          <w:rFonts w:asciiTheme="majorBidi" w:hAnsiTheme="majorBidi" w:cstheme="majorBidi"/>
          <w:color w:val="000000"/>
          <w:sz w:val="22"/>
          <w:szCs w:val="22"/>
        </w:rPr>
        <w:t>system</w:t>
      </w:r>
      <w:r w:rsidR="00381B0A">
        <w:rPr>
          <w:rFonts w:asciiTheme="majorBidi" w:hAnsiTheme="majorBidi" w:cstheme="majorBidi"/>
          <w:color w:val="000000"/>
          <w:sz w:val="22"/>
          <w:szCs w:val="22"/>
        </w:rPr>
        <w:t>s</w:t>
      </w:r>
      <w:r w:rsidR="005B70FC">
        <w:rPr>
          <w:rFonts w:asciiTheme="majorBidi" w:hAnsiTheme="majorBidi" w:cstheme="majorBidi"/>
          <w:color w:val="000000"/>
          <w:sz w:val="22"/>
          <w:szCs w:val="22"/>
        </w:rPr>
        <w:t xml:space="preserve"> </w:t>
      </w:r>
      <w:r w:rsidR="0006425C" w:rsidRPr="008509AC">
        <w:rPr>
          <w:rFonts w:asciiTheme="majorBidi" w:hAnsiTheme="majorBidi" w:cstheme="majorBidi"/>
          <w:color w:val="000000"/>
          <w:sz w:val="22"/>
          <w:szCs w:val="22"/>
        </w:rPr>
        <w:t xml:space="preserve">without </w:t>
      </w:r>
      <w:r w:rsidR="007572AD" w:rsidRPr="008509AC">
        <w:rPr>
          <w:rFonts w:asciiTheme="majorBidi" w:hAnsiTheme="majorBidi" w:cstheme="majorBidi"/>
          <w:color w:val="000000"/>
          <w:sz w:val="22"/>
          <w:szCs w:val="22"/>
        </w:rPr>
        <w:t>cross-</w:t>
      </w:r>
      <w:r w:rsidR="0006425C" w:rsidRPr="008509AC">
        <w:rPr>
          <w:rFonts w:asciiTheme="majorBidi" w:hAnsiTheme="majorBidi" w:cstheme="majorBidi"/>
          <w:color w:val="000000"/>
          <w:sz w:val="22"/>
          <w:szCs w:val="22"/>
        </w:rPr>
        <w:t>effects of other</w:t>
      </w:r>
      <w:r w:rsidR="00520EAA" w:rsidRPr="008509AC">
        <w:rPr>
          <w:rFonts w:asciiTheme="majorBidi" w:hAnsiTheme="majorBidi" w:cstheme="majorBidi"/>
          <w:color w:val="000000"/>
          <w:sz w:val="22"/>
          <w:szCs w:val="22"/>
        </w:rPr>
        <w:t xml:space="preserve"> transporter</w:t>
      </w:r>
      <w:r w:rsidR="00AE286A" w:rsidRPr="008509AC">
        <w:rPr>
          <w:rFonts w:asciiTheme="majorBidi" w:hAnsiTheme="majorBidi" w:cstheme="majorBidi"/>
          <w:color w:val="000000"/>
          <w:sz w:val="22"/>
          <w:szCs w:val="22"/>
        </w:rPr>
        <w:t xml:space="preserve">s </w:t>
      </w:r>
      <w:r w:rsidR="0046110D" w:rsidRPr="008509AC">
        <w:rPr>
          <w:rFonts w:asciiTheme="majorBidi" w:hAnsiTheme="majorBidi" w:cstheme="majorBidi"/>
          <w:color w:val="000000"/>
          <w:sz w:val="22"/>
          <w:szCs w:val="22"/>
        </w:rPr>
        <w:t>is difficult</w:t>
      </w:r>
      <w:r w:rsidR="004661E4" w:rsidRPr="008509AC">
        <w:rPr>
          <w:rFonts w:asciiTheme="majorBidi" w:hAnsiTheme="majorBidi" w:cstheme="majorBidi"/>
          <w:color w:val="000000"/>
          <w:sz w:val="22"/>
          <w:szCs w:val="22"/>
        </w:rPr>
        <w:t xml:space="preserve"> or impossible</w:t>
      </w:r>
      <w:r w:rsidR="0046110D" w:rsidRPr="008509AC">
        <w:rPr>
          <w:rFonts w:asciiTheme="majorBidi" w:hAnsiTheme="majorBidi" w:cstheme="majorBidi"/>
          <w:color w:val="000000"/>
          <w:sz w:val="22"/>
          <w:szCs w:val="22"/>
        </w:rPr>
        <w:t>.</w:t>
      </w:r>
      <w:r w:rsidR="00900F19">
        <w:rPr>
          <w:rFonts w:asciiTheme="majorBidi" w:hAnsiTheme="majorBidi" w:cstheme="majorBidi"/>
          <w:color w:val="000000"/>
          <w:sz w:val="22"/>
          <w:szCs w:val="22"/>
        </w:rPr>
        <w:t xml:space="preserve"> The presented expression system </w:t>
      </w:r>
      <w:r w:rsidR="00096E2A">
        <w:rPr>
          <w:rFonts w:asciiTheme="majorBidi" w:hAnsiTheme="majorBidi" w:cstheme="majorBidi"/>
          <w:color w:val="000000"/>
          <w:sz w:val="22"/>
          <w:szCs w:val="22"/>
        </w:rPr>
        <w:t xml:space="preserve">address and eliminate these problems and serves as optimal </w:t>
      </w:r>
      <w:r w:rsidR="00FF47C3">
        <w:rPr>
          <w:rFonts w:asciiTheme="majorBidi" w:hAnsiTheme="majorBidi" w:cstheme="majorBidi"/>
          <w:color w:val="000000"/>
          <w:sz w:val="22"/>
          <w:szCs w:val="22"/>
        </w:rPr>
        <w:t>controlled</w:t>
      </w:r>
      <w:r w:rsidR="00096E2A">
        <w:rPr>
          <w:rFonts w:asciiTheme="majorBidi" w:hAnsiTheme="majorBidi" w:cstheme="majorBidi"/>
          <w:color w:val="000000"/>
          <w:sz w:val="22"/>
          <w:szCs w:val="22"/>
        </w:rPr>
        <w:t xml:space="preserve"> experimental system for fish transporters characterization.  </w:t>
      </w:r>
    </w:p>
    <w:p w14:paraId="293FB043" w14:textId="77777777" w:rsidR="008509AC" w:rsidRDefault="008509AC" w:rsidP="00A73D31">
      <w:pPr>
        <w:pStyle w:val="NormalWeb"/>
        <w:spacing w:before="0" w:beforeAutospacing="0" w:after="0" w:afterAutospacing="0" w:line="360" w:lineRule="auto"/>
        <w:rPr>
          <w:rFonts w:asciiTheme="majorBidi" w:hAnsiTheme="majorBidi" w:cstheme="majorBidi"/>
          <w:color w:val="000000"/>
          <w:sz w:val="22"/>
          <w:szCs w:val="22"/>
        </w:rPr>
      </w:pPr>
    </w:p>
    <w:p w14:paraId="0B59C293" w14:textId="1DE9BA61" w:rsidR="00096E2A" w:rsidRDefault="009C290E"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4.2 </w:t>
      </w:r>
      <w:r w:rsidR="00AD1A70">
        <w:rPr>
          <w:rFonts w:asciiTheme="majorBidi" w:hAnsiTheme="majorBidi" w:cstheme="majorBidi"/>
          <w:color w:val="000000"/>
          <w:sz w:val="22"/>
          <w:szCs w:val="22"/>
        </w:rPr>
        <w:t>Homologous</w:t>
      </w:r>
      <w:r w:rsidR="00096E2A">
        <w:rPr>
          <w:rFonts w:asciiTheme="majorBidi" w:hAnsiTheme="majorBidi" w:cstheme="majorBidi"/>
          <w:color w:val="000000"/>
          <w:sz w:val="22"/>
          <w:szCs w:val="22"/>
        </w:rPr>
        <w:t xml:space="preserve"> vs</w:t>
      </w:r>
      <w:r w:rsidR="00DB5EC4">
        <w:rPr>
          <w:rFonts w:asciiTheme="majorBidi" w:hAnsiTheme="majorBidi" w:cstheme="majorBidi"/>
          <w:color w:val="000000"/>
          <w:sz w:val="22"/>
          <w:szCs w:val="22"/>
        </w:rPr>
        <w:t>.</w:t>
      </w:r>
      <w:r w:rsidR="00096E2A">
        <w:rPr>
          <w:rFonts w:asciiTheme="majorBidi" w:hAnsiTheme="majorBidi" w:cstheme="majorBidi"/>
          <w:color w:val="000000"/>
          <w:sz w:val="22"/>
          <w:szCs w:val="22"/>
        </w:rPr>
        <w:t xml:space="preserve"> h</w:t>
      </w:r>
      <w:r w:rsidR="00096E2A" w:rsidRPr="008509AC">
        <w:rPr>
          <w:rFonts w:asciiTheme="majorBidi" w:hAnsiTheme="majorBidi" w:cstheme="majorBidi"/>
          <w:color w:val="000000"/>
          <w:sz w:val="22"/>
          <w:szCs w:val="22"/>
        </w:rPr>
        <w:t>eterologous</w:t>
      </w:r>
      <w:r w:rsidR="00096E2A">
        <w:rPr>
          <w:rFonts w:asciiTheme="majorBidi" w:hAnsiTheme="majorBidi" w:cstheme="majorBidi"/>
          <w:color w:val="000000"/>
          <w:sz w:val="22"/>
          <w:szCs w:val="22"/>
        </w:rPr>
        <w:t xml:space="preserve"> expression systems</w:t>
      </w:r>
    </w:p>
    <w:p w14:paraId="0D8A38C7" w14:textId="2FAFE90A" w:rsidR="0046110D" w:rsidRDefault="00096E2A"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While </w:t>
      </w:r>
      <w:r w:rsidR="00AD1A70">
        <w:rPr>
          <w:rFonts w:asciiTheme="majorBidi" w:hAnsiTheme="majorBidi" w:cstheme="majorBidi"/>
          <w:color w:val="000000"/>
          <w:sz w:val="22"/>
          <w:szCs w:val="22"/>
        </w:rPr>
        <w:t xml:space="preserve">some </w:t>
      </w:r>
      <w:r w:rsidR="00663CD6">
        <w:rPr>
          <w:rFonts w:asciiTheme="majorBidi" w:hAnsiTheme="majorBidi" w:cstheme="majorBidi"/>
          <w:color w:val="000000"/>
          <w:sz w:val="22"/>
          <w:szCs w:val="22"/>
        </w:rPr>
        <w:t>h</w:t>
      </w:r>
      <w:r w:rsidR="004661E4" w:rsidRPr="008509AC">
        <w:rPr>
          <w:rFonts w:asciiTheme="majorBidi" w:hAnsiTheme="majorBidi" w:cstheme="majorBidi"/>
          <w:color w:val="000000"/>
          <w:sz w:val="22"/>
          <w:szCs w:val="22"/>
        </w:rPr>
        <w:t>eterologous expression systems</w:t>
      </w:r>
      <w:r>
        <w:rPr>
          <w:rFonts w:asciiTheme="majorBidi" w:hAnsiTheme="majorBidi" w:cstheme="majorBidi"/>
          <w:color w:val="000000"/>
          <w:sz w:val="22"/>
          <w:szCs w:val="22"/>
        </w:rPr>
        <w:t>,</w:t>
      </w:r>
      <w:r w:rsidR="004661E4" w:rsidRPr="008509AC">
        <w:rPr>
          <w:rFonts w:asciiTheme="majorBidi" w:hAnsiTheme="majorBidi" w:cstheme="majorBidi"/>
          <w:color w:val="000000"/>
          <w:sz w:val="22"/>
          <w:szCs w:val="22"/>
        </w:rPr>
        <w:t xml:space="preserve"> serve as </w:t>
      </w:r>
      <w:r w:rsidR="00BC0A38" w:rsidRPr="008509AC">
        <w:rPr>
          <w:rFonts w:asciiTheme="majorBidi" w:hAnsiTheme="majorBidi" w:cstheme="majorBidi"/>
          <w:color w:val="000000"/>
          <w:sz w:val="22"/>
          <w:szCs w:val="22"/>
        </w:rPr>
        <w:t xml:space="preserve">an </w:t>
      </w:r>
      <w:r w:rsidR="004661E4" w:rsidRPr="008509AC">
        <w:rPr>
          <w:rFonts w:asciiTheme="majorBidi" w:hAnsiTheme="majorBidi" w:cstheme="majorBidi"/>
          <w:color w:val="000000"/>
          <w:sz w:val="22"/>
          <w:szCs w:val="22"/>
        </w:rPr>
        <w:t xml:space="preserve">adequate </w:t>
      </w:r>
      <w:r w:rsidR="004661E4" w:rsidRPr="008509AC">
        <w:rPr>
          <w:rFonts w:asciiTheme="majorBidi" w:hAnsiTheme="majorBidi" w:cstheme="majorBidi"/>
          <w:i/>
          <w:iCs/>
          <w:color w:val="000000"/>
          <w:sz w:val="22"/>
          <w:szCs w:val="22"/>
        </w:rPr>
        <w:t>in</w:t>
      </w:r>
      <w:r w:rsidR="001E43A6">
        <w:rPr>
          <w:rFonts w:asciiTheme="majorBidi" w:hAnsiTheme="majorBidi" w:cstheme="majorBidi"/>
          <w:i/>
          <w:iCs/>
          <w:color w:val="000000"/>
          <w:sz w:val="22"/>
          <w:szCs w:val="22"/>
        </w:rPr>
        <w:t>-</w:t>
      </w:r>
      <w:r w:rsidR="004661E4" w:rsidRPr="008509AC">
        <w:rPr>
          <w:rFonts w:asciiTheme="majorBidi" w:hAnsiTheme="majorBidi" w:cstheme="majorBidi"/>
          <w:i/>
          <w:iCs/>
          <w:color w:val="000000"/>
          <w:sz w:val="22"/>
          <w:szCs w:val="22"/>
        </w:rPr>
        <w:t>vitro</w:t>
      </w:r>
      <w:r w:rsidR="004661E4" w:rsidRPr="008509AC">
        <w:rPr>
          <w:rFonts w:asciiTheme="majorBidi" w:hAnsiTheme="majorBidi" w:cstheme="majorBidi"/>
          <w:color w:val="000000"/>
          <w:sz w:val="22"/>
          <w:szCs w:val="22"/>
        </w:rPr>
        <w:t xml:space="preserve"> system that allow</w:t>
      </w:r>
      <w:r w:rsidR="004443A7">
        <w:rPr>
          <w:rFonts w:asciiTheme="majorBidi" w:hAnsiTheme="majorBidi" w:cstheme="majorBidi"/>
          <w:color w:val="000000"/>
          <w:sz w:val="22"/>
          <w:szCs w:val="22"/>
        </w:rPr>
        <w:t>s</w:t>
      </w:r>
      <w:r w:rsidR="004661E4" w:rsidRPr="008509AC">
        <w:rPr>
          <w:rFonts w:asciiTheme="majorBidi" w:hAnsiTheme="majorBidi" w:cstheme="majorBidi"/>
          <w:color w:val="000000"/>
          <w:sz w:val="22"/>
          <w:szCs w:val="22"/>
        </w:rPr>
        <w:t xml:space="preserve"> the</w:t>
      </w:r>
      <w:r w:rsidR="00520EAA" w:rsidRPr="008509AC">
        <w:rPr>
          <w:rFonts w:asciiTheme="majorBidi" w:hAnsiTheme="majorBidi" w:cstheme="majorBidi"/>
          <w:color w:val="000000"/>
          <w:sz w:val="22"/>
          <w:szCs w:val="22"/>
        </w:rPr>
        <w:t xml:space="preserve"> </w:t>
      </w:r>
      <w:r w:rsidR="00E91D27" w:rsidRPr="008509AC">
        <w:rPr>
          <w:rFonts w:asciiTheme="majorBidi" w:hAnsiTheme="majorBidi" w:cstheme="majorBidi"/>
          <w:color w:val="000000"/>
          <w:sz w:val="22"/>
          <w:szCs w:val="22"/>
        </w:rPr>
        <w:t>function</w:t>
      </w:r>
      <w:r w:rsidR="00520EAA" w:rsidRPr="008509AC">
        <w:rPr>
          <w:rFonts w:asciiTheme="majorBidi" w:hAnsiTheme="majorBidi" w:cstheme="majorBidi"/>
          <w:color w:val="000000"/>
          <w:sz w:val="22"/>
          <w:szCs w:val="22"/>
        </w:rPr>
        <w:t xml:space="preserve">al </w:t>
      </w:r>
      <w:r w:rsidR="00AE286A" w:rsidRPr="008509AC">
        <w:rPr>
          <w:rFonts w:asciiTheme="majorBidi" w:hAnsiTheme="majorBidi" w:cstheme="majorBidi"/>
          <w:color w:val="000000"/>
          <w:sz w:val="22"/>
          <w:szCs w:val="22"/>
        </w:rPr>
        <w:t>characterization</w:t>
      </w:r>
      <w:r w:rsidR="00E91D27" w:rsidRPr="008509AC">
        <w:rPr>
          <w:rFonts w:asciiTheme="majorBidi" w:hAnsiTheme="majorBidi" w:cstheme="majorBidi"/>
          <w:color w:val="000000"/>
          <w:sz w:val="22"/>
          <w:szCs w:val="22"/>
        </w:rPr>
        <w:t xml:space="preserve"> </w:t>
      </w:r>
      <w:r w:rsidR="004661E4" w:rsidRPr="008509AC">
        <w:rPr>
          <w:rFonts w:asciiTheme="majorBidi" w:hAnsiTheme="majorBidi" w:cstheme="majorBidi"/>
          <w:color w:val="000000"/>
          <w:sz w:val="22"/>
          <w:szCs w:val="22"/>
        </w:rPr>
        <w:t xml:space="preserve">of </w:t>
      </w:r>
      <w:r w:rsidR="0006425C" w:rsidRPr="008509AC">
        <w:rPr>
          <w:rFonts w:asciiTheme="majorBidi" w:hAnsiTheme="majorBidi" w:cstheme="majorBidi"/>
          <w:color w:val="000000"/>
          <w:sz w:val="22"/>
          <w:szCs w:val="22"/>
        </w:rPr>
        <w:t xml:space="preserve">a single </w:t>
      </w:r>
      <w:r w:rsidR="004661E4" w:rsidRPr="008509AC">
        <w:rPr>
          <w:rFonts w:asciiTheme="majorBidi" w:hAnsiTheme="majorBidi" w:cstheme="majorBidi"/>
          <w:color w:val="000000"/>
          <w:sz w:val="22"/>
          <w:szCs w:val="22"/>
        </w:rPr>
        <w:t>specific</w:t>
      </w:r>
      <w:r w:rsidR="00E91D27" w:rsidRPr="008509AC">
        <w:rPr>
          <w:rFonts w:asciiTheme="majorBidi" w:hAnsiTheme="majorBidi" w:cstheme="majorBidi"/>
          <w:color w:val="000000"/>
          <w:sz w:val="22"/>
          <w:szCs w:val="22"/>
        </w:rPr>
        <w:t xml:space="preserve"> transporter</w:t>
      </w:r>
      <w:r w:rsidR="001E5429" w:rsidRPr="008509AC">
        <w:rPr>
          <w:rFonts w:asciiTheme="majorBidi" w:hAnsiTheme="majorBidi" w:cstheme="majorBidi"/>
          <w:color w:val="000000"/>
          <w:sz w:val="22"/>
          <w:szCs w:val="22"/>
        </w:rPr>
        <w:t xml:space="preserve"> </w:t>
      </w:r>
      <w:r w:rsidR="00FB4C24" w:rsidRPr="00FF47C3">
        <w:rPr>
          <w:rFonts w:asciiTheme="majorBidi" w:hAnsiTheme="majorBidi" w:cstheme="majorBidi"/>
          <w:color w:val="000000"/>
          <w:sz w:val="22"/>
          <w:szCs w:val="22"/>
        </w:rPr>
        <w:fldChar w:fldCharType="begin" w:fldLock="1"/>
      </w:r>
      <w:r w:rsidR="00D41443" w:rsidRPr="008509AC">
        <w:rPr>
          <w:rFonts w:asciiTheme="majorBidi" w:hAnsiTheme="majorBidi" w:cstheme="majorBidi"/>
          <w:color w:val="000000"/>
          <w:sz w:val="22"/>
          <w:szCs w:val="22"/>
        </w:rPr>
        <w:instrText xml:space="preserve">ADDIN CSL_CITATION {"citationItems":[{"id":"ITEM-1","itemData":{"DOI":"10.1113/JP282781","ISSN":"14697793","PMID":"35413133","abstract":"Abstract: The high-affinity/low-capacity system Slc15a2 (PepT2) is responsible for the reuptake of di/tripeptides from the renal proximal tubule, but it also operates in many other tissues and organs. Information regarding PepT2 in teleost fish is limited and, to date, functional data are available from the zebrafish (Danio rerio) only. Here, we report the identification of two slc15a2 genes in the Atlantic salmon (Salmo salar) genome, namely slc15a2a and slc15a2b. The two encoded PepT2 proteins share 87% identity and resemble both structurally and functionally the canonical vertebrate PepT2 system. The mRNA tissue distribution analyses reveal a widespread distribution of slc15a2a transcripts, being more abundant in the brain and gills, while slc15a2b transcripts are mainly expressed in the kidney and the distal part of the gastrointestinal tract. The function of the two transporters was investigated by heterologous expression in Xenopus laevis oocytes and two-electrode voltage-clamp recordings of transport and presteady-state currents. Both PepT2a and PepT2b in the presence of Gly-Gln elicit pH-dependent and Na+ independent inward currents. The biophysical and kinetic analysis of the recorded currents defined the transport properties, confirming that the two Atlantic salmon PepT2 proteins behave as high-affinity/low-capacity transporters. The recent structures and the previous kinetic schemes of rat and human PepT2 qualitatively account for the characteristics of the two Atlantic salmon proteins. This study is the first to report on the functional expression of two PepT2-type transporters that operate in the same vertebrate organism as a result of (a) gene duplication process(es). Key points: Two slc15a2-type genes, slc15a2a and slc15a2b coding for PepT2-type peptide transporters were found in the Atlantic salmon. slc15a2a transcripts, widely distributed in the fish tissues, are abundant in the brain and gills, while slc15a2b transcripts are mainly expressed in the kidney and distal gastrointestinal tract. Amino acids involved in vertebrate Slc15 transport function are conserved in PepT2a and PepT2b proteins. Detailed kinetic analysis indicates that both PepT2a and PepT2b operate as high-affinity transporters. The kinetic schemes and structures proposed for the mammalian models of PepT2 are suitable to explain the function of the two Atlantic salmon transporters.","author":[{"dropping-particle":"","family":"Vacca","given":"Francesca","non-dropping-particle":"","parse-names":false,"suffix":""},{"dropping-particle":"","family":"Gomes","given":"Ana S","non-dropping-particle":"","parse-names":false,"suffix":""},{"dropping-particle":"","family":"Murashita","given":"Koji","non-dropping-particle":"","parse-names":false,"suffix":""},{"dropping-particle":"","family":"Cinquetti","given":"Raffella","non-dropping-particle":"","parse-names":false,"suffix":""},{"dropping-particle":"","family":"Roseti","given":"Cristina","non-dropping-particle":"","parse-names":false,"suffix":""},{"dropping-particle":"","family":"Barca","given":"Amilcare","non-dropping-particle":"","parse-names":false,"suffix":""},{"dropping-particle":"","family":"Rønnestad","given":"Ivar","non-dropping-particle":"","parse-names":false,"suffix":""},{"dropping-particle":"","family":"Verri","given":"Tiziano","non-dropping-particle":"","parse-names":false,"suffix":""},{"dropping-particle":"","family":"Bossi","given":"Elena","non-dropping-particle":"","parse-names":false,"suffix":""}],"container-title":"Journal of Physiology","id":"ITEM-1","issue":"10","issued":{"date-parts":[["2022"]]},"page":"2377-2400","title":"Functional characterization of Atlantic salmon (Salmo salar L.) PepT2 transporters","type":"article-journal","volume":"600"},"uris":["http://www.mendeley.com/documents/?uuid=892dfa14-9cca-38d2-83f7-50bb4e040106"]},{"id":"ITEM-2","itemData":{"DOI":"10.1152/ajpcell.00360.2019","ISSN":"15221563","PMID":"31664857","abstract":"Peptide transporter 1 (PepT1) mediates the uptake of dietary di-/tripeptides in vertebrates. However, in teleost fish gut, more than one PepT1-type transporter might operate, because of teleost-specific whole gen(om)e duplication event(s) that occurred during evolution. Here, we describe a novel teleost di-/tripeptide transporter, i.e., the Atlantic salmon (Salmo salar) peptide transporter 1a [PepT1a; or solute carrier family 15 member 1a (Slc15a1a)], which is a paralog (77% similarity and 64% identity at the amino acid level) of the well-described Atlantic salmon peptide transporter 1b [PepT1b, alias PepT1; or solute carrier family 15 member 1b (Slc15a1b)]. Comparative analysis and evolutionary relationships of gene/protein sequences were conducted after ad hoc database mining. Tissue mRNA expression analysis was performed by quantitative real-time PCR, whereas transport function analysis was accomplished by heterologous expression in Xenopus laevis oocytes and two-electrode voltage-clamp measurements. Atlantic salmon pept1a is highly expressed in the proximal intestine (pyloric ceca ≈ anterior midgut &gt; midgut &gt; &gt; posterior midgut), in the same gut regions as pept1b but notably </w:instrText>
      </w:r>
      <w:r w:rsidR="00D41443" w:rsidRPr="00712FA2">
        <w:rPr>
          <w:rFonts w:ascii="Cambria Math" w:hAnsi="Cambria Math" w:cs="Cambria Math"/>
          <w:color w:val="000000"/>
          <w:sz w:val="22"/>
          <w:szCs w:val="22"/>
        </w:rPr>
        <w:instrText>∼</w:instrText>
      </w:r>
      <w:r w:rsidR="00D41443" w:rsidRPr="008509AC">
        <w:rPr>
          <w:rFonts w:asciiTheme="majorBidi" w:hAnsiTheme="majorBidi" w:cstheme="majorBidi"/>
          <w:color w:val="000000"/>
          <w:sz w:val="22"/>
          <w:szCs w:val="22"/>
        </w:rPr>
        <w:instrText>5-fold less abundant. Like PepT1b, Atlantic salmon PepT1a is a low-affinity/high-capacity system. Functional analysis showed electrogenic, Na+-independent/pH-dependent transport and apparent substrate affinity (K0.5) values for Gly-Gln of 1.593 mmol/L at pH 7.6 and 0.076 mmol/L at pH 6.5. In summary, we show that a piscine PepT1a-type transporter is functional. Defining the role of Atlantic salmon PepT1a in the gut will help to understand the evolutionary and functional relationships among peptide transporters. Its functional characterization will contribute to elucidate the relevance of peptide transporters in Atlantic salmon nutritional physiology.","author":[{"dropping-particle":"","family":"Gomes","given":"Ana S.","non-dropping-particle":"","parse-names":false,"suffix":""},{"dropping-particle":"","family":"Vacca","given":"Francesca","non-dropping-particle":"","parse-names":false,"suffix":""},{"dropping-particle":"","family":"Cinquetti","given":"Raffaella","non-dropping-particle":"","parse-names":false,"suffix":""},{"dropping-particle":"","family":"Murashita","given":"Koji","non-dropping-particle":"","parse-names":false,"suffix":""},{"dropping-particle":"","family":"Barca","given":"Amilcare","non-dropping-particle":"","parse-names":false,"suffix":""},{"dropping-particle":"","family":"Bossi","given":"Elena","non-dropping-particle":"","parse-names":false,"suffix":""},{"dropping-particle":"","family":"Rønnestad","given":"Ivar","non-dropping-particle":"","parse-names":false,"suffix":""},{"dropping-particle":"","family":"Verri","given":"Tiziano","non-dropping-particle":"","parse-names":false,"suffix":""}],"container-title":"American Journal of Physiology - Cell Physiology","id":"ITEM-2","issue":"1","issued":{"date-parts":[["2020"]]},"page":"C191-C204","title":"Identification and characterization of the Atlantic salmon peptide transporter 1a","type":"article-journal","volume":"318"},"uris":["http://www.mendeley.com/documents/?uuid=09d63736-2f6a-4879-9e8a-224b2dff8c37"]}],"mendeley":{"formattedCitation":"(Gomes et al., 2020; Vacca et al., 2022)","plainTextFormattedCitation":"(Gomes et al., 2020; Vacca et al., 2022)","previouslyFormattedCitation":"(Gomes et al., 2020; Vacca et al., 2022)"},"properties":{"noteIndex":0},"schema":"https://github.com/citation-style-language/schema/raw/master/csl-citation.json"}</w:instrText>
      </w:r>
      <w:r w:rsidR="00FB4C24" w:rsidRPr="00FF47C3">
        <w:rPr>
          <w:rFonts w:asciiTheme="majorBidi" w:hAnsiTheme="majorBidi" w:cstheme="majorBidi"/>
          <w:color w:val="000000"/>
          <w:sz w:val="22"/>
          <w:szCs w:val="22"/>
        </w:rPr>
        <w:fldChar w:fldCharType="separate"/>
      </w:r>
      <w:r w:rsidR="00FB4C24" w:rsidRPr="008509AC">
        <w:rPr>
          <w:rFonts w:asciiTheme="majorBidi" w:hAnsiTheme="majorBidi" w:cstheme="majorBidi"/>
          <w:noProof/>
          <w:color w:val="000000"/>
          <w:sz w:val="22"/>
          <w:szCs w:val="22"/>
        </w:rPr>
        <w:t>(Gomes et al., 2020; Vacca et al., 2022)</w:t>
      </w:r>
      <w:r w:rsidR="00FB4C24" w:rsidRPr="00FF47C3">
        <w:rPr>
          <w:rFonts w:asciiTheme="majorBidi" w:hAnsiTheme="majorBidi" w:cstheme="majorBidi"/>
          <w:color w:val="000000"/>
          <w:sz w:val="22"/>
          <w:szCs w:val="22"/>
        </w:rPr>
        <w:fldChar w:fldCharType="end"/>
      </w:r>
      <w:r w:rsidR="00FB4C24" w:rsidRPr="008509AC">
        <w:rPr>
          <w:rFonts w:asciiTheme="majorBidi" w:hAnsiTheme="majorBidi" w:cstheme="majorBidi"/>
          <w:color w:val="000000"/>
          <w:sz w:val="22"/>
          <w:szCs w:val="22"/>
        </w:rPr>
        <w:t>,</w:t>
      </w:r>
      <w:r w:rsidR="00E91D27" w:rsidRPr="008509AC">
        <w:rPr>
          <w:rFonts w:asciiTheme="majorBidi" w:hAnsiTheme="majorBidi" w:cstheme="majorBidi"/>
          <w:color w:val="000000"/>
          <w:sz w:val="22"/>
          <w:szCs w:val="22"/>
        </w:rPr>
        <w:t xml:space="preserve"> </w:t>
      </w:r>
      <w:r>
        <w:rPr>
          <w:rFonts w:asciiTheme="majorBidi" w:hAnsiTheme="majorBidi" w:cstheme="majorBidi"/>
          <w:color w:val="000000"/>
          <w:sz w:val="22"/>
          <w:szCs w:val="22"/>
        </w:rPr>
        <w:t>they</w:t>
      </w:r>
      <w:r w:rsidRPr="008509AC">
        <w:rPr>
          <w:rFonts w:asciiTheme="majorBidi" w:hAnsiTheme="majorBidi" w:cstheme="majorBidi"/>
          <w:color w:val="000000"/>
          <w:sz w:val="22"/>
          <w:szCs w:val="22"/>
        </w:rPr>
        <w:t xml:space="preserve"> </w:t>
      </w:r>
      <w:r w:rsidR="004661E4" w:rsidRPr="008509AC">
        <w:rPr>
          <w:rFonts w:asciiTheme="majorBidi" w:hAnsiTheme="majorBidi" w:cstheme="majorBidi"/>
          <w:color w:val="000000"/>
          <w:sz w:val="22"/>
          <w:szCs w:val="22"/>
        </w:rPr>
        <w:t xml:space="preserve">lack the </w:t>
      </w:r>
      <w:r w:rsidR="00E91D27" w:rsidRPr="008509AC">
        <w:rPr>
          <w:rFonts w:asciiTheme="majorBidi" w:hAnsiTheme="majorBidi" w:cstheme="majorBidi"/>
          <w:color w:val="000000"/>
          <w:sz w:val="22"/>
          <w:szCs w:val="22"/>
        </w:rPr>
        <w:t xml:space="preserve">ability to mimic the natural </w:t>
      </w:r>
      <w:r w:rsidR="008D72F7" w:rsidRPr="008509AC">
        <w:rPr>
          <w:rFonts w:asciiTheme="majorBidi" w:hAnsiTheme="majorBidi" w:cstheme="majorBidi"/>
          <w:color w:val="000000"/>
          <w:sz w:val="22"/>
          <w:szCs w:val="22"/>
        </w:rPr>
        <w:t xml:space="preserve">cellular </w:t>
      </w:r>
      <w:r w:rsidR="00E91D27" w:rsidRPr="008509AC">
        <w:rPr>
          <w:rFonts w:asciiTheme="majorBidi" w:hAnsiTheme="majorBidi" w:cstheme="majorBidi"/>
          <w:color w:val="000000"/>
          <w:sz w:val="22"/>
          <w:szCs w:val="22"/>
        </w:rPr>
        <w:t xml:space="preserve">environment of the transporter. </w:t>
      </w:r>
      <w:r w:rsidR="00955D9E">
        <w:rPr>
          <w:rFonts w:asciiTheme="majorBidi" w:hAnsiTheme="majorBidi" w:cstheme="majorBidi"/>
          <w:color w:val="000000"/>
          <w:sz w:val="22"/>
          <w:szCs w:val="22"/>
        </w:rPr>
        <w:t xml:space="preserve">These differences are more </w:t>
      </w:r>
      <w:r w:rsidR="00955D9E" w:rsidRPr="00955D9E">
        <w:rPr>
          <w:rFonts w:asciiTheme="majorBidi" w:hAnsiTheme="majorBidi" w:cstheme="majorBidi"/>
          <w:color w:val="000000"/>
          <w:sz w:val="22"/>
          <w:szCs w:val="22"/>
        </w:rPr>
        <w:t xml:space="preserve">pronounced </w:t>
      </w:r>
      <w:r w:rsidR="00955D9E">
        <w:rPr>
          <w:rFonts w:asciiTheme="majorBidi" w:hAnsiTheme="majorBidi" w:cstheme="majorBidi"/>
          <w:color w:val="000000"/>
          <w:sz w:val="22"/>
          <w:szCs w:val="22"/>
        </w:rPr>
        <w:t>when addressing environmental stress responses and their effects on cellular processes since they differ greatly between species and cell type</w:t>
      </w:r>
      <w:r w:rsidR="00915266">
        <w:rPr>
          <w:rFonts w:asciiTheme="majorBidi" w:hAnsiTheme="majorBidi" w:cstheme="majorBidi"/>
          <w:color w:val="000000"/>
          <w:sz w:val="22"/>
          <w:szCs w:val="22"/>
        </w:rPr>
        <w:t>s</w:t>
      </w:r>
      <w:r w:rsidR="00955D9E">
        <w:rPr>
          <w:rFonts w:asciiTheme="majorBidi" w:hAnsiTheme="majorBidi" w:cstheme="majorBidi"/>
          <w:color w:val="000000"/>
          <w:sz w:val="22"/>
          <w:szCs w:val="22"/>
        </w:rPr>
        <w:t xml:space="preserve"> </w:t>
      </w:r>
      <w:r w:rsidR="00955D9E">
        <w:rPr>
          <w:rFonts w:asciiTheme="majorBidi" w:hAnsiTheme="majorBidi" w:cstheme="majorBidi"/>
          <w:color w:val="000000"/>
          <w:sz w:val="22"/>
          <w:szCs w:val="22"/>
        </w:rPr>
        <w:fldChar w:fldCharType="begin" w:fldLock="1"/>
      </w:r>
      <w:r w:rsidR="002F4E97">
        <w:rPr>
          <w:rFonts w:asciiTheme="majorBidi" w:hAnsiTheme="majorBidi" w:cstheme="majorBidi"/>
          <w:color w:val="000000"/>
          <w:sz w:val="22"/>
          <w:szCs w:val="22"/>
        </w:rPr>
        <w:instrText>ADDIN CSL_CITATION {"citationItems":[{"id":"ITEM-1","itemData":{"DOI":"10.1146/annurev.physiol.67.040403.103635","ISSN":"0066-4278","author":[{"dropping-particle":"","family":"Kültz","given":"Dietmar","non-dropping-particle":"","parse-names":false,"suffix":""}],"container-title":"Annual Review of Physiology","id":"ITEM-1","issue":"1","issued":{"date-parts":[["2005","3","17"]]},"page":"225-257","title":"MOLECULAR AND EVOLUTIONARY BASIS OF THE CELLULAR STRESS RESPONSE","type":"article-journal","volume":"67"},"uris":["http://www.mendeley.com/documents/?uuid=5240032f-7ac5-4112-92cc-8c4ac8b92eec"]}],"mendeley":{"formattedCitation":"(Kültz, 2005)","plainTextFormattedCitation":"(Kültz, 2005)","previouslyFormattedCitation":"(Kültz, 2005)"},"properties":{"noteIndex":0},"schema":"https://github.com/citation-style-language/schema/raw/master/csl-citation.json"}</w:instrText>
      </w:r>
      <w:r w:rsidR="00955D9E">
        <w:rPr>
          <w:rFonts w:asciiTheme="majorBidi" w:hAnsiTheme="majorBidi" w:cstheme="majorBidi"/>
          <w:color w:val="000000"/>
          <w:sz w:val="22"/>
          <w:szCs w:val="22"/>
        </w:rPr>
        <w:fldChar w:fldCharType="separate"/>
      </w:r>
      <w:r w:rsidR="00955D9E" w:rsidRPr="00955D9E">
        <w:rPr>
          <w:rFonts w:asciiTheme="majorBidi" w:hAnsiTheme="majorBidi" w:cstheme="majorBidi"/>
          <w:noProof/>
          <w:color w:val="000000"/>
          <w:sz w:val="22"/>
          <w:szCs w:val="22"/>
        </w:rPr>
        <w:t>(Kültz, 2005)</w:t>
      </w:r>
      <w:r w:rsidR="00955D9E">
        <w:rPr>
          <w:rFonts w:asciiTheme="majorBidi" w:hAnsiTheme="majorBidi" w:cstheme="majorBidi"/>
          <w:color w:val="000000"/>
          <w:sz w:val="22"/>
          <w:szCs w:val="22"/>
        </w:rPr>
        <w:fldChar w:fldCharType="end"/>
      </w:r>
      <w:r w:rsidR="00955D9E">
        <w:rPr>
          <w:rFonts w:asciiTheme="majorBidi" w:hAnsiTheme="majorBidi" w:cstheme="majorBidi"/>
          <w:color w:val="000000"/>
          <w:sz w:val="22"/>
          <w:szCs w:val="22"/>
        </w:rPr>
        <w:t xml:space="preserve">. </w:t>
      </w:r>
      <w:r w:rsidR="0006425C" w:rsidRPr="008509AC">
        <w:rPr>
          <w:rFonts w:asciiTheme="majorBidi" w:hAnsiTheme="majorBidi" w:cstheme="majorBidi"/>
          <w:color w:val="000000"/>
          <w:sz w:val="22"/>
          <w:szCs w:val="22"/>
        </w:rPr>
        <w:t>For example,</w:t>
      </w:r>
      <w:r w:rsidR="00955D9E">
        <w:rPr>
          <w:rFonts w:asciiTheme="majorBidi" w:hAnsiTheme="majorBidi" w:cstheme="majorBidi"/>
          <w:color w:val="000000"/>
          <w:sz w:val="22"/>
          <w:szCs w:val="22"/>
        </w:rPr>
        <w:t xml:space="preserve"> in MDCK cells, high levels of </w:t>
      </w:r>
      <w:r w:rsidR="002F4E97">
        <w:rPr>
          <w:rFonts w:asciiTheme="majorBidi" w:hAnsiTheme="majorBidi" w:cstheme="majorBidi"/>
          <w:color w:val="000000"/>
          <w:sz w:val="22"/>
          <w:szCs w:val="22"/>
        </w:rPr>
        <w:t>h</w:t>
      </w:r>
      <w:r w:rsidR="00955D9E">
        <w:rPr>
          <w:rFonts w:asciiTheme="majorBidi" w:hAnsiTheme="majorBidi" w:cstheme="majorBidi"/>
          <w:color w:val="000000"/>
          <w:sz w:val="22"/>
          <w:szCs w:val="22"/>
        </w:rPr>
        <w:t>eat-shock protein 27 (HSP27) correlated with</w:t>
      </w:r>
      <w:r w:rsidR="002F4E97">
        <w:rPr>
          <w:rFonts w:asciiTheme="majorBidi" w:hAnsiTheme="majorBidi" w:cstheme="majorBidi"/>
          <w:color w:val="000000"/>
          <w:sz w:val="22"/>
          <w:szCs w:val="22"/>
        </w:rPr>
        <w:t xml:space="preserve"> higher survival percentage under osmotic stress </w:t>
      </w:r>
      <w:r w:rsidR="002F4E97">
        <w:rPr>
          <w:rFonts w:asciiTheme="majorBidi" w:hAnsiTheme="majorBidi" w:cstheme="majorBidi"/>
          <w:color w:val="000000"/>
          <w:sz w:val="22"/>
          <w:szCs w:val="22"/>
        </w:rPr>
        <w:fldChar w:fldCharType="begin" w:fldLock="1"/>
      </w:r>
      <w:r w:rsidR="002F4E97">
        <w:rPr>
          <w:rFonts w:asciiTheme="majorBidi" w:hAnsiTheme="majorBidi" w:cstheme="majorBidi"/>
          <w:color w:val="000000"/>
          <w:sz w:val="22"/>
          <w:szCs w:val="22"/>
        </w:rPr>
        <w:instrText>ADDIN CSL_CITATION {"citationItems":[{"id":"ITEM-1","itemData":{"DOI":"10.1159/000016362","ISSN":"10158987","PMID":"11125209","abstract":"In antidiuresis, the intrarenal distribution of HSP25/27, αB-crystallin, HSP72, OSP94 and HSP110 corresponds to the osmotic gradient between cortex and papilla: low amounts in the cortex and high values in the inner medulla and papilla. In addition, medullary HSP72 levels change appropriately with the diuretic state. Studies on MDCK cells suggest that, in the renal medulla in vivo, stressors, such as NaCl and low pH, may act in concert to induce HSP72 expression. Urea, added to the medium at high concentrations (600 mM), causes the majority of MDCK cells to die. Prior exposure of these cells to hypertonic media (NaCl addition), a maneuver that induces HSP72, protects the cells against the deleterious effects of high urea concentrations. Inhibition of HSP72 expression by stable antisense transfection or SB203580 treatment abolishes the beneficial effects of prior hypertonic stress. Conversely, overexpression of HSP72 under isotonic conditions by a dexamethasone-driven vector confers substantial resistance against subsequent exposure to high urea concentrations. Taken together these results suggest that also in the renal inner medulla, NaCl-induced enhancement of HSP72 expression may help counteract the detrimental effects of high urea concentrations. Copyright © 2000 S. Karger AG, Basel.","author":[{"dropping-particle":"","family":"Beck","given":"Franz X.","non-dropping-particle":"","parse-names":false,"suffix":""},{"dropping-particle":"","family":"Grünbein","given":"Rita","non-dropping-particle":"","parse-names":false,"suffix":""},{"dropping-particle":"","family":"Lugmayr","given":"Karin","non-dropping-particle":"","parse-names":false,"suffix":""},{"dropping-particle":"","family":"Neuhofer","given":"Wolfgang","non-dropping-particle":"","parse-names":false,"suffix":""}],"container-title":"Cellular Physiology and Biochemistry","id":"ITEM-1","issue":"5-6","issued":{"date-parts":[["2000"]]},"page":"303-306","title":"Heat shock proteins and the cellular response to osmotic stress","type":"article-journal","volume":"10"},"uris":["http://www.mendeley.com/documents/?uuid=005f8eb6-751b-4e60-9b9b-9cb2fc1efb05"]}],"mendeley":{"formattedCitation":"(Beck et al., 2000)","plainTextFormattedCitation":"(Beck et al., 2000)","previouslyFormattedCitation":"(Beck et al., 2000)"},"properties":{"noteIndex":0},"schema":"https://github.com/citation-style-language/schema/raw/master/csl-citation.json"}</w:instrText>
      </w:r>
      <w:r w:rsidR="002F4E97">
        <w:rPr>
          <w:rFonts w:asciiTheme="majorBidi" w:hAnsiTheme="majorBidi" w:cstheme="majorBidi"/>
          <w:color w:val="000000"/>
          <w:sz w:val="22"/>
          <w:szCs w:val="22"/>
        </w:rPr>
        <w:fldChar w:fldCharType="separate"/>
      </w:r>
      <w:r w:rsidR="002F4E97" w:rsidRPr="002F4E97">
        <w:rPr>
          <w:rFonts w:asciiTheme="majorBidi" w:hAnsiTheme="majorBidi" w:cstheme="majorBidi"/>
          <w:noProof/>
          <w:color w:val="000000"/>
          <w:sz w:val="22"/>
          <w:szCs w:val="22"/>
        </w:rPr>
        <w:t>(Beck et al., 2000)</w:t>
      </w:r>
      <w:r w:rsidR="002F4E97">
        <w:rPr>
          <w:rFonts w:asciiTheme="majorBidi" w:hAnsiTheme="majorBidi" w:cstheme="majorBidi"/>
          <w:color w:val="000000"/>
          <w:sz w:val="22"/>
          <w:szCs w:val="22"/>
        </w:rPr>
        <w:fldChar w:fldCharType="end"/>
      </w:r>
      <w:r w:rsidR="002F4E97">
        <w:rPr>
          <w:rFonts w:asciiTheme="majorBidi" w:hAnsiTheme="majorBidi" w:cstheme="majorBidi"/>
          <w:color w:val="000000"/>
          <w:sz w:val="22"/>
          <w:szCs w:val="22"/>
        </w:rPr>
        <w:t xml:space="preserve"> and in </w:t>
      </w:r>
      <w:r w:rsidR="002F4E97" w:rsidRPr="002F4E97">
        <w:rPr>
          <w:rFonts w:asciiTheme="majorBidi" w:hAnsiTheme="majorBidi" w:cstheme="majorBidi"/>
          <w:color w:val="000000"/>
          <w:sz w:val="22"/>
          <w:szCs w:val="22"/>
        </w:rPr>
        <w:t xml:space="preserve">murine inner medullary collecting duct 3 cells </w:t>
      </w:r>
      <w:r w:rsidR="002F4E97">
        <w:rPr>
          <w:rFonts w:asciiTheme="majorBidi" w:hAnsiTheme="majorBidi" w:cstheme="majorBidi"/>
          <w:color w:val="000000"/>
          <w:sz w:val="22"/>
          <w:szCs w:val="22"/>
        </w:rPr>
        <w:t>(</w:t>
      </w:r>
      <w:r w:rsidR="002F4E97" w:rsidRPr="002F4E97">
        <w:rPr>
          <w:rFonts w:asciiTheme="majorBidi" w:hAnsiTheme="majorBidi" w:cstheme="majorBidi"/>
          <w:color w:val="000000"/>
          <w:sz w:val="22"/>
          <w:szCs w:val="22"/>
        </w:rPr>
        <w:t>mIMCD-3</w:t>
      </w:r>
      <w:r w:rsidR="002F4E97">
        <w:rPr>
          <w:rFonts w:asciiTheme="majorBidi" w:hAnsiTheme="majorBidi" w:cstheme="majorBidi"/>
          <w:color w:val="000000"/>
          <w:sz w:val="22"/>
          <w:szCs w:val="22"/>
        </w:rPr>
        <w:t xml:space="preserve">), osmotic tolerance degree was correlated with higher HSP70 expression </w:t>
      </w:r>
      <w:r w:rsidR="002F4E97">
        <w:rPr>
          <w:rFonts w:asciiTheme="majorBidi" w:hAnsiTheme="majorBidi" w:cstheme="majorBidi"/>
          <w:color w:val="000000"/>
          <w:sz w:val="22"/>
          <w:szCs w:val="22"/>
        </w:rPr>
        <w:fldChar w:fldCharType="begin" w:fldLock="1"/>
      </w:r>
      <w:r w:rsidR="00680569">
        <w:rPr>
          <w:rFonts w:asciiTheme="majorBidi" w:hAnsiTheme="majorBidi" w:cstheme="majorBidi"/>
          <w:color w:val="000000"/>
          <w:sz w:val="22"/>
          <w:szCs w:val="22"/>
        </w:rPr>
        <w:instrText>ADDIN CSL_CITATION {"citationItems":[{"id":"ITEM-1","itemData":{"author":[{"dropping-particle":"","family":"Santos","given":"Bento C","non-dropping-particle":"","parse-names":false,"suffix":""},{"dropping-particle":"","family":"Pullman","given":"James M","non-dropping-particle":"","parse-names":false,"suffix":""},{"dropping-particle":"","family":"Chevaile","given":"Alejandro","non-dropping-particle":"","parse-names":false,"suffix":""},{"dropping-particle":"","family":"Welch","given":"William J","non-dropping-particle":"","parse-names":false,"suffix":""},{"dropping-particle":"","family":"Gullans","given":"Steven R","non-dropping-particle":"","parse-names":false,"suffix":""},{"dropping-particle":"","family":"Bento","given":"C","non-dropping-particle":"","parse-names":false,"suffix":""},{"dropping-particle":"","family":"Pullman","given":"James M","non-dropping-particle":"","parse-names":false,"suffix":""},{"dropping-particle":"","family":"Welch","given":"William J","non-dropping-particle":"","parse-names":false,"suffix":""},{"dropping-particle":"","family":"Gullans","given":"Steven R","non-dropping-particle":"","parse-names":false,"suffix":""}],"id":"ITEM-1","issued":{"date-parts":[["2023"]]},"page":"564-574","title":"Chronic hyperosmolarity mediates constitutive expression of molecular chaperones and resistance to injury","type":"article-journal","volume":"02139"},"uris":["http://www.mendeley.com/documents/?uuid=c2c4a015-3e3d-4199-bdb7-7e3237ffdc5c"]}],"mendeley":{"formattedCitation":"(Santos et al., 2023)","plainTextFormattedCitation":"(Santos et al., 2023)","previouslyFormattedCitation":"(Santos et al., 2023)"},"properties":{"noteIndex":0},"schema":"https://github.com/citation-style-language/schema/raw/master/csl-citation.json"}</w:instrText>
      </w:r>
      <w:r w:rsidR="002F4E97">
        <w:rPr>
          <w:rFonts w:asciiTheme="majorBidi" w:hAnsiTheme="majorBidi" w:cstheme="majorBidi"/>
          <w:color w:val="000000"/>
          <w:sz w:val="22"/>
          <w:szCs w:val="22"/>
        </w:rPr>
        <w:fldChar w:fldCharType="separate"/>
      </w:r>
      <w:r w:rsidR="002F4E97" w:rsidRPr="002F4E97">
        <w:rPr>
          <w:rFonts w:asciiTheme="majorBidi" w:hAnsiTheme="majorBidi" w:cstheme="majorBidi"/>
          <w:noProof/>
          <w:color w:val="000000"/>
          <w:sz w:val="22"/>
          <w:szCs w:val="22"/>
        </w:rPr>
        <w:t>(Santos et al., 2023)</w:t>
      </w:r>
      <w:r w:rsidR="002F4E97">
        <w:rPr>
          <w:rFonts w:asciiTheme="majorBidi" w:hAnsiTheme="majorBidi" w:cstheme="majorBidi"/>
          <w:color w:val="000000"/>
          <w:sz w:val="22"/>
          <w:szCs w:val="22"/>
        </w:rPr>
        <w:fldChar w:fldCharType="end"/>
      </w:r>
      <w:r w:rsidR="002F4E97">
        <w:rPr>
          <w:rFonts w:asciiTheme="majorBidi" w:hAnsiTheme="majorBidi" w:cstheme="majorBidi"/>
          <w:color w:val="000000"/>
          <w:sz w:val="22"/>
          <w:szCs w:val="22"/>
        </w:rPr>
        <w:t>.</w:t>
      </w:r>
      <w:r w:rsidR="00A11C18" w:rsidRPr="008509AC">
        <w:rPr>
          <w:rFonts w:asciiTheme="majorBidi" w:hAnsiTheme="majorBidi" w:cstheme="majorBidi"/>
          <w:color w:val="000000"/>
          <w:sz w:val="22"/>
          <w:szCs w:val="22"/>
        </w:rPr>
        <w:t xml:space="preserve"> </w:t>
      </w:r>
      <w:r w:rsidR="00431DE1" w:rsidRPr="008509AC">
        <w:rPr>
          <w:rFonts w:asciiTheme="majorBidi" w:hAnsiTheme="majorBidi" w:cstheme="majorBidi"/>
          <w:color w:val="000000"/>
          <w:sz w:val="22"/>
          <w:szCs w:val="22"/>
        </w:rPr>
        <w:t>In addition,</w:t>
      </w:r>
      <w:r w:rsidR="00622289">
        <w:rPr>
          <w:rFonts w:asciiTheme="majorBidi" w:hAnsiTheme="majorBidi" w:cstheme="majorBidi"/>
          <w:color w:val="000000"/>
          <w:sz w:val="22"/>
          <w:szCs w:val="22"/>
        </w:rPr>
        <w:t xml:space="preserve"> </w:t>
      </w:r>
      <w:r w:rsidR="00E91D27" w:rsidRPr="008509AC">
        <w:rPr>
          <w:rFonts w:asciiTheme="majorBidi" w:hAnsiTheme="majorBidi" w:cstheme="majorBidi"/>
          <w:color w:val="000000"/>
          <w:sz w:val="22"/>
          <w:szCs w:val="22"/>
        </w:rPr>
        <w:t xml:space="preserve">the natural membrane environment </w:t>
      </w:r>
      <w:r w:rsidR="00FB0286">
        <w:rPr>
          <w:rFonts w:asciiTheme="majorBidi" w:hAnsiTheme="majorBidi" w:cstheme="majorBidi"/>
          <w:color w:val="000000"/>
          <w:sz w:val="22"/>
          <w:szCs w:val="22"/>
        </w:rPr>
        <w:t xml:space="preserve">and its responses to stressors </w:t>
      </w:r>
      <w:r w:rsidR="00E91D27" w:rsidRPr="008509AC">
        <w:rPr>
          <w:rFonts w:asciiTheme="majorBidi" w:hAnsiTheme="majorBidi" w:cstheme="majorBidi"/>
          <w:color w:val="000000"/>
          <w:sz w:val="22"/>
          <w:szCs w:val="22"/>
        </w:rPr>
        <w:t xml:space="preserve">affect </w:t>
      </w:r>
      <w:r w:rsidR="00680569">
        <w:rPr>
          <w:rFonts w:asciiTheme="majorBidi" w:hAnsiTheme="majorBidi" w:cstheme="majorBidi"/>
          <w:color w:val="000000"/>
          <w:sz w:val="22"/>
          <w:szCs w:val="22"/>
        </w:rPr>
        <w:t>transporters activity</w:t>
      </w:r>
      <w:r w:rsidR="002955E9">
        <w:rPr>
          <w:rFonts w:asciiTheme="majorBidi" w:hAnsiTheme="majorBidi" w:cstheme="majorBidi"/>
          <w:color w:val="000000"/>
          <w:sz w:val="22"/>
          <w:szCs w:val="22"/>
        </w:rPr>
        <w:t xml:space="preserve"> </w:t>
      </w:r>
      <w:r w:rsidR="00680569">
        <w:rPr>
          <w:rFonts w:asciiTheme="majorBidi" w:hAnsiTheme="majorBidi" w:cstheme="majorBidi"/>
          <w:color w:val="000000"/>
          <w:sz w:val="22"/>
          <w:szCs w:val="22"/>
        </w:rPr>
        <w:fldChar w:fldCharType="begin" w:fldLock="1"/>
      </w:r>
      <w:r w:rsidR="00283E72">
        <w:rPr>
          <w:rFonts w:asciiTheme="majorBidi" w:hAnsiTheme="majorBidi" w:cstheme="majorBidi"/>
          <w:color w:val="000000"/>
          <w:sz w:val="22"/>
          <w:szCs w:val="22"/>
        </w:rPr>
        <w:instrText>ADDIN CSL_CITATION {"citationItems":[{"id":"ITEM-1","itemData":{"DOI":"10.1152/physiol.00014.2012","ISSN":"1548-9213","PMID":"22875456","abstract":"Organisms exposed to altered salinity must be able to perceive osmolality change because metabolism has evolved to function optimally at specific intracellular ionic strength and composition. Such osmosensing comprises a complex physiological process involving many elements at organismal and cellular levels of organization. Input from numerous osmosensors is integrated to encode magnitude, direction, and ionic basis of osmolality change. This combinatorial nature of osmosensing is discussed with emphasis on fishes.","author":[{"dropping-particle":"","family":"Kültz","given":"Dietmar","non-dropping-particle":"","parse-names":false,"suffix":""}],"container-title":"Physiology","id":"ITEM-1","issue":"4","issued":{"date-parts":[["2012","8","1"]]},"page":"259-275","title":"The Combinatorial Nature of Osmosensing in Fishes","type":"article-journal","volume":"27"},"uris":["http://www.mendeley.com/documents/?uuid=bf37bee6-cebd-4ef3-bbb0-d86ddcca5de5"]}],"mendeley":{"formattedCitation":"(Kültz, 2012)","plainTextFormattedCitation":"(Kültz, 2012)","previouslyFormattedCitation":"(Kültz, 2012)"},"properties":{"noteIndex":0},"schema":"https://github.com/citation-style-language/schema/raw/master/csl-citation.json"}</w:instrText>
      </w:r>
      <w:r w:rsidR="00680569">
        <w:rPr>
          <w:rFonts w:asciiTheme="majorBidi" w:hAnsiTheme="majorBidi" w:cstheme="majorBidi"/>
          <w:color w:val="000000"/>
          <w:sz w:val="22"/>
          <w:szCs w:val="22"/>
        </w:rPr>
        <w:fldChar w:fldCharType="separate"/>
      </w:r>
      <w:r w:rsidR="00680569" w:rsidRPr="00680569">
        <w:rPr>
          <w:rFonts w:asciiTheme="majorBidi" w:hAnsiTheme="majorBidi" w:cstheme="majorBidi"/>
          <w:noProof/>
          <w:color w:val="000000"/>
          <w:sz w:val="22"/>
          <w:szCs w:val="22"/>
        </w:rPr>
        <w:t>(Kültz, 2012)</w:t>
      </w:r>
      <w:r w:rsidR="00680569">
        <w:rPr>
          <w:rFonts w:asciiTheme="majorBidi" w:hAnsiTheme="majorBidi" w:cstheme="majorBidi"/>
          <w:color w:val="000000"/>
          <w:sz w:val="22"/>
          <w:szCs w:val="22"/>
        </w:rPr>
        <w:fldChar w:fldCharType="end"/>
      </w:r>
      <w:r w:rsidR="00E91D27" w:rsidRPr="008509AC">
        <w:rPr>
          <w:rFonts w:asciiTheme="majorBidi" w:hAnsiTheme="majorBidi" w:cstheme="majorBidi"/>
          <w:color w:val="000000"/>
          <w:sz w:val="22"/>
          <w:szCs w:val="22"/>
        </w:rPr>
        <w:t>.</w:t>
      </w:r>
      <w:r w:rsidR="00680569">
        <w:rPr>
          <w:rFonts w:asciiTheme="majorBidi" w:hAnsiTheme="majorBidi" w:cstheme="majorBidi"/>
          <w:color w:val="000000"/>
          <w:sz w:val="22"/>
          <w:szCs w:val="22"/>
        </w:rPr>
        <w:t xml:space="preserve"> It has </w:t>
      </w:r>
      <w:r w:rsidR="00680569">
        <w:rPr>
          <w:rFonts w:asciiTheme="majorBidi" w:hAnsiTheme="majorBidi" w:cstheme="majorBidi"/>
          <w:color w:val="000000"/>
          <w:sz w:val="22"/>
          <w:szCs w:val="22"/>
        </w:rPr>
        <w:lastRenderedPageBreak/>
        <w:t xml:space="preserve">been shown that membrane lipids composition affected the ATP-binding cassette </w:t>
      </w:r>
      <w:r w:rsidR="00680569" w:rsidRPr="00680569">
        <w:rPr>
          <w:rFonts w:asciiTheme="majorBidi" w:hAnsiTheme="majorBidi" w:cstheme="majorBidi"/>
          <w:color w:val="000000"/>
          <w:sz w:val="22"/>
          <w:szCs w:val="22"/>
        </w:rPr>
        <w:t>(ABC) transporter OpuA</w:t>
      </w:r>
      <w:r w:rsidR="00680569">
        <w:rPr>
          <w:rFonts w:asciiTheme="majorBidi" w:hAnsiTheme="majorBidi" w:cstheme="majorBidi"/>
          <w:color w:val="000000"/>
          <w:sz w:val="22"/>
          <w:szCs w:val="22"/>
        </w:rPr>
        <w:t xml:space="preserve"> of bacteria and that this transporter </w:t>
      </w:r>
      <w:r w:rsidR="002C7D98">
        <w:rPr>
          <w:rFonts w:asciiTheme="majorBidi" w:hAnsiTheme="majorBidi" w:cstheme="majorBidi"/>
          <w:color w:val="000000"/>
          <w:sz w:val="22"/>
          <w:szCs w:val="22"/>
        </w:rPr>
        <w:t>osmose</w:t>
      </w:r>
      <w:r w:rsidR="00DA123C">
        <w:rPr>
          <w:rFonts w:asciiTheme="majorBidi" w:hAnsiTheme="majorBidi" w:cstheme="majorBidi"/>
          <w:color w:val="000000"/>
          <w:sz w:val="22"/>
          <w:szCs w:val="22"/>
        </w:rPr>
        <w:t>n</w:t>
      </w:r>
      <w:r w:rsidR="002C7D98">
        <w:rPr>
          <w:rFonts w:asciiTheme="majorBidi" w:hAnsiTheme="majorBidi" w:cstheme="majorBidi"/>
          <w:color w:val="000000"/>
          <w:sz w:val="22"/>
          <w:szCs w:val="22"/>
        </w:rPr>
        <w:t>sing</w:t>
      </w:r>
      <w:r w:rsidR="00680569">
        <w:rPr>
          <w:rFonts w:asciiTheme="majorBidi" w:hAnsiTheme="majorBidi" w:cstheme="majorBidi"/>
          <w:color w:val="000000"/>
          <w:sz w:val="22"/>
          <w:szCs w:val="22"/>
        </w:rPr>
        <w:t xml:space="preserve"> is dependent on the protein-lipid interactions</w:t>
      </w:r>
      <w:r w:rsidR="002955E9">
        <w:rPr>
          <w:rFonts w:asciiTheme="majorBidi" w:hAnsiTheme="majorBidi" w:cstheme="majorBidi"/>
          <w:color w:val="000000"/>
          <w:sz w:val="22"/>
          <w:szCs w:val="22"/>
        </w:rPr>
        <w:t xml:space="preserve"> </w:t>
      </w:r>
      <w:r w:rsidR="00680569">
        <w:rPr>
          <w:rFonts w:asciiTheme="majorBidi" w:hAnsiTheme="majorBidi" w:cstheme="majorBidi"/>
          <w:color w:val="000000"/>
          <w:sz w:val="22"/>
          <w:szCs w:val="22"/>
        </w:rPr>
        <w:fldChar w:fldCharType="begin" w:fldLock="1"/>
      </w:r>
      <w:r w:rsidR="00680569">
        <w:rPr>
          <w:rFonts w:asciiTheme="majorBidi" w:hAnsiTheme="majorBidi" w:cstheme="majorBidi"/>
          <w:color w:val="000000"/>
          <w:sz w:val="22"/>
          <w:szCs w:val="22"/>
        </w:rPr>
        <w:instrText>ADDIN CSL_CITATION {"citationItems":[{"id":"ITEM-1","itemData":{"DOI":"10.1093/emboj/20.24.7022","ISSN":"02614189","PMID":"11742979","abstract":"The osmosensing mechanism of the ATP-binding cassette (ABC) transporter OpuA of Lactococcus lactis has been elucidated for the protein reconstituted in liposomes. Activation of OpuA by osmotic upshift was instantaneous and reversible and followed changes in volume and membrane structure of the proteoliposomes. Osmotic activation of OpuA was dependent on the fraction of anionic lipids present in the lipid bilayer. Also, cationic and anionic lipophilic amphiphiles shifted the activation profile in a manner indicative of an osmosensing mechanism, in which electrostatic interactions between lipid headgroups and the OpuA protein play a major role. Further support for this notion came from experiments in which ATP-driven uptake and substrate-dependent ATP hydrolysis were measured with varying concentrations of osmolytes at the cytoplasmic face of the protein. Under iso-osmotic conditions, the transporter could be activated by high concentrations of ionic osmolytes, whereas neutral ones had no effect, demonstrating that intracellular ionic strength, rather than a specific signaling molecule or water activity, signals osmotic stress to the transporter. The data indicate that OpuA is under the control of a mechanism in which the membrane and ionic strength act in concert to signal osmotic changes.","author":[{"dropping-particle":"","family":"Heide","given":"Tiemen","non-dropping-particle":"van der","parse-names":false,"suffix":""},{"dropping-particle":"","family":"Stuart","given":"Marc C.A.","non-dropping-particle":"","parse-names":false,"suffix":""},{"dropping-particle":"","family":"Poolman","given":"Bert","non-dropping-particle":"","parse-names":false,"suffix":""}],"container-title":"EMBO Journal","id":"ITEM-1","issue":"24","issued":{"date-parts":[["2001"]]},"page":"7022-7032","title":"On the osmotic signal and osmosensing mechanism of an ABC transport system for glycine betaine","type":"article-journal","volume":"20"},"uris":["http://www.mendeley.com/documents/?uuid=ec0a1ec1-1331-40da-8a66-bcc8150d1342"]}],"mendeley":{"formattedCitation":"(van der Heide et al., 2001)","plainTextFormattedCitation":"(van der Heide et al., 2001)","previouslyFormattedCitation":"(van der Heide et al., 2001)"},"properties":{"noteIndex":0},"schema":"https://github.com/citation-style-language/schema/raw/master/csl-citation.json"}</w:instrText>
      </w:r>
      <w:r w:rsidR="00680569">
        <w:rPr>
          <w:rFonts w:asciiTheme="majorBidi" w:hAnsiTheme="majorBidi" w:cstheme="majorBidi"/>
          <w:color w:val="000000"/>
          <w:sz w:val="22"/>
          <w:szCs w:val="22"/>
        </w:rPr>
        <w:fldChar w:fldCharType="separate"/>
      </w:r>
      <w:r w:rsidR="00680569" w:rsidRPr="00680569">
        <w:rPr>
          <w:rFonts w:asciiTheme="majorBidi" w:hAnsiTheme="majorBidi" w:cstheme="majorBidi"/>
          <w:noProof/>
          <w:color w:val="000000"/>
          <w:sz w:val="22"/>
          <w:szCs w:val="22"/>
        </w:rPr>
        <w:t>(van der Heide et al., 2001)</w:t>
      </w:r>
      <w:r w:rsidR="00680569">
        <w:rPr>
          <w:rFonts w:asciiTheme="majorBidi" w:hAnsiTheme="majorBidi" w:cstheme="majorBidi"/>
          <w:color w:val="000000"/>
          <w:sz w:val="22"/>
          <w:szCs w:val="22"/>
        </w:rPr>
        <w:fldChar w:fldCharType="end"/>
      </w:r>
      <w:r w:rsidR="00680569">
        <w:rPr>
          <w:rFonts w:asciiTheme="majorBidi" w:hAnsiTheme="majorBidi" w:cstheme="majorBidi"/>
          <w:color w:val="000000"/>
          <w:sz w:val="22"/>
          <w:szCs w:val="22"/>
        </w:rPr>
        <w:t xml:space="preserve">. </w:t>
      </w:r>
      <w:r w:rsidR="0046110D" w:rsidRPr="008509AC">
        <w:rPr>
          <w:rFonts w:asciiTheme="majorBidi" w:hAnsiTheme="majorBidi" w:cstheme="majorBidi"/>
          <w:color w:val="000000"/>
          <w:sz w:val="22"/>
          <w:szCs w:val="22"/>
        </w:rPr>
        <w:t>Our system provides a controlled experimental system that allows constant and specific expression</w:t>
      </w:r>
      <w:r w:rsidR="002955E9">
        <w:rPr>
          <w:rFonts w:asciiTheme="majorBidi" w:hAnsiTheme="majorBidi" w:cstheme="majorBidi"/>
          <w:color w:val="000000"/>
          <w:sz w:val="22"/>
          <w:szCs w:val="22"/>
        </w:rPr>
        <w:t xml:space="preserve">, </w:t>
      </w:r>
      <w:r w:rsidR="0006425C" w:rsidRPr="008509AC">
        <w:rPr>
          <w:rFonts w:asciiTheme="majorBidi" w:hAnsiTheme="majorBidi" w:cstheme="majorBidi"/>
          <w:color w:val="000000"/>
          <w:sz w:val="22"/>
          <w:szCs w:val="22"/>
        </w:rPr>
        <w:t xml:space="preserve">proper </w:t>
      </w:r>
      <w:r w:rsidR="00520EAA" w:rsidRPr="008509AC">
        <w:rPr>
          <w:rFonts w:asciiTheme="majorBidi" w:hAnsiTheme="majorBidi" w:cstheme="majorBidi"/>
          <w:color w:val="000000"/>
          <w:sz w:val="22"/>
          <w:szCs w:val="22"/>
        </w:rPr>
        <w:t>post</w:t>
      </w:r>
      <w:r w:rsidR="002F115E">
        <w:rPr>
          <w:rFonts w:asciiTheme="majorBidi" w:hAnsiTheme="majorBidi" w:cstheme="majorBidi"/>
          <w:color w:val="000000"/>
          <w:sz w:val="22"/>
          <w:szCs w:val="22"/>
        </w:rPr>
        <w:t>-</w:t>
      </w:r>
      <w:r w:rsidR="00520EAA" w:rsidRPr="008509AC">
        <w:rPr>
          <w:rFonts w:asciiTheme="majorBidi" w:hAnsiTheme="majorBidi" w:cstheme="majorBidi"/>
          <w:color w:val="000000"/>
          <w:sz w:val="22"/>
          <w:szCs w:val="22"/>
        </w:rPr>
        <w:t>translational</w:t>
      </w:r>
      <w:r w:rsidR="0006425C" w:rsidRPr="008509AC">
        <w:rPr>
          <w:rFonts w:asciiTheme="majorBidi" w:hAnsiTheme="majorBidi" w:cstheme="majorBidi"/>
          <w:color w:val="000000"/>
          <w:sz w:val="22"/>
          <w:szCs w:val="22"/>
        </w:rPr>
        <w:t xml:space="preserve"> processing (i.e. integration in the plasma membrane)</w:t>
      </w:r>
      <w:r w:rsidR="002955E9">
        <w:rPr>
          <w:rFonts w:asciiTheme="majorBidi" w:hAnsiTheme="majorBidi" w:cstheme="majorBidi"/>
          <w:color w:val="000000"/>
          <w:sz w:val="22"/>
          <w:szCs w:val="22"/>
        </w:rPr>
        <w:t xml:space="preserve">, adequate membrane environment and integrity and relevant </w:t>
      </w:r>
      <w:r w:rsidR="00DA123C">
        <w:rPr>
          <w:rFonts w:asciiTheme="majorBidi" w:hAnsiTheme="majorBidi" w:cstheme="majorBidi"/>
          <w:color w:val="000000"/>
          <w:sz w:val="22"/>
          <w:szCs w:val="22"/>
        </w:rPr>
        <w:t xml:space="preserve">cellular </w:t>
      </w:r>
      <w:r w:rsidR="002955E9">
        <w:rPr>
          <w:rFonts w:asciiTheme="majorBidi" w:hAnsiTheme="majorBidi" w:cstheme="majorBidi"/>
          <w:color w:val="000000"/>
          <w:sz w:val="22"/>
          <w:szCs w:val="22"/>
        </w:rPr>
        <w:t>physiological traits</w:t>
      </w:r>
      <w:r w:rsidR="00DA123C">
        <w:rPr>
          <w:rFonts w:asciiTheme="majorBidi" w:hAnsiTheme="majorBidi" w:cstheme="majorBidi"/>
          <w:color w:val="000000"/>
          <w:sz w:val="22"/>
          <w:szCs w:val="22"/>
        </w:rPr>
        <w:t xml:space="preserve">, all of which are highly important for </w:t>
      </w:r>
      <w:r w:rsidR="0006425C" w:rsidRPr="008509AC">
        <w:rPr>
          <w:rFonts w:asciiTheme="majorBidi" w:hAnsiTheme="majorBidi" w:cstheme="majorBidi"/>
          <w:color w:val="000000"/>
          <w:sz w:val="22"/>
          <w:szCs w:val="22"/>
        </w:rPr>
        <w:t xml:space="preserve">transmembrane </w:t>
      </w:r>
      <w:r w:rsidR="0046110D" w:rsidRPr="008509AC">
        <w:rPr>
          <w:rFonts w:asciiTheme="majorBidi" w:hAnsiTheme="majorBidi" w:cstheme="majorBidi"/>
          <w:color w:val="000000"/>
          <w:sz w:val="22"/>
          <w:szCs w:val="22"/>
        </w:rPr>
        <w:t xml:space="preserve">transport </w:t>
      </w:r>
      <w:r w:rsidR="00DA123C">
        <w:rPr>
          <w:rFonts w:asciiTheme="majorBidi" w:hAnsiTheme="majorBidi" w:cstheme="majorBidi"/>
          <w:color w:val="000000"/>
          <w:sz w:val="22"/>
          <w:szCs w:val="22"/>
        </w:rPr>
        <w:t>studies</w:t>
      </w:r>
      <w:r w:rsidR="00DA123C" w:rsidRPr="008509AC">
        <w:rPr>
          <w:rFonts w:asciiTheme="majorBidi" w:hAnsiTheme="majorBidi" w:cstheme="majorBidi"/>
          <w:color w:val="000000"/>
          <w:sz w:val="22"/>
          <w:szCs w:val="22"/>
        </w:rPr>
        <w:t xml:space="preserve"> </w:t>
      </w:r>
      <w:r w:rsidR="0046110D" w:rsidRPr="008509AC">
        <w:rPr>
          <w:rFonts w:asciiTheme="majorBidi" w:hAnsiTheme="majorBidi" w:cstheme="majorBidi"/>
          <w:color w:val="000000"/>
          <w:sz w:val="22"/>
          <w:szCs w:val="22"/>
        </w:rPr>
        <w:t xml:space="preserve">with the </w:t>
      </w:r>
      <w:r w:rsidR="00DA123C">
        <w:rPr>
          <w:rFonts w:asciiTheme="majorBidi" w:hAnsiTheme="majorBidi" w:cstheme="majorBidi"/>
          <w:color w:val="000000"/>
          <w:sz w:val="22"/>
          <w:szCs w:val="22"/>
        </w:rPr>
        <w:t>relation to</w:t>
      </w:r>
      <w:r w:rsidR="0046110D" w:rsidRPr="008509AC">
        <w:rPr>
          <w:rFonts w:asciiTheme="majorBidi" w:hAnsiTheme="majorBidi" w:cstheme="majorBidi"/>
          <w:color w:val="000000"/>
          <w:sz w:val="22"/>
          <w:szCs w:val="22"/>
        </w:rPr>
        <w:t xml:space="preserve"> environmental effects under</w:t>
      </w:r>
      <w:r w:rsidR="00DA123C">
        <w:rPr>
          <w:rFonts w:asciiTheme="majorBidi" w:hAnsiTheme="majorBidi" w:cstheme="majorBidi"/>
          <w:color w:val="000000"/>
          <w:sz w:val="22"/>
          <w:szCs w:val="22"/>
        </w:rPr>
        <w:t xml:space="preserve"> the</w:t>
      </w:r>
      <w:r w:rsidR="0046110D" w:rsidRPr="008509AC">
        <w:rPr>
          <w:rFonts w:asciiTheme="majorBidi" w:hAnsiTheme="majorBidi" w:cstheme="majorBidi"/>
          <w:color w:val="000000"/>
          <w:sz w:val="22"/>
          <w:szCs w:val="22"/>
        </w:rPr>
        <w:t xml:space="preserve"> physiolog</w:t>
      </w:r>
      <w:r w:rsidR="004A070C" w:rsidRPr="008509AC">
        <w:rPr>
          <w:rFonts w:asciiTheme="majorBidi" w:hAnsiTheme="majorBidi" w:cstheme="majorBidi"/>
          <w:color w:val="000000"/>
          <w:sz w:val="22"/>
          <w:szCs w:val="22"/>
        </w:rPr>
        <w:t>icall</w:t>
      </w:r>
      <w:r w:rsidR="0046110D" w:rsidRPr="008509AC">
        <w:rPr>
          <w:rFonts w:asciiTheme="majorBidi" w:hAnsiTheme="majorBidi" w:cstheme="majorBidi"/>
          <w:color w:val="000000"/>
          <w:sz w:val="22"/>
          <w:szCs w:val="22"/>
        </w:rPr>
        <w:t>y-relevant conditions</w:t>
      </w:r>
      <w:r w:rsidR="00E91D27" w:rsidRPr="008509AC">
        <w:rPr>
          <w:rFonts w:asciiTheme="majorBidi" w:hAnsiTheme="majorBidi" w:cstheme="majorBidi"/>
          <w:color w:val="000000"/>
          <w:sz w:val="22"/>
          <w:szCs w:val="22"/>
        </w:rPr>
        <w:t xml:space="preserve"> </w:t>
      </w:r>
      <w:r w:rsidR="00D0064C" w:rsidRPr="008509AC">
        <w:rPr>
          <w:rFonts w:asciiTheme="majorBidi" w:hAnsiTheme="majorBidi" w:cstheme="majorBidi"/>
          <w:color w:val="000000"/>
          <w:sz w:val="22"/>
          <w:szCs w:val="22"/>
        </w:rPr>
        <w:t>that apply to fish</w:t>
      </w:r>
      <w:r w:rsidR="0046110D" w:rsidRPr="00FF47C3">
        <w:rPr>
          <w:rFonts w:asciiTheme="majorBidi" w:hAnsiTheme="majorBidi" w:cstheme="majorBidi"/>
          <w:color w:val="000000"/>
          <w:sz w:val="22"/>
          <w:szCs w:val="22"/>
        </w:rPr>
        <w:t>.</w:t>
      </w:r>
      <w:r w:rsidR="00DA123C" w:rsidRPr="00DA123C">
        <w:rPr>
          <w:rFonts w:asciiTheme="majorBidi" w:hAnsiTheme="majorBidi" w:cstheme="majorBidi"/>
          <w:color w:val="000000"/>
          <w:sz w:val="22"/>
          <w:szCs w:val="22"/>
        </w:rPr>
        <w:t xml:space="preserve"> </w:t>
      </w:r>
    </w:p>
    <w:p w14:paraId="0AB0E6B0" w14:textId="77777777" w:rsidR="00192DD5" w:rsidRPr="00FF47C3" w:rsidRDefault="00192DD5" w:rsidP="00A73D31">
      <w:pPr>
        <w:pStyle w:val="NormalWeb"/>
        <w:spacing w:before="0" w:beforeAutospacing="0" w:after="0" w:afterAutospacing="0" w:line="360" w:lineRule="auto"/>
        <w:rPr>
          <w:rFonts w:asciiTheme="majorBidi" w:hAnsiTheme="majorBidi" w:cstheme="majorBidi"/>
          <w:color w:val="000000"/>
          <w:sz w:val="22"/>
          <w:szCs w:val="22"/>
        </w:rPr>
      </w:pPr>
    </w:p>
    <w:p w14:paraId="3F8EB0D9" w14:textId="77777777" w:rsidR="00DA123C" w:rsidRDefault="009C290E"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4.3 </w:t>
      </w:r>
      <w:r w:rsidR="00DA123C">
        <w:rPr>
          <w:rFonts w:asciiTheme="majorBidi" w:hAnsiTheme="majorBidi" w:cstheme="majorBidi"/>
          <w:color w:val="000000"/>
          <w:sz w:val="22"/>
          <w:szCs w:val="22"/>
        </w:rPr>
        <w:t>Nutrients transport under the poikilothermic context</w:t>
      </w:r>
    </w:p>
    <w:p w14:paraId="60235689" w14:textId="242067C2" w:rsidR="00646E4B" w:rsidRDefault="0046110D" w:rsidP="00A73D31">
      <w:pPr>
        <w:pStyle w:val="NormalWeb"/>
        <w:spacing w:before="0" w:beforeAutospacing="0" w:after="0" w:afterAutospacing="0" w:line="360" w:lineRule="auto"/>
        <w:rPr>
          <w:rFonts w:asciiTheme="majorBidi" w:hAnsiTheme="majorBidi" w:cstheme="majorBidi"/>
          <w:color w:val="000000"/>
          <w:sz w:val="22"/>
          <w:szCs w:val="22"/>
        </w:rPr>
      </w:pPr>
      <w:r w:rsidRPr="00FF47C3">
        <w:rPr>
          <w:rFonts w:asciiTheme="majorBidi" w:hAnsiTheme="majorBidi" w:cstheme="majorBidi"/>
          <w:color w:val="000000"/>
          <w:sz w:val="22"/>
          <w:szCs w:val="22"/>
        </w:rPr>
        <w:t>Temperature is known to affect metabolism</w:t>
      </w:r>
      <w:r w:rsidR="00C832B9"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physiolog</w:t>
      </w:r>
      <w:r w:rsidR="00E15D51" w:rsidRPr="00FF47C3">
        <w:rPr>
          <w:rFonts w:asciiTheme="majorBidi" w:hAnsiTheme="majorBidi" w:cstheme="majorBidi"/>
          <w:color w:val="000000"/>
          <w:sz w:val="22"/>
          <w:szCs w:val="22"/>
        </w:rPr>
        <w:t>ical and biochemical processes</w:t>
      </w:r>
      <w:r w:rsidR="00C21B79" w:rsidRPr="00FF47C3">
        <w:rPr>
          <w:rFonts w:asciiTheme="majorBidi" w:hAnsiTheme="majorBidi" w:cstheme="majorBidi"/>
          <w:color w:val="000000"/>
          <w:sz w:val="22"/>
          <w:szCs w:val="22"/>
        </w:rPr>
        <w:t>, such as</w:t>
      </w:r>
      <w:r w:rsidRPr="00FF47C3">
        <w:rPr>
          <w:rFonts w:asciiTheme="majorBidi" w:hAnsiTheme="majorBidi" w:cstheme="majorBidi"/>
          <w:color w:val="000000"/>
          <w:sz w:val="22"/>
          <w:szCs w:val="22"/>
        </w:rPr>
        <w:t xml:space="preserve"> enzymatic reactions</w:t>
      </w:r>
      <w:r w:rsidR="00C21B79"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and </w:t>
      </w:r>
      <w:r w:rsidR="00225212" w:rsidRPr="00FF47C3">
        <w:rPr>
          <w:rFonts w:asciiTheme="majorBidi" w:hAnsiTheme="majorBidi" w:cstheme="majorBidi"/>
          <w:color w:val="000000"/>
          <w:sz w:val="22"/>
          <w:szCs w:val="22"/>
        </w:rPr>
        <w:t>considered as</w:t>
      </w:r>
      <w:r w:rsidRPr="00FF47C3">
        <w:rPr>
          <w:rFonts w:asciiTheme="majorBidi" w:hAnsiTheme="majorBidi" w:cstheme="majorBidi"/>
          <w:color w:val="000000"/>
          <w:sz w:val="22"/>
          <w:szCs w:val="22"/>
        </w:rPr>
        <w:t xml:space="preserve"> one of the major factors that drive evolutionary adaptations. The temperature range of fish habitats is very wide, ranging from extreme cold of </w:t>
      </w:r>
      <w:r w:rsidR="00F92846" w:rsidRPr="00FF47C3">
        <w:rPr>
          <w:rFonts w:asciiTheme="majorBidi" w:hAnsiTheme="majorBidi" w:cstheme="majorBidi"/>
          <w:color w:val="000000"/>
          <w:sz w:val="22"/>
          <w:szCs w:val="22"/>
        </w:rPr>
        <w:t>-1.5</w:t>
      </w:r>
      <w:r w:rsidRPr="00FF47C3">
        <w:rPr>
          <w:rFonts w:asciiTheme="majorBidi" w:hAnsiTheme="majorBidi" w:cstheme="majorBidi"/>
          <w:color w:val="000000"/>
          <w:sz w:val="22"/>
          <w:szCs w:val="22"/>
        </w:rPr>
        <w:t xml:space="preserve">°C </w:t>
      </w:r>
      <w:r w:rsidR="00474BB9" w:rsidRPr="00FF47C3">
        <w:rPr>
          <w:rFonts w:asciiTheme="majorBidi" w:hAnsiTheme="majorBidi" w:cstheme="majorBidi"/>
          <w:color w:val="000000"/>
          <w:sz w:val="22"/>
          <w:szCs w:val="22"/>
        </w:rPr>
        <w:t xml:space="preserve">in the </w:t>
      </w:r>
      <w:r w:rsidR="00F92846" w:rsidRPr="00FF47C3">
        <w:rPr>
          <w:rFonts w:asciiTheme="majorBidi" w:hAnsiTheme="majorBidi" w:cstheme="majorBidi"/>
          <w:color w:val="000000"/>
          <w:sz w:val="22"/>
          <w:szCs w:val="22"/>
        </w:rPr>
        <w:t xml:space="preserve">Southern </w:t>
      </w:r>
      <w:r w:rsidR="00474BB9" w:rsidRPr="00FF47C3">
        <w:rPr>
          <w:rFonts w:asciiTheme="majorBidi" w:hAnsiTheme="majorBidi" w:cstheme="majorBidi"/>
          <w:color w:val="000000"/>
          <w:sz w:val="22"/>
          <w:szCs w:val="22"/>
        </w:rPr>
        <w:t xml:space="preserve">ocean </w:t>
      </w:r>
      <w:r w:rsidRPr="00FF47C3">
        <w:rPr>
          <w:rFonts w:asciiTheme="majorBidi" w:hAnsiTheme="majorBidi" w:cstheme="majorBidi"/>
          <w:color w:val="000000"/>
          <w:sz w:val="22"/>
          <w:szCs w:val="22"/>
        </w:rPr>
        <w:t>to</w:t>
      </w:r>
      <w:r w:rsidR="00474BB9" w:rsidRPr="00FF47C3">
        <w:rPr>
          <w:rFonts w:asciiTheme="majorBidi" w:hAnsiTheme="majorBidi" w:cstheme="majorBidi"/>
          <w:color w:val="000000"/>
          <w:sz w:val="22"/>
          <w:szCs w:val="22"/>
        </w:rPr>
        <w:t xml:space="preserve"> over</w:t>
      </w:r>
      <w:r w:rsidRPr="00FF47C3">
        <w:rPr>
          <w:rFonts w:asciiTheme="majorBidi" w:hAnsiTheme="majorBidi" w:cstheme="majorBidi"/>
          <w:color w:val="000000"/>
          <w:sz w:val="22"/>
          <w:szCs w:val="22"/>
        </w:rPr>
        <w:t xml:space="preserve"> 40°C in some African lakes</w:t>
      </w:r>
      <w:r w:rsidR="00666293" w:rsidRPr="00FF47C3">
        <w:rPr>
          <w:rFonts w:asciiTheme="majorBidi" w:hAnsiTheme="majorBidi" w:cstheme="majorBidi"/>
          <w:color w:val="000000"/>
          <w:sz w:val="22"/>
          <w:szCs w:val="22"/>
        </w:rPr>
        <w:t xml:space="preserve"> </w:t>
      </w:r>
      <w:r w:rsidRPr="00FF47C3">
        <w:rPr>
          <w:rFonts w:asciiTheme="majorBidi" w:hAnsiTheme="majorBidi" w:cstheme="majorBidi"/>
          <w:color w:val="000000"/>
          <w:sz w:val="22"/>
          <w:szCs w:val="22"/>
        </w:rPr>
        <w:fldChar w:fldCharType="begin" w:fldLock="1"/>
      </w:r>
      <w:r w:rsidR="00666293" w:rsidRPr="00FF47C3">
        <w:rPr>
          <w:rFonts w:asciiTheme="majorBidi" w:hAnsiTheme="majorBidi" w:cstheme="majorBidi"/>
          <w:color w:val="000000"/>
          <w:sz w:val="22"/>
          <w:szCs w:val="22"/>
        </w:rPr>
        <w:instrText>ADDIN CSL_CITATION {"citationItems":[{"id":"ITEM-1","itemData":{"DOI":"10.1126/science.163.3871.1073","ISSN":"0036-8075","abstract":"Measurements of serum freezing points in three Antarctic marine fishes indicated that they do not freeze in the -1.87°C seawater because their blood is isosmotic to seawater. Concentrations of sodium chloride, urea, and free amino acids in the serum accounted for only half of the freezing-point depression of the serum. A protein containing carbohydrate was isolated which accounted for 30 percent of the freezing-point depression of the serum.","author":[{"dropping-particle":"","family":"DeVries","given":"Arthur L.","non-dropping-particle":"","parse-names":false,"suffix":""},{"dropping-particle":"","family":"Wohlschlag","given":"Donald E","non-dropping-particle":"","parse-names":false,"suffix":""}],"container-title":"Science","id":"ITEM-1","issue":"3871","issued":{"date-parts":[["1969","3","7"]]},"note":"From Duplicate 1 (Freezing Resistance in Some Antarctic Fishes - DeVries, Arthur L; Wohlschlag, Donald E)\n\ndoi: 10.1126/science.163.3871.1073","page":"1073-1075","publisher":"American Association for the Advancement of Science","title":"Freezing Resistance in Some Antarctic Fishes","type":"article-journal","volume":"163"},"uris":["http://www.mendeley.com/documents/?uuid=33d54f57-142d-4242-942e-32999463f671"]},{"id":"ITEM-2","itemData":{"DOI":"10.1038/247315a0","ISSN":"0028-0836","author":[{"dropping-particle":"","family":"Reite","given":"O. B.","non-dropping-particle":"","parse-names":false,"suffix":""},{"dropping-particle":"","family":"Maloiy","given":"G. M. O.","non-dropping-particle":"","parse-names":false,"suffix":""},{"dropping-particle":"","family":"Aasehaug","given":"B.","non-dropping-particle":"","parse-names":false,"suffix":""}],"container-title":"Nature","id":"ITEM-2","issue":"5439","issued":{"date-parts":[["1974","2"]]},"page":"315-315","title":"pH, Salinity and Temperature Tolerance of Lake Magadi Tilapia","type":"article-journal","volume":"247"},"uris":["http://www.mendeley.com/documents/?uuid=a3131ffa-c646-45c9-85bb-730c86287498"]}],"mendeley":{"formattedCitation":"(DeVries and Wohlschlag, 1969; Reite et al., 1974)","plainTextFormattedCitation":"(DeVries and Wohlschlag, 1969; Reite et al., 1974)","previouslyFormattedCitation":"(DeVries and Wohlschlag, 1969; Reite et al., 1974)"},"properties":{"noteIndex":0},"schema":"https://github.com/citation-style-language/schema/raw/master/csl-citation.json"}</w:instrText>
      </w:r>
      <w:r w:rsidRPr="00FF47C3">
        <w:rPr>
          <w:rFonts w:asciiTheme="majorBidi" w:hAnsiTheme="majorBidi" w:cstheme="majorBidi"/>
          <w:color w:val="000000"/>
          <w:sz w:val="22"/>
          <w:szCs w:val="22"/>
        </w:rPr>
        <w:fldChar w:fldCharType="separate"/>
      </w:r>
      <w:r w:rsidR="00666293" w:rsidRPr="00FF47C3">
        <w:rPr>
          <w:rFonts w:asciiTheme="majorBidi" w:hAnsiTheme="majorBidi" w:cstheme="majorBidi"/>
          <w:noProof/>
          <w:color w:val="000000"/>
          <w:sz w:val="22"/>
          <w:szCs w:val="22"/>
        </w:rPr>
        <w:t>(DeVries and Wohlschlag, 1969; Reite et al., 1974)</w:t>
      </w:r>
      <w:r w:rsidRPr="00FF47C3">
        <w:rPr>
          <w:rFonts w:asciiTheme="majorBidi" w:hAnsiTheme="majorBidi" w:cstheme="majorBidi"/>
          <w:color w:val="000000"/>
          <w:sz w:val="22"/>
          <w:szCs w:val="22"/>
        </w:rPr>
        <w:fldChar w:fldCharType="end"/>
      </w:r>
      <w:r w:rsidRPr="00FF47C3">
        <w:rPr>
          <w:rFonts w:asciiTheme="majorBidi" w:hAnsiTheme="majorBidi" w:cstheme="majorBidi"/>
          <w:color w:val="000000"/>
          <w:sz w:val="22"/>
          <w:szCs w:val="22"/>
        </w:rPr>
        <w:t>. Hence</w:t>
      </w:r>
      <w:r w:rsidR="005B0398"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when addressing temperature effect</w:t>
      </w:r>
      <w:r w:rsidR="00F92846" w:rsidRPr="00FF47C3">
        <w:rPr>
          <w:rFonts w:asciiTheme="majorBidi" w:hAnsiTheme="majorBidi" w:cstheme="majorBidi"/>
          <w:color w:val="000000"/>
          <w:sz w:val="22"/>
          <w:szCs w:val="22"/>
        </w:rPr>
        <w:t>s</w:t>
      </w:r>
      <w:r w:rsidRPr="00FF47C3">
        <w:rPr>
          <w:rFonts w:asciiTheme="majorBidi" w:hAnsiTheme="majorBidi" w:cstheme="majorBidi"/>
          <w:color w:val="000000"/>
          <w:sz w:val="22"/>
          <w:szCs w:val="22"/>
        </w:rPr>
        <w:t xml:space="preserve"> on fish physiology</w:t>
      </w:r>
      <w:r w:rsidR="00474BB9"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and especially </w:t>
      </w:r>
      <w:r w:rsidR="00666293" w:rsidRPr="00FF47C3">
        <w:rPr>
          <w:rFonts w:asciiTheme="majorBidi" w:hAnsiTheme="majorBidi" w:cstheme="majorBidi"/>
          <w:color w:val="000000"/>
          <w:sz w:val="22"/>
          <w:szCs w:val="22"/>
        </w:rPr>
        <w:t>enzymatic reactions</w:t>
      </w:r>
      <w:r w:rsidR="00474BB9" w:rsidRPr="00FF47C3">
        <w:rPr>
          <w:rFonts w:asciiTheme="majorBidi" w:hAnsiTheme="majorBidi" w:cstheme="majorBidi"/>
          <w:color w:val="000000"/>
          <w:sz w:val="22"/>
          <w:szCs w:val="22"/>
        </w:rPr>
        <w:t>,</w:t>
      </w:r>
      <w:r w:rsidRPr="00FF47C3">
        <w:rPr>
          <w:rFonts w:asciiTheme="majorBidi" w:hAnsiTheme="majorBidi" w:cstheme="majorBidi"/>
          <w:color w:val="000000"/>
          <w:sz w:val="22"/>
          <w:szCs w:val="22"/>
        </w:rPr>
        <w:t xml:space="preserve"> it is important to test the biological questions in </w:t>
      </w:r>
      <w:r w:rsidR="00290429" w:rsidRPr="00FF47C3">
        <w:rPr>
          <w:rFonts w:asciiTheme="majorBidi" w:hAnsiTheme="majorBidi" w:cstheme="majorBidi"/>
          <w:color w:val="000000"/>
          <w:sz w:val="22"/>
          <w:szCs w:val="22"/>
        </w:rPr>
        <w:t xml:space="preserve">an </w:t>
      </w:r>
      <w:r w:rsidRPr="00FF47C3">
        <w:rPr>
          <w:rFonts w:asciiTheme="majorBidi" w:hAnsiTheme="majorBidi" w:cstheme="majorBidi"/>
          <w:color w:val="000000"/>
          <w:sz w:val="22"/>
          <w:szCs w:val="22"/>
        </w:rPr>
        <w:t>appropriate experimental design</w:t>
      </w:r>
      <w:r w:rsidR="00290429" w:rsidRPr="00FF47C3">
        <w:rPr>
          <w:rFonts w:asciiTheme="majorBidi" w:hAnsiTheme="majorBidi" w:cstheme="majorBidi"/>
          <w:color w:val="000000"/>
          <w:sz w:val="22"/>
          <w:szCs w:val="22"/>
        </w:rPr>
        <w:t xml:space="preserve"> </w:t>
      </w:r>
      <w:r w:rsidR="00F92846" w:rsidRPr="00FF47C3">
        <w:rPr>
          <w:rFonts w:asciiTheme="majorBidi" w:hAnsiTheme="majorBidi" w:cstheme="majorBidi"/>
          <w:color w:val="000000"/>
          <w:sz w:val="22"/>
          <w:szCs w:val="22"/>
        </w:rPr>
        <w:t xml:space="preserve">using </w:t>
      </w:r>
      <w:r w:rsidR="00290429" w:rsidRPr="00FF47C3">
        <w:rPr>
          <w:rFonts w:asciiTheme="majorBidi" w:hAnsiTheme="majorBidi" w:cstheme="majorBidi"/>
          <w:color w:val="000000"/>
          <w:sz w:val="22"/>
          <w:szCs w:val="22"/>
        </w:rPr>
        <w:t>tools</w:t>
      </w:r>
      <w:r w:rsidR="00F92846" w:rsidRPr="00FF47C3">
        <w:rPr>
          <w:rFonts w:asciiTheme="majorBidi" w:hAnsiTheme="majorBidi" w:cstheme="majorBidi"/>
          <w:color w:val="000000"/>
          <w:sz w:val="22"/>
          <w:szCs w:val="22"/>
        </w:rPr>
        <w:t xml:space="preserve"> that minimize confounding variables</w:t>
      </w:r>
      <w:r w:rsidRPr="00FF47C3">
        <w:rPr>
          <w:rFonts w:asciiTheme="majorBidi" w:hAnsiTheme="majorBidi" w:cstheme="majorBidi"/>
          <w:color w:val="000000"/>
          <w:sz w:val="22"/>
          <w:szCs w:val="22"/>
        </w:rPr>
        <w:t>. Tilapia</w:t>
      </w:r>
      <w:r w:rsidR="00290429" w:rsidRPr="00FF47C3">
        <w:rPr>
          <w:rFonts w:asciiTheme="majorBidi" w:hAnsiTheme="majorBidi" w:cstheme="majorBidi"/>
          <w:color w:val="000000"/>
          <w:sz w:val="22"/>
          <w:szCs w:val="22"/>
        </w:rPr>
        <w:t>s</w:t>
      </w:r>
      <w:r w:rsidRPr="00FF47C3">
        <w:rPr>
          <w:rFonts w:asciiTheme="majorBidi" w:hAnsiTheme="majorBidi" w:cstheme="majorBidi"/>
          <w:color w:val="000000"/>
          <w:sz w:val="22"/>
          <w:szCs w:val="22"/>
        </w:rPr>
        <w:t xml:space="preserve"> are widely spread in tropical and sub-tropical area</w:t>
      </w:r>
      <w:r w:rsidR="00290429" w:rsidRPr="00FF47C3">
        <w:rPr>
          <w:rFonts w:asciiTheme="majorBidi" w:hAnsiTheme="majorBidi" w:cstheme="majorBidi"/>
          <w:color w:val="000000"/>
          <w:sz w:val="22"/>
          <w:szCs w:val="22"/>
        </w:rPr>
        <w:t>s,</w:t>
      </w:r>
      <w:r w:rsidRPr="00FF47C3">
        <w:rPr>
          <w:rFonts w:asciiTheme="majorBidi" w:hAnsiTheme="majorBidi" w:cstheme="majorBidi"/>
          <w:color w:val="000000"/>
          <w:sz w:val="22"/>
          <w:szCs w:val="22"/>
        </w:rPr>
        <w:t xml:space="preserve"> but do encounter cold temperatures </w:t>
      </w:r>
      <w:r w:rsidR="00F92846" w:rsidRPr="00FF47C3">
        <w:rPr>
          <w:rFonts w:asciiTheme="majorBidi" w:hAnsiTheme="majorBidi" w:cstheme="majorBidi"/>
          <w:color w:val="000000"/>
          <w:sz w:val="22"/>
          <w:szCs w:val="22"/>
        </w:rPr>
        <w:t xml:space="preserve">below 10°C </w:t>
      </w:r>
      <w:r w:rsidR="00290429" w:rsidRPr="00FF47C3">
        <w:rPr>
          <w:rFonts w:asciiTheme="majorBidi" w:hAnsiTheme="majorBidi" w:cstheme="majorBidi"/>
          <w:color w:val="000000"/>
          <w:sz w:val="22"/>
          <w:szCs w:val="22"/>
        </w:rPr>
        <w:t xml:space="preserve">both in their natural habitat and </w:t>
      </w:r>
      <w:r w:rsidRPr="00FF47C3">
        <w:rPr>
          <w:rFonts w:asciiTheme="majorBidi" w:hAnsiTheme="majorBidi" w:cstheme="majorBidi"/>
          <w:color w:val="000000"/>
          <w:sz w:val="22"/>
          <w:szCs w:val="22"/>
        </w:rPr>
        <w:t>under aquaculture conditions. It had been shown th</w:t>
      </w:r>
      <w:r w:rsidR="00290429" w:rsidRPr="00FF47C3">
        <w:rPr>
          <w:rFonts w:asciiTheme="majorBidi" w:hAnsiTheme="majorBidi" w:cstheme="majorBidi"/>
          <w:color w:val="000000"/>
          <w:sz w:val="22"/>
          <w:szCs w:val="22"/>
        </w:rPr>
        <w:t>at</w:t>
      </w:r>
      <w:r w:rsidRPr="00FF47C3">
        <w:rPr>
          <w:rFonts w:asciiTheme="majorBidi" w:hAnsiTheme="majorBidi" w:cstheme="majorBidi"/>
          <w:color w:val="000000"/>
          <w:sz w:val="22"/>
          <w:szCs w:val="22"/>
        </w:rPr>
        <w:t xml:space="preserve"> </w:t>
      </w:r>
      <w:r w:rsidR="00EF33F9" w:rsidRPr="00FF47C3">
        <w:rPr>
          <w:rFonts w:asciiTheme="majorBidi" w:hAnsiTheme="majorBidi" w:cstheme="majorBidi"/>
          <w:color w:val="000000"/>
          <w:sz w:val="22"/>
          <w:szCs w:val="22"/>
        </w:rPr>
        <w:t xml:space="preserve">differences in </w:t>
      </w:r>
      <w:r w:rsidRPr="00FF47C3">
        <w:rPr>
          <w:rFonts w:asciiTheme="majorBidi" w:hAnsiTheme="majorBidi" w:cstheme="majorBidi"/>
          <w:color w:val="000000"/>
          <w:sz w:val="22"/>
          <w:szCs w:val="22"/>
        </w:rPr>
        <w:t>cold</w:t>
      </w:r>
      <w:r w:rsidR="00EF33F9" w:rsidRPr="00FF47C3">
        <w:rPr>
          <w:rFonts w:asciiTheme="majorBidi" w:hAnsiTheme="majorBidi" w:cstheme="majorBidi"/>
          <w:color w:val="000000"/>
          <w:sz w:val="22"/>
          <w:szCs w:val="22"/>
        </w:rPr>
        <w:t xml:space="preserve"> resistance</w:t>
      </w:r>
      <w:r w:rsidRPr="00FF47C3">
        <w:rPr>
          <w:rFonts w:asciiTheme="majorBidi" w:hAnsiTheme="majorBidi" w:cstheme="majorBidi"/>
          <w:color w:val="000000"/>
          <w:sz w:val="22"/>
          <w:szCs w:val="22"/>
        </w:rPr>
        <w:t xml:space="preserve"> led to different</w:t>
      </w:r>
      <w:r w:rsidR="00D70309" w:rsidRPr="00FF47C3">
        <w:rPr>
          <w:rFonts w:asciiTheme="majorBidi" w:hAnsiTheme="majorBidi" w:cstheme="majorBidi"/>
          <w:color w:val="000000"/>
          <w:sz w:val="22"/>
          <w:szCs w:val="22"/>
        </w:rPr>
        <w:t>ial</w:t>
      </w:r>
      <w:r w:rsidRPr="00FF47C3">
        <w:rPr>
          <w:rFonts w:asciiTheme="majorBidi" w:hAnsiTheme="majorBidi" w:cstheme="majorBidi"/>
          <w:color w:val="000000"/>
          <w:sz w:val="22"/>
          <w:szCs w:val="22"/>
        </w:rPr>
        <w:t xml:space="preserve"> expression</w:t>
      </w:r>
      <w:r w:rsidR="00D70309" w:rsidRPr="00FF47C3">
        <w:rPr>
          <w:rFonts w:asciiTheme="majorBidi" w:hAnsiTheme="majorBidi" w:cstheme="majorBidi"/>
          <w:color w:val="000000"/>
          <w:sz w:val="22"/>
          <w:szCs w:val="22"/>
        </w:rPr>
        <w:t xml:space="preserve"> of </w:t>
      </w:r>
      <w:r w:rsidR="00EF33F9" w:rsidRPr="00FF47C3">
        <w:rPr>
          <w:rFonts w:asciiTheme="majorBidi" w:hAnsiTheme="majorBidi" w:cstheme="majorBidi"/>
          <w:color w:val="000000"/>
          <w:sz w:val="22"/>
          <w:szCs w:val="22"/>
        </w:rPr>
        <w:t xml:space="preserve">temperature-related </w:t>
      </w:r>
      <w:r w:rsidR="00D70309" w:rsidRPr="00FF47C3">
        <w:rPr>
          <w:rFonts w:asciiTheme="majorBidi" w:hAnsiTheme="majorBidi" w:cstheme="majorBidi"/>
          <w:color w:val="000000"/>
          <w:sz w:val="22"/>
          <w:szCs w:val="22"/>
        </w:rPr>
        <w:t>pathways</w:t>
      </w:r>
      <w:r w:rsidRPr="00FF47C3">
        <w:rPr>
          <w:rFonts w:asciiTheme="majorBidi" w:hAnsiTheme="majorBidi" w:cstheme="majorBidi"/>
          <w:color w:val="000000"/>
          <w:sz w:val="22"/>
          <w:szCs w:val="22"/>
        </w:rPr>
        <w:t xml:space="preserve"> associated to glucose and amino acids metabolism</w:t>
      </w:r>
      <w:r w:rsidR="00D70309" w:rsidRPr="00FF47C3">
        <w:rPr>
          <w:rFonts w:asciiTheme="majorBidi" w:hAnsiTheme="majorBidi" w:cstheme="majorBidi"/>
          <w:color w:val="000000"/>
          <w:sz w:val="22"/>
          <w:szCs w:val="22"/>
        </w:rPr>
        <w:t xml:space="preserve"> in </w:t>
      </w:r>
      <w:r w:rsidR="00EF33F9" w:rsidRPr="00FF47C3">
        <w:rPr>
          <w:rFonts w:asciiTheme="majorBidi" w:hAnsiTheme="majorBidi" w:cstheme="majorBidi"/>
          <w:color w:val="000000"/>
          <w:sz w:val="22"/>
          <w:szCs w:val="22"/>
        </w:rPr>
        <w:t>tilapia’s</w:t>
      </w:r>
      <w:r w:rsidR="00D70309" w:rsidRPr="00FF47C3">
        <w:rPr>
          <w:rFonts w:asciiTheme="majorBidi" w:hAnsiTheme="majorBidi" w:cstheme="majorBidi"/>
          <w:color w:val="000000"/>
          <w:sz w:val="22"/>
          <w:szCs w:val="22"/>
        </w:rPr>
        <w:t xml:space="preserve"> gills and liver</w:t>
      </w:r>
      <w:r w:rsidRPr="00FF47C3">
        <w:rPr>
          <w:rFonts w:asciiTheme="majorBidi" w:hAnsiTheme="majorBidi" w:cstheme="majorBidi"/>
          <w:color w:val="000000"/>
          <w:sz w:val="22"/>
          <w:szCs w:val="22"/>
        </w:rPr>
        <w:t xml:space="preserve"> </w:t>
      </w:r>
      <w:r w:rsidRPr="00FF47C3">
        <w:rPr>
          <w:rFonts w:asciiTheme="majorBidi" w:hAnsiTheme="majorBidi" w:cstheme="majorBidi"/>
          <w:color w:val="000000"/>
          <w:sz w:val="22"/>
          <w:szCs w:val="22"/>
        </w:rPr>
        <w:fldChar w:fldCharType="begin" w:fldLock="1"/>
      </w:r>
      <w:r w:rsidR="00666293" w:rsidRPr="00FF47C3">
        <w:rPr>
          <w:rFonts w:asciiTheme="majorBidi" w:hAnsiTheme="majorBidi" w:cstheme="majorBidi"/>
          <w:color w:val="000000"/>
          <w:sz w:val="22"/>
          <w:szCs w:val="22"/>
        </w:rPr>
        <w:instrText>ADDIN CSL_CITATION {"citationItems":[{"id":"ITEM-1","itemData":{"DOI":"10.3389/fgene.2019.00100","ISSN":"16648021","abstract":"Tilapias are very important to the world's aquaculture. As befitting fish of their tropical origin, their distribution, and culture practices are highly affected by low temperatures. In this study, we used genetic and genomic methodologies to reveal pathways involved in the response and tolerance of blue tilapia (Oreochromis aureus) to low temperature stress. Cold tolerance was characterized in 66 families of blue tilapia. Fish from cold-tolerant and cold-sensitive families were sampled at 24 and 12°C, and the transcriptional responses to low-temperature exposure were measured in the gills and liver by high-throughput mRNA sequencing. Four hundred and ninety four genes displayed a similar temperature-dependent expression in both tolerant and sensitive fish and in the two tissues, representing the core molecular response to low temperature exposure. KEGG pathway analysis of these genes revealed down-regulation of focal-adhesion and other cell-extracellular matrix (ECM) interactions, and up-regulation of proteasome and various intra-cellular proteolytic activities. Differential responses between cold-tolerant and cold-sensitive fish were found with genes and pathways that were up-regulated in one group and down-regulated in the other. This reverse response was characterized by genes involved in metabolic pathways such as glycolysis/gluconeogenesis in the gills and biosynthesis of amino-acids in the liver, with low temperature down-regulation in tolerant fish and up-regulation in sensitive fish.","author":[{"dropping-particle":"","family":"Nitzan","given":"Tali","non-dropping-particle":"","parse-names":false,"suffix":""},{"dropping-particle":"","family":"Kokou","given":"Fotini","non-dropping-particle":"","parse-names":false,"suffix":""},{"dropping-particle":"","family":"Doron-Faigenboim","given":"Adi","non-dropping-particle":"","parse-names":false,"suffix":""},{"dropping-particle":"","family":"Slosman","given":"Tatiana","non-dropping-particle":"","parse-names":false,"suffix":""},{"dropping-particle":"","family":"Biran","given":"Jakob","non-dropping-particle":"","parse-names":false,"suffix":""},{"dropping-particle":"","family":"Mizrahi","given":"Itzhak","non-dropping-particle":"","parse-names":false,"suffix":""},{"dropping-particle":"","family":"Zak","given":"Tatyana","non-dropping-particle":"","parse-names":false,"suffix":""},{"dropping-particle":"","family":"Benet","given":"Ayana","non-dropping-particle":"","parse-names":false,"suffix":""},{"dropping-particle":"","family":"Cnaani","given":"Avner","non-dropping-particle":"","parse-names":false,"suffix":""}],"container-title":"Frontiers in Genetics","id":"ITEM-1","issue":"FEB","issued":{"date-parts":[["2019"]]},"page":"1-11","title":"Transcriptome Analysis Reveals Common and Differential Response to Low Temperature Exposure between Tolerant and Sensitive Blue Tilapia (Oreochromis aureus)","type":"article-journal","volume":"10"},"uris":["http://www.mendeley.com/documents/?uuid=83396667-2992-4e1b-bc67-8225601cbbb6"]}],"mendeley":{"formattedCitation":"(Nitzan et al., 2019)","plainTextFormattedCitation":"(Nitzan et al., 2019)","previouslyFormattedCitation":"(Nitzan et al., 2019)"},"properties":{"noteIndex":0},"schema":"https://github.com/citation-style-language/schema/raw/master/csl-citation.json"}</w:instrText>
      </w:r>
      <w:r w:rsidRPr="00FF47C3">
        <w:rPr>
          <w:rFonts w:asciiTheme="majorBidi" w:hAnsiTheme="majorBidi" w:cstheme="majorBidi"/>
          <w:color w:val="000000"/>
          <w:sz w:val="22"/>
          <w:szCs w:val="22"/>
        </w:rPr>
        <w:fldChar w:fldCharType="separate"/>
      </w:r>
      <w:r w:rsidRPr="00FF47C3">
        <w:rPr>
          <w:rFonts w:asciiTheme="majorBidi" w:hAnsiTheme="majorBidi" w:cstheme="majorBidi"/>
          <w:noProof/>
          <w:color w:val="000000"/>
          <w:sz w:val="22"/>
          <w:szCs w:val="22"/>
        </w:rPr>
        <w:t>(Nitzan et al., 2019)</w:t>
      </w:r>
      <w:r w:rsidRPr="00FF47C3">
        <w:rPr>
          <w:rFonts w:asciiTheme="majorBidi" w:hAnsiTheme="majorBidi" w:cstheme="majorBidi"/>
          <w:color w:val="000000"/>
          <w:sz w:val="22"/>
          <w:szCs w:val="22"/>
        </w:rPr>
        <w:fldChar w:fldCharType="end"/>
      </w:r>
      <w:r w:rsidRPr="00FF47C3">
        <w:rPr>
          <w:rFonts w:asciiTheme="majorBidi" w:hAnsiTheme="majorBidi" w:cstheme="majorBidi"/>
          <w:color w:val="000000"/>
          <w:sz w:val="22"/>
          <w:szCs w:val="22"/>
        </w:rPr>
        <w:t xml:space="preserve">. </w:t>
      </w:r>
      <w:r w:rsidR="00EF33F9" w:rsidRPr="00FF47C3">
        <w:rPr>
          <w:rFonts w:asciiTheme="majorBidi" w:hAnsiTheme="majorBidi" w:cstheme="majorBidi"/>
          <w:color w:val="000000"/>
          <w:sz w:val="22"/>
          <w:szCs w:val="22"/>
        </w:rPr>
        <w:t>Here w</w:t>
      </w:r>
      <w:r w:rsidRPr="00FF47C3">
        <w:rPr>
          <w:rFonts w:asciiTheme="majorBidi" w:hAnsiTheme="majorBidi" w:cstheme="majorBidi"/>
          <w:color w:val="000000"/>
          <w:sz w:val="22"/>
          <w:szCs w:val="22"/>
        </w:rPr>
        <w:t xml:space="preserve">e tested the </w:t>
      </w:r>
      <w:r w:rsidR="00EF33F9" w:rsidRPr="00FF47C3">
        <w:rPr>
          <w:rFonts w:asciiTheme="majorBidi" w:hAnsiTheme="majorBidi" w:cstheme="majorBidi"/>
          <w:color w:val="000000"/>
          <w:sz w:val="22"/>
          <w:szCs w:val="22"/>
        </w:rPr>
        <w:t xml:space="preserve">temperature </w:t>
      </w:r>
      <w:r w:rsidRPr="00FF47C3">
        <w:rPr>
          <w:rFonts w:asciiTheme="majorBidi" w:hAnsiTheme="majorBidi" w:cstheme="majorBidi"/>
          <w:color w:val="000000"/>
          <w:sz w:val="22"/>
          <w:szCs w:val="22"/>
        </w:rPr>
        <w:t xml:space="preserve">effect on the activity of the Mozambique tilapia PepT2 </w:t>
      </w:r>
      <w:r w:rsidR="00F92846" w:rsidRPr="00FF47C3">
        <w:rPr>
          <w:rFonts w:asciiTheme="majorBidi" w:hAnsiTheme="majorBidi" w:cstheme="majorBidi"/>
          <w:color w:val="000000"/>
          <w:sz w:val="22"/>
          <w:szCs w:val="22"/>
        </w:rPr>
        <w:t xml:space="preserve">transporter </w:t>
      </w:r>
      <w:r w:rsidRPr="00FF47C3">
        <w:rPr>
          <w:rFonts w:asciiTheme="majorBidi" w:hAnsiTheme="majorBidi" w:cstheme="majorBidi"/>
          <w:color w:val="000000"/>
          <w:sz w:val="22"/>
          <w:szCs w:val="22"/>
        </w:rPr>
        <w:t>and found that it affect</w:t>
      </w:r>
      <w:r w:rsidR="00F92846" w:rsidRPr="00FF47C3">
        <w:rPr>
          <w:rFonts w:asciiTheme="majorBidi" w:hAnsiTheme="majorBidi" w:cstheme="majorBidi"/>
          <w:color w:val="000000"/>
          <w:sz w:val="22"/>
          <w:szCs w:val="22"/>
        </w:rPr>
        <w:t>s</w:t>
      </w:r>
      <w:r w:rsidRPr="00FF47C3">
        <w:rPr>
          <w:rFonts w:asciiTheme="majorBidi" w:hAnsiTheme="majorBidi" w:cstheme="majorBidi"/>
          <w:color w:val="000000"/>
          <w:sz w:val="22"/>
          <w:szCs w:val="22"/>
        </w:rPr>
        <w:t xml:space="preserve"> only the Vmax of the transporter.</w:t>
      </w:r>
      <w:r w:rsidR="00283E72">
        <w:rPr>
          <w:rFonts w:asciiTheme="majorBidi" w:hAnsiTheme="majorBidi" w:cstheme="majorBidi"/>
          <w:color w:val="000000"/>
          <w:sz w:val="22"/>
          <w:szCs w:val="22"/>
        </w:rPr>
        <w:t xml:space="preserve"> The importance of homologous expression system was clearly demonstrated by </w:t>
      </w:r>
      <w:r w:rsidR="00283E72" w:rsidRPr="00283E72">
        <w:rPr>
          <w:rFonts w:asciiTheme="majorBidi" w:hAnsiTheme="majorBidi" w:cstheme="majorBidi"/>
          <w:noProof/>
          <w:color w:val="000000"/>
          <w:sz w:val="22"/>
          <w:szCs w:val="22"/>
        </w:rPr>
        <w:t xml:space="preserve">Maffia et al. </w:t>
      </w:r>
      <w:r w:rsidR="00283E72">
        <w:rPr>
          <w:rFonts w:asciiTheme="majorBidi" w:hAnsiTheme="majorBidi" w:cstheme="majorBidi"/>
          <w:noProof/>
          <w:color w:val="000000"/>
          <w:sz w:val="22"/>
          <w:szCs w:val="22"/>
        </w:rPr>
        <w:t>(</w:t>
      </w:r>
      <w:r w:rsidR="00283E72" w:rsidRPr="00283E72">
        <w:rPr>
          <w:rFonts w:asciiTheme="majorBidi" w:hAnsiTheme="majorBidi" w:cstheme="majorBidi"/>
          <w:noProof/>
          <w:color w:val="000000"/>
          <w:sz w:val="22"/>
          <w:szCs w:val="22"/>
        </w:rPr>
        <w:t>2003)</w:t>
      </w:r>
      <w:r w:rsidR="009958B9">
        <w:rPr>
          <w:rFonts w:asciiTheme="majorBidi" w:hAnsiTheme="majorBidi" w:cstheme="majorBidi"/>
          <w:noProof/>
          <w:color w:val="000000"/>
          <w:sz w:val="22"/>
          <w:szCs w:val="22"/>
        </w:rPr>
        <w:t>,</w:t>
      </w:r>
      <w:r w:rsidR="00283E72">
        <w:rPr>
          <w:rFonts w:asciiTheme="majorBidi" w:hAnsiTheme="majorBidi" w:cstheme="majorBidi"/>
          <w:color w:val="000000"/>
          <w:sz w:val="22"/>
          <w:szCs w:val="22"/>
        </w:rPr>
        <w:t xml:space="preserve"> that</w:t>
      </w:r>
      <w:r w:rsidRPr="00283E72">
        <w:rPr>
          <w:rFonts w:asciiTheme="majorBidi" w:hAnsiTheme="majorBidi" w:cstheme="majorBidi"/>
          <w:color w:val="000000"/>
          <w:sz w:val="22"/>
          <w:szCs w:val="22"/>
        </w:rPr>
        <w:t xml:space="preserve"> </w:t>
      </w:r>
      <w:r w:rsidR="00283E72">
        <w:rPr>
          <w:rFonts w:asciiTheme="majorBidi" w:hAnsiTheme="majorBidi" w:cstheme="majorBidi"/>
          <w:color w:val="000000"/>
          <w:sz w:val="22"/>
          <w:szCs w:val="22"/>
        </w:rPr>
        <w:t>showed a</w:t>
      </w:r>
      <w:r w:rsidR="009958B9">
        <w:rPr>
          <w:rFonts w:asciiTheme="majorBidi" w:hAnsiTheme="majorBidi" w:cstheme="majorBidi"/>
          <w:color w:val="000000"/>
          <w:sz w:val="22"/>
          <w:szCs w:val="22"/>
        </w:rPr>
        <w:t xml:space="preserve"> </w:t>
      </w:r>
      <w:r w:rsidR="00283E72" w:rsidRPr="00F33CB9">
        <w:rPr>
          <w:rFonts w:asciiTheme="majorBidi" w:hAnsiTheme="majorBidi" w:cstheme="majorBidi"/>
          <w:color w:val="000000"/>
          <w:sz w:val="22"/>
          <w:szCs w:val="22"/>
        </w:rPr>
        <w:t>significant effect of the experimental system on the transport of small peptides.</w:t>
      </w:r>
      <w:r w:rsidR="00283E72">
        <w:rPr>
          <w:rFonts w:asciiTheme="majorBidi" w:hAnsiTheme="majorBidi" w:cstheme="majorBidi"/>
          <w:color w:val="000000"/>
          <w:sz w:val="22"/>
          <w:szCs w:val="22"/>
        </w:rPr>
        <w:t xml:space="preserve"> I</w:t>
      </w:r>
      <w:r w:rsidR="00283E72" w:rsidRPr="00283E72">
        <w:rPr>
          <w:rFonts w:asciiTheme="majorBidi" w:hAnsiTheme="majorBidi" w:cstheme="majorBidi"/>
          <w:color w:val="000000"/>
          <w:sz w:val="22"/>
          <w:szCs w:val="22"/>
        </w:rPr>
        <w:t xml:space="preserve">n </w:t>
      </w:r>
      <w:r w:rsidR="00666293" w:rsidRPr="00283E72">
        <w:rPr>
          <w:rFonts w:asciiTheme="majorBidi" w:hAnsiTheme="majorBidi" w:cstheme="majorBidi"/>
          <w:color w:val="000000"/>
          <w:sz w:val="22"/>
          <w:szCs w:val="22"/>
        </w:rPr>
        <w:t>their study on the peptide transporter</w:t>
      </w:r>
      <w:r w:rsidR="004A0EBA" w:rsidRPr="00283E72">
        <w:rPr>
          <w:rFonts w:asciiTheme="majorBidi" w:hAnsiTheme="majorBidi" w:cstheme="majorBidi"/>
          <w:color w:val="000000"/>
          <w:sz w:val="22"/>
          <w:szCs w:val="22"/>
        </w:rPr>
        <w:t xml:space="preserve"> 1 (variant is not indicated)</w:t>
      </w:r>
      <w:r w:rsidR="00666293" w:rsidRPr="00283E72">
        <w:rPr>
          <w:rFonts w:asciiTheme="majorBidi" w:hAnsiTheme="majorBidi" w:cstheme="majorBidi"/>
          <w:color w:val="000000"/>
          <w:sz w:val="22"/>
          <w:szCs w:val="22"/>
        </w:rPr>
        <w:t xml:space="preserve"> of the </w:t>
      </w:r>
      <w:r w:rsidR="0012559A" w:rsidRPr="00283E72">
        <w:rPr>
          <w:rFonts w:asciiTheme="majorBidi" w:hAnsiTheme="majorBidi" w:cstheme="majorBidi"/>
          <w:color w:val="000000"/>
          <w:sz w:val="22"/>
          <w:szCs w:val="22"/>
        </w:rPr>
        <w:t xml:space="preserve">Antarctic </w:t>
      </w:r>
      <w:r w:rsidR="00666293" w:rsidRPr="00283E72">
        <w:rPr>
          <w:rFonts w:asciiTheme="majorBidi" w:hAnsiTheme="majorBidi" w:cstheme="majorBidi"/>
          <w:color w:val="000000"/>
          <w:sz w:val="22"/>
          <w:szCs w:val="22"/>
        </w:rPr>
        <w:t xml:space="preserve">teleost </w:t>
      </w:r>
      <w:r w:rsidR="00666293" w:rsidRPr="00283E72">
        <w:rPr>
          <w:rFonts w:asciiTheme="majorBidi" w:hAnsiTheme="majorBidi" w:cstheme="majorBidi"/>
          <w:i/>
          <w:iCs/>
          <w:color w:val="000000"/>
          <w:sz w:val="22"/>
          <w:szCs w:val="22"/>
        </w:rPr>
        <w:t>Chionodraco hamatus</w:t>
      </w:r>
      <w:r w:rsidR="00666293" w:rsidRPr="00283E72">
        <w:rPr>
          <w:rFonts w:asciiTheme="majorBidi" w:hAnsiTheme="majorBidi" w:cstheme="majorBidi"/>
          <w:color w:val="000000"/>
          <w:sz w:val="22"/>
          <w:szCs w:val="22"/>
        </w:rPr>
        <w:t xml:space="preserve">, </w:t>
      </w:r>
      <w:r w:rsidR="00283E72">
        <w:rPr>
          <w:rFonts w:asciiTheme="majorBidi" w:hAnsiTheme="majorBidi" w:cstheme="majorBidi"/>
          <w:color w:val="000000"/>
          <w:sz w:val="22"/>
          <w:szCs w:val="22"/>
        </w:rPr>
        <w:t xml:space="preserve">the authors </w:t>
      </w:r>
      <w:r w:rsidR="00666293" w:rsidRPr="00283E72">
        <w:rPr>
          <w:rFonts w:asciiTheme="majorBidi" w:hAnsiTheme="majorBidi" w:cstheme="majorBidi"/>
          <w:color w:val="000000"/>
          <w:sz w:val="22"/>
          <w:szCs w:val="22"/>
        </w:rPr>
        <w:t xml:space="preserve">showed </w:t>
      </w:r>
      <w:r w:rsidR="00283E72">
        <w:rPr>
          <w:rFonts w:asciiTheme="majorBidi" w:hAnsiTheme="majorBidi" w:cstheme="majorBidi"/>
          <w:color w:val="000000"/>
          <w:sz w:val="22"/>
          <w:szCs w:val="22"/>
        </w:rPr>
        <w:t>that</w:t>
      </w:r>
      <w:r w:rsidR="00283E72" w:rsidRPr="00283E72">
        <w:rPr>
          <w:rFonts w:asciiTheme="majorBidi" w:hAnsiTheme="majorBidi" w:cstheme="majorBidi"/>
          <w:color w:val="000000"/>
          <w:sz w:val="22"/>
          <w:szCs w:val="22"/>
        </w:rPr>
        <w:t xml:space="preserve"> </w:t>
      </w:r>
      <w:r w:rsidR="00283E72">
        <w:rPr>
          <w:rFonts w:asciiTheme="majorBidi" w:hAnsiTheme="majorBidi" w:cstheme="majorBidi"/>
          <w:color w:val="000000"/>
          <w:sz w:val="22"/>
          <w:szCs w:val="22"/>
        </w:rPr>
        <w:t>w</w:t>
      </w:r>
      <w:r w:rsidR="00283E72" w:rsidRPr="00283E72">
        <w:rPr>
          <w:rFonts w:asciiTheme="majorBidi" w:hAnsiTheme="majorBidi" w:cstheme="majorBidi"/>
          <w:color w:val="000000"/>
          <w:sz w:val="22"/>
          <w:szCs w:val="22"/>
        </w:rPr>
        <w:t xml:space="preserve">hile </w:t>
      </w:r>
      <w:r w:rsidR="00666293" w:rsidRPr="00283E72">
        <w:rPr>
          <w:rFonts w:asciiTheme="majorBidi" w:hAnsiTheme="majorBidi" w:cstheme="majorBidi"/>
          <w:color w:val="000000"/>
          <w:sz w:val="22"/>
          <w:szCs w:val="22"/>
        </w:rPr>
        <w:t xml:space="preserve">absorption </w:t>
      </w:r>
      <w:r w:rsidR="00283E72">
        <w:rPr>
          <w:rFonts w:asciiTheme="majorBidi" w:hAnsiTheme="majorBidi" w:cstheme="majorBidi"/>
          <w:color w:val="000000"/>
          <w:sz w:val="22"/>
          <w:szCs w:val="22"/>
        </w:rPr>
        <w:t>measured by the</w:t>
      </w:r>
      <w:r w:rsidR="00283E72" w:rsidRPr="00FF47C3">
        <w:rPr>
          <w:rFonts w:asciiTheme="majorBidi" w:hAnsiTheme="majorBidi" w:cstheme="majorBidi"/>
          <w:color w:val="000000"/>
          <w:sz w:val="22"/>
          <w:szCs w:val="22"/>
        </w:rPr>
        <w:t xml:space="preserve"> </w:t>
      </w:r>
      <w:r w:rsidR="009E5143" w:rsidRPr="00FF47C3">
        <w:rPr>
          <w:rFonts w:asciiTheme="majorBidi" w:hAnsiTheme="majorBidi" w:cstheme="majorBidi"/>
          <w:color w:val="000000"/>
          <w:sz w:val="22"/>
          <w:szCs w:val="22"/>
        </w:rPr>
        <w:t>BBMV</w:t>
      </w:r>
      <w:r w:rsidR="0012559A" w:rsidRPr="00FF47C3">
        <w:rPr>
          <w:rFonts w:asciiTheme="majorBidi" w:hAnsiTheme="majorBidi" w:cstheme="majorBidi"/>
          <w:color w:val="000000"/>
          <w:sz w:val="22"/>
          <w:szCs w:val="22"/>
        </w:rPr>
        <w:t xml:space="preserve"> </w:t>
      </w:r>
      <w:r w:rsidR="0069021E">
        <w:rPr>
          <w:rFonts w:asciiTheme="majorBidi" w:hAnsiTheme="majorBidi" w:cstheme="majorBidi"/>
          <w:color w:val="000000"/>
          <w:sz w:val="22"/>
          <w:szCs w:val="22"/>
        </w:rPr>
        <w:t>(</w:t>
      </w:r>
      <w:r w:rsidR="0069021E" w:rsidRPr="0069021E">
        <w:rPr>
          <w:rFonts w:asciiTheme="majorBidi" w:hAnsiTheme="majorBidi" w:cstheme="majorBidi"/>
          <w:color w:val="000000"/>
          <w:sz w:val="22"/>
          <w:szCs w:val="22"/>
        </w:rPr>
        <w:t>brush border membrane vesicles</w:t>
      </w:r>
      <w:r w:rsidR="0069021E">
        <w:rPr>
          <w:rFonts w:asciiTheme="majorBidi" w:hAnsiTheme="majorBidi" w:cstheme="majorBidi"/>
          <w:color w:val="000000"/>
          <w:sz w:val="22"/>
          <w:szCs w:val="22"/>
        </w:rPr>
        <w:t>)</w:t>
      </w:r>
      <w:r w:rsidR="0069021E" w:rsidRPr="0069021E">
        <w:rPr>
          <w:rFonts w:asciiTheme="majorBidi" w:hAnsiTheme="majorBidi" w:cstheme="majorBidi"/>
          <w:color w:val="000000"/>
          <w:sz w:val="22"/>
          <w:szCs w:val="22"/>
        </w:rPr>
        <w:t xml:space="preserve"> </w:t>
      </w:r>
      <w:r w:rsidR="0012559A" w:rsidRPr="00FF47C3">
        <w:rPr>
          <w:rFonts w:asciiTheme="majorBidi" w:hAnsiTheme="majorBidi" w:cstheme="majorBidi"/>
          <w:color w:val="000000"/>
          <w:sz w:val="22"/>
          <w:szCs w:val="22"/>
        </w:rPr>
        <w:t>method</w:t>
      </w:r>
      <w:r w:rsidR="00666293" w:rsidRPr="00FF47C3">
        <w:rPr>
          <w:rFonts w:asciiTheme="majorBidi" w:hAnsiTheme="majorBidi" w:cstheme="majorBidi"/>
          <w:color w:val="000000"/>
          <w:sz w:val="22"/>
          <w:szCs w:val="22"/>
        </w:rPr>
        <w:t xml:space="preserve"> was significantly higher at 0°C, transport assay conducted with the same transporter in </w:t>
      </w:r>
      <w:r w:rsidR="00085EC8" w:rsidRPr="008509AC">
        <w:rPr>
          <w:rFonts w:asciiTheme="majorBidi" w:hAnsiTheme="majorBidi" w:cstheme="majorBidi"/>
          <w:i/>
          <w:iCs/>
          <w:color w:val="000000"/>
          <w:sz w:val="22"/>
          <w:szCs w:val="22"/>
        </w:rPr>
        <w:t>Xenopus laevis</w:t>
      </w:r>
      <w:r w:rsidR="00085EC8" w:rsidRPr="008509AC">
        <w:rPr>
          <w:rFonts w:asciiTheme="majorBidi" w:hAnsiTheme="majorBidi" w:cstheme="majorBidi"/>
          <w:color w:val="000000"/>
          <w:sz w:val="22"/>
          <w:szCs w:val="22"/>
        </w:rPr>
        <w:t xml:space="preserve"> </w:t>
      </w:r>
      <w:r w:rsidR="00483B59" w:rsidRPr="00FF47C3">
        <w:rPr>
          <w:rFonts w:asciiTheme="majorBidi" w:hAnsiTheme="majorBidi" w:cstheme="majorBidi"/>
          <w:color w:val="000000"/>
          <w:sz w:val="22"/>
          <w:szCs w:val="22"/>
        </w:rPr>
        <w:t xml:space="preserve">oocytes </w:t>
      </w:r>
      <w:r w:rsidR="00666293" w:rsidRPr="00FF47C3">
        <w:rPr>
          <w:rFonts w:asciiTheme="majorBidi" w:hAnsiTheme="majorBidi" w:cstheme="majorBidi"/>
          <w:color w:val="000000"/>
          <w:sz w:val="22"/>
          <w:szCs w:val="22"/>
        </w:rPr>
        <w:t>did not show the same t</w:t>
      </w:r>
      <w:r w:rsidR="0012559A" w:rsidRPr="00FF47C3">
        <w:rPr>
          <w:rFonts w:asciiTheme="majorBidi" w:hAnsiTheme="majorBidi" w:cstheme="majorBidi"/>
          <w:color w:val="000000"/>
          <w:sz w:val="22"/>
          <w:szCs w:val="22"/>
        </w:rPr>
        <w:t>rend</w:t>
      </w:r>
      <w:r w:rsidR="00666293" w:rsidRPr="00FF47C3">
        <w:rPr>
          <w:rFonts w:asciiTheme="majorBidi" w:hAnsiTheme="majorBidi" w:cstheme="majorBidi"/>
          <w:color w:val="000000"/>
          <w:sz w:val="22"/>
          <w:szCs w:val="22"/>
        </w:rPr>
        <w:t xml:space="preserve">. In addition, the pre-incubation temperature of the oocytes was shown to </w:t>
      </w:r>
      <w:r w:rsidR="00483B59" w:rsidRPr="00FF47C3">
        <w:rPr>
          <w:rFonts w:asciiTheme="majorBidi" w:hAnsiTheme="majorBidi" w:cstheme="majorBidi"/>
          <w:color w:val="000000"/>
          <w:sz w:val="22"/>
          <w:szCs w:val="22"/>
        </w:rPr>
        <w:t>a</w:t>
      </w:r>
      <w:r w:rsidR="00666293" w:rsidRPr="00FF47C3">
        <w:rPr>
          <w:rFonts w:asciiTheme="majorBidi" w:hAnsiTheme="majorBidi" w:cstheme="majorBidi"/>
          <w:color w:val="000000"/>
          <w:sz w:val="22"/>
          <w:szCs w:val="22"/>
        </w:rPr>
        <w:t xml:space="preserve">ffect the results as the transport was abolished completely when the oocytes were pre-incubated at 4°C. </w:t>
      </w:r>
      <w:r w:rsidR="0012559A" w:rsidRPr="00FF47C3">
        <w:rPr>
          <w:rFonts w:asciiTheme="majorBidi" w:hAnsiTheme="majorBidi" w:cstheme="majorBidi"/>
          <w:color w:val="000000"/>
          <w:sz w:val="22"/>
          <w:szCs w:val="22"/>
        </w:rPr>
        <w:t xml:space="preserve">These effects of temperature on the transport of small peptides in the oocytes could result </w:t>
      </w:r>
      <w:r w:rsidR="00F65576" w:rsidRPr="00FF47C3">
        <w:rPr>
          <w:rFonts w:asciiTheme="majorBidi" w:hAnsiTheme="majorBidi" w:cstheme="majorBidi"/>
          <w:color w:val="000000"/>
          <w:sz w:val="22"/>
          <w:szCs w:val="22"/>
        </w:rPr>
        <w:t>from</w:t>
      </w:r>
      <w:r w:rsidR="0012559A" w:rsidRPr="00FF47C3">
        <w:rPr>
          <w:rFonts w:asciiTheme="majorBidi" w:hAnsiTheme="majorBidi" w:cstheme="majorBidi"/>
          <w:color w:val="000000"/>
          <w:sz w:val="22"/>
          <w:szCs w:val="22"/>
        </w:rPr>
        <w:t xml:space="preserve"> cellular stress respon</w:t>
      </w:r>
      <w:r w:rsidR="00F65576" w:rsidRPr="00FF47C3">
        <w:rPr>
          <w:rFonts w:asciiTheme="majorBidi" w:hAnsiTheme="majorBidi" w:cstheme="majorBidi"/>
          <w:color w:val="000000"/>
          <w:sz w:val="22"/>
          <w:szCs w:val="22"/>
        </w:rPr>
        <w:t>se</w:t>
      </w:r>
      <w:r w:rsidR="0012559A" w:rsidRPr="00FF47C3">
        <w:rPr>
          <w:rFonts w:asciiTheme="majorBidi" w:hAnsiTheme="majorBidi" w:cstheme="majorBidi"/>
          <w:color w:val="000000"/>
          <w:sz w:val="22"/>
          <w:szCs w:val="22"/>
        </w:rPr>
        <w:t xml:space="preserve"> and from changes in membrane integrity under non-physiological temperatures</w:t>
      </w:r>
      <w:r w:rsidR="00283E72">
        <w:rPr>
          <w:rFonts w:asciiTheme="majorBidi" w:hAnsiTheme="majorBidi" w:cstheme="majorBidi"/>
          <w:color w:val="000000"/>
          <w:sz w:val="22"/>
          <w:szCs w:val="22"/>
        </w:rPr>
        <w:t xml:space="preserve"> </w:t>
      </w:r>
      <w:r w:rsidR="00283E72">
        <w:rPr>
          <w:rFonts w:asciiTheme="majorBidi" w:hAnsiTheme="majorBidi" w:cstheme="majorBidi"/>
          <w:color w:val="000000"/>
          <w:sz w:val="22"/>
          <w:szCs w:val="22"/>
        </w:rPr>
        <w:fldChar w:fldCharType="begin" w:fldLock="1"/>
      </w:r>
      <w:r w:rsidR="00EF73E4">
        <w:rPr>
          <w:rFonts w:asciiTheme="majorBidi" w:hAnsiTheme="majorBidi" w:cstheme="majorBidi"/>
          <w:color w:val="000000"/>
          <w:sz w:val="22"/>
          <w:szCs w:val="22"/>
        </w:rPr>
        <w:instrText>ADDIN CSL_CITATION {"citationItems":[{"id":"ITEM-1","itemData":{"DOI":"10.1242/jeb.00145","ISSN":"1477-9145","abstract":"H+/peptide cotransport was studied in brush-border membrane vesicles (BBMV) from the intestine of the haemoglobinless Antarctic teleost Chionodraco hamatus by monitoring peptide-dependent intravesicular acidification with the pH-sensitive dye Acridine Orange. Diethylpyrocarbonate-inhibited intravesicular acidification was specifically achieved in the presence of extravesicular glycyl-L-proline (Gly-L-Pro) as well as of glycyl-L-alanine (Gly-L-Ala) and D-phenylalanyl-L-alanine(D-Phe-L-Ala). H+/Gly-L-Pro cotransport displayed saturable kinetics, involving a single carrier system with an apparent substrate affinity (Km,app) of 0.806±0.161 mmol l-1. Using degenerated primers from eel and human (PepT1)transporter sequence, a reverse transcription-polymerase chain reaction(RT-PCR) signal was detected in C. hamatus intestine. RT-PCR paralleled kinetic analysis, confirming the hypothesis of the existence of a PepT1-type transport system in the brush-border membranes of icefish intestine.","author":[{"dropping-particle":"","family":"Maffia","given":"M.","non-dropping-particle":"","parse-names":false,"suffix":""},{"dropping-particle":"","family":"Rizzello","given":"A.","non-dropping-particle":"","parse-names":false,"suffix":""},{"dropping-particle":"","family":"Acierno","given":"R.","non-dropping-particle":"","parse-names":false,"suffix":""},{"dropping-particle":"","family":"Verri","given":"T.","non-dropping-particle":"","parse-names":false,"suffix":""},{"dropping-particle":"","family":"Rollo","given":"M.","non-dropping-particle":"","parse-names":false,"suffix":""},{"dropping-particle":"","family":"Danieli","given":"A.","non-dropping-particle":"","parse-names":false,"suffix":""},{"dropping-particle":"","family":"Döring","given":"F.","non-dropping-particle":"","parse-names":false,"suffix":""},{"dropping-particle":"","family":"Daniel","given":"H.","non-dropping-particle":"","parse-names":false,"suffix":""},{"dropping-particle":"","family":"Storelli","given":"C.","non-dropping-particle":"","parse-names":false,"suffix":""}],"container-title":"Journal of Experimental Biology","id":"ITEM-1","issue":"4","issued":{"date-parts":[["2003","2","15"]]},"page":"705-714","title":"Characterisation of intestinal peptide transporter of the Antarctic haemoglobinless teleost Chionodraco hamatus","type":"article-journal","volume":"206"},"uris":["http://www.mendeley.com/documents/?uuid=fd78ab44-e2fb-4a3a-8cd3-3910503478a1"]}],"mendeley":{"formattedCitation":"(Maffia et al., 2003)","plainTextFormattedCitation":"(Maffia et al., 2003)","previouslyFormattedCitation":"(Maffia et al., 2003)"},"properties":{"noteIndex":0},"schema":"https://github.com/citation-style-language/schema/raw/master/csl-citation.json"}</w:instrText>
      </w:r>
      <w:r w:rsidR="00283E72">
        <w:rPr>
          <w:rFonts w:asciiTheme="majorBidi" w:hAnsiTheme="majorBidi" w:cstheme="majorBidi"/>
          <w:color w:val="000000"/>
          <w:sz w:val="22"/>
          <w:szCs w:val="22"/>
        </w:rPr>
        <w:fldChar w:fldCharType="separate"/>
      </w:r>
      <w:r w:rsidR="00283E72" w:rsidRPr="00283E72">
        <w:rPr>
          <w:rFonts w:asciiTheme="majorBidi" w:hAnsiTheme="majorBidi" w:cstheme="majorBidi"/>
          <w:noProof/>
          <w:color w:val="000000"/>
          <w:sz w:val="22"/>
          <w:szCs w:val="22"/>
        </w:rPr>
        <w:t>(Maffia et al., 2003)</w:t>
      </w:r>
      <w:r w:rsidR="00283E72">
        <w:rPr>
          <w:rFonts w:asciiTheme="majorBidi" w:hAnsiTheme="majorBidi" w:cstheme="majorBidi"/>
          <w:color w:val="000000"/>
          <w:sz w:val="22"/>
          <w:szCs w:val="22"/>
        </w:rPr>
        <w:fldChar w:fldCharType="end"/>
      </w:r>
      <w:r w:rsidR="00283E72">
        <w:rPr>
          <w:rFonts w:asciiTheme="majorBidi" w:hAnsiTheme="majorBidi" w:cstheme="majorBidi"/>
          <w:color w:val="000000"/>
          <w:sz w:val="22"/>
          <w:szCs w:val="22"/>
        </w:rPr>
        <w:t>.</w:t>
      </w:r>
      <w:r w:rsidR="0012559A" w:rsidRPr="00FF47C3">
        <w:rPr>
          <w:rFonts w:asciiTheme="majorBidi" w:hAnsiTheme="majorBidi" w:cstheme="majorBidi"/>
          <w:color w:val="000000"/>
          <w:sz w:val="22"/>
          <w:szCs w:val="22"/>
        </w:rPr>
        <w:t xml:space="preserve"> </w:t>
      </w:r>
      <w:r w:rsidR="00283E72">
        <w:rPr>
          <w:rFonts w:asciiTheme="majorBidi" w:hAnsiTheme="majorBidi" w:cstheme="majorBidi"/>
          <w:color w:val="000000"/>
          <w:sz w:val="22"/>
          <w:szCs w:val="22"/>
        </w:rPr>
        <w:t>Our</w:t>
      </w:r>
      <w:r w:rsidR="005B0398" w:rsidRPr="00646E4B">
        <w:rPr>
          <w:rFonts w:asciiTheme="majorBidi" w:hAnsiTheme="majorBidi" w:cstheme="majorBidi"/>
          <w:color w:val="000000"/>
          <w:sz w:val="22"/>
          <w:szCs w:val="22"/>
        </w:rPr>
        <w:t xml:space="preserve"> homologues expression systems offer </w:t>
      </w:r>
      <w:r w:rsidR="00283E72">
        <w:rPr>
          <w:rFonts w:asciiTheme="majorBidi" w:hAnsiTheme="majorBidi" w:cstheme="majorBidi"/>
          <w:color w:val="000000"/>
          <w:sz w:val="22"/>
          <w:szCs w:val="22"/>
        </w:rPr>
        <w:t>a</w:t>
      </w:r>
      <w:r w:rsidR="005B0398" w:rsidRPr="00646E4B">
        <w:rPr>
          <w:rFonts w:asciiTheme="majorBidi" w:hAnsiTheme="majorBidi" w:cstheme="majorBidi"/>
          <w:color w:val="000000"/>
          <w:sz w:val="22"/>
          <w:szCs w:val="22"/>
        </w:rPr>
        <w:t xml:space="preserve"> suitable membrane and </w:t>
      </w:r>
      <w:r w:rsidR="00F92846" w:rsidRPr="00646E4B">
        <w:rPr>
          <w:rFonts w:asciiTheme="majorBidi" w:hAnsiTheme="majorBidi" w:cstheme="majorBidi"/>
          <w:color w:val="000000"/>
          <w:sz w:val="22"/>
          <w:szCs w:val="22"/>
        </w:rPr>
        <w:t>intracellular environment</w:t>
      </w:r>
      <w:r w:rsidR="009D2C88">
        <w:rPr>
          <w:rFonts w:asciiTheme="majorBidi" w:hAnsiTheme="majorBidi" w:cstheme="majorBidi"/>
          <w:color w:val="000000"/>
          <w:sz w:val="22"/>
          <w:szCs w:val="22"/>
        </w:rPr>
        <w:t>s</w:t>
      </w:r>
      <w:r w:rsidR="004B0F0E">
        <w:rPr>
          <w:rFonts w:asciiTheme="majorBidi" w:hAnsiTheme="majorBidi" w:cstheme="majorBidi"/>
          <w:color w:val="000000"/>
          <w:sz w:val="22"/>
          <w:szCs w:val="22"/>
        </w:rPr>
        <w:t>,</w:t>
      </w:r>
      <w:r w:rsidR="009D2C88">
        <w:rPr>
          <w:rFonts w:asciiTheme="majorBidi" w:hAnsiTheme="majorBidi" w:cstheme="majorBidi"/>
          <w:color w:val="000000"/>
          <w:sz w:val="22"/>
          <w:szCs w:val="22"/>
        </w:rPr>
        <w:t xml:space="preserve"> together with the natural wide range of temperature in which the cells grow and function (data not shown), allowing precise evaluati</w:t>
      </w:r>
      <w:r w:rsidR="004B0F0E">
        <w:rPr>
          <w:rFonts w:asciiTheme="majorBidi" w:hAnsiTheme="majorBidi" w:cstheme="majorBidi"/>
          <w:color w:val="000000"/>
          <w:sz w:val="22"/>
          <w:szCs w:val="22"/>
        </w:rPr>
        <w:t>o</w:t>
      </w:r>
      <w:r w:rsidR="009D2C88">
        <w:rPr>
          <w:rFonts w:asciiTheme="majorBidi" w:hAnsiTheme="majorBidi" w:cstheme="majorBidi"/>
          <w:color w:val="000000"/>
          <w:sz w:val="22"/>
          <w:szCs w:val="22"/>
        </w:rPr>
        <w:t xml:space="preserve">n of the </w:t>
      </w:r>
      <w:r w:rsidR="009D2C88" w:rsidRPr="00234B35">
        <w:rPr>
          <w:rFonts w:asciiTheme="majorBidi" w:hAnsiTheme="majorBidi" w:cstheme="majorBidi"/>
          <w:color w:val="000000"/>
          <w:sz w:val="22"/>
          <w:szCs w:val="22"/>
        </w:rPr>
        <w:t>nutrients transport</w:t>
      </w:r>
      <w:r w:rsidR="009D2C88">
        <w:rPr>
          <w:rFonts w:asciiTheme="majorBidi" w:hAnsiTheme="majorBidi" w:cstheme="majorBidi"/>
          <w:color w:val="000000"/>
          <w:sz w:val="22"/>
          <w:szCs w:val="22"/>
        </w:rPr>
        <w:t xml:space="preserve"> under</w:t>
      </w:r>
      <w:r w:rsidR="005B0398" w:rsidRPr="00646E4B">
        <w:rPr>
          <w:rFonts w:asciiTheme="majorBidi" w:hAnsiTheme="majorBidi" w:cstheme="majorBidi"/>
          <w:color w:val="000000"/>
          <w:sz w:val="22"/>
          <w:szCs w:val="22"/>
        </w:rPr>
        <w:t xml:space="preserve"> different environmental </w:t>
      </w:r>
      <w:r w:rsidR="009D2C88">
        <w:rPr>
          <w:rFonts w:asciiTheme="majorBidi" w:hAnsiTheme="majorBidi" w:cstheme="majorBidi"/>
          <w:color w:val="000000"/>
          <w:sz w:val="22"/>
          <w:szCs w:val="22"/>
        </w:rPr>
        <w:t>conditions</w:t>
      </w:r>
      <w:r w:rsidR="0012559A" w:rsidRPr="00FF47C3">
        <w:rPr>
          <w:rFonts w:asciiTheme="majorBidi" w:hAnsiTheme="majorBidi" w:cstheme="majorBidi"/>
          <w:color w:val="000000"/>
          <w:sz w:val="22"/>
          <w:szCs w:val="22"/>
        </w:rPr>
        <w:t xml:space="preserve">. </w:t>
      </w:r>
    </w:p>
    <w:p w14:paraId="3688CC7B" w14:textId="77A7E79D" w:rsidR="00BC183C" w:rsidRDefault="00BC183C">
      <w:pPr>
        <w:rPr>
          <w:rFonts w:asciiTheme="majorBidi" w:eastAsia="Times New Roman" w:hAnsiTheme="majorBidi" w:cstheme="majorBidi"/>
          <w:color w:val="000000"/>
        </w:rPr>
      </w:pPr>
      <w:r>
        <w:rPr>
          <w:rFonts w:asciiTheme="majorBidi" w:hAnsiTheme="majorBidi" w:cstheme="majorBidi"/>
          <w:color w:val="000000"/>
        </w:rPr>
        <w:br w:type="page"/>
      </w:r>
    </w:p>
    <w:p w14:paraId="7F6D6964" w14:textId="77777777" w:rsidR="00AD1A70" w:rsidRDefault="00AD1A70" w:rsidP="00A73D31">
      <w:pPr>
        <w:pStyle w:val="NormalWeb"/>
        <w:spacing w:before="0" w:beforeAutospacing="0" w:after="0" w:afterAutospacing="0" w:line="360" w:lineRule="auto"/>
        <w:rPr>
          <w:rFonts w:asciiTheme="majorBidi" w:hAnsiTheme="majorBidi" w:cstheme="majorBidi"/>
          <w:color w:val="000000"/>
          <w:sz w:val="22"/>
          <w:szCs w:val="22"/>
          <w:rtl/>
        </w:rPr>
      </w:pPr>
    </w:p>
    <w:p w14:paraId="46BBC094" w14:textId="77777777" w:rsidR="00CA090F" w:rsidRPr="00FF47C3" w:rsidRDefault="009C290E"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color w:val="000000"/>
          <w:sz w:val="22"/>
          <w:szCs w:val="22"/>
        </w:rPr>
        <w:t xml:space="preserve">4.4 </w:t>
      </w:r>
      <w:r w:rsidR="003C414C">
        <w:rPr>
          <w:rFonts w:asciiTheme="majorBidi" w:hAnsiTheme="majorBidi" w:cstheme="majorBidi"/>
          <w:color w:val="000000"/>
          <w:sz w:val="22"/>
          <w:szCs w:val="22"/>
        </w:rPr>
        <w:t>Nutrients transport under the context of osmotolerance</w:t>
      </w:r>
      <w:r w:rsidR="00CA090F">
        <w:rPr>
          <w:rFonts w:asciiTheme="majorBidi" w:hAnsiTheme="majorBidi" w:cstheme="majorBidi"/>
          <w:color w:val="000000"/>
          <w:sz w:val="22"/>
          <w:szCs w:val="22"/>
        </w:rPr>
        <w:t>.</w:t>
      </w:r>
    </w:p>
    <w:p w14:paraId="2BD7BC71" w14:textId="04CC43ED" w:rsidR="005E40C1" w:rsidRDefault="005B0398" w:rsidP="00A73D31">
      <w:pPr>
        <w:pStyle w:val="NormalWeb"/>
        <w:spacing w:before="0" w:beforeAutospacing="0" w:after="0" w:afterAutospacing="0" w:line="360" w:lineRule="auto"/>
        <w:rPr>
          <w:rFonts w:asciiTheme="majorBidi" w:hAnsiTheme="majorBidi" w:cstheme="majorBidi"/>
          <w:sz w:val="22"/>
          <w:szCs w:val="22"/>
        </w:rPr>
      </w:pPr>
      <w:r w:rsidRPr="00FF47C3">
        <w:rPr>
          <w:rFonts w:asciiTheme="majorBidi" w:hAnsiTheme="majorBidi" w:cstheme="majorBidi"/>
          <w:color w:val="000000"/>
          <w:sz w:val="22"/>
          <w:szCs w:val="22"/>
        </w:rPr>
        <w:t>Nutrient absorption</w:t>
      </w:r>
      <w:r w:rsidR="00D4286D" w:rsidRPr="00FF47C3">
        <w:rPr>
          <w:rFonts w:asciiTheme="majorBidi" w:hAnsiTheme="majorBidi" w:cstheme="majorBidi"/>
          <w:color w:val="000000"/>
          <w:sz w:val="22"/>
          <w:szCs w:val="22"/>
        </w:rPr>
        <w:t xml:space="preserve"> into cells i</w:t>
      </w:r>
      <w:r w:rsidRPr="00FF47C3">
        <w:rPr>
          <w:rFonts w:asciiTheme="majorBidi" w:hAnsiTheme="majorBidi" w:cstheme="majorBidi"/>
          <w:color w:val="000000"/>
          <w:sz w:val="22"/>
          <w:szCs w:val="22"/>
        </w:rPr>
        <w:t xml:space="preserve">s driven by ions gradients. </w:t>
      </w:r>
      <w:r w:rsidR="00676A32" w:rsidRPr="00FF47C3">
        <w:rPr>
          <w:rFonts w:asciiTheme="majorBidi" w:hAnsiTheme="majorBidi" w:cstheme="majorBidi"/>
          <w:color w:val="000000"/>
          <w:sz w:val="22"/>
          <w:szCs w:val="22"/>
        </w:rPr>
        <w:t>I</w:t>
      </w:r>
      <w:r w:rsidRPr="00FF47C3">
        <w:rPr>
          <w:rFonts w:asciiTheme="majorBidi" w:hAnsiTheme="majorBidi" w:cstheme="majorBidi"/>
          <w:color w:val="000000"/>
          <w:sz w:val="22"/>
          <w:szCs w:val="22"/>
        </w:rPr>
        <w:t xml:space="preserve">n </w:t>
      </w:r>
      <w:r w:rsidR="0040640A" w:rsidRPr="00FF47C3">
        <w:rPr>
          <w:rFonts w:asciiTheme="majorBidi" w:hAnsiTheme="majorBidi" w:cstheme="majorBidi"/>
          <w:color w:val="000000"/>
          <w:sz w:val="22"/>
          <w:szCs w:val="22"/>
        </w:rPr>
        <w:t xml:space="preserve">higher </w:t>
      </w:r>
      <w:r w:rsidR="005B4550" w:rsidRPr="00FF47C3">
        <w:rPr>
          <w:rFonts w:asciiTheme="majorBidi" w:hAnsiTheme="majorBidi" w:cstheme="majorBidi"/>
          <w:color w:val="000000"/>
          <w:sz w:val="22"/>
          <w:szCs w:val="22"/>
        </w:rPr>
        <w:t>eukaryotes</w:t>
      </w:r>
      <w:r w:rsidR="003C414C">
        <w:rPr>
          <w:rFonts w:asciiTheme="majorBidi" w:hAnsiTheme="majorBidi" w:cstheme="majorBidi"/>
          <w:color w:val="000000"/>
          <w:sz w:val="22"/>
          <w:szCs w:val="22"/>
        </w:rPr>
        <w:t>,</w:t>
      </w:r>
      <w:r w:rsidRPr="003C414C">
        <w:rPr>
          <w:rFonts w:asciiTheme="majorBidi" w:hAnsiTheme="majorBidi" w:cstheme="majorBidi"/>
          <w:color w:val="000000"/>
          <w:sz w:val="22"/>
          <w:szCs w:val="22"/>
        </w:rPr>
        <w:t xml:space="preserve"> </w:t>
      </w:r>
      <w:r w:rsidR="00676A32" w:rsidRPr="003C414C">
        <w:rPr>
          <w:rFonts w:asciiTheme="majorBidi" w:hAnsiTheme="majorBidi" w:cstheme="majorBidi"/>
          <w:color w:val="000000"/>
          <w:sz w:val="22"/>
          <w:szCs w:val="22"/>
        </w:rPr>
        <w:t xml:space="preserve">many nutrients </w:t>
      </w:r>
      <w:r w:rsidRPr="003C414C">
        <w:rPr>
          <w:rFonts w:asciiTheme="majorBidi" w:hAnsiTheme="majorBidi" w:cstheme="majorBidi"/>
          <w:color w:val="000000"/>
          <w:sz w:val="22"/>
          <w:szCs w:val="22"/>
        </w:rPr>
        <w:t xml:space="preserve">are </w:t>
      </w:r>
      <w:r w:rsidR="00676A32" w:rsidRPr="003C414C">
        <w:rPr>
          <w:rFonts w:asciiTheme="majorBidi" w:hAnsiTheme="majorBidi" w:cstheme="majorBidi"/>
          <w:color w:val="000000"/>
          <w:sz w:val="22"/>
          <w:szCs w:val="22"/>
        </w:rPr>
        <w:t xml:space="preserve">absorbed </w:t>
      </w:r>
      <w:r w:rsidR="00F92846" w:rsidRPr="003C414C">
        <w:rPr>
          <w:rFonts w:asciiTheme="majorBidi" w:hAnsiTheme="majorBidi" w:cstheme="majorBidi"/>
          <w:color w:val="000000"/>
          <w:sz w:val="22"/>
          <w:szCs w:val="22"/>
        </w:rPr>
        <w:t xml:space="preserve">by utilizing </w:t>
      </w:r>
      <w:r w:rsidRPr="003C414C">
        <w:rPr>
          <w:rFonts w:asciiTheme="majorBidi" w:hAnsiTheme="majorBidi" w:cstheme="majorBidi"/>
          <w:color w:val="000000"/>
          <w:sz w:val="22"/>
          <w:szCs w:val="22"/>
        </w:rPr>
        <w:t>Na</w:t>
      </w:r>
      <w:r w:rsidRPr="003C414C">
        <w:rPr>
          <w:rFonts w:asciiTheme="majorBidi" w:hAnsiTheme="majorBidi" w:cstheme="majorBidi"/>
          <w:color w:val="000000"/>
          <w:vertAlign w:val="superscript"/>
        </w:rPr>
        <w:t>+</w:t>
      </w:r>
      <w:r w:rsidRPr="003C414C">
        <w:rPr>
          <w:rFonts w:asciiTheme="majorBidi" w:hAnsiTheme="majorBidi" w:cstheme="majorBidi"/>
          <w:color w:val="000000"/>
          <w:sz w:val="22"/>
          <w:szCs w:val="22"/>
        </w:rPr>
        <w:t xml:space="preserve"> dependent</w:t>
      </w:r>
      <w:r w:rsidR="00F92846" w:rsidRPr="003C414C">
        <w:rPr>
          <w:rFonts w:asciiTheme="majorBidi" w:hAnsiTheme="majorBidi" w:cstheme="majorBidi"/>
          <w:color w:val="000000"/>
          <w:sz w:val="22"/>
          <w:szCs w:val="22"/>
        </w:rPr>
        <w:t xml:space="preserve"> transport systems</w:t>
      </w:r>
      <w:r w:rsidRPr="003C414C">
        <w:rPr>
          <w:rFonts w:asciiTheme="majorBidi" w:hAnsiTheme="majorBidi" w:cstheme="majorBidi"/>
          <w:color w:val="000000"/>
          <w:sz w:val="22"/>
          <w:szCs w:val="22"/>
        </w:rPr>
        <w:t xml:space="preserve"> </w:t>
      </w:r>
      <w:r w:rsidR="0040640A" w:rsidRPr="003C414C">
        <w:rPr>
          <w:rFonts w:asciiTheme="majorBidi" w:hAnsiTheme="majorBidi" w:cstheme="majorBidi"/>
          <w:color w:val="000000"/>
        </w:rPr>
        <w:fldChar w:fldCharType="begin" w:fldLock="1"/>
      </w:r>
      <w:r w:rsidR="008C49E9" w:rsidRPr="003C414C">
        <w:rPr>
          <w:rFonts w:asciiTheme="majorBidi" w:hAnsiTheme="majorBidi" w:cstheme="majorBidi"/>
          <w:color w:val="000000"/>
          <w:sz w:val="22"/>
          <w:szCs w:val="22"/>
        </w:rPr>
        <w:instrText>ADDIN CSL_CITATION {"citationItems":[{"id":"ITEM-1","itemData":{"DOI":"10.1152/physiol.00054.2005","ISBN":"1548-9213 (Print)\\r1548-9221 (Linking)","ISSN":"1548-9213","PMID":"16565475","abstract":"Uptake of nutrients into cells is essential to life and occurs in all organisms at the expense of energy. Whereas in most prokaryotic and simple eukaryotic cells electrochemical transmembrane proton gradients provide the central driving force for nutrient uptake, in higher eukaryotes it is more frequently coupled to sodium movement along the transmembrane sodium gradient, occurs via uniport mechanisms driven by the substrate gradient only, or is linked to the countertransport of a similar organic solute. With the cloning of a large number of mammalian nutrient transport proteins, it became obvious that a few \"archaic'' transporters that utilize a transmembrane proton gradient for nutrient transport into cells can still be found in mammals. The present review focuses on the electrogenic peptide transporters as the best studied examples of proton-dependent nutrient transporters in mammals and summarizes the most recent findings on their physiological importance. Taking peptide transport as a general phenomenon found in nature, we also include peptide transport mechanisms in bacteria, yeast, invertebrates, and lower vertebrates, which are not that often addressed in physiology journals.","author":[{"dropping-particle":"","family":"Daniel","given":"Hannelore","non-dropping-particle":"","parse-names":false,"suffix":""},{"dropping-particle":"","family":"Spanier","given":"Britta","non-dropping-particle":"","parse-names":false,"suffix":""},{"dropping-particle":"","family":"Kottra","given":"Gabor","non-dropping-particle":"","parse-names":false,"suffix":""},{"dropping-particle":"","family":"Weitz","given":"Dietmar","non-dropping-particle":"","parse-names":false,"suffix":""}],"container-title":"Physiology","id":"ITEM-1","issue":"2","issued":{"date-parts":[["2006","4","1"]]},"page":"93-102","title":"From Bacteria to Man: Archaic Proton-Dependent Peptide Transporters at Work","type":"article-journal","volume":"21"},"uris":["http://www.mendeley.com/documents/?uuid=1d50027f-f66b-43ef-81d7-1426fc297f0e"]}],"mendeley":{"formattedCitation":"(Daniel et al., 2006)","plainTextFormattedCitation":"(Daniel et al., 2006)","previouslyFormattedCitation":"(Daniel et al., 2006)"},"properties":{"noteIndex":0},"schema":"https://github.com/citation-style-language/schema/raw/master/csl-citation.json"}</w:instrText>
      </w:r>
      <w:r w:rsidR="0040640A" w:rsidRPr="003C414C">
        <w:rPr>
          <w:rFonts w:asciiTheme="majorBidi" w:hAnsiTheme="majorBidi" w:cstheme="majorBidi"/>
          <w:color w:val="000000"/>
        </w:rPr>
        <w:fldChar w:fldCharType="separate"/>
      </w:r>
      <w:r w:rsidR="0040640A" w:rsidRPr="003C414C">
        <w:rPr>
          <w:rFonts w:asciiTheme="majorBidi" w:hAnsiTheme="majorBidi" w:cstheme="majorBidi"/>
          <w:noProof/>
          <w:color w:val="000000"/>
          <w:sz w:val="22"/>
          <w:szCs w:val="22"/>
        </w:rPr>
        <w:t>(Daniel et al., 2006)</w:t>
      </w:r>
      <w:r w:rsidR="0040640A" w:rsidRPr="003C414C">
        <w:rPr>
          <w:rFonts w:asciiTheme="majorBidi" w:hAnsiTheme="majorBidi" w:cstheme="majorBidi"/>
          <w:color w:val="000000"/>
        </w:rPr>
        <w:fldChar w:fldCharType="end"/>
      </w:r>
      <w:r w:rsidR="00014070" w:rsidRPr="003C414C">
        <w:rPr>
          <w:rFonts w:asciiTheme="majorBidi" w:hAnsiTheme="majorBidi" w:cstheme="majorBidi"/>
          <w:color w:val="000000"/>
          <w:sz w:val="22"/>
          <w:szCs w:val="22"/>
        </w:rPr>
        <w:t>.</w:t>
      </w:r>
      <w:r w:rsidR="0040640A" w:rsidRPr="003C414C">
        <w:rPr>
          <w:rFonts w:asciiTheme="majorBidi" w:hAnsiTheme="majorBidi" w:cstheme="majorBidi"/>
          <w:color w:val="000000"/>
          <w:sz w:val="22"/>
          <w:szCs w:val="22"/>
        </w:rPr>
        <w:t xml:space="preserve"> </w:t>
      </w:r>
      <w:r w:rsidR="00014070" w:rsidRPr="003C414C">
        <w:rPr>
          <w:rFonts w:asciiTheme="majorBidi" w:hAnsiTheme="majorBidi" w:cstheme="majorBidi"/>
          <w:color w:val="000000"/>
          <w:sz w:val="22"/>
          <w:szCs w:val="22"/>
        </w:rPr>
        <w:t>H</w:t>
      </w:r>
      <w:r w:rsidR="0040640A" w:rsidRPr="003C414C">
        <w:rPr>
          <w:rFonts w:asciiTheme="majorBidi" w:hAnsiTheme="majorBidi" w:cstheme="majorBidi"/>
          <w:color w:val="000000"/>
          <w:sz w:val="22"/>
          <w:szCs w:val="22"/>
        </w:rPr>
        <w:t xml:space="preserve">owever, </w:t>
      </w:r>
      <w:r w:rsidR="003C414C">
        <w:rPr>
          <w:rFonts w:asciiTheme="majorBidi" w:hAnsiTheme="majorBidi" w:cstheme="majorBidi"/>
          <w:color w:val="000000"/>
          <w:sz w:val="22"/>
          <w:szCs w:val="22"/>
        </w:rPr>
        <w:t xml:space="preserve">the "Archaic" </w:t>
      </w:r>
      <w:r w:rsidR="003C414C" w:rsidRPr="003C414C">
        <w:rPr>
          <w:rFonts w:asciiTheme="majorBidi" w:hAnsiTheme="majorBidi" w:cstheme="majorBidi"/>
          <w:color w:val="000000"/>
          <w:sz w:val="22"/>
          <w:szCs w:val="22"/>
        </w:rPr>
        <w:t xml:space="preserve">proton dependent transporters that utilize a proton gradient across the cell membrane </w:t>
      </w:r>
      <w:r w:rsidR="003C414C">
        <w:rPr>
          <w:rFonts w:asciiTheme="majorBidi" w:hAnsiTheme="majorBidi" w:cstheme="majorBidi"/>
          <w:color w:val="000000"/>
          <w:sz w:val="22"/>
          <w:szCs w:val="22"/>
        </w:rPr>
        <w:t>are still part of the</w:t>
      </w:r>
      <w:r w:rsidR="003C414C" w:rsidRPr="003C414C">
        <w:rPr>
          <w:rFonts w:asciiTheme="majorBidi" w:hAnsiTheme="majorBidi" w:cstheme="majorBidi"/>
          <w:color w:val="000000"/>
          <w:sz w:val="22"/>
          <w:szCs w:val="22"/>
        </w:rPr>
        <w:t xml:space="preserve"> nutrients</w:t>
      </w:r>
      <w:r w:rsidR="003C414C">
        <w:rPr>
          <w:rFonts w:asciiTheme="majorBidi" w:hAnsiTheme="majorBidi" w:cstheme="majorBidi"/>
          <w:color w:val="000000"/>
          <w:sz w:val="22"/>
          <w:szCs w:val="22"/>
        </w:rPr>
        <w:t xml:space="preserve"> absorption mechanism, although much more common in bacteria. </w:t>
      </w:r>
      <w:r w:rsidR="00CA090F">
        <w:rPr>
          <w:rFonts w:asciiTheme="majorBidi" w:hAnsiTheme="majorBidi" w:cstheme="majorBidi"/>
          <w:color w:val="000000"/>
          <w:sz w:val="22"/>
          <w:szCs w:val="22"/>
        </w:rPr>
        <w:t xml:space="preserve">While the transport of small peptides by </w:t>
      </w:r>
      <w:r w:rsidR="00D908E1" w:rsidRPr="003C414C">
        <w:rPr>
          <w:rFonts w:asciiTheme="majorBidi" w:hAnsiTheme="majorBidi" w:cstheme="majorBidi"/>
          <w:sz w:val="22"/>
          <w:szCs w:val="22"/>
        </w:rPr>
        <w:t xml:space="preserve">PepTs </w:t>
      </w:r>
      <w:r w:rsidR="00CA090F">
        <w:rPr>
          <w:rFonts w:asciiTheme="majorBidi" w:hAnsiTheme="majorBidi" w:cstheme="majorBidi"/>
          <w:sz w:val="22"/>
          <w:szCs w:val="22"/>
        </w:rPr>
        <w:t xml:space="preserve">isn’t </w:t>
      </w:r>
      <w:r w:rsidR="00D908E1" w:rsidRPr="003C414C">
        <w:rPr>
          <w:rFonts w:asciiTheme="majorBidi" w:hAnsiTheme="majorBidi" w:cstheme="majorBidi"/>
          <w:sz w:val="22"/>
          <w:szCs w:val="22"/>
        </w:rPr>
        <w:t xml:space="preserve">dependent </w:t>
      </w:r>
      <w:r w:rsidR="00CA090F">
        <w:rPr>
          <w:rFonts w:asciiTheme="majorBidi" w:hAnsiTheme="majorBidi" w:cstheme="majorBidi"/>
          <w:sz w:val="22"/>
          <w:szCs w:val="22"/>
        </w:rPr>
        <w:t>on</w:t>
      </w:r>
      <w:r w:rsidR="00D908E1" w:rsidRPr="003C414C">
        <w:rPr>
          <w:rFonts w:asciiTheme="majorBidi" w:hAnsiTheme="majorBidi" w:cstheme="majorBidi"/>
          <w:sz w:val="22"/>
          <w:szCs w:val="22"/>
        </w:rPr>
        <w:t xml:space="preserve"> Na</w:t>
      </w:r>
      <w:r w:rsidR="00D908E1" w:rsidRPr="003C414C">
        <w:rPr>
          <w:rFonts w:asciiTheme="majorBidi" w:hAnsiTheme="majorBidi" w:cstheme="majorBidi"/>
          <w:sz w:val="22"/>
          <w:szCs w:val="22"/>
          <w:vertAlign w:val="superscript"/>
        </w:rPr>
        <w:t>+</w:t>
      </w:r>
      <w:r w:rsidR="00D908E1" w:rsidRPr="003C414C">
        <w:rPr>
          <w:rFonts w:asciiTheme="majorBidi" w:hAnsiTheme="majorBidi" w:cstheme="majorBidi"/>
          <w:sz w:val="22"/>
          <w:szCs w:val="22"/>
        </w:rPr>
        <w:t xml:space="preserve"> direct</w:t>
      </w:r>
      <w:r w:rsidR="00014070" w:rsidRPr="003C414C">
        <w:rPr>
          <w:rFonts w:asciiTheme="majorBidi" w:hAnsiTheme="majorBidi" w:cstheme="majorBidi"/>
          <w:sz w:val="22"/>
          <w:szCs w:val="22"/>
        </w:rPr>
        <w:t>ly</w:t>
      </w:r>
      <w:r w:rsidR="00D908E1" w:rsidRPr="003C414C">
        <w:rPr>
          <w:rFonts w:asciiTheme="majorBidi" w:hAnsiTheme="majorBidi" w:cstheme="majorBidi"/>
          <w:sz w:val="22"/>
          <w:szCs w:val="22"/>
        </w:rPr>
        <w:t xml:space="preserve"> </w:t>
      </w:r>
      <w:r w:rsidR="00D908E1" w:rsidRPr="00BD0C16">
        <w:rPr>
          <w:rFonts w:asciiTheme="majorBidi" w:hAnsiTheme="majorBidi" w:cstheme="majorBidi"/>
          <w:sz w:val="22"/>
          <w:szCs w:val="22"/>
        </w:rPr>
        <w:fldChar w:fldCharType="begin" w:fldLock="1"/>
      </w:r>
      <w:r w:rsidR="00D908E1" w:rsidRPr="003C414C">
        <w:rPr>
          <w:rFonts w:asciiTheme="majorBidi" w:hAnsiTheme="majorBidi" w:cstheme="majorBidi"/>
          <w:sz w:val="22"/>
          <w:szCs w:val="22"/>
        </w:rPr>
        <w:instrText>ADDIN CSL_CITATION {"citationItems":[{"id":"ITEM-1","itemData":{"DOI":"10.1038/368563a0","ISBN":"0028-0836 (Print)\\n0028-0836 (Linking)","ISSN":"0028-0836","PMID":"8139693","abstract":"In mammals, active transport of organic solutes across plasma membranes was thought to be primarily driven by the Na+ gradient. Here we report the cloning and functional characterization of a H(+)-coupled transporter of oligopeptides and peptide-derived antibiotics from rabbit small intestine. This new protein, named PepT1, displays an unusually broad substrate specificity. PepT1-mediated uptake is electrogenic, independent of extracellular Na+, K+ and Cl-, and of membrane potential. PepT1 messenger RNA was found in intestine, kidney and liver and in small amounts in brain. In the intestine, the PepT1 pathway constitutes a major mechanism for absorption of the products of protein digestion. To our knowledge, the PepT1 primary structure is the first reported for a proton-coupled organic solute transporter in vertebrates and represents an interesting evolutionary link between prokaryotic H(+)-coupled and vertebrate Na(+)-coupled transporters of organic solutes.","author":[{"dropping-particle":"","family":"Fei","given":"You-Jun","non-dropping-particle":"","parse-names":false,"suffix":""},{"dropping-particle":"","family":"Kanai","given":"Yoshikatsu","non-dropping-particle":"","parse-names":false,"suffix":""},{"dropping-particle":"","family":"Nussberger","given":"Stephan","non-dropping-particle":"","parse-names":false,"suffix":""},{"dropping-particle":"","family":"Ganapathy","given":"Vadivel","non-dropping-particle":"","parse-names":false,"suffix":""},{"dropping-particle":"","family":"Leibach","given":"Frederick H.","non-dropping-particle":"","parse-names":false,"suffix":""},{"dropping-particle":"","family":"Romero","given":"Michael F.","non-dropping-particle":"","parse-names":false,"suffix":""},{"dropping-particle":"","family":"Singh","given":"Satish K.","non-dropping-particle":"","parse-names":false,"suffix":""},{"dropping-particle":"","family":"Boron","given":"Walter F.","non-dropping-particle":"","parse-names":false,"suffix":""},{"dropping-particle":"","family":"Hediger","given":"Matthias A.","non-dropping-particle":"","parse-names":false,"suffix":""}],"container-title":"Nature","id":"ITEM-1","issue":"6471","issued":{"date-parts":[["1994","4","7"]]},"note":"From Duplicate 1 (Expression cloning of a mammalian proton-coupled oligopeptide transporter - Fei, You-Jun; Kanai, Yoshikatsu; Nussberger, Stephan; Ganapathy, Vadivel; Leibach, Frederick H; Romero, Michael F; Singh, Satish K; Boron, Walter F; Hediger, Matthias A)\n\n10.1038/368563a0","page":"563-566","title":"Expression cloning of a mammalian proton-coupled oligopeptide transporter","type":"article-journal","volume":"368"},"uris":["http://www.mendeley.com/documents/?uuid=4bfc9a8f-cbb1-404c-ac7b-2973ede8a52f"]}],"mendeley":{"formattedCitation":"(Fei et al., 1994)","plainTextFormattedCitation":"(Fei et al., 1994)","previouslyFormattedCitation":"(Fei et al., 1994)"},"properties":{"noteIndex":0},"schema":"https://github.com/citation-style-language/schema/raw/master/csl-citation.json"}</w:instrText>
      </w:r>
      <w:r w:rsidR="00D908E1" w:rsidRPr="00BD0C16">
        <w:rPr>
          <w:rFonts w:asciiTheme="majorBidi" w:hAnsiTheme="majorBidi" w:cstheme="majorBidi"/>
          <w:sz w:val="22"/>
          <w:szCs w:val="22"/>
        </w:rPr>
        <w:fldChar w:fldCharType="separate"/>
      </w:r>
      <w:r w:rsidR="00D908E1" w:rsidRPr="003C414C">
        <w:rPr>
          <w:rFonts w:asciiTheme="majorBidi" w:hAnsiTheme="majorBidi" w:cstheme="majorBidi"/>
          <w:noProof/>
          <w:sz w:val="22"/>
          <w:szCs w:val="22"/>
        </w:rPr>
        <w:t>(Fei et al., 1994)</w:t>
      </w:r>
      <w:r w:rsidR="00D908E1" w:rsidRPr="00BD0C16">
        <w:rPr>
          <w:rFonts w:asciiTheme="majorBidi" w:hAnsiTheme="majorBidi" w:cstheme="majorBidi"/>
          <w:sz w:val="22"/>
          <w:szCs w:val="22"/>
        </w:rPr>
        <w:fldChar w:fldCharType="end"/>
      </w:r>
      <w:r w:rsidR="00CA090F">
        <w:rPr>
          <w:rFonts w:asciiTheme="majorBidi" w:hAnsiTheme="majorBidi" w:cstheme="majorBidi"/>
          <w:sz w:val="22"/>
          <w:szCs w:val="22"/>
        </w:rPr>
        <w:t xml:space="preserve">, </w:t>
      </w:r>
      <w:r w:rsidR="00BD0C16" w:rsidRPr="00235219">
        <w:rPr>
          <w:rFonts w:asciiTheme="majorBidi" w:hAnsiTheme="majorBidi" w:cstheme="majorBidi"/>
          <w:sz w:val="22"/>
          <w:szCs w:val="22"/>
        </w:rPr>
        <w:t>Na</w:t>
      </w:r>
      <w:r w:rsidR="00BD0C16" w:rsidRPr="00235219">
        <w:rPr>
          <w:rFonts w:asciiTheme="majorBidi" w:hAnsiTheme="majorBidi" w:cstheme="majorBidi"/>
          <w:sz w:val="22"/>
          <w:szCs w:val="22"/>
          <w:vertAlign w:val="superscript"/>
        </w:rPr>
        <w:t>+</w:t>
      </w:r>
      <w:r w:rsidR="00BD0C16" w:rsidRPr="00235219">
        <w:rPr>
          <w:rFonts w:asciiTheme="majorBidi" w:hAnsiTheme="majorBidi" w:cstheme="majorBidi"/>
          <w:sz w:val="22"/>
          <w:szCs w:val="22"/>
        </w:rPr>
        <w:t xml:space="preserve"> </w:t>
      </w:r>
      <w:r w:rsidR="00D4286D" w:rsidRPr="003C414C">
        <w:rPr>
          <w:rFonts w:asciiTheme="majorBidi" w:hAnsiTheme="majorBidi" w:cstheme="majorBidi"/>
          <w:color w:val="000000"/>
          <w:sz w:val="22"/>
          <w:szCs w:val="22"/>
        </w:rPr>
        <w:t>ion movement</w:t>
      </w:r>
      <w:r w:rsidR="0040640A" w:rsidRPr="003C414C">
        <w:rPr>
          <w:rFonts w:asciiTheme="majorBidi" w:hAnsiTheme="majorBidi" w:cstheme="majorBidi"/>
          <w:color w:val="000000"/>
          <w:sz w:val="22"/>
          <w:szCs w:val="22"/>
        </w:rPr>
        <w:t xml:space="preserve"> across the </w:t>
      </w:r>
      <w:r w:rsidR="00D4286D" w:rsidRPr="003C414C">
        <w:rPr>
          <w:rFonts w:asciiTheme="majorBidi" w:hAnsiTheme="majorBidi" w:cstheme="majorBidi"/>
          <w:color w:val="000000"/>
          <w:sz w:val="22"/>
          <w:szCs w:val="22"/>
        </w:rPr>
        <w:t xml:space="preserve">cell </w:t>
      </w:r>
      <w:r w:rsidR="0040640A" w:rsidRPr="003C414C">
        <w:rPr>
          <w:rFonts w:asciiTheme="majorBidi" w:hAnsiTheme="majorBidi" w:cstheme="majorBidi"/>
          <w:color w:val="000000"/>
          <w:sz w:val="22"/>
          <w:szCs w:val="22"/>
        </w:rPr>
        <w:t xml:space="preserve">membrane does affect the proton gradient and </w:t>
      </w:r>
      <w:r w:rsidR="00D4286D" w:rsidRPr="003C414C">
        <w:rPr>
          <w:rFonts w:asciiTheme="majorBidi" w:hAnsiTheme="majorBidi" w:cstheme="majorBidi"/>
          <w:color w:val="000000"/>
          <w:sz w:val="22"/>
          <w:szCs w:val="22"/>
        </w:rPr>
        <w:t>membrane</w:t>
      </w:r>
      <w:r w:rsidR="0040640A" w:rsidRPr="003C414C">
        <w:rPr>
          <w:rFonts w:asciiTheme="majorBidi" w:hAnsiTheme="majorBidi" w:cstheme="majorBidi"/>
          <w:color w:val="000000"/>
          <w:sz w:val="22"/>
          <w:szCs w:val="22"/>
        </w:rPr>
        <w:t xml:space="preserve"> potential, thus </w:t>
      </w:r>
      <w:r w:rsidR="00D909C7" w:rsidRPr="003C414C">
        <w:rPr>
          <w:rFonts w:asciiTheme="majorBidi" w:hAnsiTheme="majorBidi" w:cstheme="majorBidi"/>
          <w:color w:val="000000"/>
          <w:sz w:val="22"/>
          <w:szCs w:val="22"/>
        </w:rPr>
        <w:t xml:space="preserve">indirectly </w:t>
      </w:r>
      <w:r w:rsidR="0040640A" w:rsidRPr="003C414C">
        <w:rPr>
          <w:rFonts w:asciiTheme="majorBidi" w:hAnsiTheme="majorBidi" w:cstheme="majorBidi"/>
          <w:color w:val="000000"/>
          <w:sz w:val="22"/>
          <w:szCs w:val="22"/>
        </w:rPr>
        <w:t xml:space="preserve">affecting these </w:t>
      </w:r>
      <w:r w:rsidR="00D4286D" w:rsidRPr="003C414C">
        <w:rPr>
          <w:rFonts w:asciiTheme="majorBidi" w:hAnsiTheme="majorBidi" w:cstheme="majorBidi"/>
          <w:color w:val="000000"/>
          <w:sz w:val="22"/>
          <w:szCs w:val="22"/>
        </w:rPr>
        <w:t xml:space="preserve">proton dependent transporters. </w:t>
      </w:r>
      <w:r w:rsidR="00D4286D" w:rsidRPr="003C414C">
        <w:rPr>
          <w:rFonts w:asciiTheme="majorBidi" w:hAnsiTheme="majorBidi" w:cstheme="majorBidi"/>
          <w:sz w:val="22"/>
          <w:szCs w:val="22"/>
        </w:rPr>
        <w:t xml:space="preserve">The </w:t>
      </w:r>
      <w:r w:rsidR="002B755E" w:rsidRPr="003C414C">
        <w:rPr>
          <w:rFonts w:asciiTheme="majorBidi" w:hAnsiTheme="majorBidi" w:cstheme="majorBidi"/>
          <w:sz w:val="22"/>
          <w:szCs w:val="22"/>
        </w:rPr>
        <w:t xml:space="preserve">indirect </w:t>
      </w:r>
      <w:r w:rsidR="00D4286D" w:rsidRPr="003C414C">
        <w:rPr>
          <w:rFonts w:asciiTheme="majorBidi" w:hAnsiTheme="majorBidi" w:cstheme="majorBidi"/>
          <w:sz w:val="22"/>
          <w:szCs w:val="22"/>
        </w:rPr>
        <w:t>Na</w:t>
      </w:r>
      <w:r w:rsidR="00D4286D" w:rsidRPr="003C414C">
        <w:rPr>
          <w:rFonts w:asciiTheme="majorBidi" w:hAnsiTheme="majorBidi" w:cstheme="majorBidi"/>
          <w:sz w:val="22"/>
          <w:szCs w:val="22"/>
          <w:vertAlign w:val="superscript"/>
        </w:rPr>
        <w:t>+</w:t>
      </w:r>
      <w:r w:rsidR="00D4286D" w:rsidRPr="003C414C">
        <w:rPr>
          <w:rFonts w:asciiTheme="majorBidi" w:hAnsiTheme="majorBidi" w:cstheme="majorBidi"/>
          <w:sz w:val="22"/>
          <w:szCs w:val="22"/>
        </w:rPr>
        <w:t xml:space="preserve"> dependency of small peptide absorption </w:t>
      </w:r>
      <w:r w:rsidR="00F92846" w:rsidRPr="003C414C">
        <w:rPr>
          <w:rFonts w:asciiTheme="majorBidi" w:hAnsiTheme="majorBidi" w:cstheme="majorBidi"/>
          <w:sz w:val="22"/>
          <w:szCs w:val="22"/>
        </w:rPr>
        <w:t xml:space="preserve">across </w:t>
      </w:r>
      <w:r w:rsidR="00D4286D" w:rsidRPr="003C414C">
        <w:rPr>
          <w:rFonts w:asciiTheme="majorBidi" w:hAnsiTheme="majorBidi" w:cstheme="majorBidi"/>
          <w:sz w:val="22"/>
          <w:szCs w:val="22"/>
        </w:rPr>
        <w:t xml:space="preserve">the intestine and the kidney </w:t>
      </w:r>
      <w:r w:rsidR="00F92846" w:rsidRPr="003C414C">
        <w:rPr>
          <w:rFonts w:asciiTheme="majorBidi" w:hAnsiTheme="majorBidi" w:cstheme="majorBidi"/>
          <w:sz w:val="22"/>
          <w:szCs w:val="22"/>
        </w:rPr>
        <w:t>epithelia</w:t>
      </w:r>
      <w:r w:rsidR="00D4286D" w:rsidRPr="003C414C">
        <w:rPr>
          <w:rFonts w:asciiTheme="majorBidi" w:hAnsiTheme="majorBidi" w:cstheme="majorBidi"/>
          <w:sz w:val="22"/>
          <w:szCs w:val="22"/>
        </w:rPr>
        <w:t xml:space="preserve"> was observed in </w:t>
      </w:r>
      <w:r w:rsidR="00D4286D" w:rsidRPr="003C414C">
        <w:rPr>
          <w:rFonts w:asciiTheme="majorBidi" w:hAnsiTheme="majorBidi" w:cstheme="majorBidi"/>
          <w:i/>
          <w:iCs/>
          <w:sz w:val="22"/>
          <w:szCs w:val="22"/>
        </w:rPr>
        <w:t>in</w:t>
      </w:r>
      <w:r w:rsidR="00F016E6">
        <w:rPr>
          <w:rFonts w:asciiTheme="majorBidi" w:hAnsiTheme="majorBidi" w:cstheme="majorBidi"/>
          <w:i/>
          <w:iCs/>
          <w:sz w:val="22"/>
          <w:szCs w:val="22"/>
        </w:rPr>
        <w:t>-</w:t>
      </w:r>
      <w:r w:rsidR="00D4286D" w:rsidRPr="003C414C">
        <w:rPr>
          <w:rFonts w:asciiTheme="majorBidi" w:hAnsiTheme="majorBidi" w:cstheme="majorBidi"/>
          <w:i/>
          <w:iCs/>
          <w:sz w:val="22"/>
          <w:szCs w:val="22"/>
        </w:rPr>
        <w:t>vivo</w:t>
      </w:r>
      <w:r w:rsidR="00544A2B" w:rsidRPr="00BD0C16">
        <w:rPr>
          <w:rFonts w:asciiTheme="majorBidi" w:hAnsiTheme="majorBidi" w:cstheme="majorBidi"/>
          <w:sz w:val="22"/>
          <w:szCs w:val="22"/>
        </w:rPr>
        <w:t xml:space="preserve"> and </w:t>
      </w:r>
      <w:r w:rsidR="00544A2B" w:rsidRPr="00BD0C16">
        <w:rPr>
          <w:rFonts w:asciiTheme="majorBidi" w:hAnsiTheme="majorBidi" w:cstheme="majorBidi"/>
          <w:i/>
          <w:iCs/>
          <w:sz w:val="22"/>
          <w:szCs w:val="22"/>
        </w:rPr>
        <w:t>in</w:t>
      </w:r>
      <w:r w:rsidR="00F016E6">
        <w:rPr>
          <w:rFonts w:asciiTheme="majorBidi" w:hAnsiTheme="majorBidi" w:cstheme="majorBidi"/>
          <w:i/>
          <w:iCs/>
          <w:sz w:val="22"/>
          <w:szCs w:val="22"/>
        </w:rPr>
        <w:t>-</w:t>
      </w:r>
      <w:r w:rsidR="00544A2B" w:rsidRPr="00BD0C16">
        <w:rPr>
          <w:rFonts w:asciiTheme="majorBidi" w:hAnsiTheme="majorBidi" w:cstheme="majorBidi"/>
          <w:i/>
          <w:iCs/>
          <w:sz w:val="22"/>
          <w:szCs w:val="22"/>
        </w:rPr>
        <w:t>situ</w:t>
      </w:r>
      <w:r w:rsidR="00D4286D" w:rsidRPr="00BD0C16">
        <w:rPr>
          <w:rFonts w:asciiTheme="majorBidi" w:hAnsiTheme="majorBidi" w:cstheme="majorBidi"/>
          <w:sz w:val="22"/>
          <w:szCs w:val="22"/>
        </w:rPr>
        <w:t xml:space="preserve"> systems</w:t>
      </w:r>
      <w:r w:rsidR="00EE1076" w:rsidRPr="00BD0C16">
        <w:rPr>
          <w:rFonts w:asciiTheme="majorBidi" w:hAnsiTheme="majorBidi" w:cstheme="majorBidi"/>
          <w:sz w:val="22"/>
          <w:szCs w:val="22"/>
        </w:rPr>
        <w:t>,</w:t>
      </w:r>
      <w:r w:rsidR="00D4286D" w:rsidRPr="00BD0C16">
        <w:rPr>
          <w:rFonts w:asciiTheme="majorBidi" w:hAnsiTheme="majorBidi" w:cstheme="majorBidi"/>
          <w:sz w:val="22"/>
          <w:szCs w:val="22"/>
        </w:rPr>
        <w:t xml:space="preserve"> </w:t>
      </w:r>
      <w:r w:rsidR="00EE1076" w:rsidRPr="00BD0C16">
        <w:rPr>
          <w:rFonts w:asciiTheme="majorBidi" w:hAnsiTheme="majorBidi" w:cstheme="majorBidi"/>
          <w:sz w:val="22"/>
          <w:szCs w:val="22"/>
        </w:rPr>
        <w:t>and</w:t>
      </w:r>
      <w:r w:rsidR="00D4286D" w:rsidRPr="00BD0C16">
        <w:rPr>
          <w:rFonts w:asciiTheme="majorBidi" w:hAnsiTheme="majorBidi" w:cstheme="majorBidi"/>
          <w:sz w:val="22"/>
          <w:szCs w:val="22"/>
        </w:rPr>
        <w:t xml:space="preserve"> attributed to the activity of Na</w:t>
      </w:r>
      <w:r w:rsidR="00D4286D" w:rsidRPr="00BD0C16">
        <w:rPr>
          <w:rFonts w:asciiTheme="majorBidi" w:hAnsiTheme="majorBidi" w:cstheme="majorBidi"/>
          <w:sz w:val="22"/>
          <w:szCs w:val="22"/>
          <w:vertAlign w:val="superscript"/>
        </w:rPr>
        <w:t>+</w:t>
      </w:r>
      <w:r w:rsidR="00D4286D" w:rsidRPr="00BD0C16">
        <w:rPr>
          <w:rFonts w:asciiTheme="majorBidi" w:hAnsiTheme="majorBidi" w:cstheme="majorBidi"/>
          <w:sz w:val="22"/>
          <w:szCs w:val="22"/>
        </w:rPr>
        <w:t>/ H</w:t>
      </w:r>
      <w:r w:rsidR="00D4286D" w:rsidRPr="00BD0C16">
        <w:rPr>
          <w:rFonts w:asciiTheme="majorBidi" w:hAnsiTheme="majorBidi" w:cstheme="majorBidi"/>
          <w:sz w:val="22"/>
          <w:szCs w:val="22"/>
          <w:vertAlign w:val="superscript"/>
        </w:rPr>
        <w:t>+</w:t>
      </w:r>
      <w:r w:rsidR="00D4286D" w:rsidRPr="00BD0C16">
        <w:rPr>
          <w:rFonts w:asciiTheme="majorBidi" w:hAnsiTheme="majorBidi" w:cstheme="majorBidi"/>
          <w:sz w:val="22"/>
          <w:szCs w:val="22"/>
        </w:rPr>
        <w:t xml:space="preserve"> antiporter (NHE) that </w:t>
      </w:r>
      <w:r w:rsidR="007D4A8F" w:rsidRPr="00BD0C16">
        <w:rPr>
          <w:rFonts w:asciiTheme="majorBidi" w:hAnsiTheme="majorBidi" w:cstheme="majorBidi"/>
          <w:sz w:val="22"/>
          <w:szCs w:val="22"/>
        </w:rPr>
        <w:t xml:space="preserve">excrete </w:t>
      </w:r>
      <w:r w:rsidR="00D4286D" w:rsidRPr="00BD0C16">
        <w:rPr>
          <w:rFonts w:asciiTheme="majorBidi" w:hAnsiTheme="majorBidi" w:cstheme="majorBidi"/>
          <w:sz w:val="22"/>
          <w:szCs w:val="22"/>
        </w:rPr>
        <w:t>proton</w:t>
      </w:r>
      <w:r w:rsidR="00592061" w:rsidRPr="00BD0C16">
        <w:rPr>
          <w:rFonts w:asciiTheme="majorBidi" w:hAnsiTheme="majorBidi" w:cstheme="majorBidi"/>
          <w:sz w:val="22"/>
          <w:szCs w:val="22"/>
        </w:rPr>
        <w:t>s</w:t>
      </w:r>
      <w:r w:rsidR="00D4286D" w:rsidRPr="00BD0C16">
        <w:rPr>
          <w:rFonts w:asciiTheme="majorBidi" w:hAnsiTheme="majorBidi" w:cstheme="majorBidi"/>
          <w:sz w:val="22"/>
          <w:szCs w:val="22"/>
        </w:rPr>
        <w:t xml:space="preserve"> </w:t>
      </w:r>
      <w:r w:rsidR="007D4A8F" w:rsidRPr="00BD0C16">
        <w:rPr>
          <w:rFonts w:asciiTheme="majorBidi" w:hAnsiTheme="majorBidi" w:cstheme="majorBidi"/>
          <w:sz w:val="22"/>
          <w:szCs w:val="22"/>
        </w:rPr>
        <w:t>from</w:t>
      </w:r>
      <w:r w:rsidR="00D4286D" w:rsidRPr="00BD0C16">
        <w:rPr>
          <w:rFonts w:asciiTheme="majorBidi" w:hAnsiTheme="majorBidi" w:cstheme="majorBidi"/>
          <w:sz w:val="22"/>
          <w:szCs w:val="22"/>
        </w:rPr>
        <w:t xml:space="preserve"> the cells in exchange to </w:t>
      </w:r>
      <w:r w:rsidR="00BD0C16" w:rsidRPr="00235219">
        <w:rPr>
          <w:rFonts w:asciiTheme="majorBidi" w:hAnsiTheme="majorBidi" w:cstheme="majorBidi"/>
          <w:sz w:val="22"/>
          <w:szCs w:val="22"/>
        </w:rPr>
        <w:t>Na</w:t>
      </w:r>
      <w:r w:rsidR="00BD0C16" w:rsidRPr="00235219">
        <w:rPr>
          <w:rFonts w:asciiTheme="majorBidi" w:hAnsiTheme="majorBidi" w:cstheme="majorBidi"/>
          <w:sz w:val="22"/>
          <w:szCs w:val="22"/>
          <w:vertAlign w:val="superscript"/>
        </w:rPr>
        <w:t>+</w:t>
      </w:r>
      <w:r w:rsidR="00BD0C16" w:rsidRPr="00235219">
        <w:rPr>
          <w:rFonts w:asciiTheme="majorBidi" w:hAnsiTheme="majorBidi" w:cstheme="majorBidi"/>
          <w:sz w:val="22"/>
          <w:szCs w:val="22"/>
        </w:rPr>
        <w:t xml:space="preserve"> </w:t>
      </w:r>
      <w:r w:rsidR="00D4286D" w:rsidRPr="00FF47C3">
        <w:rPr>
          <w:rFonts w:asciiTheme="majorBidi" w:hAnsiTheme="majorBidi" w:cstheme="majorBidi"/>
          <w:sz w:val="22"/>
          <w:szCs w:val="22"/>
        </w:rPr>
        <w:t xml:space="preserve">ions </w:t>
      </w:r>
      <w:r w:rsidR="00D4286D" w:rsidRPr="00FF47C3">
        <w:rPr>
          <w:rFonts w:asciiTheme="majorBidi" w:hAnsiTheme="majorBidi" w:cstheme="majorBidi"/>
          <w:sz w:val="22"/>
          <w:szCs w:val="22"/>
        </w:rPr>
        <w:fldChar w:fldCharType="begin" w:fldLock="1"/>
      </w:r>
      <w:r w:rsidR="00D4286D" w:rsidRPr="00FF47C3">
        <w:rPr>
          <w:rFonts w:asciiTheme="majorBidi" w:hAnsiTheme="majorBidi" w:cstheme="majorBidi"/>
          <w:sz w:val="22"/>
          <w:szCs w:val="22"/>
        </w:rPr>
        <w:instrText>ADDIN CSL_CITATION {"citationItems":[{"id":"ITEM-1","itemData":{"ISBN":"0021-9258 (Print)\\r0021-9258 (Linking)","ISSN":"00219258","PMID":"6643475","abstract":"We examined the role of pH gradient and membrane potential in dipeptide transport in purified intestinal and renal brush-border membrane vesicles which were predominantly oriented right-side out. With an intravesicular pH of 7.5, changes in extravesicular pH significantly affected the transport of glycyl-L-proline and L-carnosine, and optimal dipeptide transport occurred at an extravesicular pH of 5.5-6.0 in both intestine and kidney. When the extravesicular pH was 5.5, glycyl-L-proline transport was accelerated 2-fold by the presence of an inward proton gradient. A valinomycin-induced K+ diffusion potential (interior-negative) stimulated glycyl-L-proline transport, and the stimulation was observed in the presence and absence of Na+. A carbonyl cyanide p-trifluoromethoxyphenylhydrazone-induced H+ diffusion potential (interior-positive) reduced dipeptide transport. It is suggested that glycyl-L-proline and proton(s) are cotransported in intestinal and renal brush-border membrane vesicles, and that the process results in a net transfer of positive charge.","author":[{"dropping-particle":"","family":"Ganapathy","given":"Vadivel","non-dropping-particle":"","parse-names":false,"suffix":""},{"dropping-particle":"","family":"Leibach","given":"Frederick H.","non-dropping-particle":"","parse-names":false,"suffix":""}],"container-title":"Journal of Biological Chemistry","id":"ITEM-1","issue":"23","issued":{"date-parts":[["1983"]]},"page":"14189-14192","title":"Role of pH gradient and membrane potential in dipeptide transport in intestinal and renal brush-border membrane vesicles from the rabbit. Studies with L-carnosine and glycyl-L-proline","type":"article-journal","volume":"258"},"uris":["http://www.mendeley.com/documents/?uuid=7ac4ae3b-b251-42a3-a094-98ff345d5864"]}],"mendeley":{"formattedCitation":"(Ganapathy and Leibach, 1983)","plainTextFormattedCitation":"(Ganapathy and Leibach, 1983)","previouslyFormattedCitation":"(Ganapathy and Leibach, 1983)"},"properties":{"noteIndex":0},"schema":"https://github.com/citation-style-language/schema/raw/master/csl-citation.json"}</w:instrText>
      </w:r>
      <w:r w:rsidR="00D4286D" w:rsidRPr="00FF47C3">
        <w:rPr>
          <w:rFonts w:asciiTheme="majorBidi" w:hAnsiTheme="majorBidi" w:cstheme="majorBidi"/>
          <w:sz w:val="22"/>
          <w:szCs w:val="22"/>
        </w:rPr>
        <w:fldChar w:fldCharType="separate"/>
      </w:r>
      <w:r w:rsidR="00D4286D" w:rsidRPr="00FF47C3">
        <w:rPr>
          <w:rFonts w:asciiTheme="majorBidi" w:hAnsiTheme="majorBidi" w:cstheme="majorBidi"/>
          <w:noProof/>
          <w:sz w:val="22"/>
          <w:szCs w:val="22"/>
        </w:rPr>
        <w:t>(Ganapathy and Leibach, 1983)</w:t>
      </w:r>
      <w:r w:rsidR="00D4286D" w:rsidRPr="00FF47C3">
        <w:rPr>
          <w:rFonts w:asciiTheme="majorBidi" w:hAnsiTheme="majorBidi" w:cstheme="majorBidi"/>
          <w:sz w:val="22"/>
          <w:szCs w:val="22"/>
        </w:rPr>
        <w:fldChar w:fldCharType="end"/>
      </w:r>
      <w:r w:rsidR="00D4286D" w:rsidRPr="00FF47C3">
        <w:rPr>
          <w:rFonts w:asciiTheme="majorBidi" w:hAnsiTheme="majorBidi" w:cstheme="majorBidi"/>
          <w:sz w:val="22"/>
          <w:szCs w:val="22"/>
        </w:rPr>
        <w:t>.</w:t>
      </w:r>
      <w:r w:rsidR="00D4286D" w:rsidRPr="00FF47C3">
        <w:rPr>
          <w:rFonts w:asciiTheme="majorBidi" w:hAnsiTheme="majorBidi" w:cstheme="majorBidi"/>
          <w:i/>
          <w:iCs/>
          <w:sz w:val="22"/>
          <w:szCs w:val="22"/>
        </w:rPr>
        <w:t xml:space="preserve"> </w:t>
      </w:r>
      <w:r w:rsidR="00C93D43" w:rsidRPr="00FF47C3">
        <w:rPr>
          <w:rFonts w:asciiTheme="majorBidi" w:hAnsiTheme="majorBidi" w:cstheme="majorBidi"/>
          <w:sz w:val="22"/>
          <w:szCs w:val="22"/>
        </w:rPr>
        <w:t>Studies using</w:t>
      </w:r>
      <w:r w:rsidR="00C93D43" w:rsidRPr="00FF47C3">
        <w:rPr>
          <w:rFonts w:asciiTheme="majorBidi" w:hAnsiTheme="majorBidi" w:cstheme="majorBidi"/>
          <w:i/>
          <w:iCs/>
          <w:sz w:val="22"/>
          <w:szCs w:val="22"/>
        </w:rPr>
        <w:t xml:space="preserve"> i</w:t>
      </w:r>
      <w:r w:rsidR="0012559A" w:rsidRPr="00FF47C3">
        <w:rPr>
          <w:rFonts w:asciiTheme="majorBidi" w:hAnsiTheme="majorBidi" w:cstheme="majorBidi"/>
          <w:i/>
          <w:iCs/>
          <w:sz w:val="22"/>
          <w:szCs w:val="22"/>
        </w:rPr>
        <w:t>n</w:t>
      </w:r>
      <w:r w:rsidR="009D447E">
        <w:rPr>
          <w:rFonts w:asciiTheme="majorBidi" w:hAnsiTheme="majorBidi" w:cstheme="majorBidi"/>
          <w:i/>
          <w:iCs/>
          <w:sz w:val="22"/>
          <w:szCs w:val="22"/>
        </w:rPr>
        <w:t>-</w:t>
      </w:r>
      <w:r w:rsidR="0012559A" w:rsidRPr="00FF47C3">
        <w:rPr>
          <w:rFonts w:asciiTheme="majorBidi" w:hAnsiTheme="majorBidi" w:cstheme="majorBidi"/>
          <w:i/>
          <w:iCs/>
          <w:sz w:val="22"/>
          <w:szCs w:val="22"/>
        </w:rPr>
        <w:t>vitro</w:t>
      </w:r>
      <w:r w:rsidR="0012559A" w:rsidRPr="00FF47C3">
        <w:rPr>
          <w:rFonts w:asciiTheme="majorBidi" w:hAnsiTheme="majorBidi" w:cstheme="majorBidi"/>
          <w:sz w:val="22"/>
          <w:szCs w:val="22"/>
        </w:rPr>
        <w:t xml:space="preserve"> systems</w:t>
      </w:r>
      <w:r w:rsidR="00D83005" w:rsidRPr="00FF47C3">
        <w:rPr>
          <w:rFonts w:asciiTheme="majorBidi" w:hAnsiTheme="majorBidi" w:cstheme="majorBidi"/>
          <w:sz w:val="22"/>
          <w:szCs w:val="22"/>
        </w:rPr>
        <w:t xml:space="preserve"> of BBMV </w:t>
      </w:r>
      <w:r w:rsidR="00412BDE" w:rsidRPr="00FF47C3">
        <w:rPr>
          <w:rFonts w:asciiTheme="majorBidi" w:hAnsiTheme="majorBidi" w:cstheme="majorBidi"/>
          <w:sz w:val="22"/>
          <w:szCs w:val="22"/>
        </w:rPr>
        <w:t>show</w:t>
      </w:r>
      <w:r w:rsidR="00D83005" w:rsidRPr="00FF47C3">
        <w:rPr>
          <w:rFonts w:asciiTheme="majorBidi" w:hAnsiTheme="majorBidi" w:cstheme="majorBidi"/>
          <w:sz w:val="22"/>
          <w:szCs w:val="22"/>
        </w:rPr>
        <w:t>ed</w:t>
      </w:r>
      <w:r w:rsidR="00412BDE" w:rsidRPr="00FF47C3">
        <w:rPr>
          <w:rFonts w:asciiTheme="majorBidi" w:hAnsiTheme="majorBidi" w:cstheme="majorBidi"/>
          <w:sz w:val="22"/>
          <w:szCs w:val="22"/>
        </w:rPr>
        <w:t xml:space="preserve"> that Na</w:t>
      </w:r>
      <w:r w:rsidR="0012559A" w:rsidRPr="00FF47C3">
        <w:rPr>
          <w:rFonts w:asciiTheme="majorBidi" w:hAnsiTheme="majorBidi" w:cstheme="majorBidi"/>
          <w:sz w:val="22"/>
          <w:szCs w:val="22"/>
          <w:vertAlign w:val="superscript"/>
        </w:rPr>
        <w:t>+</w:t>
      </w:r>
      <w:r w:rsidR="00412BDE" w:rsidRPr="00FF47C3">
        <w:rPr>
          <w:rFonts w:asciiTheme="majorBidi" w:hAnsiTheme="majorBidi" w:cstheme="majorBidi"/>
          <w:sz w:val="22"/>
          <w:szCs w:val="22"/>
        </w:rPr>
        <w:t xml:space="preserve"> ion</w:t>
      </w:r>
      <w:r w:rsidR="00981A7B" w:rsidRPr="00FF47C3">
        <w:rPr>
          <w:rFonts w:asciiTheme="majorBidi" w:hAnsiTheme="majorBidi" w:cstheme="majorBidi"/>
          <w:sz w:val="22"/>
          <w:szCs w:val="22"/>
        </w:rPr>
        <w:t xml:space="preserve"> concentration</w:t>
      </w:r>
      <w:r w:rsidR="00412BDE" w:rsidRPr="00FF47C3">
        <w:rPr>
          <w:rFonts w:asciiTheme="majorBidi" w:hAnsiTheme="majorBidi" w:cstheme="majorBidi"/>
          <w:sz w:val="22"/>
          <w:szCs w:val="22"/>
        </w:rPr>
        <w:t xml:space="preserve"> did not </w:t>
      </w:r>
      <w:r w:rsidR="00D83005" w:rsidRPr="00FF47C3">
        <w:rPr>
          <w:rFonts w:asciiTheme="majorBidi" w:hAnsiTheme="majorBidi" w:cstheme="majorBidi"/>
          <w:sz w:val="22"/>
          <w:szCs w:val="22"/>
        </w:rPr>
        <w:t>a</w:t>
      </w:r>
      <w:r w:rsidR="00412BDE" w:rsidRPr="00FF47C3">
        <w:rPr>
          <w:rFonts w:asciiTheme="majorBidi" w:hAnsiTheme="majorBidi" w:cstheme="majorBidi"/>
          <w:sz w:val="22"/>
          <w:szCs w:val="22"/>
        </w:rPr>
        <w:t xml:space="preserve">ffect the transport of small peptides </w:t>
      </w:r>
      <w:r w:rsidR="00FF6B18" w:rsidRPr="00FF47C3">
        <w:rPr>
          <w:rFonts w:asciiTheme="majorBidi" w:hAnsiTheme="majorBidi" w:cstheme="majorBidi"/>
          <w:sz w:val="22"/>
          <w:szCs w:val="22"/>
        </w:rPr>
        <w:fldChar w:fldCharType="begin" w:fldLock="1"/>
      </w:r>
      <w:r w:rsidR="00BD6E1B" w:rsidRPr="00FF47C3">
        <w:rPr>
          <w:rFonts w:asciiTheme="majorBidi" w:hAnsiTheme="majorBidi" w:cstheme="majorBidi"/>
          <w:sz w:val="22"/>
          <w:szCs w:val="22"/>
        </w:rPr>
        <w:instrText>ADDIN CSL_CITATION {"citationItems":[{"id":"ITEM-1","itemData":{"DOI":"10.1073/pnas.93.1.284","ISBN":"0027-8424 (Print)\\n0027-8424 (Linking)","ISSN":"0027-8424","PMID":"8552623","abstract":"The presence of a proton-coupled electrogenic high-affinity peptide transporter in the apical membrane of tubular cells has been demonstrated by microperfusion studies and by use of brush border membrane vesicles. The transporter mediates tubular uptake of filtered di- and tripeptides and aminocephalosporin antibiotics. We have used expression cloning in Xenopus laevis oocytes for identification and characterization of the renal high-affinity peptide transporter. Injection of poly(A)+ RNA isolated from rabbit kidney cortex into oocytes resulted in expression of a pH-dependent transport activity for the aminocephalosporin antibiotic cefadroxil. After size fractionation of poly(A)+ RNA the transport activity was identified in the 3.0- to 5.0-kb fractions, which were used for construction of a cDNA library. The library was screened for expression of cefadroxil transport after injection of complementary RNA synthesized in vitro from different pools of clones. A single clone (rPepT2) was isolated that stimulated cefadroxil uptake into oocytes approximately 70-fold at a pH of 6.0. Kinetic analysis of cefadroxil uptake expressed by the transporter's complementary RNA showed a single saturable high-affinity transport system shared by dipeptides, tripeptides, and selected amino-beta-lactam antibiotics. Electrophysiological studies established that the transport activity is electrogenic and affected by membrane potential. Sequencing of the cDNA predicts a protein of 729 amino acids with 12 membrane-spanning domains. Although there is a significant amino acid sequence identity (47%) to the recently cloned peptide transporters from rabbit and human small intestine, the renal transporter shows distinct structural and functional differences.","author":[{"dropping-particle":"","family":"Boll","given":"M","non-dropping-particle":"","parse-names":false,"suffix":""},{"dropping-particle":"","family":"Herget","given":"M","non-dropping-particle":"","parse-names":false,"suffix":""},{"dropping-particle":"","family":"Wagener","given":"M","non-dropping-particle":"","parse-names":false,"suffix":""},{"dropping-particle":"","family":"Weber","given":"W M","non-dropping-particle":"","parse-names":false,"suffix":""},{"dropping-particle":"","family":"Markovich","given":"D","non-dropping-particle":"","parse-names":false,"suffix":""},{"dropping-particle":"","family":"Biber","given":"J","non-dropping-particle":"","parse-names":false,"suffix":""},{"dropping-particle":"","family":"Clauss","given":"W","non-dropping-particle":"","parse-names":false,"suffix":""},{"dropping-particle":"","family":"Murer","given":"H","non-dropping-particle":"","parse-names":false,"suffix":""},{"dropping-particle":"","family":"Daniel","given":"H","non-dropping-particle":"","parse-names":false,"suffix":""}],"container-title":"Proceedings of the National Academy of Sciences of the United States of America","id":"ITEM-1","issue":"1","issued":{"date-parts":[["1996"]]},"page":"284-289","title":"Expression cloning and functional characterization of the kidney cortex high-affinity proton-coupled peptide transporter.","type":"article-journal","volume":"93"},"uris":["http://www.mendeley.com/documents/?uuid=e347623f-bbd4-4224-923c-f394e3177974"]},{"id":"ITEM-2","itemData":{"ISBN":"4126486399","ISSN":"0021-9258","PMID":"1939055","abstract":"The principal aim of the present study was to investigate the effects of variation in proton gradient and membrane potential on the transport of glycyl-L-glutamine (Gly-Gln) by renal brush border membrane vesicles. Under our conditions of transport assay, Gly-Gln was taken up by brush border membrane vesicles almost entirely as intact dipeptide. This uptake was mediated by two transporters shared by other dipeptides and characterized as the high affinity (Kt = 44.1 +/- 11.2 microM)/low capacity (Vmax = 0.41 +/- 0.03 nmol/mg protein/5 s) and low affinity (Kt = 2.62 +/- 0.50 mM)/high capacity (Vmax 4.04 +/- 0.80 nmol/mg protein/5 s) transporters. In the absence of a pH gradient, only the low affinity system was operational, but with a reduced transport capacity. Imposing a pH gradient of 1.6 pH units increased the Vmax of both transporters. Kinetic analysis of the rates of Gly-Gln uptake as a function of external pH revealed Hill coefficients of close or equal to 1, indicating that transporters contain only one binding site for the interaction with external H+. The effects of membrane potential on Gly-Gln uptake were investigated with valinomycin-induced K+ diffusion potentials. The velocity of the high affinity system but not of the low affinity system increased linearly with increasing inside-negative K+ diffusion potentials (p less than 0.01). The Kt of neither system was affected by alterations in either pH gradient or membrane potential. We conclude that (a) the high affinity transporter is far more sensitive to changes in proton gradient and membrane potential than the low affinity transporter and (b) in the presence of a pH gradient, transport of each dipeptide molecule requires cotransport of one hydrogen ion to serve as the driving force.","author":[{"dropping-particle":"","family":"Daniel","given":"Hannelore","non-dropping-particle":"","parse-names":false,"suffix":""},{"dropping-particle":"","family":"Morse","given":"Emile L","non-dropping-particle":"","parse-names":false,"suffix":""},{"dropping-particle":"","family":"Adibi","given":"Siamak A","non-dropping-particle":"","parse-names":false,"suffix":""}],"container-title":"The Journal of biological chemistry","id":"ITEM-2","issue":"30","issued":{"date-parts":[["1991","10","25"]]},"page":"19917-24","title":"The high and low affinity transport systems for dipeptides in kidney brush border membrane respond differently to alterations in pH gradient and membrane potential.","type":"article-journal","volume":"266"},"uris":["http://www.mendeley.com/documents/?uuid=ad13bd60-75aa-4174-b019-3a2d3a4c0541"]}],"mendeley":{"formattedCitation":"(Boll et al., 1996; Daniel et al., 1991)","plainTextFormattedCitation":"(Boll et al., 1996; Daniel et al., 1991)","previouslyFormattedCitation":"(Boll et al., 1996; Daniel et al., 1991)"},"properties":{"noteIndex":0},"schema":"https://github.com/citation-style-language/schema/raw/master/csl-citation.json"}</w:instrText>
      </w:r>
      <w:r w:rsidR="00FF6B18" w:rsidRPr="00FF47C3">
        <w:rPr>
          <w:rFonts w:asciiTheme="majorBidi" w:hAnsiTheme="majorBidi" w:cstheme="majorBidi"/>
          <w:sz w:val="22"/>
          <w:szCs w:val="22"/>
        </w:rPr>
        <w:fldChar w:fldCharType="separate"/>
      </w:r>
      <w:r w:rsidR="00FF6B18" w:rsidRPr="00FF47C3">
        <w:rPr>
          <w:rFonts w:asciiTheme="majorBidi" w:hAnsiTheme="majorBidi" w:cstheme="majorBidi"/>
          <w:noProof/>
          <w:sz w:val="22"/>
          <w:szCs w:val="22"/>
        </w:rPr>
        <w:t>(Boll et al., 1996; Daniel et al., 1991)</w:t>
      </w:r>
      <w:r w:rsidR="00FF6B18" w:rsidRPr="00FF47C3">
        <w:rPr>
          <w:rFonts w:asciiTheme="majorBidi" w:hAnsiTheme="majorBidi" w:cstheme="majorBidi"/>
          <w:sz w:val="22"/>
          <w:szCs w:val="22"/>
        </w:rPr>
        <w:fldChar w:fldCharType="end"/>
      </w:r>
      <w:r w:rsidR="00D032CF" w:rsidRPr="00FF47C3">
        <w:rPr>
          <w:rFonts w:asciiTheme="majorBidi" w:hAnsiTheme="majorBidi" w:cstheme="majorBidi"/>
          <w:sz w:val="22"/>
          <w:szCs w:val="22"/>
        </w:rPr>
        <w:t>.</w:t>
      </w:r>
      <w:r w:rsidR="00D83005" w:rsidRPr="00FF47C3">
        <w:rPr>
          <w:rFonts w:asciiTheme="majorBidi" w:hAnsiTheme="majorBidi" w:cstheme="majorBidi"/>
          <w:sz w:val="22"/>
          <w:szCs w:val="22"/>
        </w:rPr>
        <w:t xml:space="preserve"> However,</w:t>
      </w:r>
      <w:r w:rsidR="00EA6A70" w:rsidRPr="00FF47C3">
        <w:rPr>
          <w:rFonts w:asciiTheme="majorBidi" w:hAnsiTheme="majorBidi" w:cstheme="majorBidi"/>
          <w:sz w:val="22"/>
          <w:szCs w:val="22"/>
        </w:rPr>
        <w:t xml:space="preserve"> </w:t>
      </w:r>
      <w:r w:rsidR="00592061" w:rsidRPr="00FF47C3">
        <w:rPr>
          <w:rFonts w:asciiTheme="majorBidi" w:hAnsiTheme="majorBidi" w:cstheme="majorBidi"/>
          <w:sz w:val="22"/>
          <w:szCs w:val="22"/>
        </w:rPr>
        <w:t>w</w:t>
      </w:r>
      <w:r w:rsidR="00EA6A70" w:rsidRPr="00FF47C3">
        <w:rPr>
          <w:rFonts w:asciiTheme="majorBidi" w:hAnsiTheme="majorBidi" w:cstheme="majorBidi"/>
          <w:sz w:val="22"/>
          <w:szCs w:val="22"/>
        </w:rPr>
        <w:t>hile BBMV allows transport studies in</w:t>
      </w:r>
      <w:r w:rsidR="00981A7B" w:rsidRPr="00FF47C3">
        <w:rPr>
          <w:rFonts w:asciiTheme="majorBidi" w:hAnsiTheme="majorBidi" w:cstheme="majorBidi"/>
          <w:sz w:val="22"/>
          <w:szCs w:val="22"/>
        </w:rPr>
        <w:t xml:space="preserve"> a</w:t>
      </w:r>
      <w:r w:rsidR="00EA6A70" w:rsidRPr="00FF47C3">
        <w:rPr>
          <w:rFonts w:asciiTheme="majorBidi" w:hAnsiTheme="majorBidi" w:cstheme="majorBidi"/>
          <w:sz w:val="22"/>
          <w:szCs w:val="22"/>
        </w:rPr>
        <w:t xml:space="preserve"> natural membrane-setting, this experimental </w:t>
      </w:r>
      <w:r w:rsidR="00E34CFE" w:rsidRPr="00FF47C3">
        <w:rPr>
          <w:rFonts w:asciiTheme="majorBidi" w:hAnsiTheme="majorBidi" w:cstheme="majorBidi"/>
          <w:sz w:val="22"/>
          <w:szCs w:val="22"/>
        </w:rPr>
        <w:t xml:space="preserve">tool </w:t>
      </w:r>
      <w:r w:rsidR="00EA6A70" w:rsidRPr="00FF47C3">
        <w:rPr>
          <w:rFonts w:asciiTheme="majorBidi" w:hAnsiTheme="majorBidi" w:cstheme="majorBidi"/>
          <w:sz w:val="22"/>
          <w:szCs w:val="22"/>
        </w:rPr>
        <w:t xml:space="preserve">depends on the isolation of the brush border membranes, </w:t>
      </w:r>
      <w:r w:rsidR="00981A7B" w:rsidRPr="00FF47C3">
        <w:rPr>
          <w:rFonts w:asciiTheme="majorBidi" w:hAnsiTheme="majorBidi" w:cstheme="majorBidi"/>
          <w:sz w:val="22"/>
          <w:szCs w:val="22"/>
        </w:rPr>
        <w:t xml:space="preserve">and </w:t>
      </w:r>
      <w:r w:rsidR="00EA6A70" w:rsidRPr="00FF47C3">
        <w:rPr>
          <w:rFonts w:asciiTheme="majorBidi" w:hAnsiTheme="majorBidi" w:cstheme="majorBidi"/>
          <w:sz w:val="22"/>
          <w:szCs w:val="22"/>
        </w:rPr>
        <w:t>thus, partially disconnect</w:t>
      </w:r>
      <w:r w:rsidR="00B84798" w:rsidRPr="00FF47C3">
        <w:rPr>
          <w:rFonts w:asciiTheme="majorBidi" w:hAnsiTheme="majorBidi" w:cstheme="majorBidi"/>
          <w:sz w:val="22"/>
          <w:szCs w:val="22"/>
        </w:rPr>
        <w:t>s</w:t>
      </w:r>
      <w:r w:rsidR="00EA6A70" w:rsidRPr="00FF47C3">
        <w:rPr>
          <w:rFonts w:asciiTheme="majorBidi" w:hAnsiTheme="majorBidi" w:cstheme="majorBidi"/>
          <w:sz w:val="22"/>
          <w:szCs w:val="22"/>
        </w:rPr>
        <w:t xml:space="preserve"> </w:t>
      </w:r>
      <w:r w:rsidR="0002359D" w:rsidRPr="00FF47C3">
        <w:rPr>
          <w:rFonts w:asciiTheme="majorBidi" w:hAnsiTheme="majorBidi" w:cstheme="majorBidi"/>
          <w:sz w:val="22"/>
          <w:szCs w:val="22"/>
        </w:rPr>
        <w:t xml:space="preserve">the </w:t>
      </w:r>
      <w:r w:rsidR="00EA6A70" w:rsidRPr="00FF47C3">
        <w:rPr>
          <w:rFonts w:asciiTheme="majorBidi" w:hAnsiTheme="majorBidi" w:cstheme="majorBidi"/>
          <w:sz w:val="22"/>
          <w:szCs w:val="22"/>
        </w:rPr>
        <w:t>environmental effect on the transport from the cellular context.</w:t>
      </w:r>
      <w:r w:rsidR="00D83005" w:rsidRPr="00FF47C3">
        <w:rPr>
          <w:rFonts w:asciiTheme="majorBidi" w:hAnsiTheme="majorBidi" w:cstheme="majorBidi"/>
          <w:sz w:val="22"/>
          <w:szCs w:val="22"/>
        </w:rPr>
        <w:t xml:space="preserve"> </w:t>
      </w:r>
      <w:r w:rsidR="000E1675" w:rsidRPr="00FF47C3">
        <w:rPr>
          <w:rFonts w:asciiTheme="majorBidi" w:hAnsiTheme="majorBidi" w:cstheme="majorBidi"/>
          <w:sz w:val="22"/>
          <w:szCs w:val="22"/>
        </w:rPr>
        <w:t xml:space="preserve">Ganapathy and Leibach (1983) </w:t>
      </w:r>
      <w:r w:rsidR="00764837" w:rsidRPr="00FF47C3">
        <w:rPr>
          <w:rFonts w:asciiTheme="majorBidi" w:hAnsiTheme="majorBidi" w:cstheme="majorBidi"/>
          <w:sz w:val="22"/>
          <w:szCs w:val="22"/>
        </w:rPr>
        <w:t xml:space="preserve">discussed </w:t>
      </w:r>
      <w:r w:rsidR="00EA6A70" w:rsidRPr="00FF47C3">
        <w:rPr>
          <w:rFonts w:asciiTheme="majorBidi" w:hAnsiTheme="majorBidi" w:cstheme="majorBidi"/>
          <w:sz w:val="22"/>
          <w:szCs w:val="22"/>
        </w:rPr>
        <w:t>th</w:t>
      </w:r>
      <w:r w:rsidR="00850E1D">
        <w:rPr>
          <w:rFonts w:asciiTheme="majorBidi" w:hAnsiTheme="majorBidi" w:cstheme="majorBidi"/>
          <w:sz w:val="22"/>
          <w:szCs w:val="22"/>
        </w:rPr>
        <w:t>i</w:t>
      </w:r>
      <w:r w:rsidR="00BB1D17" w:rsidRPr="00FF47C3">
        <w:rPr>
          <w:rFonts w:asciiTheme="majorBidi" w:hAnsiTheme="majorBidi" w:cstheme="majorBidi"/>
          <w:sz w:val="22"/>
          <w:szCs w:val="22"/>
        </w:rPr>
        <w:t>s</w:t>
      </w:r>
      <w:r w:rsidR="00EA6A70" w:rsidRPr="00FF47C3">
        <w:rPr>
          <w:rFonts w:asciiTheme="majorBidi" w:hAnsiTheme="majorBidi" w:cstheme="majorBidi"/>
          <w:sz w:val="22"/>
          <w:szCs w:val="22"/>
        </w:rPr>
        <w:t xml:space="preserve"> </w:t>
      </w:r>
      <w:r w:rsidR="00BB1D17" w:rsidRPr="00FF47C3">
        <w:rPr>
          <w:rFonts w:asciiTheme="majorBidi" w:hAnsiTheme="majorBidi" w:cstheme="majorBidi"/>
          <w:sz w:val="22"/>
          <w:szCs w:val="22"/>
        </w:rPr>
        <w:t xml:space="preserve">inconsistent dependence </w:t>
      </w:r>
      <w:r w:rsidR="00EA6A70" w:rsidRPr="00FF47C3">
        <w:rPr>
          <w:rFonts w:asciiTheme="majorBidi" w:hAnsiTheme="majorBidi" w:cstheme="majorBidi"/>
          <w:sz w:val="22"/>
          <w:szCs w:val="22"/>
        </w:rPr>
        <w:t xml:space="preserve">of </w:t>
      </w:r>
      <w:r w:rsidR="0005340A" w:rsidRPr="00FF47C3">
        <w:rPr>
          <w:rFonts w:asciiTheme="majorBidi" w:hAnsiTheme="majorBidi" w:cstheme="majorBidi"/>
          <w:sz w:val="22"/>
          <w:szCs w:val="22"/>
        </w:rPr>
        <w:t xml:space="preserve">small peptide absorption on </w:t>
      </w:r>
      <w:r w:rsidR="00EA6A70" w:rsidRPr="00FF47C3">
        <w:rPr>
          <w:rFonts w:asciiTheme="majorBidi" w:hAnsiTheme="majorBidi" w:cstheme="majorBidi"/>
          <w:sz w:val="22"/>
          <w:szCs w:val="22"/>
        </w:rPr>
        <w:t>sodium</w:t>
      </w:r>
      <w:r w:rsidR="0005340A" w:rsidRPr="00FF47C3">
        <w:rPr>
          <w:rFonts w:asciiTheme="majorBidi" w:hAnsiTheme="majorBidi" w:cstheme="majorBidi"/>
          <w:sz w:val="22"/>
          <w:szCs w:val="22"/>
        </w:rPr>
        <w:t xml:space="preserve"> ions</w:t>
      </w:r>
      <w:r w:rsidR="00EA6A70" w:rsidRPr="00FF47C3">
        <w:rPr>
          <w:rFonts w:asciiTheme="majorBidi" w:hAnsiTheme="majorBidi" w:cstheme="majorBidi"/>
          <w:sz w:val="22"/>
          <w:szCs w:val="22"/>
        </w:rPr>
        <w:t xml:space="preserve"> </w:t>
      </w:r>
      <w:r w:rsidR="0005340A" w:rsidRPr="00FF47C3">
        <w:rPr>
          <w:rFonts w:asciiTheme="majorBidi" w:hAnsiTheme="majorBidi" w:cstheme="majorBidi"/>
          <w:sz w:val="22"/>
          <w:szCs w:val="22"/>
        </w:rPr>
        <w:t xml:space="preserve">and </w:t>
      </w:r>
      <w:r w:rsidR="00D83005" w:rsidRPr="00FF47C3">
        <w:rPr>
          <w:rFonts w:asciiTheme="majorBidi" w:hAnsiTheme="majorBidi" w:cstheme="majorBidi"/>
          <w:sz w:val="22"/>
          <w:szCs w:val="22"/>
        </w:rPr>
        <w:t xml:space="preserve">suggested that in </w:t>
      </w:r>
      <w:r w:rsidR="000E1675" w:rsidRPr="00FF47C3">
        <w:rPr>
          <w:rFonts w:asciiTheme="majorBidi" w:hAnsiTheme="majorBidi" w:cstheme="majorBidi"/>
          <w:sz w:val="22"/>
          <w:szCs w:val="22"/>
        </w:rPr>
        <w:t xml:space="preserve">studies conducted with </w:t>
      </w:r>
      <w:r w:rsidR="00D83005" w:rsidRPr="00FF47C3">
        <w:rPr>
          <w:rFonts w:asciiTheme="majorBidi" w:hAnsiTheme="majorBidi" w:cstheme="majorBidi"/>
          <w:sz w:val="22"/>
          <w:szCs w:val="22"/>
        </w:rPr>
        <w:t>tissue</w:t>
      </w:r>
      <w:r w:rsidR="000E1675" w:rsidRPr="00FF47C3">
        <w:rPr>
          <w:rFonts w:asciiTheme="majorBidi" w:hAnsiTheme="majorBidi" w:cstheme="majorBidi"/>
          <w:sz w:val="22"/>
          <w:szCs w:val="22"/>
        </w:rPr>
        <w:t>s,</w:t>
      </w:r>
      <w:r w:rsidR="00D83005" w:rsidRPr="00FF47C3">
        <w:rPr>
          <w:rFonts w:asciiTheme="majorBidi" w:hAnsiTheme="majorBidi" w:cstheme="majorBidi"/>
          <w:sz w:val="22"/>
          <w:szCs w:val="22"/>
        </w:rPr>
        <w:t xml:space="preserve"> the presence of </w:t>
      </w:r>
      <w:r w:rsidR="0012559A" w:rsidRPr="00FF47C3">
        <w:rPr>
          <w:rFonts w:asciiTheme="majorBidi" w:hAnsiTheme="majorBidi" w:cstheme="majorBidi"/>
          <w:sz w:val="22"/>
          <w:szCs w:val="22"/>
        </w:rPr>
        <w:t>Na</w:t>
      </w:r>
      <w:r w:rsidR="00B352DC" w:rsidRPr="00FF47C3">
        <w:rPr>
          <w:rFonts w:asciiTheme="majorBidi" w:hAnsiTheme="majorBidi" w:cstheme="majorBidi"/>
          <w:sz w:val="22"/>
          <w:szCs w:val="22"/>
          <w:vertAlign w:val="superscript"/>
        </w:rPr>
        <w:t>+</w:t>
      </w:r>
      <w:r w:rsidR="00B352DC" w:rsidRPr="00FF47C3">
        <w:rPr>
          <w:rFonts w:asciiTheme="majorBidi" w:hAnsiTheme="majorBidi" w:cstheme="majorBidi"/>
          <w:sz w:val="22"/>
          <w:szCs w:val="22"/>
        </w:rPr>
        <w:t>/</w:t>
      </w:r>
      <w:r w:rsidR="0012559A" w:rsidRPr="00FF47C3">
        <w:rPr>
          <w:rFonts w:asciiTheme="majorBidi" w:hAnsiTheme="majorBidi" w:cstheme="majorBidi"/>
          <w:sz w:val="22"/>
          <w:szCs w:val="22"/>
        </w:rPr>
        <w:t>K</w:t>
      </w:r>
      <w:r w:rsidR="0012559A" w:rsidRPr="00FF47C3">
        <w:rPr>
          <w:rFonts w:asciiTheme="majorBidi" w:hAnsiTheme="majorBidi" w:cstheme="majorBidi"/>
          <w:sz w:val="22"/>
          <w:szCs w:val="22"/>
          <w:vertAlign w:val="superscript"/>
        </w:rPr>
        <w:t>+</w:t>
      </w:r>
      <w:r w:rsidR="0012559A" w:rsidRPr="00FF47C3">
        <w:rPr>
          <w:rFonts w:asciiTheme="majorBidi" w:hAnsiTheme="majorBidi" w:cstheme="majorBidi"/>
          <w:sz w:val="22"/>
          <w:szCs w:val="22"/>
        </w:rPr>
        <w:t xml:space="preserve"> ATPase (</w:t>
      </w:r>
      <w:r w:rsidR="00D83005" w:rsidRPr="00FF47C3">
        <w:rPr>
          <w:rFonts w:asciiTheme="majorBidi" w:hAnsiTheme="majorBidi" w:cstheme="majorBidi"/>
          <w:sz w:val="22"/>
          <w:szCs w:val="22"/>
        </w:rPr>
        <w:t>NKA</w:t>
      </w:r>
      <w:r w:rsidR="0012559A" w:rsidRPr="00FF47C3">
        <w:rPr>
          <w:rFonts w:asciiTheme="majorBidi" w:hAnsiTheme="majorBidi" w:cstheme="majorBidi"/>
          <w:sz w:val="22"/>
          <w:szCs w:val="22"/>
        </w:rPr>
        <w:t>)</w:t>
      </w:r>
      <w:r w:rsidR="00D83005" w:rsidRPr="00FF47C3">
        <w:rPr>
          <w:rFonts w:asciiTheme="majorBidi" w:hAnsiTheme="majorBidi" w:cstheme="majorBidi"/>
          <w:sz w:val="22"/>
          <w:szCs w:val="22"/>
        </w:rPr>
        <w:t xml:space="preserve"> at the basolateral membrane of epithelial cell continue</w:t>
      </w:r>
      <w:r w:rsidR="00BB1D17" w:rsidRPr="00FF47C3">
        <w:rPr>
          <w:rFonts w:asciiTheme="majorBidi" w:hAnsiTheme="majorBidi" w:cstheme="majorBidi"/>
          <w:sz w:val="22"/>
          <w:szCs w:val="22"/>
        </w:rPr>
        <w:t>s</w:t>
      </w:r>
      <w:r w:rsidR="00D83005" w:rsidRPr="00FF47C3">
        <w:rPr>
          <w:rFonts w:asciiTheme="majorBidi" w:hAnsiTheme="majorBidi" w:cstheme="majorBidi"/>
          <w:sz w:val="22"/>
          <w:szCs w:val="22"/>
        </w:rPr>
        <w:t xml:space="preserve"> to regulate the intracellular </w:t>
      </w:r>
      <w:r w:rsidR="000E1675" w:rsidRPr="00FF47C3">
        <w:rPr>
          <w:rFonts w:asciiTheme="majorBidi" w:hAnsiTheme="majorBidi" w:cstheme="majorBidi"/>
          <w:sz w:val="22"/>
          <w:szCs w:val="22"/>
        </w:rPr>
        <w:t>concentration of Na</w:t>
      </w:r>
      <w:r w:rsidR="0012559A" w:rsidRPr="00FF47C3">
        <w:rPr>
          <w:rFonts w:asciiTheme="majorBidi" w:hAnsiTheme="majorBidi" w:cstheme="majorBidi"/>
          <w:sz w:val="22"/>
          <w:szCs w:val="22"/>
          <w:vertAlign w:val="superscript"/>
        </w:rPr>
        <w:t>+</w:t>
      </w:r>
      <w:r w:rsidR="000E1675" w:rsidRPr="00FF47C3">
        <w:rPr>
          <w:rFonts w:asciiTheme="majorBidi" w:hAnsiTheme="majorBidi" w:cstheme="majorBidi"/>
          <w:sz w:val="22"/>
          <w:szCs w:val="22"/>
        </w:rPr>
        <w:t xml:space="preserve">, </w:t>
      </w:r>
      <w:r w:rsidR="00D83005" w:rsidRPr="00FF47C3">
        <w:rPr>
          <w:rFonts w:asciiTheme="majorBidi" w:hAnsiTheme="majorBidi" w:cstheme="majorBidi"/>
          <w:sz w:val="22"/>
          <w:szCs w:val="22"/>
        </w:rPr>
        <w:t>thus allow</w:t>
      </w:r>
      <w:r w:rsidR="000E1675" w:rsidRPr="00FF47C3">
        <w:rPr>
          <w:rFonts w:asciiTheme="majorBidi" w:hAnsiTheme="majorBidi" w:cstheme="majorBidi"/>
          <w:sz w:val="22"/>
          <w:szCs w:val="22"/>
        </w:rPr>
        <w:t>ing</w:t>
      </w:r>
      <w:r w:rsidR="00D83005" w:rsidRPr="00FF47C3">
        <w:rPr>
          <w:rFonts w:asciiTheme="majorBidi" w:hAnsiTheme="majorBidi" w:cstheme="majorBidi"/>
          <w:sz w:val="22"/>
          <w:szCs w:val="22"/>
        </w:rPr>
        <w:t xml:space="preserve"> the </w:t>
      </w:r>
      <w:r w:rsidR="00BB1D17" w:rsidRPr="00FF47C3">
        <w:rPr>
          <w:rFonts w:asciiTheme="majorBidi" w:hAnsiTheme="majorBidi" w:cstheme="majorBidi"/>
          <w:sz w:val="22"/>
          <w:szCs w:val="22"/>
        </w:rPr>
        <w:t xml:space="preserve">continued secondary </w:t>
      </w:r>
      <w:r w:rsidR="000E1675" w:rsidRPr="00FF47C3">
        <w:rPr>
          <w:rFonts w:asciiTheme="majorBidi" w:hAnsiTheme="majorBidi" w:cstheme="majorBidi"/>
          <w:sz w:val="22"/>
          <w:szCs w:val="22"/>
        </w:rPr>
        <w:t>function of NHE. In the BBMV method</w:t>
      </w:r>
      <w:r w:rsidR="0012559A" w:rsidRPr="00FF47C3">
        <w:rPr>
          <w:rFonts w:asciiTheme="majorBidi" w:hAnsiTheme="majorBidi" w:cstheme="majorBidi"/>
          <w:sz w:val="22"/>
          <w:szCs w:val="22"/>
        </w:rPr>
        <w:t xml:space="preserve">, NKA is not </w:t>
      </w:r>
      <w:r w:rsidR="00BB1D17" w:rsidRPr="00FF47C3">
        <w:rPr>
          <w:rFonts w:asciiTheme="majorBidi" w:hAnsiTheme="majorBidi" w:cstheme="majorBidi"/>
          <w:sz w:val="22"/>
          <w:szCs w:val="22"/>
        </w:rPr>
        <w:t xml:space="preserve">detected </w:t>
      </w:r>
      <w:r w:rsidR="0012559A" w:rsidRPr="00FF47C3">
        <w:rPr>
          <w:rFonts w:asciiTheme="majorBidi" w:hAnsiTheme="majorBidi" w:cstheme="majorBidi"/>
          <w:sz w:val="22"/>
          <w:szCs w:val="22"/>
        </w:rPr>
        <w:t xml:space="preserve">in the vesicles, </w:t>
      </w:r>
      <w:r w:rsidR="00BB1D17" w:rsidRPr="00FF47C3">
        <w:rPr>
          <w:rFonts w:asciiTheme="majorBidi" w:hAnsiTheme="majorBidi" w:cstheme="majorBidi"/>
          <w:sz w:val="22"/>
          <w:szCs w:val="22"/>
        </w:rPr>
        <w:t xml:space="preserve">and </w:t>
      </w:r>
      <w:r w:rsidR="00761FC5" w:rsidRPr="00FF47C3">
        <w:rPr>
          <w:rFonts w:asciiTheme="majorBidi" w:hAnsiTheme="majorBidi" w:cstheme="majorBidi"/>
          <w:sz w:val="22"/>
          <w:szCs w:val="22"/>
        </w:rPr>
        <w:t>thus</w:t>
      </w:r>
      <w:r w:rsidR="00BB1D17" w:rsidRPr="00FF47C3">
        <w:rPr>
          <w:rFonts w:asciiTheme="majorBidi" w:hAnsiTheme="majorBidi" w:cstheme="majorBidi"/>
          <w:sz w:val="22"/>
          <w:szCs w:val="22"/>
        </w:rPr>
        <w:t>,</w:t>
      </w:r>
      <w:r w:rsidR="00761FC5" w:rsidRPr="00FF47C3">
        <w:rPr>
          <w:rFonts w:asciiTheme="majorBidi" w:hAnsiTheme="majorBidi" w:cstheme="majorBidi"/>
          <w:sz w:val="22"/>
          <w:szCs w:val="22"/>
        </w:rPr>
        <w:t xml:space="preserve"> the </w:t>
      </w:r>
      <w:r w:rsidR="00AD1A70" w:rsidRPr="00FF47C3">
        <w:rPr>
          <w:rFonts w:asciiTheme="majorBidi" w:hAnsiTheme="majorBidi" w:cstheme="majorBidi"/>
          <w:sz w:val="22"/>
          <w:szCs w:val="22"/>
        </w:rPr>
        <w:t xml:space="preserve">secondary </w:t>
      </w:r>
      <w:r w:rsidR="00761FC5" w:rsidRPr="00FF47C3">
        <w:rPr>
          <w:rFonts w:asciiTheme="majorBidi" w:hAnsiTheme="majorBidi" w:cstheme="majorBidi"/>
          <w:sz w:val="22"/>
          <w:szCs w:val="22"/>
        </w:rPr>
        <w:t xml:space="preserve">activity of </w:t>
      </w:r>
      <w:r w:rsidR="00AD1A70">
        <w:rPr>
          <w:rFonts w:asciiTheme="majorBidi" w:hAnsiTheme="majorBidi" w:cstheme="majorBidi"/>
          <w:sz w:val="22"/>
          <w:szCs w:val="22"/>
        </w:rPr>
        <w:t xml:space="preserve"> </w:t>
      </w:r>
      <w:r w:rsidR="00761FC5" w:rsidRPr="00FF47C3">
        <w:rPr>
          <w:rFonts w:asciiTheme="majorBidi" w:hAnsiTheme="majorBidi" w:cstheme="majorBidi"/>
          <w:sz w:val="22"/>
          <w:szCs w:val="22"/>
        </w:rPr>
        <w:t xml:space="preserve">NHE </w:t>
      </w:r>
      <w:r w:rsidR="00BB1D17" w:rsidRPr="00FF47C3">
        <w:rPr>
          <w:rFonts w:asciiTheme="majorBidi" w:hAnsiTheme="majorBidi" w:cstheme="majorBidi"/>
          <w:sz w:val="22"/>
          <w:szCs w:val="22"/>
        </w:rPr>
        <w:t xml:space="preserve">is </w:t>
      </w:r>
      <w:r w:rsidR="00761FC5" w:rsidRPr="00FF47C3">
        <w:rPr>
          <w:rFonts w:asciiTheme="majorBidi" w:hAnsiTheme="majorBidi" w:cstheme="majorBidi"/>
          <w:sz w:val="22"/>
          <w:szCs w:val="22"/>
        </w:rPr>
        <w:t>inhibited by the intra-vesicle Na</w:t>
      </w:r>
      <w:r w:rsidR="0012559A" w:rsidRPr="00FF47C3">
        <w:rPr>
          <w:rFonts w:asciiTheme="majorBidi" w:hAnsiTheme="majorBidi" w:cstheme="majorBidi"/>
          <w:sz w:val="22"/>
          <w:szCs w:val="22"/>
          <w:vertAlign w:val="superscript"/>
        </w:rPr>
        <w:t>+</w:t>
      </w:r>
      <w:r w:rsidR="0012559A" w:rsidRPr="00FF47C3">
        <w:rPr>
          <w:rFonts w:asciiTheme="majorBidi" w:hAnsiTheme="majorBidi" w:cstheme="majorBidi"/>
          <w:sz w:val="22"/>
          <w:szCs w:val="22"/>
        </w:rPr>
        <w:t xml:space="preserve"> concentration </w:t>
      </w:r>
      <w:r w:rsidR="00761FC5" w:rsidRPr="00FF47C3">
        <w:rPr>
          <w:rFonts w:asciiTheme="majorBidi" w:hAnsiTheme="majorBidi" w:cstheme="majorBidi"/>
          <w:sz w:val="22"/>
          <w:szCs w:val="22"/>
        </w:rPr>
        <w:fldChar w:fldCharType="begin" w:fldLock="1"/>
      </w:r>
      <w:r w:rsidR="00826C91" w:rsidRPr="00FF47C3">
        <w:rPr>
          <w:rFonts w:asciiTheme="majorBidi" w:hAnsiTheme="majorBidi" w:cstheme="majorBidi"/>
          <w:sz w:val="22"/>
          <w:szCs w:val="22"/>
        </w:rPr>
        <w:instrText>ADDIN CSL_CITATION {"citationItems":[{"id":"ITEM-1","itemData":{"ISBN":"0021-9258 (Print)\\r0021-9258 (Linking)","ISSN":"00219258","PMID":"6643475","abstract":"We examined the role of pH gradient and membrane potential in dipeptide transport in purified intestinal and renal brush-border membrane vesicles which were predominantly oriented right-side out. With an intravesicular pH of 7.5, changes in extravesicular pH significantly affected the transport of glycyl-L-proline and L-carnosine, and optimal dipeptide transport occurred at an extravesicular pH of 5.5-6.0 in both intestine and kidney. When the extravesicular pH was 5.5, glycyl-L-proline transport was accelerated 2-fold by the presence of an inward proton gradient. A valinomycin-induced K+ diffusion potential (interior-negative) stimulated glycyl-L-proline transport, and the stimulation was observed in the presence and absence of Na+. A carbonyl cyanide p-trifluoromethoxyphenylhydrazone-induced H+ diffusion potential (interior-positive) reduced dipeptide transport. It is suggested that glycyl-L-proline and proton(s) are cotransported in intestinal and renal brush-border membrane vesicles, and that the process results in a net transfer of positive charge.","author":[{"dropping-particle":"","family":"Ganapathy","given":"Vadivel","non-dropping-particle":"","parse-names":false,"suffix":""},{"dropping-particle":"","family":"Leibach","given":"Frederick H.","non-dropping-particle":"","parse-names":false,"suffix":""}],"container-title":"Journal of Biological Chemistry","id":"ITEM-1","issue":"23","issued":{"date-parts":[["1983"]]},"page":"14189-14192","title":"Role of pH gradient and membrane potential in dipeptide transport in intestinal and renal brush-border membrane vesicles from the rabbit. Studies with L-carnosine and glycyl-L-proline","type":"article-journal","volume":"258"},"uris":["http://www.mendeley.com/documents/?uuid=7ac4ae3b-b251-42a3-a094-98ff345d5864"]}],"mendeley":{"formattedCitation":"(Ganapathy and Leibach, 1983)","plainTextFormattedCitation":"(Ganapathy and Leibach, 1983)","previouslyFormattedCitation":"(Ganapathy and Leibach, 1983)"},"properties":{"noteIndex":0},"schema":"https://github.com/citation-style-language/schema/raw/master/csl-citation.json"}</w:instrText>
      </w:r>
      <w:r w:rsidR="00761FC5" w:rsidRPr="00FF47C3">
        <w:rPr>
          <w:rFonts w:asciiTheme="majorBidi" w:hAnsiTheme="majorBidi" w:cstheme="majorBidi"/>
          <w:sz w:val="22"/>
          <w:szCs w:val="22"/>
        </w:rPr>
        <w:fldChar w:fldCharType="separate"/>
      </w:r>
      <w:r w:rsidR="00761FC5" w:rsidRPr="00FF47C3">
        <w:rPr>
          <w:rFonts w:asciiTheme="majorBidi" w:hAnsiTheme="majorBidi" w:cstheme="majorBidi"/>
          <w:noProof/>
          <w:sz w:val="22"/>
          <w:szCs w:val="22"/>
        </w:rPr>
        <w:t>(Ganapathy and Leibach, 1983)</w:t>
      </w:r>
      <w:r w:rsidR="00761FC5" w:rsidRPr="00FF47C3">
        <w:rPr>
          <w:rFonts w:asciiTheme="majorBidi" w:hAnsiTheme="majorBidi" w:cstheme="majorBidi"/>
          <w:sz w:val="22"/>
          <w:szCs w:val="22"/>
        </w:rPr>
        <w:fldChar w:fldCharType="end"/>
      </w:r>
      <w:r w:rsidR="00A37FA3" w:rsidRPr="00FF47C3">
        <w:rPr>
          <w:rFonts w:asciiTheme="majorBidi" w:hAnsiTheme="majorBidi" w:cstheme="majorBidi"/>
          <w:sz w:val="22"/>
          <w:szCs w:val="22"/>
        </w:rPr>
        <w:t>.</w:t>
      </w:r>
      <w:r w:rsidR="00761FC5" w:rsidRPr="00FF47C3">
        <w:rPr>
          <w:rFonts w:asciiTheme="majorBidi" w:hAnsiTheme="majorBidi" w:cstheme="majorBidi"/>
          <w:sz w:val="22"/>
          <w:szCs w:val="22"/>
        </w:rPr>
        <w:t xml:space="preserve"> Therefore, to assess the correct effect of sodium ions on the fish-peptide transport, a cellular expression system </w:t>
      </w:r>
      <w:r w:rsidR="00BC3140" w:rsidRPr="00FF47C3">
        <w:rPr>
          <w:rFonts w:asciiTheme="majorBidi" w:hAnsiTheme="majorBidi" w:cstheme="majorBidi"/>
          <w:sz w:val="22"/>
          <w:szCs w:val="22"/>
        </w:rPr>
        <w:t xml:space="preserve">that reflects proper transport conditions (including NKA function) </w:t>
      </w:r>
      <w:r w:rsidR="00761FC5" w:rsidRPr="00FF47C3">
        <w:rPr>
          <w:rFonts w:asciiTheme="majorBidi" w:hAnsiTheme="majorBidi" w:cstheme="majorBidi"/>
          <w:sz w:val="22"/>
          <w:szCs w:val="22"/>
        </w:rPr>
        <w:t>is preferred.</w:t>
      </w:r>
      <w:r w:rsidR="00B84798" w:rsidRPr="00FF47C3">
        <w:rPr>
          <w:rFonts w:asciiTheme="majorBidi" w:hAnsiTheme="majorBidi" w:cstheme="majorBidi"/>
          <w:sz w:val="22"/>
          <w:szCs w:val="22"/>
        </w:rPr>
        <w:t xml:space="preserve"> The Tmb cell line was characterized in the past as highly osmotolerant and adequate to sustain very high osmolality levels, corresponding with the </w:t>
      </w:r>
      <w:r w:rsidR="00D33A88" w:rsidRPr="00FF47C3">
        <w:rPr>
          <w:rFonts w:asciiTheme="majorBidi" w:hAnsiTheme="majorBidi" w:cstheme="majorBidi"/>
          <w:sz w:val="22"/>
          <w:szCs w:val="22"/>
        </w:rPr>
        <w:t xml:space="preserve">tilapia’s </w:t>
      </w:r>
      <w:r w:rsidR="00B84798" w:rsidRPr="00FF47C3">
        <w:rPr>
          <w:rFonts w:asciiTheme="majorBidi" w:hAnsiTheme="majorBidi" w:cstheme="majorBidi"/>
          <w:sz w:val="22"/>
          <w:szCs w:val="22"/>
        </w:rPr>
        <w:t xml:space="preserve">high </w:t>
      </w:r>
      <w:r w:rsidR="00BC3140" w:rsidRPr="00FF47C3">
        <w:rPr>
          <w:rFonts w:asciiTheme="majorBidi" w:hAnsiTheme="majorBidi" w:cstheme="majorBidi"/>
          <w:sz w:val="22"/>
          <w:szCs w:val="22"/>
        </w:rPr>
        <w:t xml:space="preserve">organismal </w:t>
      </w:r>
      <w:r w:rsidR="00B84798" w:rsidRPr="00FF47C3">
        <w:rPr>
          <w:rFonts w:asciiTheme="majorBidi" w:hAnsiTheme="majorBidi" w:cstheme="majorBidi"/>
          <w:sz w:val="22"/>
          <w:szCs w:val="22"/>
        </w:rPr>
        <w:t>osmotoleran</w:t>
      </w:r>
      <w:r w:rsidR="00D33A88" w:rsidRPr="00FF47C3">
        <w:rPr>
          <w:rFonts w:asciiTheme="majorBidi" w:hAnsiTheme="majorBidi" w:cstheme="majorBidi"/>
          <w:sz w:val="22"/>
          <w:szCs w:val="22"/>
        </w:rPr>
        <w:t>ce</w:t>
      </w:r>
      <w:r w:rsidR="00B84798" w:rsidRPr="00FF47C3">
        <w:rPr>
          <w:rFonts w:asciiTheme="majorBidi" w:hAnsiTheme="majorBidi" w:cstheme="majorBidi"/>
          <w:sz w:val="22"/>
          <w:szCs w:val="22"/>
        </w:rPr>
        <w:t xml:space="preserve"> </w:t>
      </w:r>
      <w:r w:rsidR="00B84798" w:rsidRPr="00FF47C3">
        <w:rPr>
          <w:rFonts w:asciiTheme="majorBidi" w:hAnsiTheme="majorBidi" w:cstheme="majorBidi"/>
          <w:sz w:val="22"/>
          <w:szCs w:val="22"/>
        </w:rPr>
        <w:fldChar w:fldCharType="begin" w:fldLock="1"/>
      </w:r>
      <w:r w:rsidR="00AA7EC1" w:rsidRPr="00FF47C3">
        <w:rPr>
          <w:rFonts w:asciiTheme="majorBidi" w:hAnsiTheme="majorBidi" w:cstheme="majorBidi"/>
          <w:sz w:val="22"/>
          <w:szCs w:val="22"/>
        </w:rPr>
        <w:instrText>ADDIN CSL_CITATION {"citationItems":[{"id":"ITEM-1","itemData":{"DOI":"10.1371/journal.pone.0095919","ISBN":"1932-6203 (Electronic)\\r1932-6203 (Linking)","ISSN":"19326203","PMID":"24797371","abstract":"Fish cell cultures are becoming more widely used models for investigating molecular mechanisms of physiological response to environmental challenge. In this study, we derived two immortalized Mozambique tilapia (Oreochromis mossambicus) cell lines from brain (OmB) and lip epithelium (OmL), and compared them to a previously immortalized bulbus arteriosus (TmB) cell line. The OmB and OmL cell lines were generated without or with Rho-associated kinase (ROCK) inhibitor/3T3 feeder layer supplementation. Although both approaches were successful, ROCK inhibitor/feeder layer supplementation was found to offer the advantages of selecting for epithelial-like cell type and decreasing time to immortalization. After immortalization (≥ passage 5), we characterized the proteomes of the newly derived cell lines (OmB and OmL) using LCMS and identified several unique cell markers for each line. Subsequently, osmotolerance for each of the three cell lines following acute exposure to elevated sodium chloride was evaluated. The acute maximum osmotolerance of these tilapia cell lines (&gt;700 mOsm/kg) was markedly higher than that of any other known vertebrate cell line, but was significantly higher in the epithelial-like OmL cell line. To validate the physiological relevance of these tilapia cell lines, we quantified the effects of acute hyperosmotic challenge (450 mOsm/kg and 700 mOsm/kg) on the transcriptional regulation of two enzymes involved in biosynthesis of the compatible organic osmolyte, myo-inositol. Both enzymes were found to be robustly upregulated in all three tilapia cell lines. Therefore, the newly established tilapia cells lines represent valuable tools for studying molecular mechanisms involved in the osmotic stress response of euryhaline fish.","author":[{"dropping-particle":"","family":"Gardell","given":"Alison M.","non-dropping-particle":"","parse-names":false,"suffix":""},{"dropping-particle":"","family":"Qin","given":"Qin","non-dropping-particle":"","parse-names":false,"suffix":""},{"dropping-particle":"","family":"Rice","given":"Robert H.","non-dropping-particle":"","parse-names":false,"suffix":""},{"dropping-particle":"","family":"Li","given":"Johnathan","non-dropping-particle":"","parse-names":false,"suffix":""},{"dropping-particle":"","family":"Kültz","given":"Dietmar","non-dropping-particle":"","parse-names":false,"suffix":""}],"container-title":"PLoS ONE","id":"ITEM-1","issue":"5","issued":{"date-parts":[["2014"]]},"page":"e95919","title":"Derivation and osmotolerance characterization of three immortalized tilapia (Oreochromis mossambicus) cell lines","type":"article-journal","volume":"9"},"uris":["http://www.mendeley.com/documents/?uuid=8b376d45-8f79-447c-a8c5-b3569eebc30a"]}],"mendeley":{"formattedCitation":"(Gardell et al., 2014)","plainTextFormattedCitation":"(Gardell et al., 2014)","previouslyFormattedCitation":"(Gardell et al., 2014)"},"properties":{"noteIndex":0},"schema":"https://github.com/citation-style-language/schema/raw/master/csl-citation.json"}</w:instrText>
      </w:r>
      <w:r w:rsidR="00B84798" w:rsidRPr="00FF47C3">
        <w:rPr>
          <w:rFonts w:asciiTheme="majorBidi" w:hAnsiTheme="majorBidi" w:cstheme="majorBidi"/>
          <w:sz w:val="22"/>
          <w:szCs w:val="22"/>
        </w:rPr>
        <w:fldChar w:fldCharType="separate"/>
      </w:r>
      <w:r w:rsidR="00B84798" w:rsidRPr="00FF47C3">
        <w:rPr>
          <w:rFonts w:asciiTheme="majorBidi" w:hAnsiTheme="majorBidi" w:cstheme="majorBidi"/>
          <w:noProof/>
          <w:sz w:val="22"/>
          <w:szCs w:val="22"/>
        </w:rPr>
        <w:t>(Gardell et al., 2014)</w:t>
      </w:r>
      <w:r w:rsidR="00B84798" w:rsidRPr="00FF47C3">
        <w:rPr>
          <w:rFonts w:asciiTheme="majorBidi" w:hAnsiTheme="majorBidi" w:cstheme="majorBidi"/>
          <w:sz w:val="22"/>
          <w:szCs w:val="22"/>
        </w:rPr>
        <w:fldChar w:fldCharType="end"/>
      </w:r>
      <w:r w:rsidR="00B84798" w:rsidRPr="00FF47C3">
        <w:rPr>
          <w:rFonts w:asciiTheme="majorBidi" w:hAnsiTheme="majorBidi" w:cstheme="majorBidi"/>
          <w:sz w:val="22"/>
          <w:szCs w:val="22"/>
        </w:rPr>
        <w:t xml:space="preserve">. This ability and its homologous </w:t>
      </w:r>
      <w:r w:rsidR="00C5317B" w:rsidRPr="00FF47C3">
        <w:rPr>
          <w:rFonts w:asciiTheme="majorBidi" w:hAnsiTheme="majorBidi" w:cstheme="majorBidi"/>
          <w:sz w:val="22"/>
          <w:szCs w:val="22"/>
        </w:rPr>
        <w:t>origin make</w:t>
      </w:r>
      <w:r w:rsidR="00B84798" w:rsidRPr="00FF47C3">
        <w:rPr>
          <w:rFonts w:asciiTheme="majorBidi" w:hAnsiTheme="majorBidi" w:cstheme="majorBidi"/>
          <w:sz w:val="22"/>
          <w:szCs w:val="22"/>
        </w:rPr>
        <w:t xml:space="preserve"> this cell line a </w:t>
      </w:r>
      <w:r w:rsidR="003E1154" w:rsidRPr="00FF47C3">
        <w:rPr>
          <w:rFonts w:asciiTheme="majorBidi" w:hAnsiTheme="majorBidi" w:cstheme="majorBidi"/>
          <w:sz w:val="22"/>
          <w:szCs w:val="22"/>
        </w:rPr>
        <w:t>preferred</w:t>
      </w:r>
      <w:r w:rsidR="00B84798" w:rsidRPr="00FF47C3">
        <w:rPr>
          <w:rFonts w:asciiTheme="majorBidi" w:hAnsiTheme="majorBidi" w:cstheme="majorBidi"/>
          <w:sz w:val="22"/>
          <w:szCs w:val="22"/>
        </w:rPr>
        <w:t xml:space="preserve"> expression system for </w:t>
      </w:r>
      <w:r w:rsidR="00BC3140" w:rsidRPr="00FF47C3">
        <w:rPr>
          <w:rFonts w:asciiTheme="majorBidi" w:hAnsiTheme="majorBidi" w:cstheme="majorBidi"/>
          <w:sz w:val="22"/>
          <w:szCs w:val="22"/>
        </w:rPr>
        <w:t xml:space="preserve">testing </w:t>
      </w:r>
      <w:r w:rsidR="003E1154" w:rsidRPr="00FF47C3">
        <w:rPr>
          <w:rFonts w:asciiTheme="majorBidi" w:hAnsiTheme="majorBidi" w:cstheme="majorBidi"/>
          <w:sz w:val="22"/>
          <w:szCs w:val="22"/>
        </w:rPr>
        <w:t>salinity effect</w:t>
      </w:r>
      <w:r w:rsidR="00BC3140" w:rsidRPr="00FF47C3">
        <w:rPr>
          <w:rFonts w:asciiTheme="majorBidi" w:hAnsiTheme="majorBidi" w:cstheme="majorBidi"/>
          <w:sz w:val="22"/>
          <w:szCs w:val="22"/>
        </w:rPr>
        <w:t>s</w:t>
      </w:r>
      <w:r w:rsidR="003E1154" w:rsidRPr="00FF47C3">
        <w:rPr>
          <w:rFonts w:asciiTheme="majorBidi" w:hAnsiTheme="majorBidi" w:cstheme="majorBidi"/>
          <w:sz w:val="22"/>
          <w:szCs w:val="22"/>
        </w:rPr>
        <w:t xml:space="preserve"> on fish</w:t>
      </w:r>
      <w:r w:rsidR="002E1E85" w:rsidRPr="002E1E85">
        <w:rPr>
          <w:rFonts w:asciiTheme="majorBidi" w:hAnsiTheme="majorBidi" w:cstheme="majorBidi"/>
          <w:sz w:val="22"/>
          <w:szCs w:val="22"/>
        </w:rPr>
        <w:t xml:space="preserve"> </w:t>
      </w:r>
      <w:r w:rsidR="002E1E85" w:rsidRPr="00FF47C3">
        <w:rPr>
          <w:rFonts w:asciiTheme="majorBidi" w:hAnsiTheme="majorBidi" w:cstheme="majorBidi"/>
          <w:sz w:val="22"/>
          <w:szCs w:val="22"/>
        </w:rPr>
        <w:t>transporters</w:t>
      </w:r>
      <w:r w:rsidR="00BC3140" w:rsidRPr="00FF47C3">
        <w:rPr>
          <w:rFonts w:asciiTheme="majorBidi" w:hAnsiTheme="majorBidi" w:cstheme="majorBidi"/>
          <w:sz w:val="22"/>
          <w:szCs w:val="22"/>
        </w:rPr>
        <w:t>, particular</w:t>
      </w:r>
      <w:r w:rsidR="002E1E85">
        <w:rPr>
          <w:rFonts w:asciiTheme="majorBidi" w:hAnsiTheme="majorBidi" w:cstheme="majorBidi"/>
          <w:sz w:val="22"/>
          <w:szCs w:val="22"/>
        </w:rPr>
        <w:t>ly in</w:t>
      </w:r>
      <w:r w:rsidR="00BC3140" w:rsidRPr="00FF47C3">
        <w:rPr>
          <w:rFonts w:asciiTheme="majorBidi" w:hAnsiTheme="majorBidi" w:cstheme="majorBidi"/>
          <w:sz w:val="22"/>
          <w:szCs w:val="22"/>
        </w:rPr>
        <w:t xml:space="preserve"> tilapia</w:t>
      </w:r>
      <w:r w:rsidR="002E1E85">
        <w:rPr>
          <w:rFonts w:asciiTheme="majorBidi" w:hAnsiTheme="majorBidi" w:cstheme="majorBidi"/>
          <w:sz w:val="22"/>
          <w:szCs w:val="22"/>
        </w:rPr>
        <w:t>s</w:t>
      </w:r>
      <w:r w:rsidR="003E1154" w:rsidRPr="00FF47C3">
        <w:rPr>
          <w:rFonts w:asciiTheme="majorBidi" w:hAnsiTheme="majorBidi" w:cstheme="majorBidi"/>
          <w:sz w:val="22"/>
          <w:szCs w:val="22"/>
        </w:rPr>
        <w:t xml:space="preserve">. Indeed, </w:t>
      </w:r>
      <w:r w:rsidR="00A37FA3" w:rsidRPr="00FF47C3">
        <w:rPr>
          <w:rFonts w:asciiTheme="majorBidi" w:hAnsiTheme="majorBidi" w:cstheme="majorBidi"/>
          <w:sz w:val="22"/>
          <w:szCs w:val="22"/>
        </w:rPr>
        <w:t xml:space="preserve">in </w:t>
      </w:r>
      <w:r w:rsidR="0012559A" w:rsidRPr="00FF47C3">
        <w:rPr>
          <w:rFonts w:asciiTheme="majorBidi" w:hAnsiTheme="majorBidi" w:cstheme="majorBidi"/>
          <w:sz w:val="22"/>
          <w:szCs w:val="22"/>
        </w:rPr>
        <w:t>our</w:t>
      </w:r>
      <w:r w:rsidR="00A37FA3" w:rsidRPr="00FF47C3">
        <w:rPr>
          <w:rFonts w:asciiTheme="majorBidi" w:hAnsiTheme="majorBidi" w:cstheme="majorBidi"/>
          <w:sz w:val="22"/>
          <w:szCs w:val="22"/>
        </w:rPr>
        <w:t xml:space="preserve"> study, </w:t>
      </w:r>
      <w:r w:rsidR="00761FC5" w:rsidRPr="00FF47C3">
        <w:rPr>
          <w:rFonts w:asciiTheme="majorBidi" w:hAnsiTheme="majorBidi" w:cstheme="majorBidi"/>
          <w:sz w:val="22"/>
          <w:szCs w:val="22"/>
        </w:rPr>
        <w:t xml:space="preserve">the </w:t>
      </w:r>
      <w:r w:rsidR="0012559A" w:rsidRPr="00FF47C3">
        <w:rPr>
          <w:rFonts w:asciiTheme="majorBidi" w:hAnsiTheme="majorBidi" w:cstheme="majorBidi"/>
          <w:sz w:val="22"/>
          <w:szCs w:val="22"/>
        </w:rPr>
        <w:t xml:space="preserve">changes of </w:t>
      </w:r>
      <w:r w:rsidR="00761FC5" w:rsidRPr="00FF47C3">
        <w:rPr>
          <w:rFonts w:asciiTheme="majorBidi" w:hAnsiTheme="majorBidi" w:cstheme="majorBidi"/>
          <w:sz w:val="22"/>
          <w:szCs w:val="22"/>
        </w:rPr>
        <w:t xml:space="preserve">NaCl </w:t>
      </w:r>
      <w:r w:rsidR="0012559A" w:rsidRPr="00FF47C3">
        <w:rPr>
          <w:rFonts w:asciiTheme="majorBidi" w:hAnsiTheme="majorBidi" w:cstheme="majorBidi"/>
          <w:sz w:val="22"/>
          <w:szCs w:val="22"/>
        </w:rPr>
        <w:t xml:space="preserve">in </w:t>
      </w:r>
      <w:r w:rsidR="00761FC5" w:rsidRPr="00FF47C3">
        <w:rPr>
          <w:rFonts w:asciiTheme="majorBidi" w:hAnsiTheme="majorBidi" w:cstheme="majorBidi"/>
          <w:sz w:val="22"/>
          <w:szCs w:val="22"/>
        </w:rPr>
        <w:t xml:space="preserve">the extracellular medium </w:t>
      </w:r>
      <w:r w:rsidR="004A0EBA" w:rsidRPr="00FF47C3">
        <w:rPr>
          <w:rFonts w:asciiTheme="majorBidi" w:hAnsiTheme="majorBidi" w:cstheme="majorBidi"/>
          <w:sz w:val="22"/>
          <w:szCs w:val="22"/>
        </w:rPr>
        <w:t>significantly</w:t>
      </w:r>
      <w:r w:rsidR="00BC3140" w:rsidRPr="00FF47C3">
        <w:rPr>
          <w:rFonts w:asciiTheme="majorBidi" w:hAnsiTheme="majorBidi" w:cstheme="majorBidi"/>
          <w:sz w:val="22"/>
          <w:szCs w:val="22"/>
        </w:rPr>
        <w:t xml:space="preserve"> alter</w:t>
      </w:r>
      <w:r w:rsidR="002E1E85">
        <w:rPr>
          <w:rFonts w:asciiTheme="majorBidi" w:hAnsiTheme="majorBidi" w:cstheme="majorBidi"/>
          <w:sz w:val="22"/>
          <w:szCs w:val="22"/>
        </w:rPr>
        <w:t>ed</w:t>
      </w:r>
      <w:r w:rsidR="00761FC5" w:rsidRPr="00FF47C3">
        <w:rPr>
          <w:rFonts w:asciiTheme="majorBidi" w:hAnsiTheme="majorBidi" w:cstheme="majorBidi"/>
          <w:sz w:val="22"/>
          <w:szCs w:val="22"/>
        </w:rPr>
        <w:t xml:space="preserve"> PepT2 activity. Moreover, we have seen different effect</w:t>
      </w:r>
      <w:r w:rsidR="00286BEC" w:rsidRPr="00FF47C3">
        <w:rPr>
          <w:rFonts w:asciiTheme="majorBidi" w:hAnsiTheme="majorBidi" w:cstheme="majorBidi"/>
          <w:sz w:val="22"/>
          <w:szCs w:val="22"/>
        </w:rPr>
        <w:t>s</w:t>
      </w:r>
      <w:r w:rsidR="00761FC5" w:rsidRPr="00FF47C3">
        <w:rPr>
          <w:rFonts w:asciiTheme="majorBidi" w:hAnsiTheme="majorBidi" w:cstheme="majorBidi"/>
          <w:sz w:val="22"/>
          <w:szCs w:val="22"/>
        </w:rPr>
        <w:t xml:space="preserve"> of hyper- and hypo-osmotic </w:t>
      </w:r>
      <w:r w:rsidR="00A37FA3" w:rsidRPr="00FF47C3">
        <w:rPr>
          <w:rFonts w:asciiTheme="majorBidi" w:hAnsiTheme="majorBidi" w:cstheme="majorBidi"/>
          <w:sz w:val="22"/>
          <w:szCs w:val="22"/>
        </w:rPr>
        <w:t>conditions. While the hypo-osmotic conditions decreased the maximal transport rate, the hyper-osmotic condition increased the Km value of the transporter</w:t>
      </w:r>
      <w:r w:rsidR="0005340A" w:rsidRPr="00FF47C3">
        <w:rPr>
          <w:rFonts w:asciiTheme="majorBidi" w:hAnsiTheme="majorBidi" w:cstheme="majorBidi"/>
          <w:sz w:val="22"/>
          <w:szCs w:val="22"/>
        </w:rPr>
        <w:t>,</w:t>
      </w:r>
      <w:r w:rsidR="00A37FA3" w:rsidRPr="00FF47C3">
        <w:rPr>
          <w:rFonts w:asciiTheme="majorBidi" w:hAnsiTheme="majorBidi" w:cstheme="majorBidi"/>
          <w:sz w:val="22"/>
          <w:szCs w:val="22"/>
        </w:rPr>
        <w:t xml:space="preserve"> which indicates </w:t>
      </w:r>
      <w:r w:rsidR="00BC3140" w:rsidRPr="00FF47C3">
        <w:rPr>
          <w:rFonts w:asciiTheme="majorBidi" w:hAnsiTheme="majorBidi" w:cstheme="majorBidi"/>
          <w:sz w:val="22"/>
          <w:szCs w:val="22"/>
        </w:rPr>
        <w:t xml:space="preserve">a </w:t>
      </w:r>
      <w:r w:rsidR="00A37FA3" w:rsidRPr="00FF47C3">
        <w:rPr>
          <w:rFonts w:asciiTheme="majorBidi" w:hAnsiTheme="majorBidi" w:cstheme="majorBidi"/>
          <w:sz w:val="22"/>
          <w:szCs w:val="22"/>
        </w:rPr>
        <w:t>lower affinity of the transporter to the substrate. This differe</w:t>
      </w:r>
      <w:r w:rsidR="00BF4E6B" w:rsidRPr="00FF47C3">
        <w:rPr>
          <w:rFonts w:asciiTheme="majorBidi" w:hAnsiTheme="majorBidi" w:cstheme="majorBidi"/>
          <w:sz w:val="22"/>
          <w:szCs w:val="22"/>
        </w:rPr>
        <w:t>nt effect</w:t>
      </w:r>
      <w:r w:rsidR="008375AF" w:rsidRPr="00FF47C3">
        <w:rPr>
          <w:rFonts w:asciiTheme="majorBidi" w:hAnsiTheme="majorBidi" w:cstheme="majorBidi"/>
          <w:sz w:val="22"/>
          <w:szCs w:val="22"/>
        </w:rPr>
        <w:t xml:space="preserve"> likely</w:t>
      </w:r>
      <w:r w:rsidR="00BF4E6B" w:rsidRPr="00FF47C3">
        <w:rPr>
          <w:rFonts w:asciiTheme="majorBidi" w:hAnsiTheme="majorBidi" w:cstheme="majorBidi"/>
          <w:sz w:val="22"/>
          <w:szCs w:val="22"/>
        </w:rPr>
        <w:t xml:space="preserve"> </w:t>
      </w:r>
      <w:r w:rsidR="007849D1" w:rsidRPr="00FF47C3">
        <w:rPr>
          <w:rFonts w:asciiTheme="majorBidi" w:hAnsiTheme="majorBidi" w:cstheme="majorBidi"/>
          <w:sz w:val="22"/>
          <w:szCs w:val="22"/>
        </w:rPr>
        <w:t xml:space="preserve">implies </w:t>
      </w:r>
      <w:r w:rsidR="00A37FA3" w:rsidRPr="00FF47C3">
        <w:rPr>
          <w:rFonts w:asciiTheme="majorBidi" w:hAnsiTheme="majorBidi" w:cstheme="majorBidi"/>
          <w:sz w:val="22"/>
          <w:szCs w:val="22"/>
        </w:rPr>
        <w:t xml:space="preserve">that NaCl </w:t>
      </w:r>
      <w:r w:rsidR="00CF6A07" w:rsidRPr="00FF47C3">
        <w:rPr>
          <w:rFonts w:asciiTheme="majorBidi" w:hAnsiTheme="majorBidi" w:cstheme="majorBidi"/>
          <w:sz w:val="22"/>
          <w:szCs w:val="22"/>
        </w:rPr>
        <w:t>influence</w:t>
      </w:r>
      <w:r w:rsidR="00BC3140" w:rsidRPr="00FF47C3">
        <w:rPr>
          <w:rFonts w:asciiTheme="majorBidi" w:hAnsiTheme="majorBidi" w:cstheme="majorBidi"/>
          <w:sz w:val="22"/>
          <w:szCs w:val="22"/>
        </w:rPr>
        <w:t>s</w:t>
      </w:r>
      <w:r w:rsidR="00CF6A07" w:rsidRPr="00FF47C3">
        <w:rPr>
          <w:rFonts w:asciiTheme="majorBidi" w:hAnsiTheme="majorBidi" w:cstheme="majorBidi"/>
          <w:sz w:val="22"/>
          <w:szCs w:val="22"/>
        </w:rPr>
        <w:t xml:space="preserve"> </w:t>
      </w:r>
      <w:r w:rsidR="00A37FA3" w:rsidRPr="00FF47C3">
        <w:rPr>
          <w:rFonts w:asciiTheme="majorBidi" w:hAnsiTheme="majorBidi" w:cstheme="majorBidi"/>
          <w:sz w:val="22"/>
          <w:szCs w:val="22"/>
        </w:rPr>
        <w:t xml:space="preserve">the </w:t>
      </w:r>
      <w:r w:rsidR="007849D1" w:rsidRPr="00FF47C3">
        <w:rPr>
          <w:rFonts w:asciiTheme="majorBidi" w:hAnsiTheme="majorBidi" w:cstheme="majorBidi"/>
          <w:sz w:val="22"/>
          <w:szCs w:val="22"/>
        </w:rPr>
        <w:t xml:space="preserve">PepT2 activity </w:t>
      </w:r>
      <w:r w:rsidR="00A37FA3" w:rsidRPr="00FF47C3">
        <w:rPr>
          <w:rFonts w:asciiTheme="majorBidi" w:hAnsiTheme="majorBidi" w:cstheme="majorBidi"/>
          <w:sz w:val="22"/>
          <w:szCs w:val="22"/>
        </w:rPr>
        <w:t xml:space="preserve">through the cellular </w:t>
      </w:r>
      <w:r w:rsidR="007849D1" w:rsidRPr="00FF47C3">
        <w:rPr>
          <w:rFonts w:asciiTheme="majorBidi" w:hAnsiTheme="majorBidi" w:cstheme="majorBidi"/>
          <w:sz w:val="22"/>
          <w:szCs w:val="22"/>
        </w:rPr>
        <w:t>osmo</w:t>
      </w:r>
      <w:r w:rsidR="00A37FA3" w:rsidRPr="00FF47C3">
        <w:rPr>
          <w:rFonts w:asciiTheme="majorBidi" w:hAnsiTheme="majorBidi" w:cstheme="majorBidi"/>
          <w:sz w:val="22"/>
          <w:szCs w:val="22"/>
        </w:rPr>
        <w:t>regulation</w:t>
      </w:r>
      <w:r w:rsidR="007849D1" w:rsidRPr="00FF47C3">
        <w:rPr>
          <w:rFonts w:asciiTheme="majorBidi" w:hAnsiTheme="majorBidi" w:cstheme="majorBidi"/>
          <w:sz w:val="22"/>
          <w:szCs w:val="22"/>
        </w:rPr>
        <w:t xml:space="preserve"> responses</w:t>
      </w:r>
      <w:r w:rsidR="00A37FA3" w:rsidRPr="00FF47C3">
        <w:rPr>
          <w:rFonts w:asciiTheme="majorBidi" w:hAnsiTheme="majorBidi" w:cstheme="majorBidi"/>
          <w:sz w:val="22"/>
          <w:szCs w:val="22"/>
        </w:rPr>
        <w:t xml:space="preserve">. </w:t>
      </w:r>
      <w:r w:rsidR="00BC3140" w:rsidRPr="00FF47C3">
        <w:rPr>
          <w:rFonts w:asciiTheme="majorBidi" w:hAnsiTheme="majorBidi" w:cstheme="majorBidi"/>
          <w:sz w:val="22"/>
          <w:szCs w:val="22"/>
        </w:rPr>
        <w:t xml:space="preserve">These osmotic effects on PepT2 activity are </w:t>
      </w:r>
      <w:r w:rsidR="00A37FA3" w:rsidRPr="00FF47C3">
        <w:rPr>
          <w:rFonts w:asciiTheme="majorBidi" w:hAnsiTheme="majorBidi" w:cstheme="majorBidi"/>
          <w:sz w:val="22"/>
          <w:szCs w:val="22"/>
        </w:rPr>
        <w:t>correlate</w:t>
      </w:r>
      <w:r w:rsidR="00BC3140" w:rsidRPr="00FF47C3">
        <w:rPr>
          <w:rFonts w:asciiTheme="majorBidi" w:hAnsiTheme="majorBidi" w:cstheme="majorBidi"/>
          <w:sz w:val="22"/>
          <w:szCs w:val="22"/>
        </w:rPr>
        <w:t>d well</w:t>
      </w:r>
      <w:r w:rsidR="00A37FA3" w:rsidRPr="00FF47C3">
        <w:rPr>
          <w:rFonts w:asciiTheme="majorBidi" w:hAnsiTheme="majorBidi" w:cstheme="majorBidi"/>
          <w:sz w:val="22"/>
          <w:szCs w:val="22"/>
        </w:rPr>
        <w:t xml:space="preserve"> with the </w:t>
      </w:r>
      <w:r w:rsidR="00BF4E6B" w:rsidRPr="00FF47C3">
        <w:rPr>
          <w:rFonts w:asciiTheme="majorBidi" w:hAnsiTheme="majorBidi" w:cstheme="majorBidi"/>
          <w:sz w:val="22"/>
          <w:szCs w:val="22"/>
        </w:rPr>
        <w:t xml:space="preserve">differences of </w:t>
      </w:r>
      <w:r w:rsidR="00826C91" w:rsidRPr="00FF47C3">
        <w:rPr>
          <w:rFonts w:asciiTheme="majorBidi" w:hAnsiTheme="majorBidi" w:cstheme="majorBidi"/>
          <w:sz w:val="22"/>
          <w:szCs w:val="22"/>
        </w:rPr>
        <w:t xml:space="preserve">cellular responses to directional </w:t>
      </w:r>
      <w:r w:rsidR="00BF4E6B" w:rsidRPr="00FF47C3">
        <w:rPr>
          <w:rFonts w:asciiTheme="majorBidi" w:hAnsiTheme="majorBidi" w:cstheme="majorBidi"/>
          <w:sz w:val="22"/>
          <w:szCs w:val="22"/>
        </w:rPr>
        <w:t>osmotic stress (hyper-</w:t>
      </w:r>
      <w:r w:rsidR="00826C91" w:rsidRPr="00FF47C3">
        <w:rPr>
          <w:rFonts w:asciiTheme="majorBidi" w:hAnsiTheme="majorBidi" w:cstheme="majorBidi"/>
          <w:sz w:val="22"/>
          <w:szCs w:val="22"/>
        </w:rPr>
        <w:t xml:space="preserve"> or hypo-osmotic stress) </w:t>
      </w:r>
      <w:r w:rsidR="00826C91" w:rsidRPr="00FF47C3">
        <w:rPr>
          <w:rFonts w:asciiTheme="majorBidi" w:hAnsiTheme="majorBidi" w:cstheme="majorBidi"/>
          <w:sz w:val="22"/>
          <w:szCs w:val="22"/>
        </w:rPr>
        <w:fldChar w:fldCharType="begin" w:fldLock="1"/>
      </w:r>
      <w:r w:rsidR="000E1675" w:rsidRPr="00FF47C3">
        <w:rPr>
          <w:rFonts w:asciiTheme="majorBidi" w:hAnsiTheme="majorBidi" w:cstheme="majorBidi"/>
          <w:sz w:val="22"/>
          <w:szCs w:val="22"/>
        </w:rPr>
        <w:instrText>ADDIN CSL_CITATION {"citationItems":[{"id":"ITEM-1","itemData":{"author":[{"dropping-particle":"","family":"Evans","given":"Tyler G","non-dropping-particle":"","parse-names":false,"suffix":""},{"dropping-particle":"","family":"Somero","given":"George N","non-dropping-particle":"","parse-names":false,"suffix":""}],"container-title":"J Exp Biol","id":"ITEM-1","issue":"Pt 22","issued":{"date-parts":[["2008"]]},"page":"3636-3649","title":"A microarray-based transcriptomic time-course of hyper- and hypo-osmotic stress signaling events in the euryhaline fish Gillichthys mirabilis: osmosensors to effectors.","type":"article-journal","volume":"211"},"uris":["http://www.mendeley.com/documents/?uuid=1ba04d50-5e38-48a5-80fe-db8d83c7ba63"]},{"id":"ITEM-2","itemData":{"DOI":"10.1152/physiol.00014.2012","ISSN":"1548-9213","PMID":"22875456","abstract":"Organisms exposed to altered salinity must be able to perceive osmolality change because metabolism has evolved to function optimally at specific intracellular ionic strength and composition. Such osmosensing comprises a complex physiological process involving many elements at organismal and cellular levels of organization. Input from numerous osmosensors is integrated to encode magnitude, direction, and ionic basis of osmolality change. This combinatorial nature of osmosensing is discussed with emphasis on fishes.","author":[{"dropping-particle":"","family":"Kültz","given":"Dietmar","non-dropping-particle":"","parse-names":false,"suffix":""}],"container-title":"Physiology","id":"ITEM-2","issue":"4","issued":{"date-parts":[["2012","8","1"]]},"page":"259-275","title":"The Combinatorial Nature of Osmosensing in Fishes","type":"article-journal","volume":"27"},"uris":["http://www.mendeley.com/documents/?uuid=bf37bee6-cebd-4ef3-bbb0-d86ddcca5de5"]}],"mendeley":{"formattedCitation":"(Evans and Somero, 2008; Kültz, 2012)","plainTextFormattedCitation":"(Evans and Somero, 2008; Kültz, 2012)","previouslyFormattedCitation":"(Evans and Somero, 2008; Kültz, 2012)"},"properties":{"noteIndex":0},"schema":"https://github.com/citation-style-language/schema/raw/master/csl-citation.json"}</w:instrText>
      </w:r>
      <w:r w:rsidR="00826C91" w:rsidRPr="00FF47C3">
        <w:rPr>
          <w:rFonts w:asciiTheme="majorBidi" w:hAnsiTheme="majorBidi" w:cstheme="majorBidi"/>
          <w:sz w:val="22"/>
          <w:szCs w:val="22"/>
        </w:rPr>
        <w:fldChar w:fldCharType="separate"/>
      </w:r>
      <w:r w:rsidR="00826C91" w:rsidRPr="00FF47C3">
        <w:rPr>
          <w:rFonts w:asciiTheme="majorBidi" w:hAnsiTheme="majorBidi" w:cstheme="majorBidi"/>
          <w:noProof/>
          <w:sz w:val="22"/>
          <w:szCs w:val="22"/>
        </w:rPr>
        <w:t>(Evans and Somero, 2008; Kültz, 2012)</w:t>
      </w:r>
      <w:r w:rsidR="00826C91" w:rsidRPr="00FF47C3">
        <w:rPr>
          <w:rFonts w:asciiTheme="majorBidi" w:hAnsiTheme="majorBidi" w:cstheme="majorBidi"/>
          <w:sz w:val="22"/>
          <w:szCs w:val="22"/>
        </w:rPr>
        <w:fldChar w:fldCharType="end"/>
      </w:r>
      <w:r w:rsidR="00826C91" w:rsidRPr="00FF47C3">
        <w:rPr>
          <w:rFonts w:asciiTheme="majorBidi" w:hAnsiTheme="majorBidi" w:cstheme="majorBidi"/>
          <w:sz w:val="22"/>
          <w:szCs w:val="22"/>
        </w:rPr>
        <w:t xml:space="preserve">. Moreover, </w:t>
      </w:r>
      <w:r w:rsidR="00AA0668" w:rsidRPr="00FF47C3">
        <w:rPr>
          <w:rFonts w:asciiTheme="majorBidi" w:hAnsiTheme="majorBidi" w:cstheme="majorBidi"/>
          <w:sz w:val="22"/>
          <w:szCs w:val="22"/>
        </w:rPr>
        <w:t>o</w:t>
      </w:r>
      <w:r w:rsidR="00826C91" w:rsidRPr="00FF47C3">
        <w:rPr>
          <w:rFonts w:asciiTheme="majorBidi" w:hAnsiTheme="majorBidi" w:cstheme="majorBidi"/>
          <w:sz w:val="22"/>
          <w:szCs w:val="22"/>
        </w:rPr>
        <w:t>smotic stress affect</w:t>
      </w:r>
      <w:r w:rsidR="000D5DF1" w:rsidRPr="00FF47C3">
        <w:rPr>
          <w:rFonts w:asciiTheme="majorBidi" w:hAnsiTheme="majorBidi" w:cstheme="majorBidi"/>
          <w:sz w:val="22"/>
          <w:szCs w:val="22"/>
        </w:rPr>
        <w:t>s</w:t>
      </w:r>
      <w:r w:rsidR="00826C91" w:rsidRPr="00FF47C3">
        <w:rPr>
          <w:rFonts w:asciiTheme="majorBidi" w:hAnsiTheme="majorBidi" w:cstheme="majorBidi"/>
          <w:sz w:val="22"/>
          <w:szCs w:val="22"/>
        </w:rPr>
        <w:t xml:space="preserve"> membrane</w:t>
      </w:r>
      <w:r w:rsidR="000E1675" w:rsidRPr="00FF47C3">
        <w:rPr>
          <w:rFonts w:asciiTheme="majorBidi" w:hAnsiTheme="majorBidi" w:cstheme="majorBidi"/>
          <w:sz w:val="22"/>
          <w:szCs w:val="22"/>
        </w:rPr>
        <w:t xml:space="preserve"> integrity and also had been shown to affect ligand binding </w:t>
      </w:r>
      <w:r w:rsidR="000D5DF1" w:rsidRPr="00FF47C3">
        <w:rPr>
          <w:rFonts w:asciiTheme="majorBidi" w:hAnsiTheme="majorBidi" w:cstheme="majorBidi"/>
          <w:sz w:val="22"/>
          <w:szCs w:val="22"/>
        </w:rPr>
        <w:t>of</w:t>
      </w:r>
      <w:r w:rsidR="000E1675" w:rsidRPr="00FF47C3">
        <w:rPr>
          <w:rFonts w:asciiTheme="majorBidi" w:hAnsiTheme="majorBidi" w:cstheme="majorBidi"/>
          <w:sz w:val="22"/>
          <w:szCs w:val="22"/>
        </w:rPr>
        <w:t xml:space="preserve"> </w:t>
      </w:r>
      <w:r w:rsidR="000D5DF1" w:rsidRPr="00FF47C3">
        <w:rPr>
          <w:rFonts w:asciiTheme="majorBidi" w:hAnsiTheme="majorBidi" w:cstheme="majorBidi"/>
          <w:sz w:val="22"/>
          <w:szCs w:val="22"/>
        </w:rPr>
        <w:t xml:space="preserve"> </w:t>
      </w:r>
      <w:r w:rsidR="000E1675" w:rsidRPr="00FF47C3">
        <w:rPr>
          <w:rFonts w:asciiTheme="majorBidi" w:hAnsiTheme="majorBidi" w:cstheme="majorBidi"/>
          <w:sz w:val="22"/>
          <w:szCs w:val="22"/>
        </w:rPr>
        <w:t xml:space="preserve">enzymes </w:t>
      </w:r>
      <w:r w:rsidR="000E1675" w:rsidRPr="00FF47C3">
        <w:rPr>
          <w:rFonts w:asciiTheme="majorBidi" w:hAnsiTheme="majorBidi" w:cstheme="majorBidi"/>
          <w:sz w:val="22"/>
          <w:szCs w:val="22"/>
        </w:rPr>
        <w:fldChar w:fldCharType="begin" w:fldLock="1"/>
      </w:r>
      <w:r w:rsidR="0046110D" w:rsidRPr="00FF47C3">
        <w:rPr>
          <w:rFonts w:asciiTheme="majorBidi" w:hAnsiTheme="majorBidi" w:cstheme="majorBidi"/>
          <w:sz w:val="22"/>
          <w:szCs w:val="22"/>
        </w:rPr>
        <w:instrText>ADDIN CSL_CITATION {"citationItems":[{"id":"ITEM-1","itemData":{"DOI":"10.1152/ajpregu.1986.251.2.r197","ISSN":"00029513","PMID":"3017133","abstract":"The composition of the intracellular milieu shows striking similarities among widely different species. Only certain values of intracellular pH, values that generally reflect alphastat regulation, and only narrow ranges of inorganic ion concentrations are found in the cytoplasm of the cells of most animals, plants, and microorganisms. In water-stressed organisms only a few types of low-molecular-weight organic molecules (osmolytes) are accumulated. These highly conserved characteristics of the intracellular fluids reflect the need to maintain critical features of macromolecules within narrow ranges optimal for life. For proteins these features include maintaining adequate rates of catalysis, a high level of regulatory responsiveness, and a precise balance between stability and lability of structure (tertiary conformation, subunit assembly, and multiprotein complexes). The optimal values for these functional and structural features of proteins often lie near the midrange of possible values for these properties, and only under specific conditions of intracellular pH, ionic strength, and osmolyte composition are these optimal midrange values conserved. In dormant cells the departure of solution conditions from values that are optimal for protein function and structure may be instrumental in reducing or shutting down metabolic functions. Seen from a broad evolutionary perspective, the evolution of the intracellular milieu is an important complement to macromolecular evolution. In certain instances appropriate modifications of the internal milieu may reduce the need for adaptive amino acid replacements in proteins.","author":[{"dropping-particle":"","family":"Somero","given":"G. N.","non-dropping-particle":"","parse-names":false,"suffix":""}],"container-title":"The American journal of physiology","id":"ITEM-1","issue":"2 Pt 2","issued":{"date-parts":[["1986"]]},"title":"Protons, osmolytes, and fitness of internal milieu for protein function.","type":"article-journal","volume":"251"},"uris":["http://www.mendeley.com/documents/?uuid=7cdc9e12-d325-4321-b4f3-742e157c6e2b"]}],"mendeley":{"formattedCitation":"(Somero, 1986)","plainTextFormattedCitation":"(Somero, 1986)","previouslyFormattedCitation":"(Somero, 1986)"},"properties":{"noteIndex":0},"schema":"https://github.com/citation-style-language/schema/raw/master/csl-citation.json"}</w:instrText>
      </w:r>
      <w:r w:rsidR="000E1675" w:rsidRPr="00FF47C3">
        <w:rPr>
          <w:rFonts w:asciiTheme="majorBidi" w:hAnsiTheme="majorBidi" w:cstheme="majorBidi"/>
          <w:sz w:val="22"/>
          <w:szCs w:val="22"/>
        </w:rPr>
        <w:fldChar w:fldCharType="separate"/>
      </w:r>
      <w:r w:rsidR="000E1675" w:rsidRPr="00FF47C3">
        <w:rPr>
          <w:rFonts w:asciiTheme="majorBidi" w:hAnsiTheme="majorBidi" w:cstheme="majorBidi"/>
          <w:noProof/>
          <w:sz w:val="22"/>
          <w:szCs w:val="22"/>
        </w:rPr>
        <w:t>(Somero, 1986)</w:t>
      </w:r>
      <w:r w:rsidR="000E1675" w:rsidRPr="00FF47C3">
        <w:rPr>
          <w:rFonts w:asciiTheme="majorBidi" w:hAnsiTheme="majorBidi" w:cstheme="majorBidi"/>
          <w:sz w:val="22"/>
          <w:szCs w:val="22"/>
        </w:rPr>
        <w:fldChar w:fldCharType="end"/>
      </w:r>
      <w:r w:rsidR="000E1675" w:rsidRPr="00FF47C3">
        <w:rPr>
          <w:rFonts w:asciiTheme="majorBidi" w:hAnsiTheme="majorBidi" w:cstheme="majorBidi"/>
          <w:sz w:val="22"/>
          <w:szCs w:val="22"/>
        </w:rPr>
        <w:t>.</w:t>
      </w:r>
      <w:r w:rsidR="00AB2D89">
        <w:rPr>
          <w:rFonts w:asciiTheme="majorBidi" w:hAnsiTheme="majorBidi" w:cstheme="majorBidi"/>
          <w:sz w:val="22"/>
          <w:szCs w:val="22"/>
        </w:rPr>
        <w:t xml:space="preserve"> </w:t>
      </w:r>
      <w:r w:rsidR="005E40C1">
        <w:rPr>
          <w:rFonts w:asciiTheme="majorBidi" w:hAnsiTheme="majorBidi" w:cstheme="majorBidi"/>
          <w:sz w:val="22"/>
          <w:szCs w:val="22"/>
        </w:rPr>
        <w:t>Our</w:t>
      </w:r>
      <w:r w:rsidR="00AB2D89">
        <w:rPr>
          <w:rFonts w:asciiTheme="majorBidi" w:hAnsiTheme="majorBidi" w:cstheme="majorBidi"/>
          <w:sz w:val="22"/>
          <w:szCs w:val="22"/>
        </w:rPr>
        <w:t xml:space="preserve"> new findings</w:t>
      </w:r>
      <w:r w:rsidR="00357ECE">
        <w:rPr>
          <w:rFonts w:asciiTheme="majorBidi" w:hAnsiTheme="majorBidi" w:cstheme="majorBidi"/>
          <w:sz w:val="22"/>
          <w:szCs w:val="22"/>
        </w:rPr>
        <w:t>,</w:t>
      </w:r>
      <w:r w:rsidR="00AB2D89">
        <w:rPr>
          <w:rFonts w:asciiTheme="majorBidi" w:hAnsiTheme="majorBidi" w:cstheme="majorBidi"/>
          <w:sz w:val="22"/>
          <w:szCs w:val="22"/>
        </w:rPr>
        <w:t xml:space="preserve"> </w:t>
      </w:r>
      <w:r w:rsidR="005E40C1">
        <w:rPr>
          <w:rFonts w:asciiTheme="majorBidi" w:hAnsiTheme="majorBidi" w:cstheme="majorBidi"/>
          <w:sz w:val="22"/>
          <w:szCs w:val="22"/>
        </w:rPr>
        <w:lastRenderedPageBreak/>
        <w:t>together</w:t>
      </w:r>
      <w:r w:rsidR="00AB2D89">
        <w:rPr>
          <w:rFonts w:asciiTheme="majorBidi" w:hAnsiTheme="majorBidi" w:cstheme="majorBidi"/>
          <w:sz w:val="22"/>
          <w:szCs w:val="22"/>
        </w:rPr>
        <w:t xml:space="preserve"> w</w:t>
      </w:r>
      <w:r w:rsidR="005E40C1">
        <w:rPr>
          <w:rFonts w:asciiTheme="majorBidi" w:hAnsiTheme="majorBidi" w:cstheme="majorBidi"/>
          <w:sz w:val="22"/>
          <w:szCs w:val="22"/>
        </w:rPr>
        <w:t>ith previously discussed inconsistency of peptides transport dependency on Na</w:t>
      </w:r>
      <w:r w:rsidR="005E40C1" w:rsidRPr="00EF2252">
        <w:rPr>
          <w:rFonts w:asciiTheme="majorBidi" w:hAnsiTheme="majorBidi" w:cstheme="majorBidi"/>
          <w:sz w:val="22"/>
          <w:szCs w:val="22"/>
          <w:vertAlign w:val="superscript"/>
        </w:rPr>
        <w:t>+</w:t>
      </w:r>
      <w:r w:rsidR="005E40C1">
        <w:rPr>
          <w:rFonts w:asciiTheme="majorBidi" w:hAnsiTheme="majorBidi" w:cstheme="majorBidi"/>
          <w:sz w:val="22"/>
          <w:szCs w:val="22"/>
        </w:rPr>
        <w:t xml:space="preserve"> ions, emphasizes the importance of cellular context when addressing the effect of osmotic conditions on nutrients transport.</w:t>
      </w:r>
    </w:p>
    <w:p w14:paraId="0E650A41" w14:textId="77777777" w:rsidR="00192DD5" w:rsidRDefault="00192DD5" w:rsidP="00A73D31">
      <w:pPr>
        <w:pStyle w:val="NormalWeb"/>
        <w:spacing w:before="0" w:beforeAutospacing="0" w:after="0" w:afterAutospacing="0" w:line="360" w:lineRule="auto"/>
        <w:rPr>
          <w:rFonts w:asciiTheme="majorBidi" w:hAnsiTheme="majorBidi" w:cstheme="majorBidi"/>
          <w:sz w:val="22"/>
          <w:szCs w:val="22"/>
        </w:rPr>
      </w:pPr>
    </w:p>
    <w:p w14:paraId="554712DD" w14:textId="77777777" w:rsidR="005E40C1" w:rsidRDefault="009C290E" w:rsidP="00A73D31">
      <w:pPr>
        <w:pStyle w:val="NormalWeb"/>
        <w:spacing w:before="0" w:beforeAutospacing="0" w:after="0" w:afterAutospacing="0" w:line="360" w:lineRule="auto"/>
        <w:rPr>
          <w:rFonts w:asciiTheme="majorBidi" w:hAnsiTheme="majorBidi" w:cstheme="majorBidi"/>
          <w:sz w:val="22"/>
          <w:szCs w:val="22"/>
        </w:rPr>
      </w:pPr>
      <w:r>
        <w:rPr>
          <w:rFonts w:asciiTheme="majorBidi" w:hAnsiTheme="majorBidi" w:cstheme="majorBidi"/>
          <w:sz w:val="22"/>
          <w:szCs w:val="22"/>
        </w:rPr>
        <w:t xml:space="preserve">4.5 </w:t>
      </w:r>
      <w:r w:rsidR="005E40C1">
        <w:rPr>
          <w:rFonts w:asciiTheme="majorBidi" w:hAnsiTheme="majorBidi" w:cstheme="majorBidi"/>
          <w:sz w:val="22"/>
          <w:szCs w:val="22"/>
        </w:rPr>
        <w:t xml:space="preserve">Biochemistry and </w:t>
      </w:r>
      <w:r>
        <w:rPr>
          <w:rFonts w:asciiTheme="majorBidi" w:hAnsiTheme="majorBidi" w:cstheme="majorBidi"/>
          <w:sz w:val="22"/>
          <w:szCs w:val="22"/>
        </w:rPr>
        <w:t>e</w:t>
      </w:r>
      <w:r w:rsidR="005E40C1">
        <w:rPr>
          <w:rFonts w:asciiTheme="majorBidi" w:hAnsiTheme="majorBidi" w:cstheme="majorBidi"/>
          <w:sz w:val="22"/>
          <w:szCs w:val="22"/>
        </w:rPr>
        <w:t>cophysiology integration</w:t>
      </w:r>
    </w:p>
    <w:p w14:paraId="22AB8B6B" w14:textId="77777777" w:rsidR="00EF73E4" w:rsidRDefault="005E40C1" w:rsidP="00A73D31">
      <w:pPr>
        <w:pStyle w:val="NormalWeb"/>
        <w:spacing w:before="0" w:beforeAutospacing="0" w:after="0" w:afterAutospacing="0" w:line="360" w:lineRule="auto"/>
        <w:rPr>
          <w:rFonts w:asciiTheme="majorBidi" w:hAnsiTheme="majorBidi" w:cstheme="majorBidi"/>
          <w:sz w:val="22"/>
          <w:szCs w:val="22"/>
        </w:rPr>
      </w:pPr>
      <w:r>
        <w:rPr>
          <w:rFonts w:asciiTheme="majorBidi" w:hAnsiTheme="majorBidi" w:cstheme="majorBidi"/>
          <w:sz w:val="22"/>
          <w:szCs w:val="22"/>
        </w:rPr>
        <w:t>The tilapia PepT2 case study emph</w:t>
      </w:r>
      <w:r w:rsidR="00156D1B">
        <w:rPr>
          <w:rFonts w:asciiTheme="majorBidi" w:hAnsiTheme="majorBidi" w:cstheme="majorBidi"/>
          <w:sz w:val="22"/>
          <w:szCs w:val="22"/>
        </w:rPr>
        <w:t>a</w:t>
      </w:r>
      <w:r>
        <w:rPr>
          <w:rFonts w:asciiTheme="majorBidi" w:hAnsiTheme="majorBidi" w:cstheme="majorBidi"/>
          <w:sz w:val="22"/>
          <w:szCs w:val="22"/>
        </w:rPr>
        <w:t>size the tight interaction between the biochemical regulatory level and protein expression in the whole fish and demonstrate how protein function studies r</w:t>
      </w:r>
      <w:r w:rsidR="00156D1B">
        <w:rPr>
          <w:rFonts w:asciiTheme="majorBidi" w:hAnsiTheme="majorBidi" w:cstheme="majorBidi"/>
          <w:sz w:val="22"/>
          <w:szCs w:val="22"/>
        </w:rPr>
        <w:t>a</w:t>
      </w:r>
      <w:r>
        <w:rPr>
          <w:rFonts w:asciiTheme="majorBidi" w:hAnsiTheme="majorBidi" w:cstheme="majorBidi"/>
          <w:sz w:val="22"/>
          <w:szCs w:val="22"/>
        </w:rPr>
        <w:t xml:space="preserve">ises new insights </w:t>
      </w:r>
      <w:r w:rsidR="00A44014">
        <w:rPr>
          <w:rFonts w:asciiTheme="majorBidi" w:hAnsiTheme="majorBidi" w:cstheme="majorBidi"/>
          <w:sz w:val="22"/>
          <w:szCs w:val="22"/>
        </w:rPr>
        <w:t xml:space="preserve">regarding known physiological phenomena. The effect of the osmotic conditions on the functionality of PepT2 shown in our </w:t>
      </w:r>
      <w:r w:rsidR="00A44014" w:rsidRPr="00EF2252">
        <w:rPr>
          <w:rFonts w:asciiTheme="majorBidi" w:hAnsiTheme="majorBidi" w:cstheme="majorBidi"/>
          <w:i/>
          <w:iCs/>
          <w:sz w:val="22"/>
          <w:szCs w:val="22"/>
        </w:rPr>
        <w:t>in</w:t>
      </w:r>
      <w:r w:rsidR="00156D1B">
        <w:rPr>
          <w:rFonts w:asciiTheme="majorBidi" w:hAnsiTheme="majorBidi" w:cstheme="majorBidi"/>
          <w:i/>
          <w:iCs/>
          <w:sz w:val="22"/>
          <w:szCs w:val="22"/>
        </w:rPr>
        <w:t>-</w:t>
      </w:r>
      <w:r w:rsidR="00A44014" w:rsidRPr="00EF2252">
        <w:rPr>
          <w:rFonts w:asciiTheme="majorBidi" w:hAnsiTheme="majorBidi" w:cstheme="majorBidi"/>
          <w:i/>
          <w:iCs/>
          <w:sz w:val="22"/>
          <w:szCs w:val="22"/>
        </w:rPr>
        <w:t>vitro</w:t>
      </w:r>
      <w:r w:rsidR="00A44014">
        <w:rPr>
          <w:rFonts w:asciiTheme="majorBidi" w:hAnsiTheme="majorBidi" w:cstheme="majorBidi"/>
          <w:sz w:val="22"/>
          <w:szCs w:val="22"/>
        </w:rPr>
        <w:t xml:space="preserve"> system </w:t>
      </w:r>
      <w:r w:rsidR="001C1BC5" w:rsidRPr="00EF2252">
        <w:rPr>
          <w:rFonts w:asciiTheme="majorBidi" w:hAnsiTheme="majorBidi" w:cstheme="majorBidi"/>
          <w:sz w:val="22"/>
          <w:szCs w:val="22"/>
        </w:rPr>
        <w:t>demonstrate</w:t>
      </w:r>
      <w:r w:rsidR="00A44014">
        <w:rPr>
          <w:rFonts w:asciiTheme="majorBidi" w:hAnsiTheme="majorBidi" w:cstheme="majorBidi"/>
          <w:sz w:val="22"/>
          <w:szCs w:val="22"/>
        </w:rPr>
        <w:t>s</w:t>
      </w:r>
      <w:r w:rsidR="001C1BC5" w:rsidRPr="00EF2252">
        <w:rPr>
          <w:rFonts w:asciiTheme="majorBidi" w:hAnsiTheme="majorBidi" w:cstheme="majorBidi"/>
          <w:sz w:val="22"/>
          <w:szCs w:val="22"/>
        </w:rPr>
        <w:t xml:space="preserve"> how</w:t>
      </w:r>
      <w:r w:rsidR="000E1675" w:rsidRPr="00EF2252">
        <w:rPr>
          <w:rFonts w:asciiTheme="majorBidi" w:hAnsiTheme="majorBidi" w:cstheme="majorBidi"/>
          <w:sz w:val="22"/>
          <w:szCs w:val="22"/>
        </w:rPr>
        <w:t xml:space="preserve"> chang</w:t>
      </w:r>
      <w:r w:rsidR="001C1BC5" w:rsidRPr="00EF2252">
        <w:rPr>
          <w:rFonts w:asciiTheme="majorBidi" w:hAnsiTheme="majorBidi" w:cstheme="majorBidi"/>
          <w:sz w:val="22"/>
          <w:szCs w:val="22"/>
        </w:rPr>
        <w:t>es in the</w:t>
      </w:r>
      <w:r w:rsidR="000E1675" w:rsidRPr="00EF2252">
        <w:rPr>
          <w:rFonts w:asciiTheme="majorBidi" w:hAnsiTheme="majorBidi" w:cstheme="majorBidi"/>
          <w:sz w:val="22"/>
          <w:szCs w:val="22"/>
        </w:rPr>
        <w:t xml:space="preserve"> intestinal lumen conditions </w:t>
      </w:r>
      <w:r w:rsidR="001C1BC5" w:rsidRPr="00EF2252">
        <w:rPr>
          <w:rFonts w:asciiTheme="majorBidi" w:hAnsiTheme="majorBidi" w:cstheme="majorBidi"/>
          <w:sz w:val="22"/>
          <w:szCs w:val="22"/>
        </w:rPr>
        <w:t xml:space="preserve">further </w:t>
      </w:r>
      <w:r w:rsidR="00B84798" w:rsidRPr="00EF2252">
        <w:rPr>
          <w:rFonts w:asciiTheme="majorBidi" w:hAnsiTheme="majorBidi" w:cstheme="majorBidi"/>
          <w:sz w:val="22"/>
          <w:szCs w:val="22"/>
        </w:rPr>
        <w:t>affect</w:t>
      </w:r>
      <w:r w:rsidR="000E1675" w:rsidRPr="00EF2252">
        <w:rPr>
          <w:rFonts w:asciiTheme="majorBidi" w:hAnsiTheme="majorBidi" w:cstheme="majorBidi"/>
          <w:sz w:val="22"/>
          <w:szCs w:val="22"/>
        </w:rPr>
        <w:t xml:space="preserve"> the functional properties of </w:t>
      </w:r>
      <w:r w:rsidR="000D5DF1" w:rsidRPr="00EF2252">
        <w:rPr>
          <w:rFonts w:asciiTheme="majorBidi" w:hAnsiTheme="majorBidi" w:cstheme="majorBidi"/>
          <w:sz w:val="22"/>
          <w:szCs w:val="22"/>
        </w:rPr>
        <w:t xml:space="preserve">PepT2 </w:t>
      </w:r>
      <w:r w:rsidR="000E1675" w:rsidRPr="00EF2252">
        <w:rPr>
          <w:rFonts w:asciiTheme="majorBidi" w:hAnsiTheme="majorBidi" w:cstheme="majorBidi"/>
          <w:sz w:val="22"/>
          <w:szCs w:val="22"/>
        </w:rPr>
        <w:t>transporter</w:t>
      </w:r>
      <w:r w:rsidR="0046103B" w:rsidRPr="00EF2252">
        <w:rPr>
          <w:rFonts w:asciiTheme="majorBidi" w:hAnsiTheme="majorBidi" w:cstheme="majorBidi"/>
          <w:sz w:val="22"/>
          <w:szCs w:val="22"/>
        </w:rPr>
        <w:t>,</w:t>
      </w:r>
      <w:r w:rsidR="000E1675" w:rsidRPr="00EF2252">
        <w:rPr>
          <w:rFonts w:asciiTheme="majorBidi" w:hAnsiTheme="majorBidi" w:cstheme="majorBidi"/>
          <w:sz w:val="22"/>
          <w:szCs w:val="22"/>
        </w:rPr>
        <w:t xml:space="preserve"> and by that, </w:t>
      </w:r>
      <w:r w:rsidR="0046103B" w:rsidRPr="00EF2252">
        <w:rPr>
          <w:rFonts w:asciiTheme="majorBidi" w:hAnsiTheme="majorBidi" w:cstheme="majorBidi"/>
          <w:sz w:val="22"/>
          <w:szCs w:val="22"/>
        </w:rPr>
        <w:t xml:space="preserve">the fish’s </w:t>
      </w:r>
      <w:r w:rsidR="000D5DF1" w:rsidRPr="00EF2252">
        <w:rPr>
          <w:rFonts w:asciiTheme="majorBidi" w:hAnsiTheme="majorBidi" w:cstheme="majorBidi"/>
          <w:sz w:val="22"/>
          <w:szCs w:val="22"/>
        </w:rPr>
        <w:t xml:space="preserve">peptide </w:t>
      </w:r>
      <w:r w:rsidR="0046103B" w:rsidRPr="00EF2252">
        <w:rPr>
          <w:rFonts w:asciiTheme="majorBidi" w:hAnsiTheme="majorBidi" w:cstheme="majorBidi"/>
          <w:sz w:val="22"/>
          <w:szCs w:val="22"/>
        </w:rPr>
        <w:t xml:space="preserve">absorption and </w:t>
      </w:r>
      <w:r w:rsidR="000E1675" w:rsidRPr="00EF2252">
        <w:rPr>
          <w:rFonts w:asciiTheme="majorBidi" w:hAnsiTheme="majorBidi" w:cstheme="majorBidi"/>
          <w:sz w:val="22"/>
          <w:szCs w:val="22"/>
        </w:rPr>
        <w:t xml:space="preserve">utilization. </w:t>
      </w:r>
      <w:r w:rsidR="00A44014">
        <w:rPr>
          <w:rFonts w:asciiTheme="majorBidi" w:hAnsiTheme="majorBidi" w:cstheme="majorBidi"/>
          <w:sz w:val="22"/>
          <w:szCs w:val="22"/>
        </w:rPr>
        <w:t>O</w:t>
      </w:r>
      <w:r w:rsidR="0005340A" w:rsidRPr="00EF2252">
        <w:rPr>
          <w:rFonts w:asciiTheme="majorBidi" w:hAnsiTheme="majorBidi" w:cstheme="majorBidi"/>
          <w:sz w:val="22"/>
          <w:szCs w:val="22"/>
        </w:rPr>
        <w:t xml:space="preserve">ur current results </w:t>
      </w:r>
      <w:r w:rsidR="00742C7A" w:rsidRPr="00EF2252">
        <w:rPr>
          <w:rFonts w:asciiTheme="majorBidi" w:hAnsiTheme="majorBidi" w:cstheme="majorBidi"/>
          <w:sz w:val="22"/>
          <w:szCs w:val="22"/>
        </w:rPr>
        <w:t xml:space="preserve">correlate and further explain </w:t>
      </w:r>
      <w:r w:rsidR="0005340A" w:rsidRPr="00EF2252">
        <w:rPr>
          <w:rFonts w:asciiTheme="majorBidi" w:hAnsiTheme="majorBidi" w:cstheme="majorBidi"/>
          <w:sz w:val="22"/>
          <w:szCs w:val="22"/>
        </w:rPr>
        <w:t xml:space="preserve">salinity induced </w:t>
      </w:r>
      <w:r w:rsidR="0018379B" w:rsidRPr="00EF2252">
        <w:rPr>
          <w:rFonts w:asciiTheme="majorBidi" w:hAnsiTheme="majorBidi" w:cstheme="majorBidi"/>
          <w:sz w:val="22"/>
          <w:szCs w:val="22"/>
        </w:rPr>
        <w:t xml:space="preserve">distribution </w:t>
      </w:r>
      <w:r w:rsidR="0005340A" w:rsidRPr="00EF2252">
        <w:rPr>
          <w:rFonts w:asciiTheme="majorBidi" w:hAnsiTheme="majorBidi" w:cstheme="majorBidi"/>
          <w:sz w:val="22"/>
          <w:szCs w:val="22"/>
        </w:rPr>
        <w:t xml:space="preserve">changes </w:t>
      </w:r>
      <w:r w:rsidR="00742C7A" w:rsidRPr="00EF2252">
        <w:rPr>
          <w:rFonts w:asciiTheme="majorBidi" w:hAnsiTheme="majorBidi" w:cstheme="majorBidi"/>
          <w:sz w:val="22"/>
          <w:szCs w:val="22"/>
        </w:rPr>
        <w:t xml:space="preserve">that </w:t>
      </w:r>
      <w:r w:rsidR="0005340A" w:rsidRPr="00EF2252">
        <w:rPr>
          <w:rFonts w:asciiTheme="majorBidi" w:hAnsiTheme="majorBidi" w:cstheme="majorBidi"/>
          <w:sz w:val="22"/>
          <w:szCs w:val="22"/>
        </w:rPr>
        <w:t xml:space="preserve">we have </w:t>
      </w:r>
      <w:r w:rsidR="00742C7A" w:rsidRPr="00EF2252">
        <w:rPr>
          <w:rFonts w:asciiTheme="majorBidi" w:hAnsiTheme="majorBidi" w:cstheme="majorBidi"/>
          <w:sz w:val="22"/>
          <w:szCs w:val="22"/>
        </w:rPr>
        <w:t xml:space="preserve">previously </w:t>
      </w:r>
      <w:r w:rsidR="0005340A" w:rsidRPr="00EF2252">
        <w:rPr>
          <w:rFonts w:asciiTheme="majorBidi" w:hAnsiTheme="majorBidi" w:cstheme="majorBidi"/>
          <w:sz w:val="22"/>
          <w:szCs w:val="22"/>
        </w:rPr>
        <w:t>seen in the whole animal</w:t>
      </w:r>
      <w:r w:rsidR="00742C7A" w:rsidRPr="00EF2252">
        <w:rPr>
          <w:rFonts w:asciiTheme="majorBidi" w:hAnsiTheme="majorBidi" w:cstheme="majorBidi"/>
          <w:sz w:val="22"/>
          <w:szCs w:val="22"/>
        </w:rPr>
        <w:t xml:space="preserve"> (Con et al., 2017)</w:t>
      </w:r>
      <w:r w:rsidR="0005340A" w:rsidRPr="00EF2252">
        <w:rPr>
          <w:rFonts w:asciiTheme="majorBidi" w:hAnsiTheme="majorBidi" w:cstheme="majorBidi"/>
          <w:sz w:val="22"/>
          <w:szCs w:val="22"/>
        </w:rPr>
        <w:t xml:space="preserve">. We have demonstrated how salt-water acclimated fish had wider expression patterns of PepT2 along the intestinal </w:t>
      </w:r>
      <w:r w:rsidR="00742C7A" w:rsidRPr="00EF2252">
        <w:rPr>
          <w:rFonts w:asciiTheme="majorBidi" w:hAnsiTheme="majorBidi" w:cstheme="majorBidi"/>
          <w:sz w:val="22"/>
          <w:szCs w:val="22"/>
        </w:rPr>
        <w:t>tract</w:t>
      </w:r>
      <w:r w:rsidR="0005340A" w:rsidRPr="00EF2252">
        <w:rPr>
          <w:rFonts w:asciiTheme="majorBidi" w:hAnsiTheme="majorBidi" w:cstheme="majorBidi"/>
          <w:sz w:val="22"/>
          <w:szCs w:val="22"/>
        </w:rPr>
        <w:t>.</w:t>
      </w:r>
      <w:r w:rsidR="00D35EFE" w:rsidRPr="00EF2252">
        <w:rPr>
          <w:rFonts w:asciiTheme="majorBidi" w:hAnsiTheme="majorBidi" w:cstheme="majorBidi"/>
          <w:sz w:val="22"/>
          <w:szCs w:val="22"/>
        </w:rPr>
        <w:t xml:space="preserve"> In light of </w:t>
      </w:r>
      <w:r w:rsidR="00B71051" w:rsidRPr="00EF2252">
        <w:rPr>
          <w:rFonts w:asciiTheme="majorBidi" w:hAnsiTheme="majorBidi" w:cstheme="majorBidi"/>
          <w:sz w:val="22"/>
          <w:szCs w:val="22"/>
        </w:rPr>
        <w:t xml:space="preserve">the lower affinity of </w:t>
      </w:r>
      <w:r w:rsidR="00D35EFE" w:rsidRPr="00EF2252">
        <w:rPr>
          <w:rFonts w:asciiTheme="majorBidi" w:hAnsiTheme="majorBidi" w:cstheme="majorBidi"/>
          <w:sz w:val="22"/>
          <w:szCs w:val="22"/>
        </w:rPr>
        <w:t xml:space="preserve">PepT2 under higher salinity levels, this </w:t>
      </w:r>
      <w:r w:rsidR="00B71051" w:rsidRPr="00EF2252">
        <w:rPr>
          <w:rFonts w:asciiTheme="majorBidi" w:hAnsiTheme="majorBidi" w:cstheme="majorBidi"/>
          <w:sz w:val="22"/>
          <w:szCs w:val="22"/>
        </w:rPr>
        <w:t xml:space="preserve">wider </w:t>
      </w:r>
      <w:r w:rsidR="00D35EFE" w:rsidRPr="00EF2252">
        <w:rPr>
          <w:rFonts w:asciiTheme="majorBidi" w:hAnsiTheme="majorBidi" w:cstheme="majorBidi"/>
          <w:sz w:val="22"/>
          <w:szCs w:val="22"/>
        </w:rPr>
        <w:t>expression pattern</w:t>
      </w:r>
      <w:r w:rsidR="00F9539E" w:rsidRPr="00EF2252">
        <w:rPr>
          <w:rFonts w:asciiTheme="majorBidi" w:hAnsiTheme="majorBidi" w:cstheme="majorBidi"/>
          <w:sz w:val="22"/>
          <w:szCs w:val="22"/>
        </w:rPr>
        <w:t xml:space="preserve"> </w:t>
      </w:r>
      <w:r w:rsidR="00D35EFE" w:rsidRPr="00EF2252">
        <w:rPr>
          <w:rFonts w:asciiTheme="majorBidi" w:hAnsiTheme="majorBidi" w:cstheme="majorBidi"/>
          <w:sz w:val="22"/>
          <w:szCs w:val="22"/>
        </w:rPr>
        <w:t xml:space="preserve">could be an efficiency preserving mechanism of small peptide absorption in the intestine under these conditions. </w:t>
      </w:r>
      <w:r w:rsidR="00A44014">
        <w:rPr>
          <w:rFonts w:asciiTheme="majorBidi" w:hAnsiTheme="majorBidi" w:cstheme="majorBidi"/>
          <w:sz w:val="22"/>
          <w:szCs w:val="22"/>
        </w:rPr>
        <w:t>The osmotoleransce ability of the Mozambique tilapia is reflected in numerous regulation and organizational levels</w:t>
      </w:r>
      <w:r w:rsidR="00EF73E4">
        <w:rPr>
          <w:rFonts w:asciiTheme="majorBidi" w:hAnsiTheme="majorBidi" w:cstheme="majorBidi"/>
          <w:sz w:val="22"/>
          <w:szCs w:val="22"/>
        </w:rPr>
        <w:t xml:space="preserve">, as well as in the biochemical levels and in their integration </w:t>
      </w:r>
      <w:r w:rsidR="00EF73E4">
        <w:rPr>
          <w:rFonts w:asciiTheme="majorBidi" w:hAnsiTheme="majorBidi" w:cstheme="majorBidi"/>
          <w:sz w:val="22"/>
          <w:szCs w:val="22"/>
        </w:rPr>
        <w:fldChar w:fldCharType="begin" w:fldLock="1"/>
      </w:r>
      <w:r w:rsidR="00897B76">
        <w:rPr>
          <w:rFonts w:asciiTheme="majorBidi" w:hAnsiTheme="majorBidi" w:cstheme="majorBidi"/>
          <w:sz w:val="22"/>
          <w:szCs w:val="22"/>
        </w:rPr>
        <w:instrText>ADDIN CSL_CITATION {"citationItems":[{"id":"ITEM-1","itemData":{"DOI":"10.1152/physiol.00014.2012","ISSN":"1548-9213","PMID":"22875456","abstract":"Organisms exposed to altered salinity must be able to perceive osmolality change because metabolism has evolved to function optimally at specific intracellular ionic strength and composition. Such osmosensing comprises a complex physiological process involving many elements at organismal and cellular levels of organization. Input from numerous osmosensors is integrated to encode magnitude, direction, and ionic basis of osmolality change. This combinatorial nature of osmosensing is discussed with emphasis on fishes.","author":[{"dropping-particle":"","family":"Kültz","given":"Dietmar","non-dropping-particle":"","parse-names":false,"suffix":""}],"container-title":"Physiology","id":"ITEM-1","issue":"4","issued":{"date-parts":[["2012","8","1"]]},"page":"259-275","title":"The Combinatorial Nature of Osmosensing in Fishes","type":"article-journal","volume":"27"},"uris":["http://www.mendeley.com/documents/?uuid=bf37bee6-cebd-4ef3-bbb0-d86ddcca5de5"]}],"mendeley":{"formattedCitation":"(Kültz, 2012)","plainTextFormattedCitation":"(Kültz, 2012)","previouslyFormattedCitation":"(Kültz, 2012)"},"properties":{"noteIndex":0},"schema":"https://github.com/citation-style-language/schema/raw/master/csl-citation.json"}</w:instrText>
      </w:r>
      <w:r w:rsidR="00EF73E4">
        <w:rPr>
          <w:rFonts w:asciiTheme="majorBidi" w:hAnsiTheme="majorBidi" w:cstheme="majorBidi"/>
          <w:sz w:val="22"/>
          <w:szCs w:val="22"/>
        </w:rPr>
        <w:fldChar w:fldCharType="separate"/>
      </w:r>
      <w:r w:rsidR="00EF73E4" w:rsidRPr="00EF73E4">
        <w:rPr>
          <w:rFonts w:asciiTheme="majorBidi" w:hAnsiTheme="majorBidi" w:cstheme="majorBidi"/>
          <w:noProof/>
          <w:sz w:val="22"/>
          <w:szCs w:val="22"/>
        </w:rPr>
        <w:t>(Kültz, 2012)</w:t>
      </w:r>
      <w:r w:rsidR="00EF73E4">
        <w:rPr>
          <w:rFonts w:asciiTheme="majorBidi" w:hAnsiTheme="majorBidi" w:cstheme="majorBidi"/>
          <w:sz w:val="22"/>
          <w:szCs w:val="22"/>
        </w:rPr>
        <w:fldChar w:fldCharType="end"/>
      </w:r>
      <w:r w:rsidR="00EF73E4">
        <w:rPr>
          <w:rFonts w:asciiTheme="majorBidi" w:hAnsiTheme="majorBidi" w:cstheme="majorBidi"/>
          <w:sz w:val="22"/>
          <w:szCs w:val="22"/>
        </w:rPr>
        <w:t>. This complex regulation</w:t>
      </w:r>
      <w:r w:rsidR="00A44014">
        <w:rPr>
          <w:rFonts w:asciiTheme="majorBidi" w:hAnsiTheme="majorBidi" w:cstheme="majorBidi"/>
          <w:sz w:val="22"/>
          <w:szCs w:val="22"/>
        </w:rPr>
        <w:t xml:space="preserve"> </w:t>
      </w:r>
      <w:r w:rsidR="00EF73E4">
        <w:rPr>
          <w:rFonts w:asciiTheme="majorBidi" w:hAnsiTheme="majorBidi" w:cstheme="majorBidi"/>
          <w:sz w:val="22"/>
          <w:szCs w:val="22"/>
        </w:rPr>
        <w:t xml:space="preserve">further perturbed into other physiological mechanism </w:t>
      </w:r>
      <w:r w:rsidR="00A44014">
        <w:rPr>
          <w:rFonts w:asciiTheme="majorBidi" w:hAnsiTheme="majorBidi" w:cstheme="majorBidi"/>
          <w:sz w:val="22"/>
          <w:szCs w:val="22"/>
        </w:rPr>
        <w:t>such as nutrients absorption</w:t>
      </w:r>
      <w:r w:rsidR="00EF73E4">
        <w:rPr>
          <w:rFonts w:asciiTheme="majorBidi" w:hAnsiTheme="majorBidi" w:cstheme="majorBidi"/>
          <w:sz w:val="22"/>
          <w:szCs w:val="22"/>
        </w:rPr>
        <w:t>, as seen through the PepT2 case study,</w:t>
      </w:r>
      <w:r w:rsidR="00A44014">
        <w:rPr>
          <w:rFonts w:asciiTheme="majorBidi" w:hAnsiTheme="majorBidi" w:cstheme="majorBidi"/>
          <w:sz w:val="22"/>
          <w:szCs w:val="22"/>
        </w:rPr>
        <w:t xml:space="preserve"> </w:t>
      </w:r>
      <w:r w:rsidR="00EF73E4">
        <w:rPr>
          <w:rFonts w:asciiTheme="majorBidi" w:hAnsiTheme="majorBidi" w:cstheme="majorBidi"/>
          <w:sz w:val="22"/>
          <w:szCs w:val="22"/>
        </w:rPr>
        <w:t>which will</w:t>
      </w:r>
      <w:r w:rsidR="00A44014">
        <w:rPr>
          <w:rFonts w:asciiTheme="majorBidi" w:hAnsiTheme="majorBidi" w:cstheme="majorBidi"/>
          <w:sz w:val="22"/>
          <w:szCs w:val="22"/>
        </w:rPr>
        <w:t xml:space="preserve"> </w:t>
      </w:r>
      <w:r w:rsidR="00EF73E4">
        <w:rPr>
          <w:rFonts w:asciiTheme="majorBidi" w:hAnsiTheme="majorBidi" w:cstheme="majorBidi"/>
          <w:sz w:val="22"/>
          <w:szCs w:val="22"/>
        </w:rPr>
        <w:t>energetically</w:t>
      </w:r>
      <w:r w:rsidR="00A44014">
        <w:rPr>
          <w:rFonts w:asciiTheme="majorBidi" w:hAnsiTheme="majorBidi" w:cstheme="majorBidi"/>
          <w:sz w:val="22"/>
          <w:szCs w:val="22"/>
        </w:rPr>
        <w:t xml:space="preserve"> suppo</w:t>
      </w:r>
      <w:r w:rsidR="00EF73E4">
        <w:rPr>
          <w:rFonts w:asciiTheme="majorBidi" w:hAnsiTheme="majorBidi" w:cstheme="majorBidi"/>
          <w:sz w:val="22"/>
          <w:szCs w:val="22"/>
        </w:rPr>
        <w:t>rt the fish metabolism and physiology.</w:t>
      </w:r>
      <w:r w:rsidR="00A44014">
        <w:rPr>
          <w:rFonts w:asciiTheme="majorBidi" w:hAnsiTheme="majorBidi" w:cstheme="majorBidi"/>
          <w:sz w:val="22"/>
          <w:szCs w:val="22"/>
        </w:rPr>
        <w:t xml:space="preserve"> </w:t>
      </w:r>
    </w:p>
    <w:p w14:paraId="4D8AA271" w14:textId="77777777" w:rsidR="00256204" w:rsidRPr="00EF2252" w:rsidRDefault="00E878B4" w:rsidP="00A73D31">
      <w:pPr>
        <w:pStyle w:val="NormalWeb"/>
        <w:spacing w:before="0" w:beforeAutospacing="0" w:after="0" w:afterAutospacing="0" w:line="360" w:lineRule="auto"/>
        <w:rPr>
          <w:rFonts w:asciiTheme="majorBidi" w:hAnsiTheme="majorBidi" w:cstheme="majorBidi"/>
          <w:color w:val="000000"/>
          <w:sz w:val="22"/>
          <w:szCs w:val="22"/>
        </w:rPr>
      </w:pPr>
      <w:r>
        <w:rPr>
          <w:rFonts w:asciiTheme="majorBidi" w:hAnsiTheme="majorBidi" w:cstheme="majorBidi"/>
          <w:sz w:val="22"/>
          <w:szCs w:val="22"/>
        </w:rPr>
        <w:t>The</w:t>
      </w:r>
      <w:r w:rsidRPr="00EF73E4">
        <w:rPr>
          <w:rFonts w:asciiTheme="majorBidi" w:hAnsiTheme="majorBidi" w:cstheme="majorBidi"/>
          <w:sz w:val="22"/>
          <w:szCs w:val="22"/>
        </w:rPr>
        <w:t xml:space="preserve"> </w:t>
      </w:r>
      <w:r w:rsidR="00D35EFE" w:rsidRPr="00EF73E4">
        <w:rPr>
          <w:rFonts w:asciiTheme="majorBidi" w:hAnsiTheme="majorBidi" w:cstheme="majorBidi"/>
          <w:sz w:val="22"/>
          <w:szCs w:val="22"/>
        </w:rPr>
        <w:t>results</w:t>
      </w:r>
      <w:r>
        <w:rPr>
          <w:rFonts w:asciiTheme="majorBidi" w:hAnsiTheme="majorBidi" w:cstheme="majorBidi"/>
          <w:sz w:val="22"/>
          <w:szCs w:val="22"/>
        </w:rPr>
        <w:t xml:space="preserve"> obtained</w:t>
      </w:r>
      <w:r w:rsidR="00D35EFE" w:rsidRPr="00EF2252">
        <w:rPr>
          <w:rFonts w:asciiTheme="majorBidi" w:hAnsiTheme="majorBidi" w:cstheme="majorBidi"/>
        </w:rPr>
        <w:t xml:space="preserve"> </w:t>
      </w:r>
      <w:r w:rsidR="00B71051" w:rsidRPr="00EF2252">
        <w:rPr>
          <w:rFonts w:asciiTheme="majorBidi" w:hAnsiTheme="majorBidi" w:cstheme="majorBidi"/>
          <w:sz w:val="22"/>
          <w:szCs w:val="22"/>
        </w:rPr>
        <w:t>using</w:t>
      </w:r>
      <w:r w:rsidR="000D5DF1" w:rsidRPr="00EF2252">
        <w:rPr>
          <w:rFonts w:asciiTheme="majorBidi" w:hAnsiTheme="majorBidi" w:cstheme="majorBidi"/>
          <w:sz w:val="22"/>
          <w:szCs w:val="22"/>
        </w:rPr>
        <w:t xml:space="preserve"> </w:t>
      </w:r>
      <w:r>
        <w:rPr>
          <w:rFonts w:asciiTheme="majorBidi" w:hAnsiTheme="majorBidi" w:cstheme="majorBidi"/>
          <w:sz w:val="22"/>
          <w:szCs w:val="22"/>
        </w:rPr>
        <w:t>this</w:t>
      </w:r>
      <w:r w:rsidRPr="00EF2252">
        <w:rPr>
          <w:rFonts w:asciiTheme="majorBidi" w:hAnsiTheme="majorBidi" w:cstheme="majorBidi"/>
          <w:sz w:val="22"/>
          <w:szCs w:val="22"/>
        </w:rPr>
        <w:t xml:space="preserve"> </w:t>
      </w:r>
      <w:r w:rsidR="00145A55" w:rsidRPr="00EF2252">
        <w:rPr>
          <w:rFonts w:asciiTheme="majorBidi" w:hAnsiTheme="majorBidi" w:cstheme="majorBidi"/>
          <w:sz w:val="22"/>
          <w:szCs w:val="22"/>
        </w:rPr>
        <w:t xml:space="preserve">homologous expression system </w:t>
      </w:r>
      <w:r w:rsidR="006C6CC4" w:rsidRPr="00EF2252">
        <w:rPr>
          <w:rFonts w:asciiTheme="majorBidi" w:hAnsiTheme="majorBidi" w:cstheme="majorBidi"/>
          <w:sz w:val="22"/>
          <w:szCs w:val="22"/>
        </w:rPr>
        <w:t>demonstrate</w:t>
      </w:r>
      <w:r w:rsidR="0093159F">
        <w:rPr>
          <w:rFonts w:asciiTheme="majorBidi" w:hAnsiTheme="majorBidi" w:cstheme="majorBidi"/>
          <w:sz w:val="22"/>
          <w:szCs w:val="22"/>
        </w:rPr>
        <w:t>s</w:t>
      </w:r>
      <w:r w:rsidR="000E1675" w:rsidRPr="00EF2252">
        <w:rPr>
          <w:rFonts w:asciiTheme="majorBidi" w:hAnsiTheme="majorBidi" w:cstheme="majorBidi"/>
          <w:sz w:val="22"/>
          <w:szCs w:val="22"/>
        </w:rPr>
        <w:t xml:space="preserve"> the </w:t>
      </w:r>
      <w:r w:rsidR="00D35EFE" w:rsidRPr="00EF2252">
        <w:rPr>
          <w:rFonts w:asciiTheme="majorBidi" w:hAnsiTheme="majorBidi" w:cstheme="majorBidi"/>
          <w:sz w:val="22"/>
          <w:szCs w:val="22"/>
        </w:rPr>
        <w:t xml:space="preserve">complex regulation on </w:t>
      </w:r>
      <w:r w:rsidR="000D5DF1" w:rsidRPr="00EF2252">
        <w:rPr>
          <w:rFonts w:asciiTheme="majorBidi" w:hAnsiTheme="majorBidi" w:cstheme="majorBidi"/>
          <w:sz w:val="22"/>
          <w:szCs w:val="22"/>
        </w:rPr>
        <w:t xml:space="preserve">PepT2 </w:t>
      </w:r>
      <w:r w:rsidR="00D35EFE" w:rsidRPr="00EF2252">
        <w:rPr>
          <w:rFonts w:asciiTheme="majorBidi" w:hAnsiTheme="majorBidi" w:cstheme="majorBidi"/>
          <w:sz w:val="22"/>
          <w:szCs w:val="22"/>
        </w:rPr>
        <w:t>transporter in fish, and emphasi</w:t>
      </w:r>
      <w:r w:rsidR="00106D1F" w:rsidRPr="00EF2252">
        <w:rPr>
          <w:rFonts w:asciiTheme="majorBidi" w:hAnsiTheme="majorBidi" w:cstheme="majorBidi"/>
          <w:sz w:val="22"/>
          <w:szCs w:val="22"/>
        </w:rPr>
        <w:t>ze</w:t>
      </w:r>
      <w:r w:rsidR="00D35EFE" w:rsidRPr="00EF2252">
        <w:rPr>
          <w:rFonts w:asciiTheme="majorBidi" w:hAnsiTheme="majorBidi" w:cstheme="majorBidi"/>
          <w:sz w:val="22"/>
          <w:szCs w:val="22"/>
        </w:rPr>
        <w:t xml:space="preserve"> the impact</w:t>
      </w:r>
      <w:r w:rsidR="000E1675" w:rsidRPr="00EF2252">
        <w:rPr>
          <w:rFonts w:asciiTheme="majorBidi" w:hAnsiTheme="majorBidi" w:cstheme="majorBidi"/>
          <w:sz w:val="22"/>
          <w:szCs w:val="22"/>
        </w:rPr>
        <w:t xml:space="preserve"> </w:t>
      </w:r>
      <w:r w:rsidR="006C6CC4" w:rsidRPr="00EF2252">
        <w:rPr>
          <w:rFonts w:asciiTheme="majorBidi" w:hAnsiTheme="majorBidi" w:cstheme="majorBidi"/>
          <w:sz w:val="22"/>
          <w:szCs w:val="22"/>
        </w:rPr>
        <w:t>that</w:t>
      </w:r>
      <w:r w:rsidR="00D35EFE" w:rsidRPr="00EF2252">
        <w:rPr>
          <w:rFonts w:asciiTheme="majorBidi" w:hAnsiTheme="majorBidi" w:cstheme="majorBidi"/>
          <w:sz w:val="22"/>
          <w:szCs w:val="22"/>
        </w:rPr>
        <w:t xml:space="preserve"> </w:t>
      </w:r>
      <w:r w:rsidR="000E1675" w:rsidRPr="00EF2252">
        <w:rPr>
          <w:rFonts w:asciiTheme="majorBidi" w:hAnsiTheme="majorBidi" w:cstheme="majorBidi"/>
          <w:sz w:val="22"/>
          <w:szCs w:val="22"/>
        </w:rPr>
        <w:t xml:space="preserve">environmental changes have on fish </w:t>
      </w:r>
      <w:r w:rsidR="000D5DF1" w:rsidRPr="00EF2252">
        <w:rPr>
          <w:rFonts w:asciiTheme="majorBidi" w:hAnsiTheme="majorBidi" w:cstheme="majorBidi"/>
          <w:sz w:val="22"/>
          <w:szCs w:val="22"/>
        </w:rPr>
        <w:t>peptide transport</w:t>
      </w:r>
      <w:r w:rsidR="0093159F">
        <w:rPr>
          <w:rFonts w:asciiTheme="majorBidi" w:hAnsiTheme="majorBidi" w:cstheme="majorBidi"/>
          <w:sz w:val="22"/>
          <w:szCs w:val="22"/>
        </w:rPr>
        <w:t>. Considering the complexity of fish physiology and ecophysiology,</w:t>
      </w:r>
      <w:r w:rsidR="0093159F" w:rsidRPr="00EF2252">
        <w:rPr>
          <w:rFonts w:asciiTheme="majorBidi" w:hAnsiTheme="majorBidi" w:cstheme="majorBidi"/>
          <w:sz w:val="22"/>
          <w:szCs w:val="22"/>
        </w:rPr>
        <w:t xml:space="preserve"> </w:t>
      </w:r>
      <w:r w:rsidR="0093159F">
        <w:rPr>
          <w:rFonts w:asciiTheme="majorBidi" w:hAnsiTheme="majorBidi" w:cstheme="majorBidi"/>
          <w:sz w:val="22"/>
          <w:szCs w:val="22"/>
        </w:rPr>
        <w:t>this system</w:t>
      </w:r>
      <w:r w:rsidR="00937E92">
        <w:rPr>
          <w:rFonts w:asciiTheme="majorBidi" w:hAnsiTheme="majorBidi" w:cstheme="majorBidi"/>
          <w:sz w:val="22"/>
          <w:szCs w:val="22"/>
        </w:rPr>
        <w:t xml:space="preserve"> brings a new tool to study</w:t>
      </w:r>
      <w:r w:rsidR="00BF6A37">
        <w:rPr>
          <w:rFonts w:asciiTheme="majorBidi" w:hAnsiTheme="majorBidi" w:cstheme="majorBidi"/>
          <w:sz w:val="22"/>
          <w:szCs w:val="22"/>
        </w:rPr>
        <w:t xml:space="preserve"> molecular and cellular</w:t>
      </w:r>
      <w:r w:rsidR="0093159F" w:rsidRPr="00EF2252">
        <w:rPr>
          <w:rFonts w:asciiTheme="majorBidi" w:hAnsiTheme="majorBidi" w:cstheme="majorBidi"/>
          <w:sz w:val="22"/>
          <w:szCs w:val="22"/>
        </w:rPr>
        <w:t xml:space="preserve"> </w:t>
      </w:r>
      <w:r w:rsidR="000D5DF1" w:rsidRPr="00EF2252">
        <w:rPr>
          <w:rFonts w:asciiTheme="majorBidi" w:hAnsiTheme="majorBidi" w:cstheme="majorBidi"/>
          <w:sz w:val="22"/>
          <w:szCs w:val="22"/>
        </w:rPr>
        <w:t>mechanis</w:t>
      </w:r>
      <w:r w:rsidR="008E33AD">
        <w:rPr>
          <w:rFonts w:asciiTheme="majorBidi" w:hAnsiTheme="majorBidi" w:cstheme="majorBidi"/>
          <w:sz w:val="22"/>
          <w:szCs w:val="22"/>
        </w:rPr>
        <w:t>ms</w:t>
      </w:r>
      <w:r w:rsidR="000D5DF1" w:rsidRPr="00EF2252">
        <w:rPr>
          <w:rFonts w:asciiTheme="majorBidi" w:hAnsiTheme="majorBidi" w:cstheme="majorBidi"/>
          <w:sz w:val="22"/>
          <w:szCs w:val="22"/>
        </w:rPr>
        <w:t xml:space="preserve"> explaining </w:t>
      </w:r>
      <w:r w:rsidR="008E33AD">
        <w:rPr>
          <w:rFonts w:asciiTheme="majorBidi" w:hAnsiTheme="majorBidi" w:cstheme="majorBidi"/>
          <w:sz w:val="22"/>
          <w:szCs w:val="22"/>
        </w:rPr>
        <w:t>environmental</w:t>
      </w:r>
      <w:r w:rsidR="000D5DF1" w:rsidRPr="00EF2252">
        <w:rPr>
          <w:rFonts w:asciiTheme="majorBidi" w:hAnsiTheme="majorBidi" w:cstheme="majorBidi"/>
          <w:sz w:val="22"/>
          <w:szCs w:val="22"/>
        </w:rPr>
        <w:t xml:space="preserve"> </w:t>
      </w:r>
      <w:r w:rsidR="000E1675" w:rsidRPr="00EF2252">
        <w:rPr>
          <w:rFonts w:asciiTheme="majorBidi" w:hAnsiTheme="majorBidi" w:cstheme="majorBidi"/>
          <w:sz w:val="22"/>
          <w:szCs w:val="22"/>
        </w:rPr>
        <w:t>physiology</w:t>
      </w:r>
      <w:r w:rsidR="006C6CC4" w:rsidRPr="00EF2252">
        <w:rPr>
          <w:rFonts w:asciiTheme="majorBidi" w:hAnsiTheme="majorBidi" w:cstheme="majorBidi"/>
          <w:sz w:val="22"/>
          <w:szCs w:val="22"/>
        </w:rPr>
        <w:t xml:space="preserve">, </w:t>
      </w:r>
      <w:r w:rsidR="000E1675" w:rsidRPr="00EF2252">
        <w:rPr>
          <w:rFonts w:asciiTheme="majorBidi" w:hAnsiTheme="majorBidi" w:cstheme="majorBidi"/>
          <w:sz w:val="22"/>
          <w:szCs w:val="22"/>
        </w:rPr>
        <w:t xml:space="preserve">fitness and adaptation to different habitats. </w:t>
      </w:r>
    </w:p>
    <w:p w14:paraId="5A869F5E" w14:textId="77777777" w:rsidR="007C260E" w:rsidRDefault="007C260E" w:rsidP="00A73D31">
      <w:pPr>
        <w:pStyle w:val="NormalWeb"/>
        <w:spacing w:before="0" w:after="0" w:line="360" w:lineRule="auto"/>
        <w:ind w:firstLine="0"/>
        <w:rPr>
          <w:rFonts w:asciiTheme="majorBidi" w:hAnsiTheme="majorBidi" w:cstheme="majorBidi"/>
          <w:b/>
          <w:bCs/>
          <w:color w:val="000000"/>
          <w:sz w:val="22"/>
          <w:szCs w:val="22"/>
          <w:lang w:val="en-GB"/>
        </w:rPr>
      </w:pPr>
    </w:p>
    <w:p w14:paraId="799CBC93" w14:textId="77777777" w:rsidR="00D728F6" w:rsidRPr="00EF2252" w:rsidRDefault="00D728F6" w:rsidP="00A73D31">
      <w:pPr>
        <w:pStyle w:val="NormalWeb"/>
        <w:spacing w:before="0" w:after="0" w:line="360" w:lineRule="auto"/>
        <w:ind w:firstLine="0"/>
        <w:rPr>
          <w:rFonts w:asciiTheme="majorBidi" w:hAnsiTheme="majorBidi" w:cstheme="majorBidi"/>
          <w:b/>
          <w:bCs/>
          <w:color w:val="000000"/>
          <w:sz w:val="22"/>
          <w:szCs w:val="22"/>
          <w:lang w:val="en-GB"/>
        </w:rPr>
      </w:pPr>
      <w:r w:rsidRPr="00EF2252">
        <w:rPr>
          <w:rFonts w:asciiTheme="majorBidi" w:hAnsiTheme="majorBidi" w:cstheme="majorBidi"/>
          <w:b/>
          <w:bCs/>
          <w:color w:val="000000"/>
          <w:sz w:val="22"/>
          <w:szCs w:val="22"/>
          <w:lang w:val="en-GB"/>
        </w:rPr>
        <w:t>Acknowledgements</w:t>
      </w:r>
    </w:p>
    <w:p w14:paraId="0F255FAD" w14:textId="26875550" w:rsidR="00BC183C" w:rsidRDefault="003D6FE0" w:rsidP="00A73D31">
      <w:pPr>
        <w:pStyle w:val="NormalWeb"/>
        <w:spacing w:line="360" w:lineRule="auto"/>
        <w:rPr>
          <w:rFonts w:asciiTheme="majorBidi" w:hAnsiTheme="majorBidi" w:cstheme="majorBidi"/>
        </w:rPr>
      </w:pPr>
      <w:r w:rsidRPr="00EF2252">
        <w:rPr>
          <w:rFonts w:asciiTheme="majorBidi" w:hAnsiTheme="majorBidi" w:cstheme="majorBidi"/>
          <w:color w:val="000000"/>
          <w:sz w:val="22"/>
          <w:szCs w:val="22"/>
        </w:rPr>
        <w:t>This research was supported by the US-Israel Binational Agricultural Research and Development Fund (BARD) grant to AC and DK</w:t>
      </w:r>
      <w:r w:rsidR="00E4550A" w:rsidRPr="00EF2252">
        <w:rPr>
          <w:rFonts w:asciiTheme="majorBidi" w:hAnsiTheme="majorBidi" w:cstheme="majorBidi"/>
          <w:color w:val="000000"/>
          <w:sz w:val="22"/>
          <w:szCs w:val="22"/>
        </w:rPr>
        <w:t xml:space="preserve"> (IS-4800-15R)</w:t>
      </w:r>
      <w:r w:rsidRPr="00EF2252">
        <w:rPr>
          <w:rFonts w:asciiTheme="majorBidi" w:hAnsiTheme="majorBidi" w:cstheme="majorBidi"/>
          <w:color w:val="000000"/>
          <w:sz w:val="22"/>
          <w:szCs w:val="22"/>
        </w:rPr>
        <w:t xml:space="preserve">, the National Science Foundation </w:t>
      </w:r>
      <w:r w:rsidR="00E4550A" w:rsidRPr="00EF2252">
        <w:rPr>
          <w:rFonts w:asciiTheme="majorBidi" w:hAnsiTheme="majorBidi" w:cstheme="majorBidi"/>
          <w:color w:val="000000"/>
          <w:sz w:val="22"/>
          <w:szCs w:val="22"/>
        </w:rPr>
        <w:t xml:space="preserve">and US-Israel Binational Science Foundation </w:t>
      </w:r>
      <w:r w:rsidRPr="00EF2252">
        <w:rPr>
          <w:rFonts w:asciiTheme="majorBidi" w:hAnsiTheme="majorBidi" w:cstheme="majorBidi"/>
          <w:color w:val="000000"/>
          <w:sz w:val="22"/>
          <w:szCs w:val="22"/>
        </w:rPr>
        <w:t xml:space="preserve">(NSF-BSF) grant to </w:t>
      </w:r>
      <w:r w:rsidR="00291886" w:rsidRPr="00EF2252">
        <w:rPr>
          <w:rFonts w:asciiTheme="majorBidi" w:hAnsiTheme="majorBidi" w:cstheme="majorBidi"/>
          <w:color w:val="000000"/>
          <w:sz w:val="22"/>
          <w:szCs w:val="22"/>
        </w:rPr>
        <w:t>DK</w:t>
      </w:r>
      <w:r w:rsidRPr="00EF2252">
        <w:rPr>
          <w:rFonts w:asciiTheme="majorBidi" w:hAnsiTheme="majorBidi" w:cstheme="majorBidi"/>
          <w:color w:val="000000"/>
          <w:sz w:val="22"/>
          <w:szCs w:val="22"/>
        </w:rPr>
        <w:t xml:space="preserve"> and </w:t>
      </w:r>
      <w:r w:rsidR="00291886" w:rsidRPr="00EF2252">
        <w:rPr>
          <w:rFonts w:asciiTheme="majorBidi" w:hAnsiTheme="majorBidi" w:cstheme="majorBidi"/>
          <w:color w:val="000000"/>
          <w:sz w:val="22"/>
          <w:szCs w:val="22"/>
        </w:rPr>
        <w:t>AC</w:t>
      </w:r>
      <w:r w:rsidR="00E4550A" w:rsidRPr="00EF2252">
        <w:rPr>
          <w:rFonts w:asciiTheme="majorBidi" w:hAnsiTheme="majorBidi" w:cstheme="majorBidi"/>
          <w:color w:val="000000"/>
          <w:sz w:val="22"/>
          <w:szCs w:val="22"/>
        </w:rPr>
        <w:t xml:space="preserve"> (IOS-1656371; 2016611)</w:t>
      </w:r>
      <w:r w:rsidRPr="00EF2252">
        <w:rPr>
          <w:rFonts w:asciiTheme="majorBidi" w:hAnsiTheme="majorBidi" w:cstheme="majorBidi"/>
          <w:color w:val="000000"/>
          <w:sz w:val="22"/>
          <w:szCs w:val="22"/>
        </w:rPr>
        <w:t xml:space="preserve">, and BARD grant </w:t>
      </w:r>
      <w:r w:rsidRPr="00EF2252">
        <w:rPr>
          <w:rFonts w:asciiTheme="majorBidi" w:hAnsiTheme="majorBidi" w:cstheme="majorBidi"/>
          <w:color w:val="000000"/>
        </w:rPr>
        <w:t xml:space="preserve">to </w:t>
      </w:r>
      <w:r w:rsidRPr="00EF2252">
        <w:rPr>
          <w:rFonts w:asciiTheme="majorBidi" w:hAnsiTheme="majorBidi" w:cstheme="majorBidi"/>
          <w:color w:val="000000"/>
          <w:sz w:val="22"/>
          <w:szCs w:val="22"/>
        </w:rPr>
        <w:t>PC</w:t>
      </w:r>
      <w:r w:rsidR="00E4550A" w:rsidRPr="00EF2252">
        <w:rPr>
          <w:rFonts w:asciiTheme="majorBidi" w:hAnsiTheme="majorBidi" w:cstheme="majorBidi"/>
          <w:color w:val="000000"/>
          <w:sz w:val="22"/>
          <w:szCs w:val="22"/>
        </w:rPr>
        <w:t xml:space="preserve"> (</w:t>
      </w:r>
      <w:r w:rsidR="00644E79" w:rsidRPr="00EF2252">
        <w:rPr>
          <w:rFonts w:asciiTheme="majorBidi" w:hAnsiTheme="majorBidi" w:cstheme="majorBidi"/>
          <w:color w:val="000000"/>
          <w:sz w:val="22"/>
          <w:szCs w:val="22"/>
        </w:rPr>
        <w:t>GS-40-2017</w:t>
      </w:r>
      <w:r w:rsidR="00E4550A" w:rsidRPr="00EF2252">
        <w:rPr>
          <w:rFonts w:asciiTheme="majorBidi" w:hAnsiTheme="majorBidi" w:cstheme="majorBidi"/>
          <w:color w:val="000000"/>
          <w:sz w:val="22"/>
          <w:szCs w:val="22"/>
        </w:rPr>
        <w:t>)</w:t>
      </w:r>
      <w:r w:rsidRPr="00EF2252">
        <w:rPr>
          <w:rFonts w:asciiTheme="majorBidi" w:hAnsiTheme="majorBidi" w:cstheme="majorBidi"/>
          <w:color w:val="000000"/>
          <w:sz w:val="22"/>
          <w:szCs w:val="22"/>
        </w:rPr>
        <w:t>.</w:t>
      </w:r>
    </w:p>
    <w:p w14:paraId="30E09D14" w14:textId="77777777" w:rsidR="00BC183C" w:rsidRDefault="00BC183C">
      <w:pPr>
        <w:rPr>
          <w:rFonts w:asciiTheme="majorBidi" w:eastAsia="Times New Roman" w:hAnsiTheme="majorBidi" w:cstheme="majorBidi"/>
          <w:sz w:val="24"/>
          <w:szCs w:val="24"/>
        </w:rPr>
      </w:pPr>
      <w:r>
        <w:rPr>
          <w:rFonts w:asciiTheme="majorBidi" w:hAnsiTheme="majorBidi" w:cstheme="majorBidi"/>
        </w:rPr>
        <w:br w:type="page"/>
      </w:r>
    </w:p>
    <w:p w14:paraId="52BEDB31" w14:textId="77777777" w:rsidR="00AB662D" w:rsidRDefault="00AB662D" w:rsidP="00A73D31">
      <w:pPr>
        <w:spacing w:line="360" w:lineRule="auto"/>
        <w:ind w:firstLine="0"/>
        <w:rPr>
          <w:rFonts w:asciiTheme="majorBidi" w:hAnsiTheme="majorBidi" w:cstheme="majorBidi"/>
          <w:sz w:val="24"/>
          <w:szCs w:val="24"/>
        </w:rPr>
      </w:pPr>
      <w:r w:rsidRPr="00CD5AAB">
        <w:rPr>
          <w:rFonts w:asciiTheme="majorBidi" w:hAnsiTheme="majorBidi" w:cstheme="majorBidi"/>
          <w:b/>
          <w:bCs/>
          <w:sz w:val="24"/>
          <w:szCs w:val="24"/>
        </w:rPr>
        <w:lastRenderedPageBreak/>
        <w:t>Author contribution:</w:t>
      </w:r>
      <w:r>
        <w:rPr>
          <w:rFonts w:asciiTheme="majorBidi" w:hAnsiTheme="majorBidi" w:cstheme="majorBidi"/>
          <w:sz w:val="24"/>
          <w:szCs w:val="24"/>
        </w:rPr>
        <w:t xml:space="preserve"> </w:t>
      </w:r>
    </w:p>
    <w:p w14:paraId="354531A4" w14:textId="7EEBBA7E" w:rsidR="00AB662D" w:rsidRPr="00212B06" w:rsidRDefault="00AB662D" w:rsidP="00A73D31">
      <w:pPr>
        <w:pStyle w:val="NormalWeb"/>
        <w:spacing w:line="360" w:lineRule="auto"/>
        <w:rPr>
          <w:rFonts w:asciiTheme="majorBidi" w:hAnsiTheme="majorBidi" w:cstheme="majorBidi"/>
          <w:color w:val="000000"/>
          <w:sz w:val="22"/>
          <w:szCs w:val="22"/>
        </w:rPr>
      </w:pPr>
      <w:r w:rsidRPr="00212B06">
        <w:rPr>
          <w:rFonts w:asciiTheme="majorBidi" w:hAnsiTheme="majorBidi" w:cstheme="majorBidi"/>
          <w:color w:val="000000"/>
          <w:sz w:val="22"/>
          <w:szCs w:val="22"/>
        </w:rPr>
        <w:t xml:space="preserve">P.C, A.C, and D.K conceived and designed the experiments. P.C, J.H and J.B contributed to plasmids design. P.C cultivate, modified and established the modified cell line. P.C performed all uptake experiments, analyzed the data and preformed statistics analysis. P.C, A.C, D.K and J.B wrote the paper.  </w:t>
      </w:r>
    </w:p>
    <w:p w14:paraId="0CFB5508" w14:textId="27D42965" w:rsidR="00EF2252" w:rsidRDefault="00EF2252" w:rsidP="00A73D31">
      <w:pPr>
        <w:pStyle w:val="NormalWeb"/>
        <w:spacing w:line="360" w:lineRule="auto"/>
        <w:rPr>
          <w:rFonts w:asciiTheme="majorBidi" w:hAnsiTheme="majorBidi" w:cstheme="majorBidi"/>
        </w:rPr>
      </w:pPr>
      <w:r>
        <w:rPr>
          <w:rFonts w:asciiTheme="majorBidi" w:hAnsiTheme="majorBidi" w:cstheme="majorBidi"/>
        </w:rPr>
        <w:br w:type="page"/>
      </w:r>
    </w:p>
    <w:p w14:paraId="20F9D0AD" w14:textId="77777777" w:rsidR="00EF2252" w:rsidRDefault="00EF2252" w:rsidP="00A73D31">
      <w:pPr>
        <w:spacing w:line="360" w:lineRule="auto"/>
        <w:rPr>
          <w:rFonts w:asciiTheme="majorBidi" w:hAnsiTheme="majorBidi" w:cstheme="majorBidi"/>
        </w:rPr>
      </w:pPr>
    </w:p>
    <w:p w14:paraId="2AC73C3D" w14:textId="77777777" w:rsidR="008C49E9" w:rsidRPr="00EF2252" w:rsidRDefault="008C49E9" w:rsidP="00A73D31">
      <w:pPr>
        <w:widowControl w:val="0"/>
        <w:autoSpaceDE w:val="0"/>
        <w:autoSpaceDN w:val="0"/>
        <w:adjustRightInd w:val="0"/>
        <w:spacing w:line="360" w:lineRule="auto"/>
        <w:ind w:left="480" w:hanging="480"/>
        <w:rPr>
          <w:rFonts w:asciiTheme="majorBidi" w:hAnsiTheme="majorBidi" w:cstheme="majorBidi"/>
          <w:b/>
          <w:bCs/>
        </w:rPr>
      </w:pPr>
      <w:r w:rsidRPr="00EF2252">
        <w:rPr>
          <w:rFonts w:asciiTheme="majorBidi" w:hAnsiTheme="majorBidi" w:cstheme="majorBidi"/>
          <w:b/>
          <w:bCs/>
        </w:rPr>
        <w:t>References</w:t>
      </w:r>
    </w:p>
    <w:p w14:paraId="5DBB03A7" w14:textId="52D90420" w:rsidR="00212B06" w:rsidRPr="00212B06" w:rsidRDefault="008C49E9"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EF2252">
        <w:rPr>
          <w:rFonts w:asciiTheme="majorBidi" w:hAnsiTheme="majorBidi" w:cstheme="majorBidi"/>
        </w:rPr>
        <w:fldChar w:fldCharType="begin" w:fldLock="1"/>
      </w:r>
      <w:r w:rsidRPr="00EF2252">
        <w:rPr>
          <w:rFonts w:asciiTheme="majorBidi" w:hAnsiTheme="majorBidi" w:cstheme="majorBidi"/>
        </w:rPr>
        <w:instrText xml:space="preserve">ADDIN Mendeley Bibliography CSL_BIBLIOGRAPHY </w:instrText>
      </w:r>
      <w:r w:rsidRPr="00EF2252">
        <w:rPr>
          <w:rFonts w:asciiTheme="majorBidi" w:hAnsiTheme="majorBidi" w:cstheme="majorBidi"/>
        </w:rPr>
        <w:fldChar w:fldCharType="separate"/>
      </w:r>
      <w:r w:rsidR="00212B06" w:rsidRPr="00212B06">
        <w:rPr>
          <w:rFonts w:ascii="Times New Roman" w:hAnsi="Times New Roman" w:cs="Times New Roman"/>
          <w:noProof/>
          <w:szCs w:val="24"/>
        </w:rPr>
        <w:t>Alghamdi, O.A., King, N., Jones, G.L., Moens, P.D.J., 2018. A new use of β-Ala-Lys (AMCA) as a transport reporter for PEPT1 and PEPT2 in renal brush border membrane vesicles from the outer cortex and outer medulla. Biochim Biophys Acta - Biomembr 1860, 960–964. https://doi.org/10.1016/j.bbamem.2017.12.021</w:t>
      </w:r>
    </w:p>
    <w:p w14:paraId="6A880DAF"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Almén, M.S., Nordström, K.J.V., Fredriksson, R., Schiöth, H.B., 2009. Mapping the human membrane proteome: A majority of the human membrane proteins can be classified according to function and evolutionary origin. BMC Biol 7, 50. https://doi.org/10.1186/1741-7007-7-50</w:t>
      </w:r>
    </w:p>
    <w:p w14:paraId="0081E19F"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Beck, F.X., Grünbein, R., Lugmayr, K., Neuhofer, W., 2000. Heat shock proteins and the cellular response to osmotic stress. Cell Physiol Biochem 10, 303–306. https://doi.org/10.1159/000016362</w:t>
      </w:r>
    </w:p>
    <w:p w14:paraId="11B94B95"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Bodinier, C., Lorin-Nebel, C., Charmantier, G., Boulo, V., 2009. Influence of salinity on the localization and expression of the CFTR chloride channel in the ionocytes of juvenile </w:t>
      </w:r>
      <w:r w:rsidRPr="00EF7285">
        <w:rPr>
          <w:rFonts w:ascii="Times New Roman" w:hAnsi="Times New Roman" w:cs="Times New Roman"/>
          <w:i/>
          <w:iCs/>
          <w:noProof/>
          <w:szCs w:val="24"/>
        </w:rPr>
        <w:t>Dicentrarchus labrax</w:t>
      </w:r>
      <w:r w:rsidRPr="00212B06">
        <w:rPr>
          <w:rFonts w:ascii="Times New Roman" w:hAnsi="Times New Roman" w:cs="Times New Roman"/>
          <w:noProof/>
          <w:szCs w:val="24"/>
        </w:rPr>
        <w:t xml:space="preserve"> exposed to seawater and freshwater. Comp Biochem Physiol Part A 153, 345–351. https://doi.org/10.1016/j.cbpa.2009.03.011</w:t>
      </w:r>
    </w:p>
    <w:p w14:paraId="0C955D2A"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Boll, M., Herget, M., Wagener, M., Weber, W.M., Markovich, D., Biber, J., Clauss, W., Murer, H., Daniel, H., 1996. Expression cloning and functional characterization of the kidney cortex high-affinity proton-coupled peptide transporter. Proc Natl Acad Sci U S A 93, 284–289. https://doi.org/10.1073/pnas.93.1.284</w:t>
      </w:r>
    </w:p>
    <w:p w14:paraId="5923BE8E"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Bucking, C., Schulte, P.M., 2012. Environmental and nutritional regulation of expression and function of two peptide transporter (PepT1) isoforms in a euryhaline teleost. Comp Biochem Physiol - A Mol Integr Physiol 161, 379–387. https://doi.org/10.1016/j.cbpa.2011.12.008</w:t>
      </w:r>
    </w:p>
    <w:p w14:paraId="4B5228D0"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Chew, S.F., Hiong, K.C., Lam, S.P., Ong, S.W., Wee, W.L., Wong, W.P., Ip, Y.K., 2014. Functional roles of Na</w:t>
      </w:r>
      <w:r w:rsidRPr="00EF7285">
        <w:rPr>
          <w:rFonts w:ascii="Times New Roman" w:hAnsi="Times New Roman" w:cs="Times New Roman"/>
          <w:noProof/>
          <w:szCs w:val="24"/>
          <w:vertAlign w:val="superscript"/>
        </w:rPr>
        <w:t>+</w:t>
      </w:r>
      <w:r w:rsidRPr="00212B06">
        <w:rPr>
          <w:rFonts w:ascii="Times New Roman" w:hAnsi="Times New Roman" w:cs="Times New Roman"/>
          <w:noProof/>
          <w:szCs w:val="24"/>
        </w:rPr>
        <w:t>/K</w:t>
      </w:r>
      <w:r w:rsidRPr="00EF7285">
        <w:rPr>
          <w:rFonts w:ascii="Times New Roman" w:hAnsi="Times New Roman" w:cs="Times New Roman"/>
          <w:noProof/>
          <w:szCs w:val="24"/>
          <w:vertAlign w:val="superscript"/>
        </w:rPr>
        <w:t>+</w:t>
      </w:r>
      <w:r w:rsidRPr="00212B06">
        <w:rPr>
          <w:rFonts w:ascii="Times New Roman" w:hAnsi="Times New Roman" w:cs="Times New Roman"/>
          <w:noProof/>
          <w:szCs w:val="24"/>
        </w:rPr>
        <w:t>-ATPase in active ammonia excretion and seawater acclimation in the giant mudskipper, Periophthalmodon schlosseri. Front Physiol 5 APR, 1–17. https://doi.org/10.3389/fphys.2014.00158</w:t>
      </w:r>
    </w:p>
    <w:p w14:paraId="29F47FD7"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Chourasia, T.K., D’Cotta, H., Baroiller, J.F., Slosman, T., Cnaani, A., 2018. Effects of the acclimation to high salinity on intestinal ion and peptide transporters in two tilapia species that differ in their salinity tolerance. Comp Biochem Physiol -Part A  Mol Integr Physiol 218, 16–23. https://doi.org/10.1016/j.cbpa.2018.01.004</w:t>
      </w:r>
    </w:p>
    <w:p w14:paraId="23D93180"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Con, P., Nitzan, T., Cnaani, A., 2017. Salinity-dependent shift in the localization of three peptide transporters along the intestine of the Mozambique tilapia (</w:t>
      </w:r>
      <w:r w:rsidRPr="00EF7285">
        <w:rPr>
          <w:rFonts w:ascii="Times New Roman" w:hAnsi="Times New Roman" w:cs="Times New Roman"/>
          <w:i/>
          <w:iCs/>
          <w:noProof/>
          <w:szCs w:val="24"/>
        </w:rPr>
        <w:t>Oreochromis mossambicus</w:t>
      </w:r>
      <w:r w:rsidRPr="00212B06">
        <w:rPr>
          <w:rFonts w:ascii="Times New Roman" w:hAnsi="Times New Roman" w:cs="Times New Roman"/>
          <w:noProof/>
          <w:szCs w:val="24"/>
        </w:rPr>
        <w:t>). Front Physiol 8, 1–12. https://doi.org/10.3389/fphys.2017.00008</w:t>
      </w:r>
    </w:p>
    <w:p w14:paraId="5E4CBF89" w14:textId="5FB701B4"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Con, P., Nitzan, T., Slosman, T., Harpaz, S., Cnaani, A., 2019. Peptide transporters in the primary gastrointestinal tract of pre-feeding mozambique tilapia larva. Front Physiol 10. </w:t>
      </w:r>
      <w:r w:rsidRPr="00212B06">
        <w:rPr>
          <w:rFonts w:ascii="Times New Roman" w:hAnsi="Times New Roman" w:cs="Times New Roman"/>
          <w:noProof/>
          <w:szCs w:val="24"/>
        </w:rPr>
        <w:lastRenderedPageBreak/>
        <w:t>https://doi.org/10.3389/fphys.2019.00808</w:t>
      </w:r>
    </w:p>
    <w:p w14:paraId="415CC1E9"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Cossins, A.R., Macdonald, A.G., 1989. The adaptation of biological membranes to temperature and pressure: Fish from the deep and cold. J Bioenerg Biomembr 21, 115–135. https://doi.org/10.1007/BF00762215</w:t>
      </w:r>
    </w:p>
    <w:p w14:paraId="1E87EB00"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Daniel, H., Morse, E.L., Adibi, S.A., 1991. The high and low affinity transport systems for dipeptides in kidney brush border membrane respond differently to alterations in pH gradient and membrane potential. J Biol Chem 266, 19917–24.</w:t>
      </w:r>
    </w:p>
    <w:p w14:paraId="5F4F334B" w14:textId="24C9B345"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Daniel, H., Spanier, B., Kottra, G., Weitz, D., 2006. From bacteria to man: archaic proton-dependent peptide transporters at work. Physiology 21, 93–102. https://doi.org/10.1152/physiol.00054.2005</w:t>
      </w:r>
    </w:p>
    <w:p w14:paraId="7C6FAB58" w14:textId="604C7321"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DeVries, A.L., Wohlschlag, D.E., 1969. Freezing resistance in some antarctic fishes. Science (80- ) 163, 1073–1075. https://doi.org/10.1126/science.163.3871.1073</w:t>
      </w:r>
    </w:p>
    <w:p w14:paraId="630D4CC6" w14:textId="51FDD912"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Dieck, S.T., Heuer, H., Ehrchen, J., Otto, C., Bauer, K., 1999. The peptide transporter PepT2 is expressed in rat brain and mediates the accumulation of the fluorescent dipeptide derivative </w:t>
      </w:r>
      <w:r>
        <w:rPr>
          <w:rFonts w:ascii="Times New Roman" w:hAnsi="Times New Roman" w:cs="Times New Roman"/>
          <w:noProof/>
          <w:szCs w:val="24"/>
        </w:rPr>
        <w:t>β</w:t>
      </w:r>
      <w:r w:rsidRPr="00212B06">
        <w:rPr>
          <w:rFonts w:ascii="Times New Roman" w:hAnsi="Times New Roman" w:cs="Times New Roman"/>
          <w:noProof/>
          <w:szCs w:val="24"/>
        </w:rPr>
        <w:t>-Ala-Lys-N</w:t>
      </w:r>
      <w:r>
        <w:rPr>
          <w:rFonts w:ascii="Times New Roman" w:hAnsi="Times New Roman" w:cs="Times New Roman"/>
          <w:noProof/>
          <w:szCs w:val="24"/>
        </w:rPr>
        <w:t>ε</w:t>
      </w:r>
      <w:r w:rsidRPr="00212B06">
        <w:rPr>
          <w:rFonts w:ascii="Times New Roman" w:hAnsi="Times New Roman" w:cs="Times New Roman"/>
          <w:noProof/>
          <w:szCs w:val="24"/>
        </w:rPr>
        <w:t>-AMCA in astrocytes. Glia 25, 10–20. https://doi.org/10.1002/(SICI)1098-1136(19990101)25:1&lt;10::AID-GLIA2&gt;3.0.CO;2-Y</w:t>
      </w:r>
    </w:p>
    <w:p w14:paraId="104720DF"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Evans, T.G., Somero, G.N., 2008. A microarray-based transcriptomic time-course of hyper- and hypo-osmotic stress signaling events in the euryhaline fish </w:t>
      </w:r>
      <w:r w:rsidRPr="00EF7285">
        <w:rPr>
          <w:rFonts w:ascii="Times New Roman" w:hAnsi="Times New Roman" w:cs="Times New Roman"/>
          <w:i/>
          <w:iCs/>
          <w:noProof/>
          <w:szCs w:val="24"/>
        </w:rPr>
        <w:t>Gillichthys mirabilis</w:t>
      </w:r>
      <w:r w:rsidRPr="00212B06">
        <w:rPr>
          <w:rFonts w:ascii="Times New Roman" w:hAnsi="Times New Roman" w:cs="Times New Roman"/>
          <w:noProof/>
          <w:szCs w:val="24"/>
        </w:rPr>
        <w:t>: osmosensors to effectors. J Exp Biol 211, 3636–3649.</w:t>
      </w:r>
    </w:p>
    <w:p w14:paraId="13C4D5CB"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Fei, Y.-J., Kanai, Y., Nussberger, S., Ganapathy, V., Leibach, F.H., Romero, M.F., Singh, S.K., Boron, W.F., Hediger, M.A., 1994. Expression cloning of a mammalian proton-coupled oligopeptide transporter. Nature 368, 563–566. https://doi.org/10.1038/368563a0</w:t>
      </w:r>
    </w:p>
    <w:p w14:paraId="014A8ADE"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Ganapathy, V., Leibach, F.H., 1983. Role of pH gradient and membrane potential in dipeptide transport in intestinal and renal brush-border membrane vesicles from the rabbit. Studies with L-carnosine and glycyl-L-proline. J Biol Chem 258, 14189–14192.</w:t>
      </w:r>
    </w:p>
    <w:p w14:paraId="23BE0A04"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Gardell, A.M., Qin, Q., Rice, R.H., Li, J., Kültz, D., 2014. Derivation and osmotolerance characterization of three immortalized tilapia (</w:t>
      </w:r>
      <w:r w:rsidRPr="00EF7285">
        <w:rPr>
          <w:rFonts w:ascii="Times New Roman" w:hAnsi="Times New Roman" w:cs="Times New Roman"/>
          <w:i/>
          <w:iCs/>
          <w:noProof/>
          <w:szCs w:val="24"/>
        </w:rPr>
        <w:t>Oreochromis mossambicus</w:t>
      </w:r>
      <w:r w:rsidRPr="00212B06">
        <w:rPr>
          <w:rFonts w:ascii="Times New Roman" w:hAnsi="Times New Roman" w:cs="Times New Roman"/>
          <w:noProof/>
          <w:szCs w:val="24"/>
        </w:rPr>
        <w:t>) cell lines. PLoS One 9, e95919. https://doi.org/10.1371/journal.pone.0095919</w:t>
      </w:r>
    </w:p>
    <w:p w14:paraId="4C930B1A"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Genz, J., Taylor, J.R., Grosell, M., 2008. Effects of salinity on intestinal bicarbonate secretion and compensatory regulation of acid-base balance in </w:t>
      </w:r>
      <w:r w:rsidRPr="00EF7285">
        <w:rPr>
          <w:rFonts w:ascii="Times New Roman" w:hAnsi="Times New Roman" w:cs="Times New Roman"/>
          <w:i/>
          <w:iCs/>
          <w:noProof/>
          <w:szCs w:val="24"/>
        </w:rPr>
        <w:t>Opsanus beta</w:t>
      </w:r>
      <w:r w:rsidRPr="00212B06">
        <w:rPr>
          <w:rFonts w:ascii="Times New Roman" w:hAnsi="Times New Roman" w:cs="Times New Roman"/>
          <w:noProof/>
          <w:szCs w:val="24"/>
        </w:rPr>
        <w:t>. J Exp Biol 211, 2327–2335. https://doi.org/10.1242/jeb.016832</w:t>
      </w:r>
    </w:p>
    <w:p w14:paraId="401DCD02"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Gomes, A.S., Vacca, F., Cinquetti, R., Murashita, K., Barca, A., Bossi, E., Rønnestad, I., Verri, T., 2020. Identification and characterization of the Atlantic salmon peptide transporter 1a. Am J Physiol - Cell Physiol 318, C191–C204. https://doi.org/10.1152/ajpcell.00360.2019</w:t>
      </w:r>
    </w:p>
    <w:p w14:paraId="524E9EBE"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Gonçalves, A.F., Castro, L.F.C., Pereira-Wilson, C., Coimbra, J., Wilson, J.M., 2007. Is there a compromise between nutrient uptake and gas exchange in the gut of </w:t>
      </w:r>
      <w:r w:rsidRPr="00EF7285">
        <w:rPr>
          <w:rFonts w:ascii="Times New Roman" w:hAnsi="Times New Roman" w:cs="Times New Roman"/>
          <w:i/>
          <w:iCs/>
          <w:noProof/>
          <w:szCs w:val="24"/>
        </w:rPr>
        <w:t>Misgurnus anguillicaudatus</w:t>
      </w:r>
      <w:r w:rsidRPr="00212B06">
        <w:rPr>
          <w:rFonts w:ascii="Times New Roman" w:hAnsi="Times New Roman" w:cs="Times New Roman"/>
          <w:noProof/>
          <w:szCs w:val="24"/>
        </w:rPr>
        <w:t xml:space="preserve">, </w:t>
      </w:r>
      <w:r w:rsidRPr="00212B06">
        <w:rPr>
          <w:rFonts w:ascii="Times New Roman" w:hAnsi="Times New Roman" w:cs="Times New Roman"/>
          <w:noProof/>
          <w:szCs w:val="24"/>
        </w:rPr>
        <w:lastRenderedPageBreak/>
        <w:t>an intestinal air-breathing fish? Comp Biochem Physiol Part D Genomics Proteomics 2, 345–355. https://doi.org/10.1016/j.cbd.2007.08.002</w:t>
      </w:r>
    </w:p>
    <w:p w14:paraId="2D2CB0C6"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Guettou, F., Quistgaard, E.M., Trésaugues, L., Moberg, P., Jegerschöld, C., Zhu, L., Jong, A.J.O., Nordlund, P., Löw, C., 2013. Structural insights into substrate recognition in proton-dependent oligopeptide transporters. EMBO Rep 14, 804–810. https://doi.org/10.1038/embor.2013.107</w:t>
      </w:r>
    </w:p>
    <w:p w14:paraId="268655ED"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Hallali, E., Kokou, F., Chourasia, T.K., Nitzan, T., Con, P., Harpaz, S., Mizrahi, I., Cnaani, A., 2018. Dietary salt levels affect digestibility, intestinal gene expression, and the microbiome, in Nile tilapia (</w:t>
      </w:r>
      <w:r w:rsidRPr="00EF7285">
        <w:rPr>
          <w:rFonts w:ascii="Times New Roman" w:hAnsi="Times New Roman" w:cs="Times New Roman"/>
          <w:i/>
          <w:iCs/>
          <w:noProof/>
          <w:szCs w:val="24"/>
        </w:rPr>
        <w:t>Oreochromis niloticus</w:t>
      </w:r>
      <w:r w:rsidRPr="00212B06">
        <w:rPr>
          <w:rFonts w:ascii="Times New Roman" w:hAnsi="Times New Roman" w:cs="Times New Roman"/>
          <w:noProof/>
          <w:szCs w:val="24"/>
        </w:rPr>
        <w:t>). PLoS One 13, e0202351. https://doi.org/10.1371/journal.pone.0202351</w:t>
      </w:r>
    </w:p>
    <w:p w14:paraId="0A9B2F35"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Hiroi, J., Yasumasu, S., McCormick, S.D., Hwang, P.-P., Kaneko, T., 2008. Evidence for an apical Na-Cl cotransporter involved in ion uptake in a teleost fish. J Exp Biol 211, 2584–2599. https://doi.org/10.1242/jeb.018663</w:t>
      </w:r>
    </w:p>
    <w:p w14:paraId="7E6EAA04"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Hoffmann, A.A., Hercus, M.J., 2000. Environmental stress as an evolutionary force. Bioscience 50, 217–226. https://doi.org/10.1641/0006-3568(2000)050[0217:ESAAEF]2.3.CO;2</w:t>
      </w:r>
    </w:p>
    <w:p w14:paraId="767D4A45"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Ingersoll, S. a., Ayyadurai, S., Charania, M. a., Laroui, H., Yan, Y., Merlin, D., 2012. The role and pathophysiological relevance of membrane transporter PepT1 in intestinal inflammation and inflammatory bowel disease. AJP Gastrointest Liver Physiol 302, G484--G492. https://doi.org/10.1152/ajpgi.00477.2011</w:t>
      </w:r>
    </w:p>
    <w:p w14:paraId="3F972BC8"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Inokuchi, M., Kaneko, T., 2012. Recruitment and degeneration of mitochondrion-rich cells in the gills of Mozambique tilapia </w:t>
      </w:r>
      <w:r w:rsidRPr="00EF7285">
        <w:rPr>
          <w:rFonts w:ascii="Times New Roman" w:hAnsi="Times New Roman" w:cs="Times New Roman"/>
          <w:i/>
          <w:iCs/>
          <w:noProof/>
          <w:szCs w:val="24"/>
        </w:rPr>
        <w:t>Oreochromis mossambicus</w:t>
      </w:r>
      <w:r w:rsidRPr="00212B06">
        <w:rPr>
          <w:rFonts w:ascii="Times New Roman" w:hAnsi="Times New Roman" w:cs="Times New Roman"/>
          <w:noProof/>
          <w:szCs w:val="24"/>
        </w:rPr>
        <w:t xml:space="preserve"> during adaptation to a hyperosmotic environment. Comp Biochem Physiol A Mol Integr Physiol 162, 245–51. https://doi.org/10.1016/j.cbpa.2012.03.018</w:t>
      </w:r>
    </w:p>
    <w:p w14:paraId="25777518"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Killer, M., Wald, J., Pieprzyk, J., Marlovits, T.C., Löw, C., 2021. Structural snapshots of human PepT1 and PepT2 reveal mechanistic insights into substrate and drug transport across epithelial membranes. Sci Adv 7, 3259. https://doi.org/10.1126/sciadv.abk3259</w:t>
      </w:r>
    </w:p>
    <w:p w14:paraId="72D3E099"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Kokou, F., Con, P., Barki, A., Nitzan, T., Slosman, T., Mizrahi, I., Cnaani, A., 2019. Short- and long-term low-salinity acclimation effects on the branchial and intestinal gene expression in the European seabass (</w:t>
      </w:r>
      <w:r w:rsidRPr="00EF7285">
        <w:rPr>
          <w:rFonts w:ascii="Times New Roman" w:hAnsi="Times New Roman" w:cs="Times New Roman"/>
          <w:i/>
          <w:iCs/>
          <w:noProof/>
          <w:szCs w:val="24"/>
        </w:rPr>
        <w:t>Dicentrarchus labrax</w:t>
      </w:r>
      <w:r w:rsidRPr="00212B06">
        <w:rPr>
          <w:rFonts w:ascii="Times New Roman" w:hAnsi="Times New Roman" w:cs="Times New Roman"/>
          <w:noProof/>
          <w:szCs w:val="24"/>
        </w:rPr>
        <w:t>). Comp Biochem Physiol Part A Mol Integr Physiol 231, 11–18. https://doi.org/10.1016/j.cbpa.2019.01.018</w:t>
      </w:r>
    </w:p>
    <w:p w14:paraId="455C4757" w14:textId="557AAD50"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Kültz, D., 2012. The</w:t>
      </w:r>
      <w:r w:rsidR="005A1546" w:rsidRPr="00212B06">
        <w:rPr>
          <w:rFonts w:ascii="Times New Roman" w:hAnsi="Times New Roman" w:cs="Times New Roman"/>
          <w:noProof/>
          <w:szCs w:val="24"/>
        </w:rPr>
        <w:t xml:space="preserve"> combinatorial nature of osmosensing in fis</w:t>
      </w:r>
      <w:r w:rsidRPr="00212B06">
        <w:rPr>
          <w:rFonts w:ascii="Times New Roman" w:hAnsi="Times New Roman" w:cs="Times New Roman"/>
          <w:noProof/>
          <w:szCs w:val="24"/>
        </w:rPr>
        <w:t>hes. Physiology 27, 259–275. https://doi.org/10.1152/physiol.00014.2012</w:t>
      </w:r>
    </w:p>
    <w:p w14:paraId="0029B4E4" w14:textId="1927A76D"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Kültz, D., 2005. M</w:t>
      </w:r>
      <w:r w:rsidR="005A1546" w:rsidRPr="00212B06">
        <w:rPr>
          <w:rFonts w:ascii="Times New Roman" w:hAnsi="Times New Roman" w:cs="Times New Roman"/>
          <w:noProof/>
          <w:szCs w:val="24"/>
        </w:rPr>
        <w:t>olecular and evolutionary basis of the cellular stress response</w:t>
      </w:r>
      <w:r w:rsidRPr="00212B06">
        <w:rPr>
          <w:rFonts w:ascii="Times New Roman" w:hAnsi="Times New Roman" w:cs="Times New Roman"/>
          <w:noProof/>
          <w:szCs w:val="24"/>
        </w:rPr>
        <w:t>. Annu Rev Physiol 67, 225–257. https://doi.org/10.1146/annurev.physiol.67.040403.103635</w:t>
      </w:r>
    </w:p>
    <w:p w14:paraId="5B0D51F6"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Kültz, D., Fiol, D.F., Valkova, N., Gomez-Jimenez, S., Chan, S.Y., Lee, J., 2007. Functional genomics and proteomics of the cellular osmotic stress response in “non-model” organisms. J Exp Biol 210, </w:t>
      </w:r>
      <w:r w:rsidRPr="00212B06">
        <w:rPr>
          <w:rFonts w:ascii="Times New Roman" w:hAnsi="Times New Roman" w:cs="Times New Roman"/>
          <w:noProof/>
          <w:szCs w:val="24"/>
        </w:rPr>
        <w:lastRenderedPageBreak/>
        <w:t>1593–1601. https://doi.org/10.1242/jeb.000141</w:t>
      </w:r>
    </w:p>
    <w:p w14:paraId="290E40FB"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Kültz, D., Li, J., Gardell, A., Sacchi, R., 2013. Quantitative molecular phenotyping of gill remodeling in a cichlid fish responding to salinity stress. Mol Cell Proteomics 12, 3962–3975. https://doi.org/10.1074/mcp.M113.029827</w:t>
      </w:r>
    </w:p>
    <w:p w14:paraId="22DFB3A7"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Lee, A.G., 2004. How lipids affect the activities of integral membrane proteins. Biochim Biophys Acta - Biomembr 1666, 62–87. https://doi.org/10.1016/j.bbamem.2004.05.012</w:t>
      </w:r>
    </w:p>
    <w:p w14:paraId="7AFBD8AB"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Lewis, D.H., Marks, J.E., 1985. Microcultures of </w:t>
      </w:r>
      <w:r w:rsidRPr="00EF7285">
        <w:rPr>
          <w:rFonts w:ascii="Times New Roman" w:hAnsi="Times New Roman" w:cs="Times New Roman"/>
          <w:i/>
          <w:iCs/>
          <w:noProof/>
          <w:szCs w:val="24"/>
        </w:rPr>
        <w:t>Sarotherodon mossambicus</w:t>
      </w:r>
      <w:r w:rsidRPr="00212B06">
        <w:rPr>
          <w:rFonts w:ascii="Times New Roman" w:hAnsi="Times New Roman" w:cs="Times New Roman"/>
          <w:noProof/>
          <w:szCs w:val="24"/>
        </w:rPr>
        <w:t xml:space="preserve"> (Peters) cells: their use in detecting fish viruses. J Fish Dis 8, 477–478. https://doi.org/10.1111/j.1365-2761.1985.tb01283.x</w:t>
      </w:r>
    </w:p>
    <w:p w14:paraId="2AB41182"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Maffia, M., Rizzello, A., Acierno, R., Verri, T., Rollo, M., Danieli, A., Döring, F., Daniel, H., Storelli, C., 2003. Characterisation of intestinal peptide transporter of the Antarctic haemoglobinless teleost </w:t>
      </w:r>
      <w:r w:rsidRPr="00EF7285">
        <w:rPr>
          <w:rFonts w:ascii="Times New Roman" w:hAnsi="Times New Roman" w:cs="Times New Roman"/>
          <w:i/>
          <w:iCs/>
          <w:noProof/>
          <w:szCs w:val="24"/>
        </w:rPr>
        <w:t>Chionodraco hamatus</w:t>
      </w:r>
      <w:r w:rsidRPr="00212B06">
        <w:rPr>
          <w:rFonts w:ascii="Times New Roman" w:hAnsi="Times New Roman" w:cs="Times New Roman"/>
          <w:noProof/>
          <w:szCs w:val="24"/>
        </w:rPr>
        <w:t>. J Exp Biol 206, 705–714. https://doi.org/10.1242/jeb.00145</w:t>
      </w:r>
    </w:p>
    <w:p w14:paraId="59106597"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McCormick, S.D., Sundell, K., Björnsson, B.T., Brown, C.L., Hiroi, J., Bjornsson, B.T., Brown, C.L., Hiroi, J., 2003. Influence of salinity on the localization of Na</w:t>
      </w:r>
      <w:r w:rsidRPr="00EF7285">
        <w:rPr>
          <w:rFonts w:ascii="Times New Roman" w:hAnsi="Times New Roman" w:cs="Times New Roman"/>
          <w:noProof/>
          <w:szCs w:val="24"/>
          <w:vertAlign w:val="superscript"/>
        </w:rPr>
        <w:t>+</w:t>
      </w:r>
      <w:r w:rsidRPr="00212B06">
        <w:rPr>
          <w:rFonts w:ascii="Times New Roman" w:hAnsi="Times New Roman" w:cs="Times New Roman"/>
          <w:noProof/>
          <w:szCs w:val="24"/>
        </w:rPr>
        <w:t>/K</w:t>
      </w:r>
      <w:r w:rsidRPr="00EF7285">
        <w:rPr>
          <w:rFonts w:ascii="Times New Roman" w:hAnsi="Times New Roman" w:cs="Times New Roman"/>
          <w:noProof/>
          <w:szCs w:val="24"/>
          <w:vertAlign w:val="superscript"/>
        </w:rPr>
        <w:t>+</w:t>
      </w:r>
      <w:r w:rsidRPr="00212B06">
        <w:rPr>
          <w:rFonts w:ascii="Times New Roman" w:hAnsi="Times New Roman" w:cs="Times New Roman"/>
          <w:noProof/>
          <w:szCs w:val="24"/>
        </w:rPr>
        <w:t>-ATPase, Na+/K+/2Cl- cotransporter (NKCC) and CFTR anion channel in chloride cells of the Hawaiian goby (</w:t>
      </w:r>
      <w:r w:rsidRPr="00EF7285">
        <w:rPr>
          <w:rFonts w:ascii="Times New Roman" w:hAnsi="Times New Roman" w:cs="Times New Roman"/>
          <w:i/>
          <w:iCs/>
          <w:noProof/>
          <w:szCs w:val="24"/>
        </w:rPr>
        <w:t>Stenogobius hawaiiensis</w:t>
      </w:r>
      <w:r w:rsidRPr="00212B06">
        <w:rPr>
          <w:rFonts w:ascii="Times New Roman" w:hAnsi="Times New Roman" w:cs="Times New Roman"/>
          <w:noProof/>
          <w:szCs w:val="24"/>
        </w:rPr>
        <w:t>). J Exp Biol 206, 4575–4583. https://doi.org/10.1242/jeb.00711</w:t>
      </w:r>
    </w:p>
    <w:p w14:paraId="651648FD"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Milne, M.D., 1964. Disorders of amino-acid transport. BMJ 1, 327–336. https://doi.org/10.1136/bmj.1.5379.327</w:t>
      </w:r>
    </w:p>
    <w:p w14:paraId="22FB0AC6"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Minhas, G.S., Newstead, S., 2020. Recent advances in understanding prodrug transport through the SLC15 family of proton-coupled transporters. Biochem Soc Trans 48, 337–346. https://doi.org/10.1042/BST20180302</w:t>
      </w:r>
    </w:p>
    <w:p w14:paraId="13D900E2" w14:textId="7D16CC69"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Nitzan, T., Kokou, F., Doron-Faigenboim, A., Slosman, T., Biran, J., Mizrahi, I., Zak, T., Benet, A., Cnaani, A., 2019. Transc</w:t>
      </w:r>
      <w:r w:rsidR="005A1546" w:rsidRPr="00212B06">
        <w:rPr>
          <w:rFonts w:ascii="Times New Roman" w:hAnsi="Times New Roman" w:cs="Times New Roman"/>
          <w:noProof/>
          <w:szCs w:val="24"/>
        </w:rPr>
        <w:t>riptome analysis reveals common and differential response to low temperature exposure between tolerant and sensitive blue tila</w:t>
      </w:r>
      <w:r w:rsidRPr="00212B06">
        <w:rPr>
          <w:rFonts w:ascii="Times New Roman" w:hAnsi="Times New Roman" w:cs="Times New Roman"/>
          <w:noProof/>
          <w:szCs w:val="24"/>
        </w:rPr>
        <w:t>pia (</w:t>
      </w:r>
      <w:r w:rsidRPr="00EF7285">
        <w:rPr>
          <w:rFonts w:ascii="Times New Roman" w:hAnsi="Times New Roman" w:cs="Times New Roman"/>
          <w:i/>
          <w:iCs/>
          <w:noProof/>
          <w:szCs w:val="24"/>
        </w:rPr>
        <w:t>Oreochromis aureus</w:t>
      </w:r>
      <w:r w:rsidRPr="00212B06">
        <w:rPr>
          <w:rFonts w:ascii="Times New Roman" w:hAnsi="Times New Roman" w:cs="Times New Roman"/>
          <w:noProof/>
          <w:szCs w:val="24"/>
        </w:rPr>
        <w:t>). Front Genet 10, 1–11. https://doi.org/10.3389/fgene.2019.00100</w:t>
      </w:r>
    </w:p>
    <w:p w14:paraId="0703A55D"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Nitzan, T., Rozenberg, P., Cnaani, A., 2017. Differential expression of amino-acid transporters along the intestine of Mozambique tilapia (</w:t>
      </w:r>
      <w:r w:rsidRPr="00EF7285">
        <w:rPr>
          <w:rFonts w:ascii="Times New Roman" w:hAnsi="Times New Roman" w:cs="Times New Roman"/>
          <w:i/>
          <w:iCs/>
          <w:noProof/>
          <w:szCs w:val="24"/>
        </w:rPr>
        <w:t>Oreochromis mossambicus</w:t>
      </w:r>
      <w:r w:rsidRPr="00212B06">
        <w:rPr>
          <w:rFonts w:ascii="Times New Roman" w:hAnsi="Times New Roman" w:cs="Times New Roman"/>
          <w:noProof/>
          <w:szCs w:val="24"/>
        </w:rPr>
        <w:t>) and the effect of water salinity and time after feeding. Aquaculture 472, 71–75. https://doi.org/10.1016/j.aquaculture.2016.01.020</w:t>
      </w:r>
    </w:p>
    <w:p w14:paraId="31EB8A4C"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Øverli, Ø., Sørensen, C., Nilsson, G.E., 2006. Behavioral indicators of stress-coping style in rainbow trout: Do males and females react differently to novelty? Physiol Behav 87, 506–512. https://doi.org/10.1016/j.physbeh.2005.11.012</w:t>
      </w:r>
    </w:p>
    <w:p w14:paraId="34255137" w14:textId="398FDD1D"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Reite, O.B., Maloiy, G.M.O., Aasehaug, B., 1974. pH, Salin</w:t>
      </w:r>
      <w:r w:rsidR="005A1546" w:rsidRPr="00212B06">
        <w:rPr>
          <w:rFonts w:ascii="Times New Roman" w:hAnsi="Times New Roman" w:cs="Times New Roman"/>
          <w:noProof/>
          <w:szCs w:val="24"/>
        </w:rPr>
        <w:t>ity and temperature tolerance of lake</w:t>
      </w:r>
      <w:r w:rsidRPr="00212B06">
        <w:rPr>
          <w:rFonts w:ascii="Times New Roman" w:hAnsi="Times New Roman" w:cs="Times New Roman"/>
          <w:noProof/>
          <w:szCs w:val="24"/>
        </w:rPr>
        <w:t xml:space="preserve"> Magadi Tilapia. Nature 247, 315–315. https://doi.org/10.1038/247315a0</w:t>
      </w:r>
    </w:p>
    <w:p w14:paraId="16A96906"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Robertson, J.C., Hazel, J.R., 1995. Cholesterol content of trout plasma membranes varies with acclimation temperature. Am J Physiol - Regul Integr Comp Physiol 269. https://doi.org/10.1152/ajpregu.1995.269.5.r1113</w:t>
      </w:r>
    </w:p>
    <w:p w14:paraId="7C2ECDF0"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lastRenderedPageBreak/>
        <w:t>Rojas-García, C.R., Applebaum, S.L., Morais, S., Rønnestad, I., 2016. Trans-intestinal absorption rates differ between free amino acids during larval development in Atlantic herring (</w:t>
      </w:r>
      <w:r w:rsidRPr="00EF7285">
        <w:rPr>
          <w:rFonts w:ascii="Times New Roman" w:hAnsi="Times New Roman" w:cs="Times New Roman"/>
          <w:i/>
          <w:iCs/>
          <w:noProof/>
          <w:szCs w:val="24"/>
        </w:rPr>
        <w:t>Clupea harengus</w:t>
      </w:r>
      <w:r w:rsidRPr="00212B06">
        <w:rPr>
          <w:rFonts w:ascii="Times New Roman" w:hAnsi="Times New Roman" w:cs="Times New Roman"/>
          <w:noProof/>
          <w:szCs w:val="24"/>
        </w:rPr>
        <w:t>). Aquaculture 464, 222–228. https://doi.org/10.1016/j.aquaculture.2016.06.029</w:t>
      </w:r>
    </w:p>
    <w:p w14:paraId="2A9F6A52"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Root, L., Campo, A., MacNiven, L., Con, P., Cnaani, A., Kültz, D., 2021a. Nonlinear effects of environmental salinity on the gill transcriptome versus proteome of </w:t>
      </w:r>
      <w:r w:rsidRPr="00EF7285">
        <w:rPr>
          <w:rFonts w:ascii="Times New Roman" w:hAnsi="Times New Roman" w:cs="Times New Roman"/>
          <w:i/>
          <w:iCs/>
          <w:noProof/>
          <w:szCs w:val="24"/>
        </w:rPr>
        <w:t>Oreochromis niloticus</w:t>
      </w:r>
      <w:r w:rsidRPr="00212B06">
        <w:rPr>
          <w:rFonts w:ascii="Times New Roman" w:hAnsi="Times New Roman" w:cs="Times New Roman"/>
          <w:noProof/>
          <w:szCs w:val="24"/>
        </w:rPr>
        <w:t xml:space="preserve"> modulate epithelial cell turnover. Genomics 113, 3235–3249. https://doi.org/10.1016/J.YGENO.2021.07.016</w:t>
      </w:r>
    </w:p>
    <w:p w14:paraId="40BEA8A0"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Root, L., Campo, A., MacNiven, L., Con, P., Cnaani, A., Kültz, D., 2021b. Nonlinear effects of environmental salinity on the gill transcriptome versus proteome of </w:t>
      </w:r>
      <w:r w:rsidRPr="00EF7285">
        <w:rPr>
          <w:rFonts w:ascii="Times New Roman" w:hAnsi="Times New Roman" w:cs="Times New Roman"/>
          <w:i/>
          <w:iCs/>
          <w:noProof/>
          <w:szCs w:val="24"/>
        </w:rPr>
        <w:t>Oreochromis niloticus</w:t>
      </w:r>
      <w:r w:rsidRPr="00212B06">
        <w:rPr>
          <w:rFonts w:ascii="Times New Roman" w:hAnsi="Times New Roman" w:cs="Times New Roman"/>
          <w:noProof/>
          <w:szCs w:val="24"/>
        </w:rPr>
        <w:t xml:space="preserve"> modulate epithelial cell turnover. Genomics 113, 3235–3249. https://doi.org/10.1016/j.ygeno.2021.07.016</w:t>
      </w:r>
    </w:p>
    <w:p w14:paraId="6D57DDFC"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Rubio-Aliaga, I., Daniel, H., 2008. Peptide transporters and their roles in physiological processes and drug disposition. Xenobiotica 38, 1022–1042. https://doi.org/10.1080/00498250701875254</w:t>
      </w:r>
    </w:p>
    <w:p w14:paraId="5EEC00E9"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Saita, E.A., De Mendoza, D., 2015. Thermosensing via transmembrane protein-lipid interactions. Biochim Biophys Acta - Biomembr 1848, 1757–1764. https://doi.org/10.1016/j.bbamem.2015.04.005</w:t>
      </w:r>
    </w:p>
    <w:p w14:paraId="1EEBC7EF"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Santos, B.C., Pullman, J.M., Chevaile, A., Welch, W.J., Gullans, S.R., Bento, C., Pullman, J.M., Welch, W.J., Gullans, S.R., 2023. Chronic hyperosmolarity mediates constitutive expression of molecular chaperones and resistance to injury 02139, 564–574.</w:t>
      </w:r>
    </w:p>
    <w:p w14:paraId="5661D4C5"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Sardella, B.A., Brauner, C.J., 2008. The effect of elevated salinity on “California” Mozambique tilapia (</w:t>
      </w:r>
      <w:r w:rsidRPr="00EF7285">
        <w:rPr>
          <w:rFonts w:ascii="Times New Roman" w:hAnsi="Times New Roman" w:cs="Times New Roman"/>
          <w:i/>
          <w:iCs/>
          <w:noProof/>
          <w:szCs w:val="24"/>
        </w:rPr>
        <w:t>Oreochromis mossambicus</w:t>
      </w:r>
      <w:r w:rsidRPr="00212B06">
        <w:rPr>
          <w:rFonts w:ascii="Times New Roman" w:hAnsi="Times New Roman" w:cs="Times New Roman"/>
          <w:noProof/>
          <w:szCs w:val="24"/>
        </w:rPr>
        <w:t xml:space="preserve"> x </w:t>
      </w:r>
      <w:r w:rsidRPr="00EF7285">
        <w:rPr>
          <w:rFonts w:ascii="Times New Roman" w:hAnsi="Times New Roman" w:cs="Times New Roman"/>
          <w:i/>
          <w:iCs/>
          <w:noProof/>
          <w:szCs w:val="24"/>
        </w:rPr>
        <w:t>O. urolepis hornorum</w:t>
      </w:r>
      <w:r w:rsidRPr="00212B06">
        <w:rPr>
          <w:rFonts w:ascii="Times New Roman" w:hAnsi="Times New Roman" w:cs="Times New Roman"/>
          <w:noProof/>
          <w:szCs w:val="24"/>
        </w:rPr>
        <w:t>) metabolism. Comp Biochem Physiol - C Toxicol Pharmacol 148, 430–436. https://doi.org/10.1016/j.cbpc.2008.05.006</w:t>
      </w:r>
    </w:p>
    <w:p w14:paraId="022C6535"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Schniers, B.K., Rajasekaran, D., Korac, K., Sniegowski, T., Ganapathy, V., Bhutia, Y.D., 2021. PEPT1 is essential for the growth of pancreatic cancer cells: A viable drug target. Biochem J 478, 3757–3774. https://doi.org/10.1042/BCJ20210377</w:t>
      </w:r>
    </w:p>
    <w:p w14:paraId="7C335B59"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Somero, G.N., 1986. Protons, osmolytes, and fitness of internal milieu for protein function. Am J Physiol 251. https://doi.org/10.1152/ajpregu.1986.251.2.r197</w:t>
      </w:r>
    </w:p>
    <w:p w14:paraId="59444EE8"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Spanier, B., Rohm, F., 2018. Proton coupled oligopeptide transporter 1 (PepT1) function, regulation, and influence on the intestinal homeostasis. Compr Physiol 8, 843–869. https://doi.org/10.1002/cphy.c170038</w:t>
      </w:r>
    </w:p>
    <w:p w14:paraId="2C940881"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Tai, W., Chen, Z., Cheng, K., 2013. Expression profile and functional activity of peptide transporters in prostate cancer cells. Mol Pharm 10, 477–487. https://doi.org/10.1021/mp300364k</w:t>
      </w:r>
    </w:p>
    <w:p w14:paraId="4616F7C2"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Taylor, J.R., Grosell, M., 2009. The intestinal response to feeding in seawater gulf toadfish, </w:t>
      </w:r>
      <w:r w:rsidRPr="00EF7285">
        <w:rPr>
          <w:rFonts w:ascii="Times New Roman" w:hAnsi="Times New Roman" w:cs="Times New Roman"/>
          <w:i/>
          <w:iCs/>
          <w:noProof/>
          <w:szCs w:val="24"/>
        </w:rPr>
        <w:t>Opsanus beta</w:t>
      </w:r>
      <w:r w:rsidRPr="00212B06">
        <w:rPr>
          <w:rFonts w:ascii="Times New Roman" w:hAnsi="Times New Roman" w:cs="Times New Roman"/>
          <w:noProof/>
          <w:szCs w:val="24"/>
        </w:rPr>
        <w:t>, includes elevated base secretion and increased epithelial oxygen consumption. J Exp Biol 212, 3873–3881.</w:t>
      </w:r>
    </w:p>
    <w:p w14:paraId="7A2B9E79"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lastRenderedPageBreak/>
        <w:t>Taylor, J.R., Grosell, M., 2006. Feeding and osmoregulation: dual function of the marine teleost intestine. J Exp Biol 209, 2939–2951. https://doi.org/10.1242/jeb.02342</w:t>
      </w:r>
    </w:p>
    <w:p w14:paraId="766B6F5B"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Vacca, F., Gomes, A.S., Murashita, K., Cinquetti, R., Roseti, C., Barca, A., Rønnestad, I., Verri, T., Bossi, E., 2022. Functional characterization of Atlantic salmon (</w:t>
      </w:r>
      <w:r w:rsidRPr="00EF7285">
        <w:rPr>
          <w:rFonts w:ascii="Times New Roman" w:hAnsi="Times New Roman" w:cs="Times New Roman"/>
          <w:i/>
          <w:iCs/>
          <w:noProof/>
          <w:szCs w:val="24"/>
        </w:rPr>
        <w:t xml:space="preserve">Salmo salar </w:t>
      </w:r>
      <w:r w:rsidRPr="00212B06">
        <w:rPr>
          <w:rFonts w:ascii="Times New Roman" w:hAnsi="Times New Roman" w:cs="Times New Roman"/>
          <w:noProof/>
          <w:szCs w:val="24"/>
        </w:rPr>
        <w:t>L.) PepT2 transporters. J Physiol 600, 2377–2400. https://doi.org/10.1113/JP282781</w:t>
      </w:r>
    </w:p>
    <w:p w14:paraId="129BE960"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van der Heide, T., Stuart, M.C.A., Poolman, B., 2001. On the osmotic signal and osmosensing mechanism of an ABC transport system for glycine betaine. EMBO J 20, 7022–7032. https://doi.org/10.1093/emboj/20.24.7022</w:t>
      </w:r>
    </w:p>
    <w:p w14:paraId="0254D056"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 xml:space="preserve">Vargas-Chacoff, L., Arjona, F.J., Polakof, S., del Río, M.P.M., Soengas, J.L., Mancera, J.M., 2009. Interactive effects of environmental salinity and temperature on metabolic responses of gilthead sea bream </w:t>
      </w:r>
      <w:r w:rsidRPr="00EF7285">
        <w:rPr>
          <w:rFonts w:ascii="Times New Roman" w:hAnsi="Times New Roman" w:cs="Times New Roman"/>
          <w:i/>
          <w:iCs/>
          <w:noProof/>
          <w:szCs w:val="24"/>
        </w:rPr>
        <w:t>Sparus aurata</w:t>
      </w:r>
      <w:r w:rsidRPr="00212B06">
        <w:rPr>
          <w:rFonts w:ascii="Times New Roman" w:hAnsi="Times New Roman" w:cs="Times New Roman"/>
          <w:noProof/>
          <w:szCs w:val="24"/>
        </w:rPr>
        <w:t>. Comp Biochem Physiol - A Mol Integr Physiol 154, 417–424. https://doi.org/10.1016/j.cbpa.2009.07.015</w:t>
      </w:r>
    </w:p>
    <w:p w14:paraId="0AC91929"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szCs w:val="24"/>
        </w:rPr>
      </w:pPr>
      <w:r w:rsidRPr="00212B06">
        <w:rPr>
          <w:rFonts w:ascii="Times New Roman" w:hAnsi="Times New Roman" w:cs="Times New Roman"/>
          <w:noProof/>
          <w:szCs w:val="24"/>
        </w:rPr>
        <w:t>Verri, T., Terova, G., Romano, A., Barca, A., Pisani, P., Storelli, C., Saroglia, M., 2012. The solute carrier (SLC) family series in teleost fish, in: Functional Genomics in Aquaculture. Wiley-Blackwell, Oxford, UK, pp. 219–320. https://doi.org/10.1002/9781118350041.ch10</w:t>
      </w:r>
    </w:p>
    <w:p w14:paraId="5FD6E9ED" w14:textId="77777777" w:rsidR="00212B06" w:rsidRPr="00212B06" w:rsidRDefault="00212B06" w:rsidP="00A73D31">
      <w:pPr>
        <w:widowControl w:val="0"/>
        <w:autoSpaceDE w:val="0"/>
        <w:autoSpaceDN w:val="0"/>
        <w:adjustRightInd w:val="0"/>
        <w:spacing w:line="360" w:lineRule="auto"/>
        <w:ind w:left="480" w:hanging="480"/>
        <w:rPr>
          <w:rFonts w:ascii="Times New Roman" w:hAnsi="Times New Roman" w:cs="Times New Roman"/>
          <w:noProof/>
        </w:rPr>
      </w:pPr>
      <w:r w:rsidRPr="00212B06">
        <w:rPr>
          <w:rFonts w:ascii="Times New Roman" w:hAnsi="Times New Roman" w:cs="Times New Roman"/>
          <w:noProof/>
          <w:szCs w:val="24"/>
        </w:rPr>
        <w:t xml:space="preserve">Weinrauch, A.M., Blewett, T.A., Glover, C.N., Goss, G.G., 2019. Acquisition of alanyl-alanine in an Agnathan: Characteristics of dipeptide transport across the hindgut of the Pacific hagfish </w:t>
      </w:r>
      <w:r w:rsidRPr="00EF7285">
        <w:rPr>
          <w:rFonts w:ascii="Times New Roman" w:hAnsi="Times New Roman" w:cs="Times New Roman"/>
          <w:i/>
          <w:iCs/>
          <w:noProof/>
          <w:szCs w:val="24"/>
        </w:rPr>
        <w:t>Eptatretus stoutii</w:t>
      </w:r>
      <w:r w:rsidRPr="00212B06">
        <w:rPr>
          <w:rFonts w:ascii="Times New Roman" w:hAnsi="Times New Roman" w:cs="Times New Roman"/>
          <w:noProof/>
          <w:szCs w:val="24"/>
        </w:rPr>
        <w:t>. J Fish Biol 95, 1471–1479. https://doi.org/10.1111/jfb.14168</w:t>
      </w:r>
    </w:p>
    <w:p w14:paraId="69A932E7" w14:textId="77777777" w:rsidR="008C49E9" w:rsidRPr="00EF2252" w:rsidRDefault="008C49E9" w:rsidP="00A73D31">
      <w:pPr>
        <w:spacing w:line="360" w:lineRule="auto"/>
        <w:ind w:firstLine="0"/>
        <w:rPr>
          <w:rFonts w:asciiTheme="majorBidi" w:hAnsiTheme="majorBidi" w:cstheme="majorBidi"/>
        </w:rPr>
      </w:pPr>
      <w:r w:rsidRPr="00EF2252">
        <w:rPr>
          <w:rFonts w:asciiTheme="majorBidi" w:hAnsiTheme="majorBidi" w:cstheme="majorBidi"/>
        </w:rPr>
        <w:fldChar w:fldCharType="end"/>
      </w:r>
    </w:p>
    <w:p w14:paraId="1B12A8F4" w14:textId="77CF0FB5" w:rsidR="009D6495" w:rsidRPr="00A062BB" w:rsidRDefault="009D6495" w:rsidP="00A73D31">
      <w:pPr>
        <w:spacing w:line="360" w:lineRule="auto"/>
        <w:ind w:firstLine="0"/>
        <w:rPr>
          <w:rFonts w:asciiTheme="majorBidi" w:hAnsiTheme="majorBidi" w:cstheme="majorBidi"/>
          <w:b/>
          <w:bCs/>
        </w:rPr>
      </w:pPr>
    </w:p>
    <w:p w14:paraId="47B79EAC" w14:textId="77777777" w:rsidR="00A062BB" w:rsidRPr="00A062BB" w:rsidRDefault="00A062BB" w:rsidP="00A062BB">
      <w:pPr>
        <w:spacing w:line="360" w:lineRule="auto"/>
        <w:ind w:firstLine="0"/>
        <w:rPr>
          <w:rFonts w:asciiTheme="majorBidi" w:hAnsiTheme="majorBidi" w:cstheme="majorBidi"/>
          <w:b/>
          <w:bCs/>
        </w:rPr>
      </w:pPr>
      <w:r w:rsidRPr="00A062BB">
        <w:rPr>
          <w:rFonts w:asciiTheme="majorBidi" w:hAnsiTheme="majorBidi" w:cstheme="majorBidi"/>
          <w:b/>
          <w:bCs/>
        </w:rPr>
        <w:t>Data accessibility</w:t>
      </w:r>
    </w:p>
    <w:p w14:paraId="6A4EFC0E" w14:textId="77777777" w:rsidR="00A062BB" w:rsidRPr="000A3830" w:rsidRDefault="00A062BB" w:rsidP="00A062BB">
      <w:pPr>
        <w:spacing w:line="360" w:lineRule="auto"/>
        <w:ind w:firstLine="0"/>
        <w:rPr>
          <w:rFonts w:asciiTheme="majorBidi" w:hAnsiTheme="majorBidi" w:cstheme="majorBidi"/>
          <w:rtl/>
        </w:rPr>
      </w:pPr>
      <w:r w:rsidRPr="005E5D24">
        <w:rPr>
          <w:rFonts w:asciiTheme="majorBidi" w:hAnsiTheme="majorBidi" w:cstheme="majorBidi"/>
        </w:rPr>
        <w:t xml:space="preserve">All </w:t>
      </w:r>
      <w:r>
        <w:rPr>
          <w:rFonts w:asciiTheme="majorBidi" w:hAnsiTheme="majorBidi" w:cstheme="majorBidi"/>
        </w:rPr>
        <w:t xml:space="preserve">fluorescence measurements of all uptake assays and </w:t>
      </w:r>
      <w:r w:rsidRPr="005E5D24">
        <w:rPr>
          <w:rFonts w:asciiTheme="majorBidi" w:hAnsiTheme="majorBidi" w:cstheme="majorBidi"/>
        </w:rPr>
        <w:t xml:space="preserve">data </w:t>
      </w:r>
      <w:r>
        <w:rPr>
          <w:rFonts w:asciiTheme="majorBidi" w:hAnsiTheme="majorBidi" w:cstheme="majorBidi"/>
        </w:rPr>
        <w:t xml:space="preserve">analyses </w:t>
      </w:r>
      <w:r w:rsidRPr="005E5D24">
        <w:rPr>
          <w:rFonts w:asciiTheme="majorBidi" w:hAnsiTheme="majorBidi" w:cstheme="majorBidi"/>
        </w:rPr>
        <w:t xml:space="preserve">used in </w:t>
      </w:r>
      <w:r>
        <w:rPr>
          <w:rFonts w:asciiTheme="majorBidi" w:hAnsiTheme="majorBidi" w:cstheme="majorBidi"/>
        </w:rPr>
        <w:t xml:space="preserve">this presented research </w:t>
      </w:r>
      <w:r w:rsidRPr="005E5D24">
        <w:rPr>
          <w:rFonts w:asciiTheme="majorBidi" w:hAnsiTheme="majorBidi" w:cstheme="majorBidi"/>
        </w:rPr>
        <w:t>have been made publicly available in the Dryad data repository</w:t>
      </w:r>
      <w:r>
        <w:rPr>
          <w:rFonts w:asciiTheme="majorBidi" w:hAnsiTheme="majorBidi" w:cstheme="majorBidi"/>
        </w:rPr>
        <w:t xml:space="preserve">, doi: </w:t>
      </w:r>
      <w:r w:rsidRPr="0003739A">
        <w:rPr>
          <w:rFonts w:asciiTheme="majorBidi" w:hAnsiTheme="majorBidi" w:cstheme="majorBidi"/>
        </w:rPr>
        <w:t>10.5061/dryad.7sqv9s4xm.</w:t>
      </w:r>
    </w:p>
    <w:p w14:paraId="5D9A865E" w14:textId="77777777" w:rsidR="009D6495" w:rsidRDefault="009D6495">
      <w:pPr>
        <w:rPr>
          <w:rFonts w:asciiTheme="majorBidi" w:hAnsiTheme="majorBidi" w:cstheme="majorBidi"/>
        </w:rPr>
      </w:pPr>
      <w:r>
        <w:rPr>
          <w:rFonts w:asciiTheme="majorBidi" w:hAnsiTheme="majorBidi" w:cstheme="majorBidi"/>
        </w:rPr>
        <w:br w:type="page"/>
      </w:r>
    </w:p>
    <w:p w14:paraId="38781F29" w14:textId="635FCBC8" w:rsidR="00680774" w:rsidRDefault="00680774" w:rsidP="00680774">
      <w:pPr>
        <w:pStyle w:val="NormalWeb"/>
        <w:spacing w:before="0" w:beforeAutospacing="0" w:after="0" w:afterAutospacing="0" w:line="360" w:lineRule="auto"/>
        <w:ind w:firstLine="0"/>
        <w:rPr>
          <w:rFonts w:asciiTheme="majorBidi" w:hAnsiTheme="majorBidi" w:cstheme="majorBidi"/>
          <w:color w:val="000000"/>
          <w:sz w:val="22"/>
          <w:szCs w:val="22"/>
        </w:rPr>
      </w:pPr>
      <w:r w:rsidRPr="00680774">
        <w:rPr>
          <w:rFonts w:asciiTheme="majorBidi" w:hAnsiTheme="majorBidi" w:cstheme="majorBidi"/>
          <w:b/>
          <w:bCs/>
          <w:color w:val="000000"/>
          <w:sz w:val="22"/>
          <w:szCs w:val="22"/>
        </w:rPr>
        <w:lastRenderedPageBreak/>
        <w:t>Figure 1:</w:t>
      </w:r>
      <w:r>
        <w:rPr>
          <w:rFonts w:asciiTheme="majorBidi" w:hAnsiTheme="majorBidi" w:cstheme="majorBidi"/>
          <w:color w:val="000000"/>
          <w:sz w:val="22"/>
          <w:szCs w:val="22"/>
        </w:rPr>
        <w:t xml:space="preserve"> </w:t>
      </w:r>
      <w:r w:rsidRPr="001C4AF0">
        <w:rPr>
          <w:rFonts w:asciiTheme="majorBidi" w:hAnsiTheme="majorBidi" w:cstheme="majorBidi"/>
          <w:color w:val="000000"/>
          <w:sz w:val="22"/>
          <w:szCs w:val="22"/>
        </w:rPr>
        <w:t>Graphical illustration of the uptake assay protocol. Created with BioRender.com</w:t>
      </w:r>
      <w:r w:rsidRPr="003D068B">
        <w:rPr>
          <w:rFonts w:asciiTheme="majorBidi" w:hAnsiTheme="majorBidi" w:cstheme="majorBidi"/>
          <w:color w:val="000000"/>
          <w:sz w:val="22"/>
          <w:szCs w:val="22"/>
        </w:rPr>
        <w:t xml:space="preserve">. </w:t>
      </w:r>
      <w:r w:rsidRPr="003D068B">
        <w:rPr>
          <w:rFonts w:asciiTheme="majorBidi" w:hAnsiTheme="majorBidi" w:cstheme="majorBidi"/>
          <w:color w:val="000000"/>
          <w:sz w:val="22"/>
          <w:szCs w:val="22"/>
        </w:rPr>
        <w:br/>
      </w:r>
    </w:p>
    <w:p w14:paraId="384A319A" w14:textId="06E31CF9" w:rsidR="00680774" w:rsidRPr="001C0B8D" w:rsidRDefault="00680774" w:rsidP="00680774">
      <w:pPr>
        <w:spacing w:line="360" w:lineRule="auto"/>
        <w:ind w:firstLine="0"/>
        <w:rPr>
          <w:rFonts w:asciiTheme="majorBidi" w:hAnsiTheme="majorBidi" w:cstheme="majorBidi"/>
        </w:rPr>
      </w:pPr>
      <w:r w:rsidRPr="00680774">
        <w:rPr>
          <w:rFonts w:asciiTheme="majorBidi" w:hAnsiTheme="majorBidi" w:cstheme="majorBidi"/>
          <w:b/>
          <w:bCs/>
        </w:rPr>
        <w:t>Figure 2:</w:t>
      </w:r>
      <w:r>
        <w:rPr>
          <w:rFonts w:asciiTheme="majorBidi" w:hAnsiTheme="majorBidi" w:cstheme="majorBidi"/>
        </w:rPr>
        <w:t xml:space="preserve"> </w:t>
      </w:r>
      <w:r w:rsidRPr="00CF0454">
        <w:rPr>
          <w:rFonts w:asciiTheme="majorBidi" w:hAnsiTheme="majorBidi" w:cstheme="majorBidi"/>
        </w:rPr>
        <w:t xml:space="preserve">PepT2 functional validation test. </w:t>
      </w:r>
      <w:r>
        <w:rPr>
          <w:rFonts w:asciiTheme="majorBidi" w:hAnsiTheme="majorBidi" w:cstheme="majorBidi"/>
        </w:rPr>
        <w:t xml:space="preserve">Tmb-cells </w:t>
      </w:r>
      <w:r w:rsidRPr="00CF0454">
        <w:rPr>
          <w:rFonts w:asciiTheme="majorBidi" w:hAnsiTheme="majorBidi" w:cstheme="majorBidi"/>
        </w:rPr>
        <w:t>and PepT2-Tmb cell</w:t>
      </w:r>
      <w:r>
        <w:rPr>
          <w:rFonts w:asciiTheme="majorBidi" w:hAnsiTheme="majorBidi" w:cstheme="majorBidi"/>
        </w:rPr>
        <w:t>s</w:t>
      </w:r>
      <w:r w:rsidRPr="00CF0454">
        <w:rPr>
          <w:rFonts w:asciiTheme="majorBidi" w:hAnsiTheme="majorBidi" w:cstheme="majorBidi"/>
        </w:rPr>
        <w:t xml:space="preserve"> </w:t>
      </w:r>
      <w:r>
        <w:rPr>
          <w:rFonts w:asciiTheme="majorBidi" w:hAnsiTheme="majorBidi" w:cstheme="majorBidi"/>
        </w:rPr>
        <w:t>post 2 hours i</w:t>
      </w:r>
      <w:r w:rsidRPr="00CF0454">
        <w:rPr>
          <w:rFonts w:asciiTheme="majorBidi" w:hAnsiTheme="majorBidi" w:cstheme="majorBidi"/>
        </w:rPr>
        <w:t xml:space="preserve">ncubated </w:t>
      </w:r>
      <w:r>
        <w:rPr>
          <w:rFonts w:asciiTheme="majorBidi" w:hAnsiTheme="majorBidi" w:cstheme="majorBidi"/>
        </w:rPr>
        <w:t xml:space="preserve">with or </w:t>
      </w:r>
      <w:r w:rsidRPr="00CF0454">
        <w:rPr>
          <w:rFonts w:asciiTheme="majorBidi" w:hAnsiTheme="majorBidi" w:cstheme="majorBidi"/>
        </w:rPr>
        <w:t>without 125</w:t>
      </w:r>
      <w:r w:rsidRPr="00CF0454">
        <w:rPr>
          <w:rFonts w:asciiTheme="majorBidi" w:hAnsiTheme="majorBidi" w:cstheme="majorBidi"/>
          <w:color w:val="000000"/>
        </w:rPr>
        <w:t xml:space="preserve"> µ</w:t>
      </w:r>
      <w:r w:rsidRPr="00CF0454">
        <w:rPr>
          <w:rFonts w:asciiTheme="majorBidi" w:hAnsiTheme="majorBidi" w:cstheme="majorBidi"/>
        </w:rPr>
        <w:t xml:space="preserve">M </w:t>
      </w:r>
      <w:r w:rsidRPr="00CF0454">
        <w:rPr>
          <w:rFonts w:asciiTheme="majorBidi" w:hAnsiTheme="majorBidi" w:cstheme="majorBidi"/>
          <w:lang w:val="el-GR"/>
        </w:rPr>
        <w:t>β</w:t>
      </w:r>
      <w:r w:rsidRPr="00CF0454">
        <w:rPr>
          <w:rFonts w:asciiTheme="majorBidi" w:hAnsiTheme="majorBidi" w:cstheme="majorBidi"/>
        </w:rPr>
        <w:t>-Ala-Lys-AMCA</w:t>
      </w:r>
      <w:r>
        <w:rPr>
          <w:rFonts w:asciiTheme="majorBidi" w:hAnsiTheme="majorBidi" w:cstheme="majorBidi"/>
        </w:rPr>
        <w:t xml:space="preserve"> </w:t>
      </w:r>
      <w:r w:rsidRPr="00CF0454">
        <w:rPr>
          <w:rFonts w:asciiTheme="majorBidi" w:hAnsiTheme="majorBidi" w:cstheme="majorBidi"/>
        </w:rPr>
        <w:t>in HBSS (20</w:t>
      </w:r>
      <w:r w:rsidRPr="00CF0454">
        <w:rPr>
          <w:rFonts w:asciiTheme="majorBidi" w:hAnsiTheme="majorBidi" w:cstheme="majorBidi"/>
          <w:color w:val="000000"/>
        </w:rPr>
        <w:t xml:space="preserve"> µ</w:t>
      </w:r>
      <w:r w:rsidRPr="00CF0454">
        <w:rPr>
          <w:rFonts w:asciiTheme="majorBidi" w:hAnsiTheme="majorBidi" w:cstheme="majorBidi"/>
        </w:rPr>
        <w:t>M hepes).</w:t>
      </w:r>
      <w:r>
        <w:rPr>
          <w:rFonts w:asciiTheme="majorBidi" w:hAnsiTheme="majorBidi" w:cstheme="majorBidi"/>
        </w:rPr>
        <w:t xml:space="preserve"> Fluorescent peptide accumulation is seen in PepT2-Tmb cells in blue (bottom right panel). Scale bar 100 µm.</w:t>
      </w:r>
      <w:r w:rsidRPr="00CF0454">
        <w:rPr>
          <w:rFonts w:asciiTheme="majorBidi" w:hAnsiTheme="majorBidi" w:cstheme="majorBidi"/>
        </w:rPr>
        <w:t xml:space="preserve"> </w:t>
      </w:r>
    </w:p>
    <w:p w14:paraId="7F302F80" w14:textId="77777777" w:rsidR="00C1478A" w:rsidRDefault="00C1478A" w:rsidP="00A73D31">
      <w:pPr>
        <w:spacing w:line="360" w:lineRule="auto"/>
        <w:ind w:firstLine="0"/>
        <w:rPr>
          <w:rFonts w:asciiTheme="majorBidi" w:hAnsiTheme="majorBidi" w:cstheme="majorBidi"/>
        </w:rPr>
      </w:pPr>
    </w:p>
    <w:p w14:paraId="68EA7CE7" w14:textId="5B296B6A" w:rsidR="00680774" w:rsidRDefault="00680774" w:rsidP="00680774">
      <w:pPr>
        <w:spacing w:line="360" w:lineRule="auto"/>
        <w:ind w:firstLine="0"/>
        <w:rPr>
          <w:rFonts w:asciiTheme="majorBidi" w:hAnsiTheme="majorBidi" w:cstheme="majorBidi"/>
          <w:color w:val="000000"/>
        </w:rPr>
      </w:pPr>
      <w:r w:rsidRPr="00680774">
        <w:rPr>
          <w:rFonts w:asciiTheme="majorBidi" w:hAnsiTheme="majorBidi" w:cstheme="majorBidi"/>
          <w:b/>
          <w:bCs/>
        </w:rPr>
        <w:t>Figure 3</w:t>
      </w:r>
      <w:r>
        <w:rPr>
          <w:rFonts w:asciiTheme="majorBidi" w:hAnsiTheme="majorBidi" w:cstheme="majorBidi"/>
        </w:rPr>
        <w:t xml:space="preserve">: </w:t>
      </w:r>
      <w:r w:rsidRPr="00FF47C3">
        <w:rPr>
          <w:rFonts w:asciiTheme="majorBidi" w:hAnsiTheme="majorBidi" w:cstheme="majorBidi"/>
        </w:rPr>
        <w:t>Incubation time optimization. The effect of incubation-time on fluorescence accumulation (A) and transport rate (B) o</w:t>
      </w:r>
      <w:r>
        <w:rPr>
          <w:rFonts w:asciiTheme="majorBidi" w:hAnsiTheme="majorBidi" w:cstheme="majorBidi"/>
        </w:rPr>
        <w:t>f</w:t>
      </w:r>
      <w:r w:rsidRPr="00FF47C3">
        <w:rPr>
          <w:rFonts w:asciiTheme="majorBidi" w:hAnsiTheme="majorBidi" w:cstheme="majorBidi"/>
        </w:rPr>
        <w:t xml:space="preserve"> PepT2 incubated with 125µM of </w:t>
      </w:r>
      <w:r w:rsidRPr="00FF47C3">
        <w:rPr>
          <w:rFonts w:asciiTheme="majorBidi" w:hAnsiTheme="majorBidi" w:cstheme="majorBidi"/>
          <w:color w:val="000000"/>
        </w:rPr>
        <w:t>β-Ala-Lys-AMCA</w:t>
      </w:r>
      <w:r w:rsidRPr="00FF47C3">
        <w:rPr>
          <w:rFonts w:asciiTheme="majorBidi" w:hAnsiTheme="majorBidi" w:cstheme="majorBidi"/>
        </w:rPr>
        <w:t xml:space="preserve"> under </w:t>
      </w:r>
      <w:r>
        <w:rPr>
          <w:rFonts w:asciiTheme="majorBidi" w:hAnsiTheme="majorBidi" w:cstheme="majorBidi"/>
        </w:rPr>
        <w:t>normal</w:t>
      </w:r>
      <w:r w:rsidRPr="00FF47C3">
        <w:rPr>
          <w:rFonts w:asciiTheme="majorBidi" w:hAnsiTheme="majorBidi" w:cstheme="majorBidi"/>
        </w:rPr>
        <w:t xml:space="preserve"> conditions</w:t>
      </w:r>
      <w:r w:rsidRPr="00FF47C3">
        <w:rPr>
          <w:rFonts w:asciiTheme="majorBidi" w:hAnsiTheme="majorBidi" w:cstheme="majorBidi"/>
          <w:color w:val="000000"/>
        </w:rPr>
        <w:t xml:space="preserve"> (300 mOsmol/kg; 25°C). </w:t>
      </w:r>
    </w:p>
    <w:p w14:paraId="3FA0081E" w14:textId="77777777" w:rsidR="00680774" w:rsidRDefault="00680774" w:rsidP="00680774">
      <w:pPr>
        <w:spacing w:line="360" w:lineRule="auto"/>
        <w:ind w:firstLine="0"/>
        <w:rPr>
          <w:rFonts w:asciiTheme="majorBidi" w:hAnsiTheme="majorBidi" w:cstheme="majorBidi"/>
          <w:color w:val="000000"/>
        </w:rPr>
      </w:pPr>
    </w:p>
    <w:p w14:paraId="54D9B22B" w14:textId="51FA0C4C" w:rsidR="00680774" w:rsidRDefault="00680774" w:rsidP="00680774">
      <w:pPr>
        <w:spacing w:line="360" w:lineRule="auto"/>
        <w:ind w:firstLine="0"/>
        <w:rPr>
          <w:rFonts w:asciiTheme="majorBidi" w:eastAsia="Times New Roman" w:hAnsiTheme="majorBidi" w:cstheme="majorBidi"/>
          <w:color w:val="000000"/>
        </w:rPr>
      </w:pPr>
      <w:r w:rsidRPr="00680774">
        <w:rPr>
          <w:rFonts w:asciiTheme="majorBidi" w:hAnsiTheme="majorBidi" w:cstheme="majorBidi"/>
          <w:b/>
          <w:bCs/>
        </w:rPr>
        <w:t>Figure 4:</w:t>
      </w:r>
      <w:r>
        <w:rPr>
          <w:rFonts w:asciiTheme="majorBidi" w:hAnsiTheme="majorBidi" w:cstheme="majorBidi"/>
        </w:rPr>
        <w:t xml:space="preserve"> </w:t>
      </w:r>
      <w:r w:rsidRPr="00FF47C3">
        <w:rPr>
          <w:rFonts w:asciiTheme="majorBidi" w:hAnsiTheme="majorBidi" w:cstheme="majorBidi"/>
        </w:rPr>
        <w:t xml:space="preserve">Transport rate curves of </w:t>
      </w:r>
      <w:r w:rsidRPr="00FF47C3">
        <w:rPr>
          <w:rFonts w:asciiTheme="majorBidi" w:hAnsiTheme="majorBidi" w:cstheme="majorBidi"/>
          <w:lang w:val="el-GR"/>
        </w:rPr>
        <w:t>β</w:t>
      </w:r>
      <w:r w:rsidRPr="00FF47C3">
        <w:rPr>
          <w:rFonts w:asciiTheme="majorBidi" w:hAnsiTheme="majorBidi" w:cstheme="majorBidi"/>
        </w:rPr>
        <w:t>-Ala-Lys-AMCA by PepT2-Tmb cells at different incubation temperatures (A)</w:t>
      </w:r>
      <w:r>
        <w:rPr>
          <w:rFonts w:asciiTheme="majorBidi" w:hAnsiTheme="majorBidi" w:cstheme="majorBidi"/>
        </w:rPr>
        <w:t>. Statistical comparison of</w:t>
      </w:r>
      <w:r w:rsidRPr="00FF47C3">
        <w:rPr>
          <w:rFonts w:asciiTheme="majorBidi" w:hAnsiTheme="majorBidi" w:cstheme="majorBidi"/>
        </w:rPr>
        <w:t xml:space="preserve"> Vmax and Km </w:t>
      </w:r>
      <w:r>
        <w:rPr>
          <w:rFonts w:asciiTheme="majorBidi" w:hAnsiTheme="majorBidi" w:cstheme="majorBidi"/>
        </w:rPr>
        <w:t>(</w:t>
      </w:r>
      <w:r w:rsidRPr="00FF47C3">
        <w:rPr>
          <w:rFonts w:asciiTheme="majorBidi" w:hAnsiTheme="majorBidi" w:cstheme="majorBidi"/>
        </w:rPr>
        <w:t>ANOM char</w:t>
      </w:r>
      <w:r>
        <w:rPr>
          <w:rFonts w:asciiTheme="majorBidi" w:hAnsiTheme="majorBidi" w:cstheme="majorBidi"/>
        </w:rPr>
        <w:t>ts)</w:t>
      </w:r>
      <w:r w:rsidRPr="002D47C7">
        <w:rPr>
          <w:rFonts w:asciiTheme="majorBidi" w:hAnsiTheme="majorBidi" w:cstheme="majorBidi"/>
        </w:rPr>
        <w:t xml:space="preserve"> (B)</w:t>
      </w:r>
      <w:r w:rsidRPr="00FF47C3">
        <w:rPr>
          <w:rFonts w:asciiTheme="majorBidi" w:hAnsiTheme="majorBidi" w:cstheme="majorBidi"/>
        </w:rPr>
        <w:t xml:space="preserve">. Blue area limits represent decision limits at α=0.05 of the ANOM analysis. </w:t>
      </w:r>
    </w:p>
    <w:p w14:paraId="5E76FDD3" w14:textId="77777777" w:rsidR="00680774" w:rsidRPr="00FF47C3" w:rsidRDefault="00680774" w:rsidP="00680774">
      <w:pPr>
        <w:spacing w:line="360" w:lineRule="auto"/>
        <w:ind w:firstLine="0"/>
      </w:pPr>
    </w:p>
    <w:p w14:paraId="4EE0A85B" w14:textId="366F1CDA" w:rsidR="00680774" w:rsidRPr="00FF47C3" w:rsidRDefault="00680774" w:rsidP="00680774">
      <w:pPr>
        <w:spacing w:line="360" w:lineRule="auto"/>
        <w:ind w:firstLine="0"/>
        <w:rPr>
          <w:rFonts w:asciiTheme="majorBidi" w:hAnsiTheme="majorBidi" w:cstheme="majorBidi"/>
        </w:rPr>
      </w:pPr>
      <w:r w:rsidRPr="00680774">
        <w:rPr>
          <w:rFonts w:asciiTheme="majorBidi" w:hAnsiTheme="majorBidi" w:cstheme="majorBidi"/>
          <w:b/>
          <w:bCs/>
        </w:rPr>
        <w:t>Figure 5:</w:t>
      </w:r>
      <w:r>
        <w:rPr>
          <w:rFonts w:asciiTheme="majorBidi" w:hAnsiTheme="majorBidi" w:cstheme="majorBidi"/>
        </w:rPr>
        <w:t xml:space="preserve"> </w:t>
      </w:r>
      <w:r w:rsidRPr="00503F9B">
        <w:rPr>
          <w:rFonts w:asciiTheme="majorBidi" w:hAnsiTheme="majorBidi" w:cstheme="majorBidi"/>
        </w:rPr>
        <w:t xml:space="preserve">Transport rates curves for </w:t>
      </w:r>
      <w:r w:rsidRPr="00503F9B">
        <w:rPr>
          <w:rFonts w:asciiTheme="majorBidi" w:hAnsiTheme="majorBidi" w:cstheme="majorBidi"/>
          <w:lang w:val="el-GR"/>
        </w:rPr>
        <w:t>β</w:t>
      </w:r>
      <w:r w:rsidRPr="00503F9B">
        <w:rPr>
          <w:rFonts w:asciiTheme="majorBidi" w:hAnsiTheme="majorBidi" w:cstheme="majorBidi"/>
        </w:rPr>
        <w:t xml:space="preserve">-Ala-Lys-AMCA into PepT2-Tmb cells under different osmolality conditions (A) </w:t>
      </w:r>
      <w:r>
        <w:rPr>
          <w:rFonts w:asciiTheme="majorBidi" w:hAnsiTheme="majorBidi" w:cstheme="majorBidi"/>
        </w:rPr>
        <w:t>Statistical comparison of</w:t>
      </w:r>
      <w:r w:rsidRPr="00473DB2">
        <w:rPr>
          <w:rFonts w:asciiTheme="majorBidi" w:hAnsiTheme="majorBidi" w:cstheme="majorBidi"/>
        </w:rPr>
        <w:t xml:space="preserve"> Vmax and Km </w:t>
      </w:r>
      <w:r>
        <w:rPr>
          <w:rFonts w:asciiTheme="majorBidi" w:hAnsiTheme="majorBidi" w:cstheme="majorBidi"/>
        </w:rPr>
        <w:t>(</w:t>
      </w:r>
      <w:r w:rsidRPr="00473DB2">
        <w:rPr>
          <w:rFonts w:asciiTheme="majorBidi" w:hAnsiTheme="majorBidi" w:cstheme="majorBidi"/>
        </w:rPr>
        <w:t>ANOM char</w:t>
      </w:r>
      <w:r>
        <w:rPr>
          <w:rFonts w:asciiTheme="majorBidi" w:hAnsiTheme="majorBidi" w:cstheme="majorBidi"/>
        </w:rPr>
        <w:t>t</w:t>
      </w:r>
      <w:r w:rsidRPr="00473DB2">
        <w:rPr>
          <w:rFonts w:asciiTheme="majorBidi" w:hAnsiTheme="majorBidi" w:cstheme="majorBidi"/>
        </w:rPr>
        <w:t>s</w:t>
      </w:r>
      <w:r>
        <w:rPr>
          <w:rFonts w:asciiTheme="majorBidi" w:hAnsiTheme="majorBidi" w:cstheme="majorBidi"/>
        </w:rPr>
        <w:t>)</w:t>
      </w:r>
      <w:r w:rsidRPr="00473DB2">
        <w:rPr>
          <w:rFonts w:asciiTheme="majorBidi" w:hAnsiTheme="majorBidi" w:cstheme="majorBidi"/>
        </w:rPr>
        <w:t xml:space="preserve"> (B</w:t>
      </w:r>
      <w:r w:rsidRPr="00503F9B">
        <w:rPr>
          <w:rFonts w:asciiTheme="majorBidi" w:hAnsiTheme="majorBidi" w:cstheme="majorBidi"/>
        </w:rPr>
        <w:t>). Blue</w:t>
      </w:r>
      <w:r w:rsidR="0052761F">
        <w:rPr>
          <w:rFonts w:asciiTheme="majorBidi" w:hAnsiTheme="majorBidi" w:cstheme="majorBidi"/>
        </w:rPr>
        <w:t xml:space="preserve"> area limits represent decision</w:t>
      </w:r>
      <w:r w:rsidRPr="00503F9B">
        <w:rPr>
          <w:rFonts w:asciiTheme="majorBidi" w:hAnsiTheme="majorBidi" w:cstheme="majorBidi"/>
        </w:rPr>
        <w:t xml:space="preserve"> limits at α=0.05 of the ANOM analysis. </w:t>
      </w:r>
    </w:p>
    <w:p w14:paraId="6369D6CC" w14:textId="6C3857FA" w:rsidR="00680774" w:rsidDel="00A062BB" w:rsidRDefault="00680774" w:rsidP="00680774">
      <w:pPr>
        <w:spacing w:line="360" w:lineRule="auto"/>
        <w:ind w:firstLine="0"/>
        <w:rPr>
          <w:del w:id="0" w:author="aro" w:date="2023-05-31T11:39:00Z"/>
          <w:rFonts w:asciiTheme="majorBidi" w:hAnsiTheme="majorBidi" w:cstheme="majorBidi"/>
        </w:rPr>
      </w:pPr>
    </w:p>
    <w:p w14:paraId="150CA517" w14:textId="4EB0D27D" w:rsidR="005E5D24" w:rsidRPr="000A3830" w:rsidRDefault="005E5D24" w:rsidP="0003739A">
      <w:pPr>
        <w:spacing w:line="360" w:lineRule="auto"/>
        <w:ind w:firstLine="0"/>
        <w:rPr>
          <w:rFonts w:asciiTheme="majorBidi" w:hAnsiTheme="majorBidi" w:cstheme="majorBidi"/>
          <w:rtl/>
        </w:rPr>
      </w:pPr>
      <w:bookmarkStart w:id="1" w:name="_GoBack"/>
      <w:bookmarkEnd w:id="1"/>
    </w:p>
    <w:sectPr w:rsidR="005E5D24" w:rsidRPr="000A3830" w:rsidSect="00320FF6">
      <w:pgSz w:w="11906" w:h="16838" w:code="9"/>
      <w:pgMar w:top="1701" w:right="1418" w:bottom="1701" w:left="1418" w:header="709" w:footer="709" w:gutter="0"/>
      <w:lnNumType w:countBy="1" w:restart="continuous"/>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FBE7AE" w14:textId="77777777" w:rsidR="00D15370" w:rsidRDefault="00D15370" w:rsidP="00EA229A">
      <w:r>
        <w:separator/>
      </w:r>
    </w:p>
  </w:endnote>
  <w:endnote w:type="continuationSeparator" w:id="0">
    <w:p w14:paraId="73394FFE" w14:textId="77777777" w:rsidR="00D15370" w:rsidRDefault="00D15370" w:rsidP="00EA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00501B" w14:textId="77777777" w:rsidR="00D15370" w:rsidRDefault="00D15370" w:rsidP="00EA229A">
      <w:r>
        <w:separator/>
      </w:r>
    </w:p>
  </w:footnote>
  <w:footnote w:type="continuationSeparator" w:id="0">
    <w:p w14:paraId="6958FEAC" w14:textId="77777777" w:rsidR="00D15370" w:rsidRDefault="00D15370" w:rsidP="00EA22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E5DA8"/>
    <w:multiLevelType w:val="hybridMultilevel"/>
    <w:tmpl w:val="4942D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6050F6"/>
    <w:multiLevelType w:val="hybridMultilevel"/>
    <w:tmpl w:val="9A66CCEE"/>
    <w:lvl w:ilvl="0" w:tplc="9080003E">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2" w15:restartNumberingAfterBreak="0">
    <w:nsid w:val="1E085D08"/>
    <w:multiLevelType w:val="hybridMultilevel"/>
    <w:tmpl w:val="D17CFB08"/>
    <w:lvl w:ilvl="0" w:tplc="CE38E72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31787B5A"/>
    <w:multiLevelType w:val="hybridMultilevel"/>
    <w:tmpl w:val="565A2814"/>
    <w:lvl w:ilvl="0" w:tplc="49744AC8">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 w15:restartNumberingAfterBreak="0">
    <w:nsid w:val="32C91723"/>
    <w:multiLevelType w:val="hybridMultilevel"/>
    <w:tmpl w:val="C27C8284"/>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5" w15:restartNumberingAfterBreak="0">
    <w:nsid w:val="3CAF550A"/>
    <w:multiLevelType w:val="hybridMultilevel"/>
    <w:tmpl w:val="B3BE0C0C"/>
    <w:lvl w:ilvl="0" w:tplc="9080003E">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6" w15:restartNumberingAfterBreak="0">
    <w:nsid w:val="3FBA05B8"/>
    <w:multiLevelType w:val="hybridMultilevel"/>
    <w:tmpl w:val="64987F58"/>
    <w:lvl w:ilvl="0" w:tplc="5B566086">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7" w15:restartNumberingAfterBreak="0">
    <w:nsid w:val="4DE060F3"/>
    <w:multiLevelType w:val="hybridMultilevel"/>
    <w:tmpl w:val="3E62B21C"/>
    <w:lvl w:ilvl="0" w:tplc="9080003E">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E211D29"/>
    <w:multiLevelType w:val="hybridMultilevel"/>
    <w:tmpl w:val="ABA695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7A37B3"/>
    <w:multiLevelType w:val="hybridMultilevel"/>
    <w:tmpl w:val="6F08E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9B6364"/>
    <w:multiLevelType w:val="hybridMultilevel"/>
    <w:tmpl w:val="D924D504"/>
    <w:lvl w:ilvl="0" w:tplc="38EC00A4">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1" w15:restartNumberingAfterBreak="0">
    <w:nsid w:val="77670F8C"/>
    <w:multiLevelType w:val="hybridMultilevel"/>
    <w:tmpl w:val="C6F88F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E712E0"/>
    <w:multiLevelType w:val="hybridMultilevel"/>
    <w:tmpl w:val="951A7C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10"/>
  </w:num>
  <w:num w:numId="3">
    <w:abstractNumId w:val="6"/>
  </w:num>
  <w:num w:numId="4">
    <w:abstractNumId w:val="3"/>
  </w:num>
  <w:num w:numId="5">
    <w:abstractNumId w:val="1"/>
  </w:num>
  <w:num w:numId="6">
    <w:abstractNumId w:val="5"/>
  </w:num>
  <w:num w:numId="7">
    <w:abstractNumId w:val="4"/>
  </w:num>
  <w:num w:numId="8">
    <w:abstractNumId w:val="7"/>
  </w:num>
  <w:num w:numId="9">
    <w:abstractNumId w:val="0"/>
  </w:num>
  <w:num w:numId="10">
    <w:abstractNumId w:val="9"/>
  </w:num>
  <w:num w:numId="11">
    <w:abstractNumId w:val="11"/>
  </w:num>
  <w:num w:numId="12">
    <w:abstractNumId w:val="12"/>
  </w:num>
  <w:num w:numId="1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ro">
    <w15:presenceInfo w15:providerId="Windows Live" w15:userId="5fcbbe9e68433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DU2NjA1Nze3MDIxNDJQ0lEKTi0uzszPAykwqQUA5GcYpiwAAAA="/>
  </w:docVars>
  <w:rsids>
    <w:rsidRoot w:val="00A04E9F"/>
    <w:rsid w:val="000037AC"/>
    <w:rsid w:val="0000430C"/>
    <w:rsid w:val="0000441D"/>
    <w:rsid w:val="000118A2"/>
    <w:rsid w:val="000118C6"/>
    <w:rsid w:val="00011A1F"/>
    <w:rsid w:val="00014070"/>
    <w:rsid w:val="00015012"/>
    <w:rsid w:val="000168C1"/>
    <w:rsid w:val="000223AE"/>
    <w:rsid w:val="0002359D"/>
    <w:rsid w:val="0003004D"/>
    <w:rsid w:val="00034D2F"/>
    <w:rsid w:val="00037300"/>
    <w:rsid w:val="0003739A"/>
    <w:rsid w:val="00037659"/>
    <w:rsid w:val="00037F41"/>
    <w:rsid w:val="00041CAC"/>
    <w:rsid w:val="00052285"/>
    <w:rsid w:val="0005340A"/>
    <w:rsid w:val="00062DD1"/>
    <w:rsid w:val="0006425C"/>
    <w:rsid w:val="000668F5"/>
    <w:rsid w:val="000671CE"/>
    <w:rsid w:val="00067946"/>
    <w:rsid w:val="000715EE"/>
    <w:rsid w:val="00073C41"/>
    <w:rsid w:val="00080C1B"/>
    <w:rsid w:val="00085EC8"/>
    <w:rsid w:val="0009090C"/>
    <w:rsid w:val="00094A8C"/>
    <w:rsid w:val="00096D89"/>
    <w:rsid w:val="00096E2A"/>
    <w:rsid w:val="000A3830"/>
    <w:rsid w:val="000B0CD1"/>
    <w:rsid w:val="000B1031"/>
    <w:rsid w:val="000B2928"/>
    <w:rsid w:val="000C0611"/>
    <w:rsid w:val="000C1C96"/>
    <w:rsid w:val="000C3153"/>
    <w:rsid w:val="000C385A"/>
    <w:rsid w:val="000D28A8"/>
    <w:rsid w:val="000D5DF1"/>
    <w:rsid w:val="000D5EF0"/>
    <w:rsid w:val="000D7AA4"/>
    <w:rsid w:val="000E0D6A"/>
    <w:rsid w:val="000E1675"/>
    <w:rsid w:val="000E182E"/>
    <w:rsid w:val="000E472A"/>
    <w:rsid w:val="000E4E46"/>
    <w:rsid w:val="000E5D1A"/>
    <w:rsid w:val="000F01C9"/>
    <w:rsid w:val="000F1603"/>
    <w:rsid w:val="000F30E4"/>
    <w:rsid w:val="000F553F"/>
    <w:rsid w:val="00100A6C"/>
    <w:rsid w:val="00106D1F"/>
    <w:rsid w:val="001155DE"/>
    <w:rsid w:val="001221CB"/>
    <w:rsid w:val="0012559A"/>
    <w:rsid w:val="0013406E"/>
    <w:rsid w:val="0013480D"/>
    <w:rsid w:val="00135D46"/>
    <w:rsid w:val="00145A55"/>
    <w:rsid w:val="001475E7"/>
    <w:rsid w:val="00150D46"/>
    <w:rsid w:val="0015218A"/>
    <w:rsid w:val="00156D1B"/>
    <w:rsid w:val="00162C53"/>
    <w:rsid w:val="001631CB"/>
    <w:rsid w:val="00164AFA"/>
    <w:rsid w:val="00167A5B"/>
    <w:rsid w:val="0017206E"/>
    <w:rsid w:val="00173420"/>
    <w:rsid w:val="0017543C"/>
    <w:rsid w:val="001774FD"/>
    <w:rsid w:val="0018069F"/>
    <w:rsid w:val="0018379B"/>
    <w:rsid w:val="00186007"/>
    <w:rsid w:val="00186085"/>
    <w:rsid w:val="00191E89"/>
    <w:rsid w:val="00192DD5"/>
    <w:rsid w:val="00193791"/>
    <w:rsid w:val="0019771E"/>
    <w:rsid w:val="001A1215"/>
    <w:rsid w:val="001A1988"/>
    <w:rsid w:val="001A77F1"/>
    <w:rsid w:val="001B09CB"/>
    <w:rsid w:val="001B7E2E"/>
    <w:rsid w:val="001C0B8D"/>
    <w:rsid w:val="001C0BE3"/>
    <w:rsid w:val="001C1BC5"/>
    <w:rsid w:val="001C2ACD"/>
    <w:rsid w:val="001C367A"/>
    <w:rsid w:val="001C39BC"/>
    <w:rsid w:val="001C4AF0"/>
    <w:rsid w:val="001C58C8"/>
    <w:rsid w:val="001C5C2A"/>
    <w:rsid w:val="001D5CAC"/>
    <w:rsid w:val="001D5ED6"/>
    <w:rsid w:val="001E0735"/>
    <w:rsid w:val="001E1FE2"/>
    <w:rsid w:val="001E247F"/>
    <w:rsid w:val="001E374E"/>
    <w:rsid w:val="001E43A6"/>
    <w:rsid w:val="001E52A3"/>
    <w:rsid w:val="001E5429"/>
    <w:rsid w:val="001E583C"/>
    <w:rsid w:val="001E79CE"/>
    <w:rsid w:val="001E7B28"/>
    <w:rsid w:val="001F7A5D"/>
    <w:rsid w:val="0020040F"/>
    <w:rsid w:val="00200AEC"/>
    <w:rsid w:val="00201152"/>
    <w:rsid w:val="00202486"/>
    <w:rsid w:val="00204508"/>
    <w:rsid w:val="00206E6C"/>
    <w:rsid w:val="002072E7"/>
    <w:rsid w:val="00211126"/>
    <w:rsid w:val="00212B06"/>
    <w:rsid w:val="002161F1"/>
    <w:rsid w:val="00221113"/>
    <w:rsid w:val="00221362"/>
    <w:rsid w:val="0022408A"/>
    <w:rsid w:val="00225212"/>
    <w:rsid w:val="00225EFB"/>
    <w:rsid w:val="00226E5F"/>
    <w:rsid w:val="002312D3"/>
    <w:rsid w:val="00232448"/>
    <w:rsid w:val="00235A41"/>
    <w:rsid w:val="002402D7"/>
    <w:rsid w:val="00240E76"/>
    <w:rsid w:val="002522B0"/>
    <w:rsid w:val="00256204"/>
    <w:rsid w:val="0025766F"/>
    <w:rsid w:val="00263EFE"/>
    <w:rsid w:val="002643F0"/>
    <w:rsid w:val="0026669E"/>
    <w:rsid w:val="002718CC"/>
    <w:rsid w:val="002724D3"/>
    <w:rsid w:val="00275821"/>
    <w:rsid w:val="002824DE"/>
    <w:rsid w:val="00283E72"/>
    <w:rsid w:val="00285564"/>
    <w:rsid w:val="00286BEC"/>
    <w:rsid w:val="0029009B"/>
    <w:rsid w:val="00290429"/>
    <w:rsid w:val="00291886"/>
    <w:rsid w:val="00292710"/>
    <w:rsid w:val="00292740"/>
    <w:rsid w:val="002938DD"/>
    <w:rsid w:val="002955E9"/>
    <w:rsid w:val="00296260"/>
    <w:rsid w:val="00297B93"/>
    <w:rsid w:val="002A0494"/>
    <w:rsid w:val="002A0910"/>
    <w:rsid w:val="002A35AB"/>
    <w:rsid w:val="002A4062"/>
    <w:rsid w:val="002B22D3"/>
    <w:rsid w:val="002B755E"/>
    <w:rsid w:val="002C144D"/>
    <w:rsid w:val="002C3934"/>
    <w:rsid w:val="002C7D98"/>
    <w:rsid w:val="002D47C7"/>
    <w:rsid w:val="002D572F"/>
    <w:rsid w:val="002D5BFD"/>
    <w:rsid w:val="002E04CE"/>
    <w:rsid w:val="002E1E85"/>
    <w:rsid w:val="002E481E"/>
    <w:rsid w:val="002F115E"/>
    <w:rsid w:val="002F396E"/>
    <w:rsid w:val="002F4E97"/>
    <w:rsid w:val="002F636A"/>
    <w:rsid w:val="00301289"/>
    <w:rsid w:val="0030155B"/>
    <w:rsid w:val="00301593"/>
    <w:rsid w:val="00301E44"/>
    <w:rsid w:val="003038DE"/>
    <w:rsid w:val="00306F86"/>
    <w:rsid w:val="0031088D"/>
    <w:rsid w:val="003129AD"/>
    <w:rsid w:val="00314829"/>
    <w:rsid w:val="0031519A"/>
    <w:rsid w:val="00316017"/>
    <w:rsid w:val="00320FF6"/>
    <w:rsid w:val="00322B7A"/>
    <w:rsid w:val="00323758"/>
    <w:rsid w:val="003259A3"/>
    <w:rsid w:val="00331AC9"/>
    <w:rsid w:val="00331EB1"/>
    <w:rsid w:val="00336497"/>
    <w:rsid w:val="003376AD"/>
    <w:rsid w:val="00340F7E"/>
    <w:rsid w:val="00342000"/>
    <w:rsid w:val="00342076"/>
    <w:rsid w:val="003454EF"/>
    <w:rsid w:val="00346433"/>
    <w:rsid w:val="0034775A"/>
    <w:rsid w:val="00350112"/>
    <w:rsid w:val="003513C6"/>
    <w:rsid w:val="003571F9"/>
    <w:rsid w:val="00357ECE"/>
    <w:rsid w:val="0036448F"/>
    <w:rsid w:val="0037405E"/>
    <w:rsid w:val="0037416F"/>
    <w:rsid w:val="003747A3"/>
    <w:rsid w:val="0037569D"/>
    <w:rsid w:val="00381B0A"/>
    <w:rsid w:val="00386374"/>
    <w:rsid w:val="003966CC"/>
    <w:rsid w:val="003A7E65"/>
    <w:rsid w:val="003C0192"/>
    <w:rsid w:val="003C1D2C"/>
    <w:rsid w:val="003C3438"/>
    <w:rsid w:val="003C414C"/>
    <w:rsid w:val="003C6602"/>
    <w:rsid w:val="003C7695"/>
    <w:rsid w:val="003D068B"/>
    <w:rsid w:val="003D4A93"/>
    <w:rsid w:val="003D6FE0"/>
    <w:rsid w:val="003D7255"/>
    <w:rsid w:val="003E1154"/>
    <w:rsid w:val="003F0A9A"/>
    <w:rsid w:val="003F0C10"/>
    <w:rsid w:val="003F47C6"/>
    <w:rsid w:val="003F5A0E"/>
    <w:rsid w:val="003F61A2"/>
    <w:rsid w:val="003F633B"/>
    <w:rsid w:val="003F676C"/>
    <w:rsid w:val="00403380"/>
    <w:rsid w:val="004044A7"/>
    <w:rsid w:val="0040640A"/>
    <w:rsid w:val="00412BDE"/>
    <w:rsid w:val="00412F90"/>
    <w:rsid w:val="0041327A"/>
    <w:rsid w:val="004151FD"/>
    <w:rsid w:val="004172BC"/>
    <w:rsid w:val="004236DC"/>
    <w:rsid w:val="00423978"/>
    <w:rsid w:val="00425018"/>
    <w:rsid w:val="00427A92"/>
    <w:rsid w:val="00430072"/>
    <w:rsid w:val="00431DE1"/>
    <w:rsid w:val="004443A7"/>
    <w:rsid w:val="00444654"/>
    <w:rsid w:val="00445D2E"/>
    <w:rsid w:val="0046103B"/>
    <w:rsid w:val="0046110D"/>
    <w:rsid w:val="004617C6"/>
    <w:rsid w:val="004640CE"/>
    <w:rsid w:val="0046415D"/>
    <w:rsid w:val="004661E4"/>
    <w:rsid w:val="00470DF0"/>
    <w:rsid w:val="00474BB9"/>
    <w:rsid w:val="00483B59"/>
    <w:rsid w:val="004858F9"/>
    <w:rsid w:val="00487071"/>
    <w:rsid w:val="00492C6D"/>
    <w:rsid w:val="00495848"/>
    <w:rsid w:val="004A070C"/>
    <w:rsid w:val="004A0EBA"/>
    <w:rsid w:val="004A0F79"/>
    <w:rsid w:val="004A1C94"/>
    <w:rsid w:val="004A622C"/>
    <w:rsid w:val="004B0223"/>
    <w:rsid w:val="004B0F0E"/>
    <w:rsid w:val="004B255D"/>
    <w:rsid w:val="004B5493"/>
    <w:rsid w:val="004C0734"/>
    <w:rsid w:val="004C3356"/>
    <w:rsid w:val="004D1F48"/>
    <w:rsid w:val="004D2FC8"/>
    <w:rsid w:val="004D46DF"/>
    <w:rsid w:val="004D5B5A"/>
    <w:rsid w:val="004E061E"/>
    <w:rsid w:val="004E3E4C"/>
    <w:rsid w:val="004F3381"/>
    <w:rsid w:val="004F4A73"/>
    <w:rsid w:val="00500680"/>
    <w:rsid w:val="00500BA3"/>
    <w:rsid w:val="00503F9B"/>
    <w:rsid w:val="005073D3"/>
    <w:rsid w:val="00511933"/>
    <w:rsid w:val="00514E7E"/>
    <w:rsid w:val="00515155"/>
    <w:rsid w:val="005207A0"/>
    <w:rsid w:val="00520EAA"/>
    <w:rsid w:val="005226FA"/>
    <w:rsid w:val="0052761F"/>
    <w:rsid w:val="005312B4"/>
    <w:rsid w:val="00531E4D"/>
    <w:rsid w:val="00533E60"/>
    <w:rsid w:val="00537220"/>
    <w:rsid w:val="00540BB8"/>
    <w:rsid w:val="00541710"/>
    <w:rsid w:val="00541FDF"/>
    <w:rsid w:val="00542060"/>
    <w:rsid w:val="00544A2B"/>
    <w:rsid w:val="00547A28"/>
    <w:rsid w:val="00547ADF"/>
    <w:rsid w:val="00560981"/>
    <w:rsid w:val="00561E35"/>
    <w:rsid w:val="00577636"/>
    <w:rsid w:val="0058335E"/>
    <w:rsid w:val="0058461F"/>
    <w:rsid w:val="00592061"/>
    <w:rsid w:val="00592FE4"/>
    <w:rsid w:val="005953C0"/>
    <w:rsid w:val="005A1546"/>
    <w:rsid w:val="005A172A"/>
    <w:rsid w:val="005A3B2E"/>
    <w:rsid w:val="005B0398"/>
    <w:rsid w:val="005B3278"/>
    <w:rsid w:val="005B4550"/>
    <w:rsid w:val="005B70FC"/>
    <w:rsid w:val="005C4569"/>
    <w:rsid w:val="005C552D"/>
    <w:rsid w:val="005C61EF"/>
    <w:rsid w:val="005C6785"/>
    <w:rsid w:val="005D1A15"/>
    <w:rsid w:val="005D460B"/>
    <w:rsid w:val="005E2D13"/>
    <w:rsid w:val="005E2D61"/>
    <w:rsid w:val="005E40C1"/>
    <w:rsid w:val="005E5D24"/>
    <w:rsid w:val="005E6C61"/>
    <w:rsid w:val="005F1A17"/>
    <w:rsid w:val="005F757A"/>
    <w:rsid w:val="00602D00"/>
    <w:rsid w:val="006037B3"/>
    <w:rsid w:val="00604C94"/>
    <w:rsid w:val="00614207"/>
    <w:rsid w:val="006150F3"/>
    <w:rsid w:val="00621227"/>
    <w:rsid w:val="006217AA"/>
    <w:rsid w:val="0062189C"/>
    <w:rsid w:val="00622289"/>
    <w:rsid w:val="00624A8B"/>
    <w:rsid w:val="00627581"/>
    <w:rsid w:val="00630E7D"/>
    <w:rsid w:val="0063186F"/>
    <w:rsid w:val="00634B09"/>
    <w:rsid w:val="006369C3"/>
    <w:rsid w:val="00637D61"/>
    <w:rsid w:val="006423B9"/>
    <w:rsid w:val="00644E79"/>
    <w:rsid w:val="00645095"/>
    <w:rsid w:val="00646E4B"/>
    <w:rsid w:val="006524CD"/>
    <w:rsid w:val="00652B45"/>
    <w:rsid w:val="006531D2"/>
    <w:rsid w:val="0065677D"/>
    <w:rsid w:val="00656E6C"/>
    <w:rsid w:val="0066391F"/>
    <w:rsid w:val="00663CD6"/>
    <w:rsid w:val="006656DF"/>
    <w:rsid w:val="00666293"/>
    <w:rsid w:val="00667DCC"/>
    <w:rsid w:val="006704CC"/>
    <w:rsid w:val="00671B3F"/>
    <w:rsid w:val="00676A32"/>
    <w:rsid w:val="00680569"/>
    <w:rsid w:val="00680774"/>
    <w:rsid w:val="0069021E"/>
    <w:rsid w:val="00692D2B"/>
    <w:rsid w:val="006A3677"/>
    <w:rsid w:val="006A3691"/>
    <w:rsid w:val="006A6553"/>
    <w:rsid w:val="006C427E"/>
    <w:rsid w:val="006C51A9"/>
    <w:rsid w:val="006C6CC4"/>
    <w:rsid w:val="006D688E"/>
    <w:rsid w:val="006E10CE"/>
    <w:rsid w:val="006E1939"/>
    <w:rsid w:val="006E3CFF"/>
    <w:rsid w:val="006F6CD7"/>
    <w:rsid w:val="00701042"/>
    <w:rsid w:val="00702FB4"/>
    <w:rsid w:val="00705699"/>
    <w:rsid w:val="00705BE5"/>
    <w:rsid w:val="00710B11"/>
    <w:rsid w:val="00711EEF"/>
    <w:rsid w:val="007127AF"/>
    <w:rsid w:val="00712FA2"/>
    <w:rsid w:val="0071330F"/>
    <w:rsid w:val="00714602"/>
    <w:rsid w:val="0072357E"/>
    <w:rsid w:val="00724729"/>
    <w:rsid w:val="00737367"/>
    <w:rsid w:val="00742C7A"/>
    <w:rsid w:val="00743B34"/>
    <w:rsid w:val="00744537"/>
    <w:rsid w:val="007478C8"/>
    <w:rsid w:val="007503D2"/>
    <w:rsid w:val="00752A4C"/>
    <w:rsid w:val="00753A3F"/>
    <w:rsid w:val="00753BD9"/>
    <w:rsid w:val="007548DD"/>
    <w:rsid w:val="00755012"/>
    <w:rsid w:val="007559D9"/>
    <w:rsid w:val="007572AD"/>
    <w:rsid w:val="00757E07"/>
    <w:rsid w:val="00761FC5"/>
    <w:rsid w:val="00764837"/>
    <w:rsid w:val="0076586E"/>
    <w:rsid w:val="0077020B"/>
    <w:rsid w:val="00773356"/>
    <w:rsid w:val="0077363D"/>
    <w:rsid w:val="00777E3B"/>
    <w:rsid w:val="0078029C"/>
    <w:rsid w:val="00780CE0"/>
    <w:rsid w:val="007849D1"/>
    <w:rsid w:val="007909AA"/>
    <w:rsid w:val="00792DB2"/>
    <w:rsid w:val="0079453D"/>
    <w:rsid w:val="007948AC"/>
    <w:rsid w:val="00795CC3"/>
    <w:rsid w:val="00797A2C"/>
    <w:rsid w:val="00797C73"/>
    <w:rsid w:val="00797F48"/>
    <w:rsid w:val="007A31F9"/>
    <w:rsid w:val="007A5247"/>
    <w:rsid w:val="007B0163"/>
    <w:rsid w:val="007B3E32"/>
    <w:rsid w:val="007B4038"/>
    <w:rsid w:val="007B47BB"/>
    <w:rsid w:val="007C260E"/>
    <w:rsid w:val="007D4A8F"/>
    <w:rsid w:val="007E20B6"/>
    <w:rsid w:val="007E6B4E"/>
    <w:rsid w:val="007E732C"/>
    <w:rsid w:val="007E7DC3"/>
    <w:rsid w:val="007F17AF"/>
    <w:rsid w:val="007F2AD1"/>
    <w:rsid w:val="007F6A3B"/>
    <w:rsid w:val="008077C3"/>
    <w:rsid w:val="00813CBA"/>
    <w:rsid w:val="00814A36"/>
    <w:rsid w:val="00815434"/>
    <w:rsid w:val="0081560C"/>
    <w:rsid w:val="008179E2"/>
    <w:rsid w:val="00820EA1"/>
    <w:rsid w:val="00826C91"/>
    <w:rsid w:val="00827FBC"/>
    <w:rsid w:val="0083433A"/>
    <w:rsid w:val="0083574D"/>
    <w:rsid w:val="008375AF"/>
    <w:rsid w:val="008429D2"/>
    <w:rsid w:val="00844343"/>
    <w:rsid w:val="00844385"/>
    <w:rsid w:val="00846012"/>
    <w:rsid w:val="00847A53"/>
    <w:rsid w:val="008509AC"/>
    <w:rsid w:val="00850E1D"/>
    <w:rsid w:val="00852E7E"/>
    <w:rsid w:val="0085471A"/>
    <w:rsid w:val="0085526B"/>
    <w:rsid w:val="008552CE"/>
    <w:rsid w:val="008555F2"/>
    <w:rsid w:val="0085606B"/>
    <w:rsid w:val="008614CC"/>
    <w:rsid w:val="00863E31"/>
    <w:rsid w:val="0086734A"/>
    <w:rsid w:val="00870950"/>
    <w:rsid w:val="00870A13"/>
    <w:rsid w:val="00874C2F"/>
    <w:rsid w:val="008765D8"/>
    <w:rsid w:val="00881C69"/>
    <w:rsid w:val="00892849"/>
    <w:rsid w:val="00894928"/>
    <w:rsid w:val="00897B76"/>
    <w:rsid w:val="008A26CA"/>
    <w:rsid w:val="008A6F3A"/>
    <w:rsid w:val="008A7420"/>
    <w:rsid w:val="008B017A"/>
    <w:rsid w:val="008B0350"/>
    <w:rsid w:val="008B0B78"/>
    <w:rsid w:val="008B40BD"/>
    <w:rsid w:val="008C0181"/>
    <w:rsid w:val="008C49E9"/>
    <w:rsid w:val="008C64E2"/>
    <w:rsid w:val="008D36D4"/>
    <w:rsid w:val="008D443A"/>
    <w:rsid w:val="008D72F7"/>
    <w:rsid w:val="008E25E0"/>
    <w:rsid w:val="008E33AD"/>
    <w:rsid w:val="008E409D"/>
    <w:rsid w:val="008F23B2"/>
    <w:rsid w:val="008F3A3E"/>
    <w:rsid w:val="008F456F"/>
    <w:rsid w:val="008F47E1"/>
    <w:rsid w:val="008F74DF"/>
    <w:rsid w:val="00900F19"/>
    <w:rsid w:val="0090227E"/>
    <w:rsid w:val="00902AEF"/>
    <w:rsid w:val="00905965"/>
    <w:rsid w:val="00910979"/>
    <w:rsid w:val="00914B17"/>
    <w:rsid w:val="00915266"/>
    <w:rsid w:val="0092245E"/>
    <w:rsid w:val="00925253"/>
    <w:rsid w:val="009258CD"/>
    <w:rsid w:val="00927F25"/>
    <w:rsid w:val="0093159F"/>
    <w:rsid w:val="00937E92"/>
    <w:rsid w:val="00944D77"/>
    <w:rsid w:val="00947F95"/>
    <w:rsid w:val="00950DBB"/>
    <w:rsid w:val="00953A66"/>
    <w:rsid w:val="00955D9E"/>
    <w:rsid w:val="0095727F"/>
    <w:rsid w:val="00975604"/>
    <w:rsid w:val="00975B74"/>
    <w:rsid w:val="00977103"/>
    <w:rsid w:val="00981A7B"/>
    <w:rsid w:val="009911A8"/>
    <w:rsid w:val="009958B9"/>
    <w:rsid w:val="00996375"/>
    <w:rsid w:val="0099648E"/>
    <w:rsid w:val="009B01D9"/>
    <w:rsid w:val="009C290E"/>
    <w:rsid w:val="009C3E4B"/>
    <w:rsid w:val="009C4001"/>
    <w:rsid w:val="009C5157"/>
    <w:rsid w:val="009C5E3F"/>
    <w:rsid w:val="009C694D"/>
    <w:rsid w:val="009D2C88"/>
    <w:rsid w:val="009D35F6"/>
    <w:rsid w:val="009D447E"/>
    <w:rsid w:val="009D5E5E"/>
    <w:rsid w:val="009D6495"/>
    <w:rsid w:val="009D6B2C"/>
    <w:rsid w:val="009E325B"/>
    <w:rsid w:val="009E3BBB"/>
    <w:rsid w:val="009E454A"/>
    <w:rsid w:val="009E5143"/>
    <w:rsid w:val="009E5307"/>
    <w:rsid w:val="009E754D"/>
    <w:rsid w:val="009F09D6"/>
    <w:rsid w:val="009F1DA6"/>
    <w:rsid w:val="00A03F07"/>
    <w:rsid w:val="00A04678"/>
    <w:rsid w:val="00A04E9F"/>
    <w:rsid w:val="00A062BB"/>
    <w:rsid w:val="00A10614"/>
    <w:rsid w:val="00A11C18"/>
    <w:rsid w:val="00A15FED"/>
    <w:rsid w:val="00A24BFE"/>
    <w:rsid w:val="00A25D70"/>
    <w:rsid w:val="00A26542"/>
    <w:rsid w:val="00A3206A"/>
    <w:rsid w:val="00A36013"/>
    <w:rsid w:val="00A37FA3"/>
    <w:rsid w:val="00A44014"/>
    <w:rsid w:val="00A4454F"/>
    <w:rsid w:val="00A44B5E"/>
    <w:rsid w:val="00A56266"/>
    <w:rsid w:val="00A567C9"/>
    <w:rsid w:val="00A56B5A"/>
    <w:rsid w:val="00A61A24"/>
    <w:rsid w:val="00A65A8E"/>
    <w:rsid w:val="00A725B4"/>
    <w:rsid w:val="00A7315D"/>
    <w:rsid w:val="00A73D31"/>
    <w:rsid w:val="00A75B00"/>
    <w:rsid w:val="00A77DA1"/>
    <w:rsid w:val="00A90BE0"/>
    <w:rsid w:val="00A931D3"/>
    <w:rsid w:val="00A94788"/>
    <w:rsid w:val="00A964FB"/>
    <w:rsid w:val="00AA0668"/>
    <w:rsid w:val="00AA45B6"/>
    <w:rsid w:val="00AA5033"/>
    <w:rsid w:val="00AA6AAF"/>
    <w:rsid w:val="00AA6F72"/>
    <w:rsid w:val="00AA7EC1"/>
    <w:rsid w:val="00AB1365"/>
    <w:rsid w:val="00AB2D89"/>
    <w:rsid w:val="00AB662D"/>
    <w:rsid w:val="00AB79F3"/>
    <w:rsid w:val="00AB7A07"/>
    <w:rsid w:val="00AC1748"/>
    <w:rsid w:val="00AD1A70"/>
    <w:rsid w:val="00AD4BD9"/>
    <w:rsid w:val="00AD4E7A"/>
    <w:rsid w:val="00AE0BB4"/>
    <w:rsid w:val="00AE286A"/>
    <w:rsid w:val="00AF472C"/>
    <w:rsid w:val="00AF5394"/>
    <w:rsid w:val="00B01C3C"/>
    <w:rsid w:val="00B044E4"/>
    <w:rsid w:val="00B1321F"/>
    <w:rsid w:val="00B14551"/>
    <w:rsid w:val="00B148A5"/>
    <w:rsid w:val="00B23437"/>
    <w:rsid w:val="00B24703"/>
    <w:rsid w:val="00B2605E"/>
    <w:rsid w:val="00B30B24"/>
    <w:rsid w:val="00B30C6B"/>
    <w:rsid w:val="00B31DE8"/>
    <w:rsid w:val="00B327EF"/>
    <w:rsid w:val="00B352DC"/>
    <w:rsid w:val="00B35895"/>
    <w:rsid w:val="00B404EC"/>
    <w:rsid w:val="00B42833"/>
    <w:rsid w:val="00B43121"/>
    <w:rsid w:val="00B50537"/>
    <w:rsid w:val="00B51899"/>
    <w:rsid w:val="00B52E7C"/>
    <w:rsid w:val="00B541FC"/>
    <w:rsid w:val="00B62250"/>
    <w:rsid w:val="00B64002"/>
    <w:rsid w:val="00B67642"/>
    <w:rsid w:val="00B70052"/>
    <w:rsid w:val="00B71051"/>
    <w:rsid w:val="00B7107E"/>
    <w:rsid w:val="00B75725"/>
    <w:rsid w:val="00B76276"/>
    <w:rsid w:val="00B801DD"/>
    <w:rsid w:val="00B84798"/>
    <w:rsid w:val="00B86124"/>
    <w:rsid w:val="00B9239F"/>
    <w:rsid w:val="00B935D1"/>
    <w:rsid w:val="00B93B77"/>
    <w:rsid w:val="00B967C0"/>
    <w:rsid w:val="00BB1ABD"/>
    <w:rsid w:val="00BB1D17"/>
    <w:rsid w:val="00BC0A38"/>
    <w:rsid w:val="00BC183C"/>
    <w:rsid w:val="00BC3140"/>
    <w:rsid w:val="00BC31CD"/>
    <w:rsid w:val="00BC7CF8"/>
    <w:rsid w:val="00BD0C16"/>
    <w:rsid w:val="00BD1F85"/>
    <w:rsid w:val="00BD6E1B"/>
    <w:rsid w:val="00BD7409"/>
    <w:rsid w:val="00BD76B0"/>
    <w:rsid w:val="00BE30BF"/>
    <w:rsid w:val="00BF14EC"/>
    <w:rsid w:val="00BF27FA"/>
    <w:rsid w:val="00BF313A"/>
    <w:rsid w:val="00BF3898"/>
    <w:rsid w:val="00BF4E6B"/>
    <w:rsid w:val="00BF6A37"/>
    <w:rsid w:val="00BF7B3D"/>
    <w:rsid w:val="00C00D1E"/>
    <w:rsid w:val="00C01A85"/>
    <w:rsid w:val="00C0474C"/>
    <w:rsid w:val="00C07BAB"/>
    <w:rsid w:val="00C1478A"/>
    <w:rsid w:val="00C1593C"/>
    <w:rsid w:val="00C204EF"/>
    <w:rsid w:val="00C2066F"/>
    <w:rsid w:val="00C21B79"/>
    <w:rsid w:val="00C222FF"/>
    <w:rsid w:val="00C3685D"/>
    <w:rsid w:val="00C37D4F"/>
    <w:rsid w:val="00C40529"/>
    <w:rsid w:val="00C504ED"/>
    <w:rsid w:val="00C5317B"/>
    <w:rsid w:val="00C532AB"/>
    <w:rsid w:val="00C5711C"/>
    <w:rsid w:val="00C66EA0"/>
    <w:rsid w:val="00C72EA0"/>
    <w:rsid w:val="00C74121"/>
    <w:rsid w:val="00C76D5C"/>
    <w:rsid w:val="00C82519"/>
    <w:rsid w:val="00C832B9"/>
    <w:rsid w:val="00C83805"/>
    <w:rsid w:val="00C85116"/>
    <w:rsid w:val="00C85210"/>
    <w:rsid w:val="00C86BCA"/>
    <w:rsid w:val="00C9140E"/>
    <w:rsid w:val="00C93D43"/>
    <w:rsid w:val="00C93EA9"/>
    <w:rsid w:val="00C942D0"/>
    <w:rsid w:val="00CA090F"/>
    <w:rsid w:val="00CA30C2"/>
    <w:rsid w:val="00CA5904"/>
    <w:rsid w:val="00CA7EB2"/>
    <w:rsid w:val="00CB053F"/>
    <w:rsid w:val="00CB2855"/>
    <w:rsid w:val="00CB5B0A"/>
    <w:rsid w:val="00CB7D1E"/>
    <w:rsid w:val="00CC1E84"/>
    <w:rsid w:val="00CC28D0"/>
    <w:rsid w:val="00CC5A29"/>
    <w:rsid w:val="00CC60F4"/>
    <w:rsid w:val="00CC7809"/>
    <w:rsid w:val="00CD681F"/>
    <w:rsid w:val="00CE284A"/>
    <w:rsid w:val="00CE59E4"/>
    <w:rsid w:val="00CF0454"/>
    <w:rsid w:val="00CF69B4"/>
    <w:rsid w:val="00CF6A07"/>
    <w:rsid w:val="00CF6AAA"/>
    <w:rsid w:val="00D0064C"/>
    <w:rsid w:val="00D032CF"/>
    <w:rsid w:val="00D03669"/>
    <w:rsid w:val="00D05E77"/>
    <w:rsid w:val="00D0753E"/>
    <w:rsid w:val="00D15370"/>
    <w:rsid w:val="00D16AE7"/>
    <w:rsid w:val="00D2295B"/>
    <w:rsid w:val="00D2559C"/>
    <w:rsid w:val="00D2677D"/>
    <w:rsid w:val="00D26B95"/>
    <w:rsid w:val="00D328CD"/>
    <w:rsid w:val="00D33A88"/>
    <w:rsid w:val="00D35EFE"/>
    <w:rsid w:val="00D36E68"/>
    <w:rsid w:val="00D41443"/>
    <w:rsid w:val="00D42592"/>
    <w:rsid w:val="00D4286D"/>
    <w:rsid w:val="00D432AB"/>
    <w:rsid w:val="00D4413D"/>
    <w:rsid w:val="00D45DD3"/>
    <w:rsid w:val="00D4612B"/>
    <w:rsid w:val="00D541AD"/>
    <w:rsid w:val="00D54E34"/>
    <w:rsid w:val="00D55891"/>
    <w:rsid w:val="00D61058"/>
    <w:rsid w:val="00D61474"/>
    <w:rsid w:val="00D62502"/>
    <w:rsid w:val="00D62702"/>
    <w:rsid w:val="00D665F5"/>
    <w:rsid w:val="00D671ED"/>
    <w:rsid w:val="00D70309"/>
    <w:rsid w:val="00D70F42"/>
    <w:rsid w:val="00D728F6"/>
    <w:rsid w:val="00D83005"/>
    <w:rsid w:val="00D83A4E"/>
    <w:rsid w:val="00D863F0"/>
    <w:rsid w:val="00D8721E"/>
    <w:rsid w:val="00D9027C"/>
    <w:rsid w:val="00D908E1"/>
    <w:rsid w:val="00D909C7"/>
    <w:rsid w:val="00D95DA5"/>
    <w:rsid w:val="00D961BF"/>
    <w:rsid w:val="00DA123C"/>
    <w:rsid w:val="00DA48A1"/>
    <w:rsid w:val="00DA72BE"/>
    <w:rsid w:val="00DB5EC4"/>
    <w:rsid w:val="00DC2764"/>
    <w:rsid w:val="00DC5491"/>
    <w:rsid w:val="00DC6778"/>
    <w:rsid w:val="00DD29FC"/>
    <w:rsid w:val="00DD3BED"/>
    <w:rsid w:val="00DE236C"/>
    <w:rsid w:val="00DE2D9D"/>
    <w:rsid w:val="00DE2E62"/>
    <w:rsid w:val="00DE588E"/>
    <w:rsid w:val="00DF05F5"/>
    <w:rsid w:val="00E005ED"/>
    <w:rsid w:val="00E01570"/>
    <w:rsid w:val="00E021A6"/>
    <w:rsid w:val="00E04650"/>
    <w:rsid w:val="00E071B7"/>
    <w:rsid w:val="00E072BE"/>
    <w:rsid w:val="00E12C46"/>
    <w:rsid w:val="00E15119"/>
    <w:rsid w:val="00E15D51"/>
    <w:rsid w:val="00E15D6F"/>
    <w:rsid w:val="00E34CFE"/>
    <w:rsid w:val="00E36281"/>
    <w:rsid w:val="00E42A99"/>
    <w:rsid w:val="00E435EA"/>
    <w:rsid w:val="00E4550A"/>
    <w:rsid w:val="00E471B7"/>
    <w:rsid w:val="00E553CB"/>
    <w:rsid w:val="00E56139"/>
    <w:rsid w:val="00E649CF"/>
    <w:rsid w:val="00E66750"/>
    <w:rsid w:val="00E66B00"/>
    <w:rsid w:val="00E70ED9"/>
    <w:rsid w:val="00E71910"/>
    <w:rsid w:val="00E72314"/>
    <w:rsid w:val="00E73A19"/>
    <w:rsid w:val="00E82343"/>
    <w:rsid w:val="00E878B4"/>
    <w:rsid w:val="00E91D27"/>
    <w:rsid w:val="00E9488C"/>
    <w:rsid w:val="00EA0C51"/>
    <w:rsid w:val="00EA1695"/>
    <w:rsid w:val="00EA229A"/>
    <w:rsid w:val="00EA3661"/>
    <w:rsid w:val="00EA3990"/>
    <w:rsid w:val="00EA6A70"/>
    <w:rsid w:val="00EB4346"/>
    <w:rsid w:val="00ED07B5"/>
    <w:rsid w:val="00ED2884"/>
    <w:rsid w:val="00ED739B"/>
    <w:rsid w:val="00EE1076"/>
    <w:rsid w:val="00EE1A1E"/>
    <w:rsid w:val="00EE33CB"/>
    <w:rsid w:val="00EE61BC"/>
    <w:rsid w:val="00EF2252"/>
    <w:rsid w:val="00EF33F9"/>
    <w:rsid w:val="00EF6CAF"/>
    <w:rsid w:val="00EF7285"/>
    <w:rsid w:val="00EF73E4"/>
    <w:rsid w:val="00F006E5"/>
    <w:rsid w:val="00F016E6"/>
    <w:rsid w:val="00F01D05"/>
    <w:rsid w:val="00F02A08"/>
    <w:rsid w:val="00F06B47"/>
    <w:rsid w:val="00F07E23"/>
    <w:rsid w:val="00F10F6C"/>
    <w:rsid w:val="00F12D19"/>
    <w:rsid w:val="00F15B50"/>
    <w:rsid w:val="00F16A9B"/>
    <w:rsid w:val="00F1715A"/>
    <w:rsid w:val="00F17D61"/>
    <w:rsid w:val="00F27B07"/>
    <w:rsid w:val="00F32DFD"/>
    <w:rsid w:val="00F3559F"/>
    <w:rsid w:val="00F356B1"/>
    <w:rsid w:val="00F41971"/>
    <w:rsid w:val="00F429E5"/>
    <w:rsid w:val="00F4420B"/>
    <w:rsid w:val="00F44C83"/>
    <w:rsid w:val="00F45C73"/>
    <w:rsid w:val="00F479EC"/>
    <w:rsid w:val="00F50705"/>
    <w:rsid w:val="00F51248"/>
    <w:rsid w:val="00F52171"/>
    <w:rsid w:val="00F55902"/>
    <w:rsid w:val="00F56710"/>
    <w:rsid w:val="00F6154C"/>
    <w:rsid w:val="00F63824"/>
    <w:rsid w:val="00F649A6"/>
    <w:rsid w:val="00F65576"/>
    <w:rsid w:val="00F67A77"/>
    <w:rsid w:val="00F711A7"/>
    <w:rsid w:val="00F76AFB"/>
    <w:rsid w:val="00F83FDA"/>
    <w:rsid w:val="00F84A36"/>
    <w:rsid w:val="00F910BB"/>
    <w:rsid w:val="00F92846"/>
    <w:rsid w:val="00F9539E"/>
    <w:rsid w:val="00F968AF"/>
    <w:rsid w:val="00F97FA6"/>
    <w:rsid w:val="00FA1CD4"/>
    <w:rsid w:val="00FA50E8"/>
    <w:rsid w:val="00FB0286"/>
    <w:rsid w:val="00FB0CF0"/>
    <w:rsid w:val="00FB4C24"/>
    <w:rsid w:val="00FB5745"/>
    <w:rsid w:val="00FB60F0"/>
    <w:rsid w:val="00FB6F3E"/>
    <w:rsid w:val="00FC0306"/>
    <w:rsid w:val="00FC491A"/>
    <w:rsid w:val="00FC5669"/>
    <w:rsid w:val="00FC77F6"/>
    <w:rsid w:val="00FD4AA8"/>
    <w:rsid w:val="00FD74D2"/>
    <w:rsid w:val="00FE065E"/>
    <w:rsid w:val="00FE45C9"/>
    <w:rsid w:val="00FF47C3"/>
    <w:rsid w:val="00FF6B1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703CC"/>
  <w15:chartTrackingRefBased/>
  <w15:docId w15:val="{3A7148DE-CC4F-4F16-8434-1BB3E88A2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ind w:firstLine="425"/>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04E9F"/>
    <w:pPr>
      <w:spacing w:before="100" w:beforeAutospacing="1" w:after="100" w:afterAutospacing="1"/>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72357E"/>
    <w:rPr>
      <w:sz w:val="16"/>
      <w:szCs w:val="16"/>
    </w:rPr>
  </w:style>
  <w:style w:type="paragraph" w:styleId="CommentText">
    <w:name w:val="annotation text"/>
    <w:basedOn w:val="Normal"/>
    <w:link w:val="CommentTextChar"/>
    <w:uiPriority w:val="99"/>
    <w:unhideWhenUsed/>
    <w:rsid w:val="0072357E"/>
    <w:rPr>
      <w:sz w:val="20"/>
      <w:szCs w:val="20"/>
    </w:rPr>
  </w:style>
  <w:style w:type="character" w:customStyle="1" w:styleId="CommentTextChar">
    <w:name w:val="Comment Text Char"/>
    <w:basedOn w:val="DefaultParagraphFont"/>
    <w:link w:val="CommentText"/>
    <w:uiPriority w:val="99"/>
    <w:rsid w:val="0072357E"/>
    <w:rPr>
      <w:sz w:val="20"/>
      <w:szCs w:val="20"/>
    </w:rPr>
  </w:style>
  <w:style w:type="paragraph" w:styleId="CommentSubject">
    <w:name w:val="annotation subject"/>
    <w:basedOn w:val="CommentText"/>
    <w:next w:val="CommentText"/>
    <w:link w:val="CommentSubjectChar"/>
    <w:uiPriority w:val="99"/>
    <w:semiHidden/>
    <w:unhideWhenUsed/>
    <w:rsid w:val="0072357E"/>
    <w:rPr>
      <w:b/>
      <w:bCs/>
    </w:rPr>
  </w:style>
  <w:style w:type="character" w:customStyle="1" w:styleId="CommentSubjectChar">
    <w:name w:val="Comment Subject Char"/>
    <w:basedOn w:val="CommentTextChar"/>
    <w:link w:val="CommentSubject"/>
    <w:uiPriority w:val="99"/>
    <w:semiHidden/>
    <w:rsid w:val="0072357E"/>
    <w:rPr>
      <w:b/>
      <w:bCs/>
      <w:sz w:val="20"/>
      <w:szCs w:val="20"/>
    </w:rPr>
  </w:style>
  <w:style w:type="paragraph" w:styleId="BalloonText">
    <w:name w:val="Balloon Text"/>
    <w:basedOn w:val="Normal"/>
    <w:link w:val="BalloonTextChar"/>
    <w:uiPriority w:val="99"/>
    <w:semiHidden/>
    <w:unhideWhenUsed/>
    <w:rsid w:val="007235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357E"/>
    <w:rPr>
      <w:rFonts w:ascii="Segoe UI" w:hAnsi="Segoe UI" w:cs="Segoe UI"/>
      <w:sz w:val="18"/>
      <w:szCs w:val="18"/>
    </w:rPr>
  </w:style>
  <w:style w:type="paragraph" w:styleId="Revision">
    <w:name w:val="Revision"/>
    <w:hidden/>
    <w:uiPriority w:val="99"/>
    <w:semiHidden/>
    <w:rsid w:val="00FC77F6"/>
    <w:pPr>
      <w:ind w:firstLine="0"/>
      <w:jc w:val="left"/>
    </w:pPr>
  </w:style>
  <w:style w:type="paragraph" w:styleId="Header">
    <w:name w:val="header"/>
    <w:basedOn w:val="Normal"/>
    <w:link w:val="HeaderChar"/>
    <w:uiPriority w:val="99"/>
    <w:unhideWhenUsed/>
    <w:rsid w:val="00EA229A"/>
    <w:pPr>
      <w:tabs>
        <w:tab w:val="center" w:pos="4153"/>
        <w:tab w:val="right" w:pos="8306"/>
      </w:tabs>
    </w:pPr>
  </w:style>
  <w:style w:type="character" w:customStyle="1" w:styleId="HeaderChar">
    <w:name w:val="Header Char"/>
    <w:basedOn w:val="DefaultParagraphFont"/>
    <w:link w:val="Header"/>
    <w:uiPriority w:val="99"/>
    <w:rsid w:val="00EA229A"/>
  </w:style>
  <w:style w:type="paragraph" w:styleId="Footer">
    <w:name w:val="footer"/>
    <w:basedOn w:val="Normal"/>
    <w:link w:val="FooterChar"/>
    <w:uiPriority w:val="99"/>
    <w:unhideWhenUsed/>
    <w:rsid w:val="00EA229A"/>
    <w:pPr>
      <w:tabs>
        <w:tab w:val="center" w:pos="4153"/>
        <w:tab w:val="right" w:pos="8306"/>
      </w:tabs>
    </w:pPr>
  </w:style>
  <w:style w:type="character" w:customStyle="1" w:styleId="FooterChar">
    <w:name w:val="Footer Char"/>
    <w:basedOn w:val="DefaultParagraphFont"/>
    <w:link w:val="Footer"/>
    <w:uiPriority w:val="99"/>
    <w:rsid w:val="00EA229A"/>
  </w:style>
  <w:style w:type="character" w:customStyle="1" w:styleId="fontstyle01">
    <w:name w:val="fontstyle01"/>
    <w:basedOn w:val="DefaultParagraphFont"/>
    <w:rsid w:val="00AB662D"/>
    <w:rPr>
      <w:rFonts w:ascii="MinionPro-Regular" w:hAnsi="MinionPro-Regular" w:hint="default"/>
      <w:b w:val="0"/>
      <w:bCs w:val="0"/>
      <w:i w:val="0"/>
      <w:iCs w:val="0"/>
      <w:color w:val="242021"/>
      <w:sz w:val="20"/>
      <w:szCs w:val="20"/>
    </w:rPr>
  </w:style>
  <w:style w:type="character" w:styleId="Hyperlink">
    <w:name w:val="Hyperlink"/>
    <w:basedOn w:val="DefaultParagraphFont"/>
    <w:uiPriority w:val="99"/>
    <w:unhideWhenUsed/>
    <w:rsid w:val="0037405E"/>
    <w:rPr>
      <w:color w:val="0563C1" w:themeColor="hyperlink"/>
      <w:u w:val="single"/>
    </w:rPr>
  </w:style>
  <w:style w:type="character" w:styleId="LineNumber">
    <w:name w:val="line number"/>
    <w:basedOn w:val="DefaultParagraphFont"/>
    <w:uiPriority w:val="99"/>
    <w:semiHidden/>
    <w:unhideWhenUsed/>
    <w:rsid w:val="00F9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49859">
      <w:bodyDiv w:val="1"/>
      <w:marLeft w:val="0"/>
      <w:marRight w:val="0"/>
      <w:marTop w:val="0"/>
      <w:marBottom w:val="0"/>
      <w:divBdr>
        <w:top w:val="none" w:sz="0" w:space="0" w:color="auto"/>
        <w:left w:val="none" w:sz="0" w:space="0" w:color="auto"/>
        <w:bottom w:val="none" w:sz="0" w:space="0" w:color="auto"/>
        <w:right w:val="none" w:sz="0" w:space="0" w:color="auto"/>
      </w:divBdr>
    </w:div>
    <w:div w:id="711032255">
      <w:bodyDiv w:val="1"/>
      <w:marLeft w:val="0"/>
      <w:marRight w:val="0"/>
      <w:marTop w:val="0"/>
      <w:marBottom w:val="0"/>
      <w:divBdr>
        <w:top w:val="none" w:sz="0" w:space="0" w:color="auto"/>
        <w:left w:val="none" w:sz="0" w:space="0" w:color="auto"/>
        <w:bottom w:val="none" w:sz="0" w:space="0" w:color="auto"/>
        <w:right w:val="none" w:sz="0" w:space="0" w:color="auto"/>
      </w:divBdr>
    </w:div>
    <w:div w:id="1021081662">
      <w:bodyDiv w:val="1"/>
      <w:marLeft w:val="0"/>
      <w:marRight w:val="0"/>
      <w:marTop w:val="0"/>
      <w:marBottom w:val="0"/>
      <w:divBdr>
        <w:top w:val="none" w:sz="0" w:space="0" w:color="auto"/>
        <w:left w:val="none" w:sz="0" w:space="0" w:color="auto"/>
        <w:bottom w:val="none" w:sz="0" w:space="0" w:color="auto"/>
        <w:right w:val="none" w:sz="0" w:space="0" w:color="auto"/>
      </w:divBdr>
    </w:div>
    <w:div w:id="1200704592">
      <w:bodyDiv w:val="1"/>
      <w:marLeft w:val="0"/>
      <w:marRight w:val="0"/>
      <w:marTop w:val="0"/>
      <w:marBottom w:val="0"/>
      <w:divBdr>
        <w:top w:val="none" w:sz="0" w:space="0" w:color="auto"/>
        <w:left w:val="none" w:sz="0" w:space="0" w:color="auto"/>
        <w:bottom w:val="none" w:sz="0" w:space="0" w:color="auto"/>
        <w:right w:val="none" w:sz="0" w:space="0" w:color="auto"/>
      </w:divBdr>
    </w:div>
    <w:div w:id="1208294152">
      <w:bodyDiv w:val="1"/>
      <w:marLeft w:val="0"/>
      <w:marRight w:val="0"/>
      <w:marTop w:val="0"/>
      <w:marBottom w:val="0"/>
      <w:divBdr>
        <w:top w:val="none" w:sz="0" w:space="0" w:color="auto"/>
        <w:left w:val="none" w:sz="0" w:space="0" w:color="auto"/>
        <w:bottom w:val="none" w:sz="0" w:space="0" w:color="auto"/>
        <w:right w:val="none" w:sz="0" w:space="0" w:color="auto"/>
      </w:divBdr>
    </w:div>
    <w:div w:id="1749308730">
      <w:bodyDiv w:val="1"/>
      <w:marLeft w:val="0"/>
      <w:marRight w:val="0"/>
      <w:marTop w:val="0"/>
      <w:marBottom w:val="0"/>
      <w:divBdr>
        <w:top w:val="none" w:sz="0" w:space="0" w:color="auto"/>
        <w:left w:val="none" w:sz="0" w:space="0" w:color="auto"/>
        <w:bottom w:val="none" w:sz="0" w:space="0" w:color="auto"/>
        <w:right w:val="none" w:sz="0" w:space="0" w:color="auto"/>
      </w:divBdr>
    </w:div>
    <w:div w:id="1905018908">
      <w:bodyDiv w:val="1"/>
      <w:marLeft w:val="0"/>
      <w:marRight w:val="0"/>
      <w:marTop w:val="0"/>
      <w:marBottom w:val="0"/>
      <w:divBdr>
        <w:top w:val="none" w:sz="0" w:space="0" w:color="auto"/>
        <w:left w:val="none" w:sz="0" w:space="0" w:color="auto"/>
        <w:bottom w:val="none" w:sz="0" w:space="0" w:color="auto"/>
        <w:right w:val="none" w:sz="0" w:space="0" w:color="auto"/>
      </w:divBdr>
    </w:div>
    <w:div w:id="1972788072">
      <w:bodyDiv w:val="1"/>
      <w:marLeft w:val="0"/>
      <w:marRight w:val="0"/>
      <w:marTop w:val="0"/>
      <w:marBottom w:val="0"/>
      <w:divBdr>
        <w:top w:val="none" w:sz="0" w:space="0" w:color="auto"/>
        <w:left w:val="none" w:sz="0" w:space="0" w:color="auto"/>
        <w:bottom w:val="none" w:sz="0" w:space="0" w:color="auto"/>
        <w:right w:val="none" w:sz="0" w:space="0" w:color="auto"/>
      </w:divBdr>
    </w:div>
    <w:div w:id="2109229768">
      <w:bodyDiv w:val="1"/>
      <w:marLeft w:val="0"/>
      <w:marRight w:val="0"/>
      <w:marTop w:val="0"/>
      <w:marBottom w:val="0"/>
      <w:divBdr>
        <w:top w:val="none" w:sz="0" w:space="0" w:color="auto"/>
        <w:left w:val="none" w:sz="0" w:space="0" w:color="auto"/>
        <w:bottom w:val="none" w:sz="0" w:space="0" w:color="auto"/>
        <w:right w:val="none" w:sz="0" w:space="0" w:color="auto"/>
      </w:divBdr>
    </w:div>
    <w:div w:id="212457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27A266-A1B8-4286-B6A9-33525F372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TotalTime>
  <Pages>20</Pages>
  <Words>44245</Words>
  <Characters>221229</Characters>
  <Application>Microsoft Office Word</Application>
  <DocSecurity>0</DocSecurity>
  <Lines>1843</Lines>
  <Paragraphs>529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aro</dc:creator>
  <cp:keywords/>
  <dc:description/>
  <cp:lastModifiedBy>aro</cp:lastModifiedBy>
  <cp:revision>17</cp:revision>
  <dcterms:created xsi:type="dcterms:W3CDTF">2023-05-30T10:43:00Z</dcterms:created>
  <dcterms:modified xsi:type="dcterms:W3CDTF">2023-05-31T08:39:00Z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http://www.zotero.org/styles/aquaculture</vt:lpwstr>
  </property>
  <property fmtid="{D5CDD505-2E9C-101B-9397-08002B2CF9AE}" pid="9" name="Mendeley Recent Style Name 3_1">
    <vt:lpwstr>Aquaculture</vt:lpwstr>
  </property>
  <property fmtid="{D5CDD505-2E9C-101B-9397-08002B2CF9AE}" pid="10" name="Mendeley Recent Style Id 4_1">
    <vt:lpwstr>http://www.zotero.org/styles/frontiers-in-physiology</vt:lpwstr>
  </property>
  <property fmtid="{D5CDD505-2E9C-101B-9397-08002B2CF9AE}" pid="11" name="Mendeley Recent Style Name 4_1">
    <vt:lpwstr>Frontiers in Physiology</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http://www.zotero.org/styles/journal-of-comparative-physiology-b</vt:lpwstr>
  </property>
  <property fmtid="{D5CDD505-2E9C-101B-9397-08002B2CF9AE}" pid="17" name="Mendeley Recent Style Name 7_1">
    <vt:lpwstr>Journal of Comparative Physiology B</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1b3104aa-d51e-34d1-a081-bd006157eb76</vt:lpwstr>
  </property>
  <property fmtid="{D5CDD505-2E9C-101B-9397-08002B2CF9AE}" pid="24" name="Mendeley Citation Style_1">
    <vt:lpwstr>http://www.zotero.org/styles/aquaculture</vt:lpwstr>
  </property>
</Properties>
</file>